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0D5EA" w14:textId="77777777" w:rsidR="00342EEC" w:rsidRDefault="00987B79">
      <w:pPr>
        <w:jc w:val="center"/>
        <w:rPr>
          <w:b/>
          <w:sz w:val="28"/>
        </w:rPr>
      </w:pPr>
      <w:bookmarkStart w:id="0" w:name="_top"/>
      <w:bookmarkEnd w:id="0"/>
      <w:r>
        <w:rPr>
          <w:noProof/>
        </w:rPr>
        <w:drawing>
          <wp:inline distT="0" distB="0" distL="0" distR="0" wp14:anchorId="5F20D8AC" wp14:editId="5F20D8AD">
            <wp:extent cx="3928745" cy="6769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1"/>
                    <a:stretch>
                      <a:fillRect/>
                    </a:stretch>
                  </pic:blipFill>
                  <pic:spPr bwMode="auto">
                    <a:xfrm>
                      <a:off x="0" y="0"/>
                      <a:ext cx="3928745" cy="676910"/>
                    </a:xfrm>
                    <a:prstGeom prst="rect">
                      <a:avLst/>
                    </a:prstGeom>
                  </pic:spPr>
                </pic:pic>
              </a:graphicData>
            </a:graphic>
          </wp:inline>
        </w:drawing>
      </w:r>
    </w:p>
    <w:p w14:paraId="5F20D5EB" w14:textId="77777777" w:rsidR="00342EEC" w:rsidRDefault="00342EEC">
      <w:pPr>
        <w:rPr>
          <w:b/>
          <w:sz w:val="28"/>
        </w:rPr>
      </w:pPr>
    </w:p>
    <w:p w14:paraId="5F20D5EC" w14:textId="77777777" w:rsidR="00342EEC" w:rsidRDefault="00342EEC">
      <w:pPr>
        <w:rPr>
          <w:b/>
          <w:sz w:val="28"/>
        </w:rPr>
      </w:pPr>
    </w:p>
    <w:p w14:paraId="5F20D5ED" w14:textId="77777777" w:rsidR="00342EEC" w:rsidRDefault="00342EEC">
      <w:pPr>
        <w:rPr>
          <w:b/>
          <w:sz w:val="28"/>
        </w:rPr>
      </w:pPr>
    </w:p>
    <w:p w14:paraId="5F20D5EE" w14:textId="77777777" w:rsidR="00342EEC" w:rsidRDefault="00342EEC">
      <w:pPr>
        <w:rPr>
          <w:b/>
          <w:sz w:val="28"/>
        </w:rPr>
      </w:pPr>
    </w:p>
    <w:p w14:paraId="5F20D5EF" w14:textId="77777777" w:rsidR="00342EEC" w:rsidRDefault="00342EEC">
      <w:pPr>
        <w:rPr>
          <w:b/>
          <w:sz w:val="28"/>
        </w:rPr>
      </w:pPr>
    </w:p>
    <w:p w14:paraId="5F20D5F0" w14:textId="77777777" w:rsidR="00342EEC" w:rsidRDefault="00342EEC">
      <w:pPr>
        <w:rPr>
          <w:b/>
          <w:sz w:val="28"/>
        </w:rPr>
      </w:pPr>
    </w:p>
    <w:p w14:paraId="5F20D5F1" w14:textId="77777777" w:rsidR="00342EEC" w:rsidRDefault="00342EEC">
      <w:pPr>
        <w:rPr>
          <w:b/>
          <w:sz w:val="28"/>
        </w:rPr>
      </w:pPr>
    </w:p>
    <w:p w14:paraId="5F20D5F2" w14:textId="77777777" w:rsidR="00342EEC" w:rsidRDefault="00342EEC">
      <w:pPr>
        <w:rPr>
          <w:b/>
          <w:sz w:val="28"/>
        </w:rPr>
      </w:pPr>
    </w:p>
    <w:p w14:paraId="5F20D5F3" w14:textId="77777777" w:rsidR="00342EEC" w:rsidRDefault="00342EEC">
      <w:pPr>
        <w:rPr>
          <w:b/>
          <w:sz w:val="28"/>
        </w:rPr>
      </w:pPr>
    </w:p>
    <w:p w14:paraId="5F20D5F4" w14:textId="795A830F" w:rsidR="00342EEC" w:rsidRDefault="00987B79">
      <w:pPr>
        <w:jc w:val="center"/>
        <w:rPr>
          <w:sz w:val="36"/>
        </w:rPr>
      </w:pPr>
      <w:r>
        <w:rPr>
          <w:sz w:val="36"/>
        </w:rPr>
        <w:t>ŽÁDOST O</w:t>
      </w:r>
      <w:r w:rsidR="00F26CE7">
        <w:rPr>
          <w:sz w:val="36"/>
        </w:rPr>
        <w:t xml:space="preserve"> PRODLOUŽENÍ</w:t>
      </w:r>
      <w:r>
        <w:rPr>
          <w:sz w:val="36"/>
        </w:rPr>
        <w:t xml:space="preserve"> </w:t>
      </w:r>
      <w:r w:rsidR="00564E0B">
        <w:rPr>
          <w:sz w:val="36"/>
        </w:rPr>
        <w:t xml:space="preserve">PLATNOSTI </w:t>
      </w:r>
      <w:r>
        <w:rPr>
          <w:sz w:val="36"/>
        </w:rPr>
        <w:t>AKREDITAC</w:t>
      </w:r>
      <w:r w:rsidR="00F26CE7">
        <w:rPr>
          <w:sz w:val="36"/>
        </w:rPr>
        <w:t>E</w:t>
      </w:r>
      <w:r>
        <w:rPr>
          <w:sz w:val="36"/>
        </w:rPr>
        <w:br/>
      </w:r>
      <w:r w:rsidR="00F26CE7">
        <w:rPr>
          <w:sz w:val="36"/>
        </w:rPr>
        <w:t>DOKTORSKÉHO</w:t>
      </w:r>
      <w:r>
        <w:rPr>
          <w:sz w:val="36"/>
        </w:rPr>
        <w:t xml:space="preserve"> STUDIJNÍHO PROGRAMU</w:t>
      </w:r>
    </w:p>
    <w:p w14:paraId="5F20D5F5" w14:textId="77777777" w:rsidR="00342EEC" w:rsidRDefault="00342EEC">
      <w:pPr>
        <w:jc w:val="center"/>
        <w:rPr>
          <w:b/>
          <w:sz w:val="36"/>
        </w:rPr>
      </w:pPr>
    </w:p>
    <w:p w14:paraId="5F20D5F6" w14:textId="77777777" w:rsidR="00342EEC" w:rsidRDefault="00342EEC">
      <w:pPr>
        <w:jc w:val="center"/>
        <w:rPr>
          <w:b/>
          <w:sz w:val="36"/>
        </w:rPr>
      </w:pPr>
    </w:p>
    <w:p w14:paraId="5F20D5F7" w14:textId="4D16670F" w:rsidR="00342EEC" w:rsidRDefault="004E0564" w:rsidP="004E0564">
      <w:pPr>
        <w:jc w:val="center"/>
        <w:rPr>
          <w:b/>
          <w:sz w:val="52"/>
        </w:rPr>
      </w:pPr>
      <w:r w:rsidRPr="002F1D54">
        <w:rPr>
          <w:b/>
          <w:sz w:val="52"/>
        </w:rPr>
        <w:t xml:space="preserve">SECURITY TECHNOLOGIES, </w:t>
      </w:r>
      <w:r>
        <w:rPr>
          <w:b/>
          <w:sz w:val="52"/>
        </w:rPr>
        <w:br/>
      </w:r>
      <w:r w:rsidRPr="002F1D54">
        <w:rPr>
          <w:b/>
          <w:sz w:val="52"/>
        </w:rPr>
        <w:t>SYSTEMS AND MANAGEMENT</w:t>
      </w:r>
    </w:p>
    <w:p w14:paraId="5F20D5F8" w14:textId="77777777" w:rsidR="00342EEC" w:rsidRDefault="00342EEC"/>
    <w:p w14:paraId="5F20D5F9" w14:textId="77777777" w:rsidR="00342EEC" w:rsidRDefault="00342EEC"/>
    <w:p w14:paraId="5F20D5FA" w14:textId="77777777" w:rsidR="00342EEC" w:rsidRDefault="00342EEC">
      <w:pPr>
        <w:rPr>
          <w:sz w:val="36"/>
        </w:rPr>
      </w:pPr>
    </w:p>
    <w:p w14:paraId="5F20D5FB" w14:textId="77777777" w:rsidR="00342EEC" w:rsidRDefault="00342EEC">
      <w:pPr>
        <w:rPr>
          <w:sz w:val="36"/>
        </w:rPr>
      </w:pPr>
    </w:p>
    <w:p w14:paraId="5F20D5FC" w14:textId="77777777" w:rsidR="00342EEC" w:rsidRDefault="00342EEC">
      <w:pPr>
        <w:rPr>
          <w:sz w:val="36"/>
        </w:rPr>
      </w:pPr>
    </w:p>
    <w:p w14:paraId="5F20D5FD" w14:textId="77777777" w:rsidR="00342EEC" w:rsidRDefault="00342EEC">
      <w:pPr>
        <w:jc w:val="center"/>
      </w:pPr>
    </w:p>
    <w:p w14:paraId="5F20D5FE" w14:textId="77777777" w:rsidR="00342EEC" w:rsidRDefault="00342EEC">
      <w:pPr>
        <w:jc w:val="center"/>
      </w:pPr>
    </w:p>
    <w:p w14:paraId="5F20D5FF" w14:textId="77777777" w:rsidR="00342EEC" w:rsidRDefault="00342EEC">
      <w:pPr>
        <w:jc w:val="center"/>
      </w:pPr>
    </w:p>
    <w:p w14:paraId="5F20D600" w14:textId="77777777" w:rsidR="00342EEC" w:rsidRDefault="00342EEC">
      <w:pPr>
        <w:jc w:val="center"/>
      </w:pPr>
    </w:p>
    <w:p w14:paraId="5F20D601" w14:textId="77777777" w:rsidR="00342EEC" w:rsidRDefault="00342EEC">
      <w:pPr>
        <w:jc w:val="center"/>
      </w:pPr>
    </w:p>
    <w:p w14:paraId="5F20D602" w14:textId="77777777" w:rsidR="00342EEC" w:rsidRDefault="00342EEC">
      <w:pPr>
        <w:jc w:val="center"/>
      </w:pPr>
    </w:p>
    <w:p w14:paraId="5F20D603" w14:textId="77777777" w:rsidR="00342EEC" w:rsidRDefault="00342EEC">
      <w:pPr>
        <w:jc w:val="center"/>
      </w:pPr>
    </w:p>
    <w:p w14:paraId="5F20D604" w14:textId="77777777" w:rsidR="00342EEC" w:rsidRDefault="00342EEC">
      <w:pPr>
        <w:jc w:val="center"/>
      </w:pPr>
    </w:p>
    <w:p w14:paraId="5F20D605" w14:textId="77777777" w:rsidR="00342EEC" w:rsidRDefault="00342EEC">
      <w:pPr>
        <w:jc w:val="center"/>
      </w:pPr>
    </w:p>
    <w:p w14:paraId="5F20D606" w14:textId="77777777" w:rsidR="00342EEC" w:rsidRDefault="00342EEC">
      <w:pPr>
        <w:jc w:val="center"/>
      </w:pPr>
    </w:p>
    <w:p w14:paraId="5F20D607" w14:textId="77777777" w:rsidR="00342EEC" w:rsidRDefault="00342EEC">
      <w:pPr>
        <w:jc w:val="center"/>
      </w:pPr>
    </w:p>
    <w:p w14:paraId="5F20D608" w14:textId="77777777" w:rsidR="00342EEC" w:rsidRDefault="00342EEC">
      <w:pPr>
        <w:jc w:val="center"/>
      </w:pPr>
    </w:p>
    <w:p w14:paraId="5F20D609" w14:textId="77777777" w:rsidR="00342EEC" w:rsidRDefault="00342EEC">
      <w:pPr>
        <w:jc w:val="center"/>
      </w:pPr>
    </w:p>
    <w:p w14:paraId="5F20D60A" w14:textId="77777777" w:rsidR="00342EEC" w:rsidRDefault="00342EEC">
      <w:pPr>
        <w:jc w:val="center"/>
      </w:pPr>
    </w:p>
    <w:p w14:paraId="5F20D60B" w14:textId="77777777" w:rsidR="00342EEC" w:rsidRDefault="00342EEC">
      <w:pPr>
        <w:jc w:val="center"/>
      </w:pPr>
    </w:p>
    <w:p w14:paraId="5F20D60C" w14:textId="77777777" w:rsidR="00342EEC" w:rsidRDefault="00342EEC">
      <w:pPr>
        <w:jc w:val="center"/>
      </w:pPr>
    </w:p>
    <w:p w14:paraId="5F20D60D" w14:textId="77777777" w:rsidR="00342EEC" w:rsidRDefault="00342EEC">
      <w:pPr>
        <w:jc w:val="center"/>
      </w:pPr>
    </w:p>
    <w:p w14:paraId="5F20D60E" w14:textId="77777777" w:rsidR="00342EEC" w:rsidRDefault="00342EEC">
      <w:pPr>
        <w:jc w:val="center"/>
      </w:pPr>
    </w:p>
    <w:p w14:paraId="5F20D60F" w14:textId="77777777" w:rsidR="00342EEC" w:rsidRDefault="00342EEC">
      <w:pPr>
        <w:jc w:val="center"/>
      </w:pPr>
    </w:p>
    <w:p w14:paraId="5F20D610" w14:textId="77777777" w:rsidR="00342EEC" w:rsidRDefault="00342EEC">
      <w:pPr>
        <w:jc w:val="center"/>
      </w:pPr>
    </w:p>
    <w:p w14:paraId="5F20D611" w14:textId="19796D2F" w:rsidR="00342EEC" w:rsidRDefault="00987B79">
      <w:pPr>
        <w:jc w:val="center"/>
        <w:rPr>
          <w:sz w:val="36"/>
        </w:rPr>
      </w:pPr>
      <w:r>
        <w:rPr>
          <w:sz w:val="24"/>
        </w:rPr>
        <w:t xml:space="preserve">Ve Zlíně, dne </w:t>
      </w:r>
      <w:r w:rsidR="00BE4D04">
        <w:rPr>
          <w:sz w:val="24"/>
        </w:rPr>
        <w:fldChar w:fldCharType="begin"/>
      </w:r>
      <w:r w:rsidR="00BE4D04">
        <w:rPr>
          <w:sz w:val="24"/>
        </w:rPr>
        <w:instrText xml:space="preserve"> DATE  \@ "d. MMMM yyyy"  \* MERGEFORMAT </w:instrText>
      </w:r>
      <w:r w:rsidR="00BE4D04">
        <w:rPr>
          <w:sz w:val="24"/>
        </w:rPr>
        <w:fldChar w:fldCharType="separate"/>
      </w:r>
      <w:ins w:id="1" w:author="Jiří Vojtěšek [2]" w:date="2024-11-11T15:46:00Z">
        <w:r w:rsidR="00452CF2">
          <w:rPr>
            <w:noProof/>
            <w:sz w:val="24"/>
          </w:rPr>
          <w:t>11. listopadu 2024</w:t>
        </w:r>
      </w:ins>
      <w:del w:id="2" w:author="Jiří Vojtěšek [2]" w:date="2024-11-11T15:46:00Z">
        <w:r w:rsidR="00EA16B8" w:rsidDel="00452CF2">
          <w:rPr>
            <w:noProof/>
            <w:sz w:val="24"/>
          </w:rPr>
          <w:delText>30. října 2024</w:delText>
        </w:r>
      </w:del>
      <w:r w:rsidR="00BE4D04">
        <w:rPr>
          <w:sz w:val="24"/>
        </w:rPr>
        <w:fldChar w:fldCharType="end"/>
      </w:r>
      <w:r>
        <w:br w:type="page"/>
      </w:r>
    </w:p>
    <w:p w14:paraId="5F20D612" w14:textId="77777777" w:rsidR="00342EEC" w:rsidRDefault="00342EEC">
      <w:pPr>
        <w:rPr>
          <w:sz w:val="36"/>
        </w:rPr>
      </w:pPr>
    </w:p>
    <w:p w14:paraId="5F20D613" w14:textId="77777777" w:rsidR="00342EEC" w:rsidRDefault="00987B79">
      <w:pPr>
        <w:rPr>
          <w:sz w:val="36"/>
        </w:rPr>
      </w:pPr>
      <w:bookmarkStart w:id="3" w:name="aobsah"/>
      <w:r>
        <w:rPr>
          <w:sz w:val="36"/>
        </w:rPr>
        <w:t>Obsah žádosti</w:t>
      </w:r>
      <w:bookmarkEnd w:id="3"/>
      <w:r>
        <w:rPr>
          <w:sz w:val="36"/>
        </w:rPr>
        <w:t>:</w:t>
      </w:r>
    </w:p>
    <w:p w14:paraId="5F20D619" w14:textId="77777777" w:rsidR="00342EEC" w:rsidRDefault="00342EEC">
      <w:pPr>
        <w:spacing w:before="60" w:after="60"/>
        <w:rPr>
          <w:b/>
          <w:color w:val="FF0000"/>
          <w:sz w:val="32"/>
          <w:szCs w:val="28"/>
          <w:u w:val="single"/>
        </w:rPr>
      </w:pPr>
    </w:p>
    <w:p w14:paraId="7AF1CE3F" w14:textId="0167FF79" w:rsidR="00D81D54" w:rsidRPr="0070740C" w:rsidRDefault="00D81D54">
      <w:pPr>
        <w:spacing w:before="60" w:after="60"/>
        <w:rPr>
          <w:rStyle w:val="OdkazObsah"/>
        </w:rPr>
      </w:pPr>
      <w:r w:rsidRPr="0070740C">
        <w:rPr>
          <w:rStyle w:val="OdkazObsah"/>
        </w:rPr>
        <w:fldChar w:fldCharType="begin"/>
      </w:r>
      <w:r w:rsidRPr="0070740C">
        <w:rPr>
          <w:rStyle w:val="OdkazObsah"/>
        </w:rPr>
        <w:instrText xml:space="preserve"> REF AI \h </w:instrText>
      </w:r>
      <w:r w:rsidR="002C742F" w:rsidRPr="0070740C">
        <w:rPr>
          <w:rStyle w:val="OdkazObsah"/>
        </w:rPr>
        <w:instrText xml:space="preserve"> \* MERGEFORMAT </w:instrText>
      </w:r>
      <w:r w:rsidRPr="0070740C">
        <w:rPr>
          <w:rStyle w:val="OdkazObsah"/>
        </w:rPr>
      </w:r>
      <w:r w:rsidRPr="0070740C">
        <w:rPr>
          <w:rStyle w:val="OdkazObsah"/>
        </w:rPr>
        <w:fldChar w:fldCharType="separate"/>
      </w:r>
      <w:r w:rsidR="00063627" w:rsidRPr="00063627">
        <w:rPr>
          <w:rStyle w:val="OdkazObsah"/>
        </w:rPr>
        <w:t>A-I – Základní informace o žádosti o akreditaci</w:t>
      </w:r>
      <w:r w:rsidRPr="0070740C">
        <w:rPr>
          <w:rStyle w:val="OdkazObsah"/>
        </w:rPr>
        <w:fldChar w:fldCharType="end"/>
      </w:r>
    </w:p>
    <w:p w14:paraId="61EC68AD" w14:textId="43E4EE6A" w:rsidR="00D81D54" w:rsidRPr="0070740C" w:rsidRDefault="002C742F">
      <w:pPr>
        <w:spacing w:before="60" w:after="60"/>
        <w:rPr>
          <w:rStyle w:val="OdkazObsah"/>
        </w:rPr>
      </w:pPr>
      <w:r w:rsidRPr="0070740C">
        <w:rPr>
          <w:rStyle w:val="OdkazObsah"/>
        </w:rPr>
        <w:fldChar w:fldCharType="begin"/>
      </w:r>
      <w:r w:rsidRPr="0070740C">
        <w:rPr>
          <w:rStyle w:val="OdkazObsah"/>
        </w:rPr>
        <w:instrText xml:space="preserve"> REF BI \h  \* MERGEFORMAT </w:instrText>
      </w:r>
      <w:r w:rsidRPr="0070740C">
        <w:rPr>
          <w:rStyle w:val="OdkazObsah"/>
        </w:rPr>
      </w:r>
      <w:r w:rsidRPr="0070740C">
        <w:rPr>
          <w:rStyle w:val="OdkazObsah"/>
        </w:rPr>
        <w:fldChar w:fldCharType="separate"/>
      </w:r>
      <w:r w:rsidR="00063627" w:rsidRPr="00063627">
        <w:rPr>
          <w:rStyle w:val="OdkazObsah"/>
        </w:rPr>
        <w:t>B-I – Charakteristika studijního programu</w:t>
      </w:r>
      <w:r w:rsidRPr="0070740C">
        <w:rPr>
          <w:rStyle w:val="OdkazObsah"/>
        </w:rPr>
        <w:fldChar w:fldCharType="end"/>
      </w:r>
    </w:p>
    <w:p w14:paraId="516B2C6F" w14:textId="4D14DBB5" w:rsidR="002C742F" w:rsidRDefault="002C742F">
      <w:pPr>
        <w:spacing w:before="60" w:after="60"/>
        <w:rPr>
          <w:rStyle w:val="OdkazObsah"/>
        </w:rPr>
      </w:pPr>
      <w:r w:rsidRPr="0070740C">
        <w:rPr>
          <w:rStyle w:val="OdkazObsah"/>
        </w:rPr>
        <w:fldChar w:fldCharType="begin"/>
      </w:r>
      <w:r w:rsidRPr="0070740C">
        <w:rPr>
          <w:rStyle w:val="OdkazObsah"/>
        </w:rPr>
        <w:instrText xml:space="preserve"> REF BIIb \h  \* MERGEFORMAT </w:instrText>
      </w:r>
      <w:r w:rsidRPr="0070740C">
        <w:rPr>
          <w:rStyle w:val="OdkazObsah"/>
        </w:rPr>
      </w:r>
      <w:r w:rsidRPr="0070740C">
        <w:rPr>
          <w:rStyle w:val="OdkazObsah"/>
        </w:rPr>
        <w:fldChar w:fldCharType="separate"/>
      </w:r>
      <w:r w:rsidR="00063627" w:rsidRPr="00063627">
        <w:rPr>
          <w:rStyle w:val="OdkazObsah"/>
        </w:rPr>
        <w:t>B-</w:t>
      </w:r>
      <w:proofErr w:type="spellStart"/>
      <w:r w:rsidR="00063627" w:rsidRPr="00063627">
        <w:rPr>
          <w:rStyle w:val="OdkazObsah"/>
        </w:rPr>
        <w:t>IIb</w:t>
      </w:r>
      <w:proofErr w:type="spellEnd"/>
      <w:r w:rsidR="00063627" w:rsidRPr="00063627">
        <w:rPr>
          <w:rStyle w:val="OdkazObsah"/>
        </w:rPr>
        <w:t xml:space="preserve"> – Studijní plány a návrh témat prací</w:t>
      </w:r>
      <w:r w:rsidRPr="0070740C">
        <w:rPr>
          <w:rStyle w:val="OdkazObsah"/>
        </w:rPr>
        <w:fldChar w:fldCharType="end"/>
      </w:r>
    </w:p>
    <w:p w14:paraId="165F4D9F" w14:textId="5B70FA04" w:rsidR="00617555" w:rsidRPr="00617555" w:rsidRDefault="00617555">
      <w:pPr>
        <w:spacing w:before="60" w:after="60"/>
        <w:rPr>
          <w:rStyle w:val="OdkazObsah"/>
        </w:rPr>
      </w:pPr>
      <w:r w:rsidRPr="00617555">
        <w:rPr>
          <w:rStyle w:val="OdkazObsah"/>
        </w:rPr>
        <w:fldChar w:fldCharType="begin"/>
      </w:r>
      <w:r w:rsidRPr="00617555">
        <w:rPr>
          <w:rStyle w:val="OdkazObsah"/>
        </w:rPr>
        <w:instrText xml:space="preserve"> REF BIII_obsah \h </w:instrText>
      </w:r>
      <w:r>
        <w:rPr>
          <w:rStyle w:val="OdkazObsah"/>
        </w:rPr>
        <w:instrText xml:space="preserve"> \* MERGEFORMAT </w:instrText>
      </w:r>
      <w:r w:rsidRPr="00617555">
        <w:rPr>
          <w:rStyle w:val="OdkazObsah"/>
        </w:rPr>
      </w:r>
      <w:r w:rsidRPr="00617555">
        <w:rPr>
          <w:rStyle w:val="OdkazObsah"/>
        </w:rPr>
        <w:fldChar w:fldCharType="separate"/>
      </w:r>
      <w:r w:rsidR="00063627" w:rsidRPr="00063627">
        <w:rPr>
          <w:rStyle w:val="OdkazObsah"/>
        </w:rPr>
        <w:t xml:space="preserve">B-III – Charakteristika studijního </w:t>
      </w:r>
      <w:proofErr w:type="gramStart"/>
      <w:r w:rsidR="00063627" w:rsidRPr="00063627">
        <w:rPr>
          <w:rStyle w:val="OdkazObsah"/>
        </w:rPr>
        <w:t>předmětu - přehled</w:t>
      </w:r>
      <w:proofErr w:type="gramEnd"/>
      <w:r w:rsidRPr="00617555">
        <w:rPr>
          <w:rStyle w:val="OdkazObsah"/>
        </w:rPr>
        <w:fldChar w:fldCharType="end"/>
      </w:r>
    </w:p>
    <w:p w14:paraId="6235B58F" w14:textId="437A15C5" w:rsidR="00E87D96" w:rsidRPr="00AB6DB3" w:rsidRDefault="00E87D96">
      <w:pPr>
        <w:spacing w:before="60" w:after="60"/>
        <w:rPr>
          <w:rStyle w:val="OdkazObsah"/>
        </w:rPr>
      </w:pPr>
      <w:r w:rsidRPr="0070740C">
        <w:rPr>
          <w:rStyle w:val="OdkazObsah"/>
        </w:rPr>
        <w:fldChar w:fldCharType="begin"/>
      </w:r>
      <w:r w:rsidRPr="0070740C">
        <w:rPr>
          <w:rStyle w:val="OdkazObsah"/>
        </w:rPr>
        <w:instrText xml:space="preserve"> REF CI_obsah \h  \* MERGEFORMAT </w:instrText>
      </w:r>
      <w:r w:rsidRPr="0070740C">
        <w:rPr>
          <w:rStyle w:val="OdkazObsah"/>
        </w:rPr>
      </w:r>
      <w:r w:rsidRPr="0070740C">
        <w:rPr>
          <w:rStyle w:val="OdkazObsah"/>
        </w:rPr>
        <w:fldChar w:fldCharType="separate"/>
      </w:r>
      <w:r w:rsidR="00063627" w:rsidRPr="00063627">
        <w:rPr>
          <w:rStyle w:val="OdkazObsah"/>
        </w:rPr>
        <w:t xml:space="preserve">C-I – Personální zabezpečení </w:t>
      </w:r>
      <w:r w:rsidRPr="0070740C">
        <w:rPr>
          <w:rStyle w:val="OdkazObsah"/>
        </w:rPr>
        <w:fldChar w:fldCharType="end"/>
      </w:r>
    </w:p>
    <w:p w14:paraId="5F20D61A" w14:textId="4B084D0B" w:rsidR="00342EEC" w:rsidRPr="00AB6DB3" w:rsidRDefault="00AB6DB3">
      <w:pPr>
        <w:rPr>
          <w:rStyle w:val="OdkazObsah"/>
        </w:rPr>
      </w:pPr>
      <w:r w:rsidRPr="00AB6DB3">
        <w:rPr>
          <w:rStyle w:val="OdkazObsah"/>
        </w:rPr>
        <w:fldChar w:fldCharType="begin"/>
      </w:r>
      <w:r w:rsidRPr="00AB6DB3">
        <w:rPr>
          <w:rStyle w:val="OdkazObsah"/>
        </w:rPr>
        <w:instrText xml:space="preserve"> REF CII_obsah \h </w:instrText>
      </w:r>
      <w:r>
        <w:rPr>
          <w:rStyle w:val="OdkazObsah"/>
        </w:rPr>
        <w:instrText xml:space="preserve"> \* MERGEFORMAT </w:instrText>
      </w:r>
      <w:r w:rsidRPr="00AB6DB3">
        <w:rPr>
          <w:rStyle w:val="OdkazObsah"/>
        </w:rPr>
      </w:r>
      <w:r w:rsidRPr="00AB6DB3">
        <w:rPr>
          <w:rStyle w:val="OdkazObsah"/>
        </w:rPr>
        <w:fldChar w:fldCharType="separate"/>
      </w:r>
      <w:r w:rsidR="00063627" w:rsidRPr="00063627">
        <w:rPr>
          <w:rStyle w:val="OdkazObsah"/>
        </w:rPr>
        <w:t>C-II – Související tvůrčí, resp. vědecká a umělecká činnost</w:t>
      </w:r>
      <w:r w:rsidRPr="00AB6DB3">
        <w:rPr>
          <w:rStyle w:val="OdkazObsah"/>
        </w:rPr>
        <w:fldChar w:fldCharType="end"/>
      </w:r>
    </w:p>
    <w:p w14:paraId="388D4B49" w14:textId="0B01A419" w:rsidR="00AB6DB3" w:rsidRPr="00AB6DB3" w:rsidRDefault="00AB6DB3">
      <w:pPr>
        <w:rPr>
          <w:rStyle w:val="OdkazObsah"/>
        </w:rPr>
      </w:pPr>
      <w:r w:rsidRPr="00AB6DB3">
        <w:rPr>
          <w:rStyle w:val="OdkazObsah"/>
        </w:rPr>
        <w:fldChar w:fldCharType="begin"/>
      </w:r>
      <w:r w:rsidRPr="00AB6DB3">
        <w:rPr>
          <w:rStyle w:val="OdkazObsah"/>
        </w:rPr>
        <w:instrText xml:space="preserve"> REF CIII_obsah \h </w:instrText>
      </w:r>
      <w:r>
        <w:rPr>
          <w:rStyle w:val="OdkazObsah"/>
        </w:rPr>
        <w:instrText xml:space="preserve"> \* MERGEFORMAT </w:instrText>
      </w:r>
      <w:r w:rsidRPr="00AB6DB3">
        <w:rPr>
          <w:rStyle w:val="OdkazObsah"/>
        </w:rPr>
      </w:r>
      <w:r w:rsidRPr="00AB6DB3">
        <w:rPr>
          <w:rStyle w:val="OdkazObsah"/>
        </w:rPr>
        <w:fldChar w:fldCharType="separate"/>
      </w:r>
      <w:r w:rsidR="00063627" w:rsidRPr="00063627">
        <w:rPr>
          <w:rStyle w:val="OdkazObsah"/>
        </w:rPr>
        <w:t>C-III – Informační zabezpečení studijního programu</w:t>
      </w:r>
      <w:r w:rsidRPr="00AB6DB3">
        <w:rPr>
          <w:rStyle w:val="OdkazObsah"/>
        </w:rPr>
        <w:fldChar w:fldCharType="end"/>
      </w:r>
    </w:p>
    <w:p w14:paraId="0A894B39" w14:textId="17FD3E7F" w:rsidR="00AB6DB3" w:rsidRPr="00AB6DB3" w:rsidRDefault="00AB6DB3">
      <w:pPr>
        <w:rPr>
          <w:rStyle w:val="OdkazObsah"/>
        </w:rPr>
      </w:pPr>
      <w:r w:rsidRPr="00AB6DB3">
        <w:rPr>
          <w:rStyle w:val="OdkazObsah"/>
        </w:rPr>
        <w:fldChar w:fldCharType="begin"/>
      </w:r>
      <w:r w:rsidRPr="00AB6DB3">
        <w:rPr>
          <w:rStyle w:val="OdkazObsah"/>
        </w:rPr>
        <w:instrText xml:space="preserve"> REF CIV_obsah \h </w:instrText>
      </w:r>
      <w:r>
        <w:rPr>
          <w:rStyle w:val="OdkazObsah"/>
        </w:rPr>
        <w:instrText xml:space="preserve"> \* MERGEFORMAT </w:instrText>
      </w:r>
      <w:r w:rsidRPr="00AB6DB3">
        <w:rPr>
          <w:rStyle w:val="OdkazObsah"/>
        </w:rPr>
      </w:r>
      <w:r w:rsidRPr="00AB6DB3">
        <w:rPr>
          <w:rStyle w:val="OdkazObsah"/>
        </w:rPr>
        <w:fldChar w:fldCharType="separate"/>
      </w:r>
      <w:r w:rsidR="00063627" w:rsidRPr="00063627">
        <w:rPr>
          <w:rStyle w:val="OdkazObsah"/>
        </w:rPr>
        <w:t>C-IV – Materiální zabezpečení studijního programu</w:t>
      </w:r>
      <w:r w:rsidRPr="00AB6DB3">
        <w:rPr>
          <w:rStyle w:val="OdkazObsah"/>
        </w:rPr>
        <w:fldChar w:fldCharType="end"/>
      </w:r>
    </w:p>
    <w:p w14:paraId="32D3785C" w14:textId="7BEEE470" w:rsidR="00AB6DB3" w:rsidRPr="00AB6DB3" w:rsidRDefault="00AB6DB3">
      <w:pPr>
        <w:rPr>
          <w:rStyle w:val="OdkazObsah"/>
        </w:rPr>
      </w:pPr>
      <w:r w:rsidRPr="00AB6DB3">
        <w:rPr>
          <w:rStyle w:val="OdkazObsah"/>
        </w:rPr>
        <w:fldChar w:fldCharType="begin"/>
      </w:r>
      <w:r w:rsidRPr="00AB6DB3">
        <w:rPr>
          <w:rStyle w:val="OdkazObsah"/>
        </w:rPr>
        <w:instrText xml:space="preserve"> REF CV_obsah \h </w:instrText>
      </w:r>
      <w:r>
        <w:rPr>
          <w:rStyle w:val="OdkazObsah"/>
        </w:rPr>
        <w:instrText xml:space="preserve"> \* MERGEFORMAT </w:instrText>
      </w:r>
      <w:r w:rsidRPr="00AB6DB3">
        <w:rPr>
          <w:rStyle w:val="OdkazObsah"/>
        </w:rPr>
      </w:r>
      <w:r w:rsidRPr="00AB6DB3">
        <w:rPr>
          <w:rStyle w:val="OdkazObsah"/>
        </w:rPr>
        <w:fldChar w:fldCharType="separate"/>
      </w:r>
      <w:r w:rsidR="00063627" w:rsidRPr="00063627">
        <w:rPr>
          <w:rStyle w:val="OdkazObsah"/>
        </w:rPr>
        <w:t>C-V – Finanční zabezpečení studijního programu</w:t>
      </w:r>
      <w:r w:rsidRPr="00AB6DB3">
        <w:rPr>
          <w:rStyle w:val="OdkazObsah"/>
        </w:rPr>
        <w:fldChar w:fldCharType="end"/>
      </w:r>
    </w:p>
    <w:p w14:paraId="07DD691C" w14:textId="29EF8EA5" w:rsidR="00AB6DB3" w:rsidRPr="00AB6DB3" w:rsidRDefault="00AB6DB3">
      <w:pPr>
        <w:rPr>
          <w:rStyle w:val="OdkazObsah"/>
        </w:rPr>
      </w:pPr>
      <w:r w:rsidRPr="00AB6DB3">
        <w:rPr>
          <w:rStyle w:val="OdkazObsah"/>
        </w:rPr>
        <w:fldChar w:fldCharType="begin"/>
      </w:r>
      <w:r w:rsidRPr="00AB6DB3">
        <w:rPr>
          <w:rStyle w:val="OdkazObsah"/>
        </w:rPr>
        <w:instrText xml:space="preserve"> REF DI_obsah \h </w:instrText>
      </w:r>
      <w:r>
        <w:rPr>
          <w:rStyle w:val="OdkazObsah"/>
        </w:rPr>
        <w:instrText xml:space="preserve"> \* MERGEFORMAT </w:instrText>
      </w:r>
      <w:r w:rsidRPr="00AB6DB3">
        <w:rPr>
          <w:rStyle w:val="OdkazObsah"/>
        </w:rPr>
      </w:r>
      <w:r w:rsidRPr="00AB6DB3">
        <w:rPr>
          <w:rStyle w:val="OdkazObsah"/>
        </w:rPr>
        <w:fldChar w:fldCharType="separate"/>
      </w:r>
      <w:r w:rsidR="00063627" w:rsidRPr="00063627">
        <w:rPr>
          <w:rStyle w:val="OdkazObsah"/>
        </w:rPr>
        <w:t>D-I – Záměr rozvoje studijního programu a další údaje ke studijnímu programu</w:t>
      </w:r>
      <w:r w:rsidRPr="00AB6DB3">
        <w:rPr>
          <w:rStyle w:val="OdkazObsah"/>
        </w:rPr>
        <w:fldChar w:fldCharType="end"/>
      </w:r>
    </w:p>
    <w:p w14:paraId="5F20D61B" w14:textId="702A273B" w:rsidR="00342EEC" w:rsidRPr="0082018C" w:rsidRDefault="0082018C">
      <w:pPr>
        <w:rPr>
          <w:rStyle w:val="OdkazObsah"/>
        </w:rPr>
      </w:pPr>
      <w:r w:rsidRPr="0082018C">
        <w:rPr>
          <w:rStyle w:val="OdkazObsah"/>
        </w:rPr>
        <w:fldChar w:fldCharType="begin"/>
      </w:r>
      <w:r w:rsidRPr="0082018C">
        <w:rPr>
          <w:rStyle w:val="OdkazObsah"/>
        </w:rPr>
        <w:instrText xml:space="preserve"> REF E_obsah \h </w:instrText>
      </w:r>
      <w:r>
        <w:rPr>
          <w:rStyle w:val="OdkazObsah"/>
        </w:rPr>
        <w:instrText xml:space="preserve"> \* MERGEFORMAT </w:instrText>
      </w:r>
      <w:r w:rsidRPr="0082018C">
        <w:rPr>
          <w:rStyle w:val="OdkazObsah"/>
        </w:rPr>
      </w:r>
      <w:r w:rsidRPr="0082018C">
        <w:rPr>
          <w:rStyle w:val="OdkazObsah"/>
        </w:rPr>
        <w:fldChar w:fldCharType="separate"/>
      </w:r>
      <w:r w:rsidR="00063627" w:rsidRPr="00063627">
        <w:rPr>
          <w:rStyle w:val="OdkazObsah"/>
        </w:rPr>
        <w:t>E – Sebehodnotící zpráva pro akreditaci studijních programů</w:t>
      </w:r>
      <w:r w:rsidRPr="0082018C">
        <w:rPr>
          <w:rStyle w:val="OdkazObsah"/>
        </w:rPr>
        <w:fldChar w:fldCharType="end"/>
      </w:r>
    </w:p>
    <w:p w14:paraId="5F20D61C" w14:textId="77777777" w:rsidR="00342EEC" w:rsidRDefault="00342EEC"/>
    <w:p w14:paraId="5F20D61D" w14:textId="77777777" w:rsidR="00342EEC" w:rsidRDefault="00342EEC"/>
    <w:p w14:paraId="5F20D61E" w14:textId="77777777" w:rsidR="00342EEC" w:rsidRDefault="00342EEC"/>
    <w:p w14:paraId="5F20D61F" w14:textId="77777777" w:rsidR="00342EEC" w:rsidRDefault="00342EEC"/>
    <w:p w14:paraId="5F20D620" w14:textId="77777777" w:rsidR="00342EEC" w:rsidRDefault="00342EEC"/>
    <w:p w14:paraId="5F20D621" w14:textId="77777777" w:rsidR="00342EEC" w:rsidRDefault="00342EEC"/>
    <w:p w14:paraId="5F20D622" w14:textId="77777777" w:rsidR="00342EEC" w:rsidRDefault="00342EEC"/>
    <w:p w14:paraId="5F20D623" w14:textId="77777777" w:rsidR="00342EEC" w:rsidRDefault="00987B79">
      <w:pPr>
        <w:rPr>
          <w:b/>
          <w:sz w:val="28"/>
        </w:rPr>
      </w:pPr>
      <w:r>
        <w:br w:type="page"/>
      </w:r>
    </w:p>
    <w:p w14:paraId="5F20D624" w14:textId="44C72CB4" w:rsidR="00342EEC" w:rsidRDefault="00987B79" w:rsidP="002C742F">
      <w:pPr>
        <w:pBdr>
          <w:top w:val="single" w:sz="4" w:space="1" w:color="000000"/>
          <w:left w:val="single" w:sz="4" w:space="4" w:color="000000"/>
          <w:bottom w:val="single" w:sz="4" w:space="1" w:color="000000"/>
          <w:right w:val="single" w:sz="4" w:space="4" w:color="000000"/>
        </w:pBdr>
        <w:shd w:val="clear" w:color="auto" w:fill="BDD6EE"/>
        <w:tabs>
          <w:tab w:val="right" w:pos="8931"/>
        </w:tabs>
        <w:rPr>
          <w:b/>
          <w:sz w:val="26"/>
          <w:szCs w:val="26"/>
        </w:rPr>
      </w:pPr>
      <w:bookmarkStart w:id="4" w:name="AI"/>
      <w:r>
        <w:rPr>
          <w:b/>
          <w:sz w:val="28"/>
        </w:rPr>
        <w:lastRenderedPageBreak/>
        <w:t xml:space="preserve">A-I – </w:t>
      </w:r>
      <w:r>
        <w:rPr>
          <w:b/>
          <w:sz w:val="26"/>
          <w:szCs w:val="26"/>
        </w:rPr>
        <w:t>Základní informace o žádosti o akreditaci</w:t>
      </w:r>
      <w:bookmarkEnd w:id="4"/>
      <w:r w:rsidR="002C742F">
        <w:rPr>
          <w:b/>
          <w:sz w:val="26"/>
          <w:szCs w:val="26"/>
        </w:rPr>
        <w:tab/>
      </w:r>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063627" w:rsidRPr="00063627">
        <w:rPr>
          <w:color w:val="FF0000"/>
          <w:sz w:val="22"/>
          <w:szCs w:val="22"/>
          <w:u w:val="single"/>
        </w:rPr>
        <w:t>Obsah žádosti</w:t>
      </w:r>
      <w:r w:rsidR="002C742F" w:rsidRPr="002C742F">
        <w:rPr>
          <w:b/>
          <w:color w:val="FF0000"/>
          <w:sz w:val="22"/>
          <w:szCs w:val="22"/>
          <w:u w:val="single"/>
        </w:rPr>
        <w:fldChar w:fldCharType="end"/>
      </w:r>
    </w:p>
    <w:p w14:paraId="5F20D625" w14:textId="77777777" w:rsidR="00342EEC" w:rsidRDefault="00342EEC">
      <w:pPr>
        <w:rPr>
          <w:b/>
          <w:sz w:val="28"/>
        </w:rPr>
      </w:pPr>
    </w:p>
    <w:p w14:paraId="5EF35772" w14:textId="02E6EA9E" w:rsidR="009D5877" w:rsidRPr="002038B4" w:rsidRDefault="009D5877" w:rsidP="009D5877">
      <w:pPr>
        <w:tabs>
          <w:tab w:val="left" w:pos="3402"/>
        </w:tabs>
        <w:spacing w:after="240"/>
        <w:rPr>
          <w:b/>
          <w:sz w:val="26"/>
          <w:szCs w:val="26"/>
        </w:rPr>
      </w:pPr>
      <w:r w:rsidRPr="002038B4">
        <w:rPr>
          <w:b/>
          <w:sz w:val="26"/>
          <w:szCs w:val="26"/>
        </w:rPr>
        <w:t>Název vysoké školy:</w:t>
      </w:r>
      <w:r>
        <w:rPr>
          <w:b/>
          <w:sz w:val="26"/>
          <w:szCs w:val="26"/>
        </w:rPr>
        <w:tab/>
      </w:r>
      <w:r w:rsidRPr="009D5877">
        <w:rPr>
          <w:bCs/>
          <w:sz w:val="26"/>
          <w:szCs w:val="26"/>
        </w:rPr>
        <w:t>Univerzita Tomáše Bati ve Zlíně</w:t>
      </w:r>
    </w:p>
    <w:p w14:paraId="386E99C4" w14:textId="77777777" w:rsidR="009D5877" w:rsidRPr="002038B4" w:rsidRDefault="009D5877" w:rsidP="009D5877">
      <w:pPr>
        <w:tabs>
          <w:tab w:val="left" w:pos="3402"/>
        </w:tabs>
        <w:spacing w:after="240"/>
        <w:ind w:left="3686" w:hanging="3686"/>
        <w:rPr>
          <w:b/>
          <w:sz w:val="26"/>
          <w:szCs w:val="26"/>
        </w:rPr>
      </w:pPr>
    </w:p>
    <w:p w14:paraId="060DB685" w14:textId="16673B5B" w:rsidR="009D5877" w:rsidRPr="009D5877" w:rsidRDefault="009D5877" w:rsidP="009D5877">
      <w:pPr>
        <w:tabs>
          <w:tab w:val="left" w:pos="3402"/>
        </w:tabs>
        <w:spacing w:after="240"/>
        <w:rPr>
          <w:bCs/>
          <w:sz w:val="26"/>
          <w:szCs w:val="26"/>
        </w:rPr>
      </w:pPr>
      <w:r w:rsidRPr="002038B4">
        <w:rPr>
          <w:b/>
          <w:sz w:val="26"/>
          <w:szCs w:val="26"/>
        </w:rPr>
        <w:t>Název součásti vysoké školy:</w:t>
      </w:r>
      <w:r w:rsidRPr="002038B4">
        <w:rPr>
          <w:b/>
          <w:sz w:val="26"/>
          <w:szCs w:val="26"/>
        </w:rPr>
        <w:tab/>
      </w:r>
      <w:r w:rsidRPr="009D5877">
        <w:rPr>
          <w:bCs/>
          <w:sz w:val="26"/>
          <w:szCs w:val="26"/>
        </w:rPr>
        <w:t>Fakulta aplikované informatiky</w:t>
      </w:r>
    </w:p>
    <w:p w14:paraId="571FB646" w14:textId="77777777" w:rsidR="009D5877" w:rsidRPr="002038B4" w:rsidRDefault="009D5877" w:rsidP="009D5877">
      <w:pPr>
        <w:tabs>
          <w:tab w:val="left" w:pos="3402"/>
        </w:tabs>
        <w:spacing w:after="240"/>
        <w:ind w:left="3544" w:hanging="3544"/>
        <w:rPr>
          <w:b/>
          <w:sz w:val="26"/>
          <w:szCs w:val="26"/>
        </w:rPr>
      </w:pPr>
    </w:p>
    <w:p w14:paraId="76A090D7" w14:textId="77777777" w:rsidR="009D5877" w:rsidRPr="002038B4" w:rsidRDefault="009D5877" w:rsidP="009D5877">
      <w:pPr>
        <w:tabs>
          <w:tab w:val="left" w:pos="3402"/>
        </w:tabs>
        <w:spacing w:after="240"/>
        <w:rPr>
          <w:b/>
          <w:sz w:val="26"/>
          <w:szCs w:val="26"/>
        </w:rPr>
      </w:pPr>
      <w:r w:rsidRPr="002038B4">
        <w:rPr>
          <w:b/>
          <w:sz w:val="26"/>
          <w:szCs w:val="26"/>
        </w:rPr>
        <w:t xml:space="preserve">Název spolupracující instituce dle § 81 </w:t>
      </w:r>
      <w:r>
        <w:rPr>
          <w:b/>
          <w:sz w:val="26"/>
          <w:szCs w:val="26"/>
        </w:rPr>
        <w:t xml:space="preserve">nebo § 95 odst. 4 </w:t>
      </w:r>
      <w:r w:rsidRPr="002038B4">
        <w:rPr>
          <w:b/>
          <w:sz w:val="26"/>
          <w:szCs w:val="26"/>
        </w:rPr>
        <w:t>ZVŠ:</w:t>
      </w:r>
    </w:p>
    <w:p w14:paraId="08E17A26" w14:textId="77777777" w:rsidR="009D5877" w:rsidRPr="002038B4" w:rsidRDefault="009D5877" w:rsidP="009D5877">
      <w:pPr>
        <w:tabs>
          <w:tab w:val="left" w:pos="3402"/>
        </w:tabs>
        <w:spacing w:after="240"/>
        <w:rPr>
          <w:b/>
          <w:sz w:val="26"/>
          <w:szCs w:val="26"/>
        </w:rPr>
      </w:pPr>
    </w:p>
    <w:p w14:paraId="4D17C8F7" w14:textId="2C41B78F" w:rsidR="009D5877" w:rsidRPr="009D5877" w:rsidRDefault="009D5877" w:rsidP="009D5877">
      <w:pPr>
        <w:tabs>
          <w:tab w:val="left" w:pos="3402"/>
        </w:tabs>
        <w:spacing w:after="240"/>
        <w:rPr>
          <w:bCs/>
          <w:sz w:val="26"/>
          <w:szCs w:val="26"/>
        </w:rPr>
      </w:pPr>
      <w:r w:rsidRPr="002038B4">
        <w:rPr>
          <w:b/>
          <w:sz w:val="26"/>
          <w:szCs w:val="26"/>
        </w:rPr>
        <w:t>Název studijního programu:</w:t>
      </w:r>
      <w:r w:rsidRPr="002038B4">
        <w:rPr>
          <w:b/>
          <w:sz w:val="26"/>
          <w:szCs w:val="26"/>
        </w:rPr>
        <w:tab/>
      </w:r>
      <w:proofErr w:type="spellStart"/>
      <w:r w:rsidR="0013299C" w:rsidRPr="006F5EB3">
        <w:rPr>
          <w:bCs/>
          <w:sz w:val="26"/>
          <w:szCs w:val="26"/>
        </w:rPr>
        <w:t>Security</w:t>
      </w:r>
      <w:proofErr w:type="spellEnd"/>
      <w:r w:rsidR="0013299C" w:rsidRPr="006F5EB3">
        <w:rPr>
          <w:bCs/>
          <w:sz w:val="26"/>
          <w:szCs w:val="26"/>
        </w:rPr>
        <w:t xml:space="preserve"> Technologies, Systems and Management</w:t>
      </w:r>
    </w:p>
    <w:p w14:paraId="2485784F" w14:textId="77777777" w:rsidR="009D5877" w:rsidRPr="002038B4" w:rsidRDefault="009D5877" w:rsidP="009D5877">
      <w:pPr>
        <w:tabs>
          <w:tab w:val="left" w:pos="3402"/>
        </w:tabs>
        <w:spacing w:after="240"/>
        <w:rPr>
          <w:b/>
          <w:sz w:val="26"/>
          <w:szCs w:val="26"/>
        </w:rPr>
      </w:pPr>
    </w:p>
    <w:p w14:paraId="2F653A9A" w14:textId="74E9684A" w:rsidR="009D5877" w:rsidRPr="002038B4" w:rsidRDefault="009D5877" w:rsidP="009D5877">
      <w:pPr>
        <w:tabs>
          <w:tab w:val="left" w:pos="3402"/>
        </w:tabs>
        <w:ind w:left="3544" w:hanging="3544"/>
        <w:rPr>
          <w:b/>
          <w:sz w:val="26"/>
          <w:szCs w:val="26"/>
        </w:rPr>
      </w:pPr>
      <w:r w:rsidRPr="002038B4">
        <w:rPr>
          <w:b/>
          <w:sz w:val="26"/>
          <w:szCs w:val="26"/>
        </w:rPr>
        <w:t>Typ žádosti o akreditaci:</w:t>
      </w:r>
      <w:r w:rsidRPr="002038B4">
        <w:rPr>
          <w:sz w:val="26"/>
          <w:szCs w:val="26"/>
        </w:rPr>
        <w:tab/>
        <w:t xml:space="preserve">prodloužení platnosti akreditace </w:t>
      </w:r>
    </w:p>
    <w:p w14:paraId="5985FFDC" w14:textId="77777777" w:rsidR="009D5877" w:rsidRDefault="009D5877" w:rsidP="009D5877">
      <w:pPr>
        <w:tabs>
          <w:tab w:val="left" w:pos="3402"/>
        </w:tabs>
        <w:spacing w:after="240"/>
        <w:rPr>
          <w:b/>
          <w:sz w:val="26"/>
          <w:szCs w:val="26"/>
        </w:rPr>
      </w:pPr>
    </w:p>
    <w:p w14:paraId="2DDC9D0C" w14:textId="0907ABC3" w:rsidR="003442E9" w:rsidRPr="009D5877" w:rsidRDefault="009D5877" w:rsidP="009D5877">
      <w:pPr>
        <w:tabs>
          <w:tab w:val="left" w:pos="3402"/>
        </w:tabs>
        <w:spacing w:after="240"/>
        <w:rPr>
          <w:bCs/>
          <w:sz w:val="26"/>
          <w:szCs w:val="26"/>
        </w:rPr>
      </w:pPr>
      <w:r w:rsidRPr="002038B4">
        <w:rPr>
          <w:b/>
          <w:sz w:val="26"/>
          <w:szCs w:val="26"/>
        </w:rPr>
        <w:t>Schvalující orgán:</w:t>
      </w:r>
      <w:r>
        <w:rPr>
          <w:b/>
          <w:sz w:val="26"/>
          <w:szCs w:val="26"/>
        </w:rPr>
        <w:tab/>
      </w:r>
      <w:r w:rsidR="003442E9">
        <w:rPr>
          <w:bCs/>
          <w:sz w:val="26"/>
          <w:szCs w:val="26"/>
        </w:rPr>
        <w:t>Národní akreditační úřad</w:t>
      </w:r>
    </w:p>
    <w:p w14:paraId="5F20D631" w14:textId="77777777" w:rsidR="00342EEC" w:rsidRDefault="00342EEC">
      <w:pPr>
        <w:spacing w:after="240"/>
        <w:rPr>
          <w:b/>
          <w:sz w:val="28"/>
        </w:rPr>
      </w:pPr>
    </w:p>
    <w:p w14:paraId="2453D1AC" w14:textId="1044C246" w:rsidR="00A7390F" w:rsidRPr="00A7390F" w:rsidRDefault="00987B79" w:rsidP="00D47A21">
      <w:pPr>
        <w:tabs>
          <w:tab w:val="left" w:pos="3402"/>
        </w:tabs>
        <w:spacing w:after="240"/>
        <w:ind w:left="3402" w:hanging="3402"/>
        <w:rPr>
          <w:bCs/>
          <w:sz w:val="26"/>
          <w:szCs w:val="26"/>
        </w:rPr>
      </w:pPr>
      <w:r w:rsidRPr="00694E1C">
        <w:rPr>
          <w:b/>
          <w:sz w:val="26"/>
          <w:szCs w:val="26"/>
        </w:rPr>
        <w:t>Datum schválení žádosti:</w:t>
      </w:r>
      <w:r w:rsidR="00694E1C" w:rsidRPr="00694E1C">
        <w:rPr>
          <w:b/>
          <w:sz w:val="26"/>
          <w:szCs w:val="26"/>
        </w:rPr>
        <w:tab/>
      </w:r>
      <w:r w:rsidR="007314B6">
        <w:rPr>
          <w:bCs/>
          <w:sz w:val="26"/>
          <w:szCs w:val="26"/>
        </w:rPr>
        <w:t>Schváleno</w:t>
      </w:r>
      <w:r w:rsidR="00A7390F">
        <w:rPr>
          <w:bCs/>
          <w:sz w:val="26"/>
          <w:szCs w:val="26"/>
        </w:rPr>
        <w:t xml:space="preserve"> Oborovou radou</w:t>
      </w:r>
      <w:r w:rsidR="00594615">
        <w:rPr>
          <w:bCs/>
          <w:sz w:val="26"/>
          <w:szCs w:val="26"/>
        </w:rPr>
        <w:t xml:space="preserve"> doktorských studijních programů </w:t>
      </w:r>
      <w:r w:rsidR="007314B6">
        <w:rPr>
          <w:bCs/>
          <w:sz w:val="26"/>
          <w:szCs w:val="26"/>
        </w:rPr>
        <w:t xml:space="preserve">na FAI dne </w:t>
      </w:r>
      <w:r w:rsidR="00D47A21">
        <w:rPr>
          <w:bCs/>
          <w:sz w:val="26"/>
          <w:szCs w:val="26"/>
        </w:rPr>
        <w:t>17. 6. 2024</w:t>
      </w:r>
    </w:p>
    <w:p w14:paraId="22BC9CB6" w14:textId="77777777" w:rsidR="00057721" w:rsidRDefault="00A7390F" w:rsidP="00A7390F">
      <w:pPr>
        <w:tabs>
          <w:tab w:val="left" w:pos="3402"/>
        </w:tabs>
        <w:spacing w:after="240"/>
        <w:rPr>
          <w:b/>
          <w:sz w:val="26"/>
          <w:szCs w:val="26"/>
        </w:rPr>
      </w:pPr>
      <w:r>
        <w:rPr>
          <w:b/>
          <w:sz w:val="26"/>
          <w:szCs w:val="26"/>
        </w:rPr>
        <w:tab/>
      </w:r>
      <w:r w:rsidR="00057721">
        <w:rPr>
          <w:bCs/>
          <w:sz w:val="26"/>
          <w:szCs w:val="26"/>
        </w:rPr>
        <w:t>Projednáno</w:t>
      </w:r>
      <w:r>
        <w:rPr>
          <w:bCs/>
          <w:sz w:val="26"/>
          <w:szCs w:val="26"/>
        </w:rPr>
        <w:t xml:space="preserve"> A</w:t>
      </w:r>
      <w:r w:rsidR="001F3653">
        <w:rPr>
          <w:bCs/>
          <w:sz w:val="26"/>
          <w:szCs w:val="26"/>
        </w:rPr>
        <w:t>kademickým senátem</w:t>
      </w:r>
      <w:r>
        <w:rPr>
          <w:bCs/>
          <w:sz w:val="26"/>
          <w:szCs w:val="26"/>
        </w:rPr>
        <w:t xml:space="preserve"> FAI dne 26. 7. 2024</w:t>
      </w:r>
      <w:r w:rsidR="00694E1C" w:rsidRPr="00694E1C">
        <w:rPr>
          <w:b/>
          <w:sz w:val="26"/>
          <w:szCs w:val="26"/>
        </w:rPr>
        <w:tab/>
      </w:r>
    </w:p>
    <w:p w14:paraId="00D324E8" w14:textId="11E95765" w:rsidR="00E82576" w:rsidRDefault="00057721" w:rsidP="00A7390F">
      <w:pPr>
        <w:tabs>
          <w:tab w:val="left" w:pos="3402"/>
        </w:tabs>
        <w:spacing w:after="240"/>
        <w:rPr>
          <w:bCs/>
          <w:sz w:val="26"/>
          <w:szCs w:val="26"/>
        </w:rPr>
      </w:pPr>
      <w:r>
        <w:rPr>
          <w:b/>
          <w:sz w:val="26"/>
          <w:szCs w:val="26"/>
        </w:rPr>
        <w:tab/>
      </w:r>
      <w:r w:rsidR="00E82576" w:rsidRPr="00B93059">
        <w:rPr>
          <w:bCs/>
          <w:sz w:val="26"/>
          <w:szCs w:val="26"/>
        </w:rPr>
        <w:t xml:space="preserve">Schváleno Vědeckou radou FAI dne </w:t>
      </w:r>
      <w:r w:rsidR="00B93059" w:rsidRPr="00B93059">
        <w:rPr>
          <w:bCs/>
          <w:sz w:val="26"/>
          <w:szCs w:val="26"/>
        </w:rPr>
        <w:t>2</w:t>
      </w:r>
      <w:r w:rsidR="00250690">
        <w:rPr>
          <w:bCs/>
          <w:sz w:val="26"/>
          <w:szCs w:val="26"/>
        </w:rPr>
        <w:t>5</w:t>
      </w:r>
      <w:r w:rsidR="00B93059" w:rsidRPr="00B93059">
        <w:rPr>
          <w:bCs/>
          <w:sz w:val="26"/>
          <w:szCs w:val="26"/>
        </w:rPr>
        <w:t xml:space="preserve">. 8. 2024 </w:t>
      </w:r>
    </w:p>
    <w:p w14:paraId="6421BCB0" w14:textId="11D592BA" w:rsidR="006834BC" w:rsidRPr="00B93059" w:rsidRDefault="006834BC" w:rsidP="006834BC">
      <w:pPr>
        <w:tabs>
          <w:tab w:val="left" w:pos="2694"/>
        </w:tabs>
        <w:spacing w:after="240"/>
        <w:rPr>
          <w:bCs/>
          <w:sz w:val="26"/>
          <w:szCs w:val="26"/>
        </w:rPr>
      </w:pPr>
      <w:r>
        <w:rPr>
          <w:bCs/>
          <w:sz w:val="26"/>
          <w:szCs w:val="26"/>
        </w:rPr>
        <w:tab/>
        <w:t xml:space="preserve">Schváleno Radou pro vnitřní hodnocení UTB dne </w:t>
      </w:r>
      <w:r w:rsidRPr="00A86D68">
        <w:rPr>
          <w:bCs/>
          <w:sz w:val="26"/>
          <w:szCs w:val="26"/>
          <w:highlight w:val="yellow"/>
        </w:rPr>
        <w:t>XX</w:t>
      </w:r>
      <w:r>
        <w:rPr>
          <w:bCs/>
          <w:sz w:val="26"/>
          <w:szCs w:val="26"/>
        </w:rPr>
        <w:t xml:space="preserve">. </w:t>
      </w:r>
      <w:r w:rsidRPr="00A86D68">
        <w:rPr>
          <w:bCs/>
          <w:sz w:val="26"/>
          <w:szCs w:val="26"/>
          <w:highlight w:val="yellow"/>
        </w:rPr>
        <w:t>XX</w:t>
      </w:r>
      <w:r>
        <w:rPr>
          <w:bCs/>
          <w:sz w:val="26"/>
          <w:szCs w:val="26"/>
        </w:rPr>
        <w:t>. 2024</w:t>
      </w:r>
    </w:p>
    <w:p w14:paraId="5F20D637" w14:textId="77777777" w:rsidR="00342EEC" w:rsidRDefault="00987B79">
      <w:pPr>
        <w:spacing w:after="240"/>
        <w:rPr>
          <w:b/>
          <w:sz w:val="28"/>
        </w:rPr>
      </w:pPr>
      <w:r>
        <w:rPr>
          <w:b/>
          <w:sz w:val="28"/>
        </w:rPr>
        <w:t xml:space="preserve"> </w:t>
      </w:r>
    </w:p>
    <w:p w14:paraId="523659C1" w14:textId="227CDB70" w:rsidR="003442E9" w:rsidRDefault="003442E9">
      <w:pPr>
        <w:spacing w:after="240"/>
        <w:rPr>
          <w:b/>
          <w:sz w:val="28"/>
        </w:rPr>
      </w:pPr>
      <w:r>
        <w:rPr>
          <w:b/>
          <w:sz w:val="28"/>
        </w:rPr>
        <w:t>Odkaz na elektronickou verzi žádosti:</w:t>
      </w:r>
    </w:p>
    <w:p w14:paraId="7C77D576" w14:textId="76553723" w:rsidR="003442E9" w:rsidRPr="00A34653" w:rsidRDefault="00A34653" w:rsidP="00A34653">
      <w:pPr>
        <w:tabs>
          <w:tab w:val="left" w:pos="3261"/>
        </w:tabs>
        <w:spacing w:after="240"/>
        <w:rPr>
          <w:bCs/>
          <w:sz w:val="28"/>
        </w:rPr>
      </w:pPr>
      <w:r>
        <w:rPr>
          <w:b/>
          <w:sz w:val="28"/>
        </w:rPr>
        <w:tab/>
      </w:r>
      <w:hyperlink r:id="rId12" w:history="1">
        <w:r w:rsidRPr="00A34653">
          <w:rPr>
            <w:rStyle w:val="Hypertextovodkaz"/>
            <w:bCs/>
            <w:sz w:val="28"/>
          </w:rPr>
          <w:t>https://go.fai.utb.cz/akr-btsm-24</w:t>
        </w:r>
      </w:hyperlink>
      <w:r w:rsidRPr="00A34653">
        <w:rPr>
          <w:bCs/>
          <w:sz w:val="28"/>
        </w:rPr>
        <w:t xml:space="preserve"> heslo: akreditace2024</w:t>
      </w:r>
    </w:p>
    <w:p w14:paraId="5F20D638" w14:textId="77777777" w:rsidR="00342EEC" w:rsidRDefault="00987B79">
      <w:pPr>
        <w:spacing w:after="240"/>
        <w:rPr>
          <w:b/>
          <w:sz w:val="28"/>
        </w:rPr>
      </w:pPr>
      <w:r>
        <w:rPr>
          <w:b/>
          <w:sz w:val="28"/>
        </w:rPr>
        <w:t>Odkazy na relevantní vnitřní předpisy:</w:t>
      </w:r>
    </w:p>
    <w:p w14:paraId="5F20D639" w14:textId="568127E4" w:rsidR="00342EEC" w:rsidRDefault="00987B79">
      <w:pPr>
        <w:spacing w:after="240"/>
        <w:rPr>
          <w:b/>
          <w:sz w:val="28"/>
        </w:rPr>
      </w:pPr>
      <w:r w:rsidRPr="005E408C">
        <w:rPr>
          <w:b/>
          <w:sz w:val="28"/>
          <w:szCs w:val="28"/>
          <w:rPrChange w:id="5" w:author="Jiří Vojtěšek" w:date="2024-10-28T19:35:00Z">
            <w:rPr/>
          </w:rPrChange>
        </w:rPr>
        <w:tab/>
      </w:r>
      <w:ins w:id="6" w:author="Jiří Vojtěšek" w:date="2024-10-28T19:35:00Z">
        <w:r w:rsidR="005E408C" w:rsidRPr="005E408C">
          <w:rPr>
            <w:b/>
            <w:sz w:val="28"/>
            <w:szCs w:val="28"/>
            <w:rPrChange w:id="7" w:author="Jiří Vojtěšek" w:date="2024-10-28T19:35:00Z">
              <w:rPr/>
            </w:rPrChange>
          </w:rPr>
          <w:fldChar w:fldCharType="begin"/>
        </w:r>
        <w:r w:rsidR="005E408C" w:rsidRPr="005E408C">
          <w:rPr>
            <w:b/>
            <w:sz w:val="28"/>
            <w:szCs w:val="28"/>
            <w:rPrChange w:id="8" w:author="Jiří Vojtěšek" w:date="2024-10-28T19:35:00Z">
              <w:rPr/>
            </w:rPrChange>
          </w:rPr>
          <w:instrText xml:space="preserve"> HYPERLINK "https://www.utb.cz/en/university/official-board/internal-rules-and-regulations/" </w:instrText>
        </w:r>
        <w:r w:rsidR="005E408C" w:rsidRPr="005E408C">
          <w:rPr>
            <w:b/>
            <w:sz w:val="28"/>
            <w:szCs w:val="28"/>
            <w:rPrChange w:id="9" w:author="Jiří Vojtěšek" w:date="2024-10-28T19:35:00Z">
              <w:rPr/>
            </w:rPrChange>
          </w:rPr>
          <w:fldChar w:fldCharType="separate"/>
        </w:r>
        <w:r w:rsidR="005E408C" w:rsidRPr="005E408C">
          <w:rPr>
            <w:b/>
            <w:sz w:val="28"/>
            <w:szCs w:val="28"/>
            <w:rPrChange w:id="10" w:author="Jiří Vojtěšek" w:date="2024-10-28T19:35:00Z">
              <w:rPr>
                <w:rStyle w:val="Hypertextovodkaz"/>
              </w:rPr>
            </w:rPrChange>
          </w:rPr>
          <w:t>https://www.utb.cz/en/university/official-board/internal-rules-and-regulations/</w:t>
        </w:r>
        <w:r w:rsidR="005E408C" w:rsidRPr="005E408C">
          <w:rPr>
            <w:b/>
            <w:sz w:val="28"/>
            <w:szCs w:val="28"/>
            <w:rPrChange w:id="11" w:author="Jiří Vojtěšek" w:date="2024-10-28T19:35:00Z">
              <w:rPr/>
            </w:rPrChange>
          </w:rPr>
          <w:fldChar w:fldCharType="end"/>
        </w:r>
      </w:ins>
      <w:ins w:id="12" w:author="Jiří Vojtěšek" w:date="2024-10-28T21:49:00Z">
        <w:r w:rsidR="00AD5587">
          <w:rPr>
            <w:b/>
            <w:sz w:val="28"/>
            <w:szCs w:val="28"/>
          </w:rPr>
          <w:t xml:space="preserve"> </w:t>
        </w:r>
      </w:ins>
      <w:ins w:id="13" w:author="Jiří Vojtěšek" w:date="2024-10-28T19:35:00Z">
        <w:r w:rsidR="005E408C">
          <w:t xml:space="preserve"> </w:t>
        </w:r>
      </w:ins>
      <w:del w:id="14" w:author="Jiří Vojtěšek" w:date="2024-10-28T19:35:00Z">
        <w:r w:rsidDel="005E408C">
          <w:delText xml:space="preserve"> </w:delText>
        </w:r>
        <w:r w:rsidR="00DA5C99" w:rsidDel="005E408C">
          <w:fldChar w:fldCharType="begin"/>
        </w:r>
        <w:r w:rsidR="00DA5C99" w:rsidDel="005E408C">
          <w:delInstrText xml:space="preserve"> HYPERLINK "https://www.utb.cz/univerzita/uredni-deska/vnitrni-normy-a-predpisy/" \h </w:delInstrText>
        </w:r>
        <w:r w:rsidR="00DA5C99" w:rsidDel="005E408C">
          <w:fldChar w:fldCharType="separate"/>
        </w:r>
        <w:r w:rsidDel="005E408C">
          <w:rPr>
            <w:rStyle w:val="Internetovodkaz"/>
            <w:sz w:val="28"/>
            <w:szCs w:val="28"/>
          </w:rPr>
          <w:delText>https://www.utb.cz/univerzita/uredni-deska/vnitrni-normy-a-predpisy/</w:delText>
        </w:r>
        <w:r w:rsidR="00DA5C99" w:rsidDel="005E408C">
          <w:rPr>
            <w:rStyle w:val="Internetovodkaz"/>
            <w:sz w:val="28"/>
            <w:szCs w:val="28"/>
          </w:rPr>
          <w:fldChar w:fldCharType="end"/>
        </w:r>
      </w:del>
      <w:r>
        <w:rPr>
          <w:b/>
          <w:sz w:val="28"/>
        </w:rPr>
        <w:t xml:space="preserve"> </w:t>
      </w:r>
    </w:p>
    <w:p w14:paraId="318801EE" w14:textId="4C3F3E6B" w:rsidR="00F9704C" w:rsidRPr="00F95F55" w:rsidRDefault="00F9704C">
      <w:pPr>
        <w:spacing w:after="240"/>
        <w:rPr>
          <w:b/>
          <w:sz w:val="28"/>
          <w:szCs w:val="28"/>
        </w:rPr>
      </w:pPr>
      <w:r w:rsidRPr="00F95F55">
        <w:rPr>
          <w:b/>
          <w:sz w:val="28"/>
          <w:szCs w:val="28"/>
        </w:rPr>
        <w:tab/>
      </w:r>
      <w:ins w:id="15" w:author="Jiří Vojtěšek" w:date="2024-10-28T19:36:00Z">
        <w:r w:rsidR="00750EA9" w:rsidRPr="00750EA9">
          <w:rPr>
            <w:b/>
            <w:sz w:val="28"/>
            <w:szCs w:val="28"/>
            <w:rPrChange w:id="16" w:author="Jiří Vojtěšek" w:date="2024-10-28T19:37:00Z">
              <w:rPr/>
            </w:rPrChange>
          </w:rPr>
          <w:fldChar w:fldCharType="begin"/>
        </w:r>
        <w:r w:rsidR="00750EA9" w:rsidRPr="00750EA9">
          <w:rPr>
            <w:b/>
            <w:sz w:val="28"/>
            <w:szCs w:val="28"/>
            <w:rPrChange w:id="17" w:author="Jiří Vojtěšek" w:date="2024-10-28T19:37:00Z">
              <w:rPr/>
            </w:rPrChange>
          </w:rPr>
          <w:instrText xml:space="preserve"> HYPERLINK "https://fai.utb.cz/en/faculty/official-board/internal-regulations/fai-internal-regulations/" </w:instrText>
        </w:r>
        <w:r w:rsidR="00750EA9" w:rsidRPr="00750EA9">
          <w:rPr>
            <w:b/>
            <w:sz w:val="28"/>
            <w:szCs w:val="28"/>
            <w:rPrChange w:id="18" w:author="Jiří Vojtěšek" w:date="2024-10-28T19:37:00Z">
              <w:rPr/>
            </w:rPrChange>
          </w:rPr>
          <w:fldChar w:fldCharType="separate"/>
        </w:r>
        <w:r w:rsidR="00750EA9" w:rsidRPr="00750EA9">
          <w:rPr>
            <w:b/>
            <w:sz w:val="28"/>
            <w:szCs w:val="28"/>
            <w:rPrChange w:id="19" w:author="Jiří Vojtěšek" w:date="2024-10-28T19:37:00Z">
              <w:rPr>
                <w:rStyle w:val="Hypertextovodkaz"/>
              </w:rPr>
            </w:rPrChange>
          </w:rPr>
          <w:t>https://fai.utb.cz/en/faculty/official-board/internal-regulations/fai-internal-regulations/</w:t>
        </w:r>
        <w:r w:rsidR="00750EA9" w:rsidRPr="00750EA9">
          <w:rPr>
            <w:b/>
            <w:sz w:val="28"/>
            <w:szCs w:val="28"/>
            <w:rPrChange w:id="20" w:author="Jiří Vojtěšek" w:date="2024-10-28T19:37:00Z">
              <w:rPr/>
            </w:rPrChange>
          </w:rPr>
          <w:fldChar w:fldCharType="end"/>
        </w:r>
        <w:r w:rsidR="00750EA9" w:rsidRPr="00750EA9">
          <w:rPr>
            <w:b/>
            <w:sz w:val="28"/>
            <w:szCs w:val="28"/>
            <w:rPrChange w:id="21" w:author="Jiří Vojtěšek" w:date="2024-10-28T19:37:00Z">
              <w:rPr/>
            </w:rPrChange>
          </w:rPr>
          <w:t xml:space="preserve"> </w:t>
        </w:r>
      </w:ins>
      <w:del w:id="22" w:author="Jiří Vojtěšek" w:date="2024-10-28T19:36:00Z">
        <w:r w:rsidR="00DA5C99" w:rsidDel="00750EA9">
          <w:fldChar w:fldCharType="begin"/>
        </w:r>
        <w:r w:rsidR="00DA5C99" w:rsidDel="00750EA9">
          <w:delInstrText xml:space="preserve"> HYPERLINK "https://fai.utb.cz/o-fakulte/uredni-deska/vnitrni-predpisy-fai/" </w:delInstrText>
        </w:r>
        <w:r w:rsidR="00DA5C99" w:rsidDel="00750EA9">
          <w:fldChar w:fldCharType="separate"/>
        </w:r>
        <w:r w:rsidRPr="00304A20" w:rsidDel="00750EA9">
          <w:rPr>
            <w:rStyle w:val="Internetovodkaz"/>
            <w:sz w:val="28"/>
            <w:szCs w:val="28"/>
          </w:rPr>
          <w:delText>https://fai.utb.cz/o-fakulte/uredni-deska/vnitrni-predpisy-fai/</w:delText>
        </w:r>
        <w:r w:rsidR="00DA5C99" w:rsidDel="00750EA9">
          <w:rPr>
            <w:rStyle w:val="Internetovodkaz"/>
            <w:sz w:val="28"/>
            <w:szCs w:val="28"/>
          </w:rPr>
          <w:fldChar w:fldCharType="end"/>
        </w:r>
      </w:del>
      <w:r w:rsidRPr="00F95F55">
        <w:rPr>
          <w:b/>
          <w:sz w:val="28"/>
          <w:szCs w:val="28"/>
        </w:rPr>
        <w:t xml:space="preserve">    </w:t>
      </w:r>
    </w:p>
    <w:p w14:paraId="5F20D63A" w14:textId="7F1424EB" w:rsidR="00342EEC" w:rsidRDefault="00987B79">
      <w:pPr>
        <w:spacing w:after="240"/>
        <w:rPr>
          <w:b/>
          <w:sz w:val="28"/>
        </w:rPr>
        <w:sectPr w:rsidR="00342EEC" w:rsidSect="00122A7F">
          <w:footerReference w:type="default" r:id="rId13"/>
          <w:pgSz w:w="11906" w:h="16838"/>
          <w:pgMar w:top="1417" w:right="1417" w:bottom="1417" w:left="1417" w:header="0" w:footer="708" w:gutter="0"/>
          <w:cols w:space="708"/>
          <w:formProt w:val="0"/>
          <w:titlePg/>
          <w:rtlGutter/>
          <w:docGrid w:linePitch="360"/>
        </w:sectPr>
      </w:pPr>
      <w:r>
        <w:rPr>
          <w:b/>
          <w:sz w:val="28"/>
        </w:rPr>
        <w:lastRenderedPageBreak/>
        <w:t xml:space="preserve">ISCED </w:t>
      </w:r>
      <w:proofErr w:type="gramStart"/>
      <w:r>
        <w:rPr>
          <w:b/>
          <w:sz w:val="28"/>
        </w:rPr>
        <w:t xml:space="preserve">F:  </w:t>
      </w:r>
      <w:r w:rsidR="001B7104">
        <w:rPr>
          <w:b/>
          <w:sz w:val="28"/>
        </w:rPr>
        <w:t>0103</w:t>
      </w:r>
      <w:proofErr w:type="gramEnd"/>
      <w:r w:rsidR="001B7104">
        <w:rPr>
          <w:b/>
          <w:sz w:val="28"/>
        </w:rPr>
        <w:t xml:space="preserve"> -  Bezpečnostní služby</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D0C53" w14:paraId="14BD0201" w14:textId="77777777" w:rsidTr="12BDC1B0">
        <w:tc>
          <w:tcPr>
            <w:tcW w:w="9285" w:type="dxa"/>
            <w:gridSpan w:val="4"/>
            <w:tcBorders>
              <w:bottom w:val="double" w:sz="4" w:space="0" w:color="auto"/>
            </w:tcBorders>
            <w:shd w:val="clear" w:color="auto" w:fill="BDD6EE"/>
          </w:tcPr>
          <w:p w14:paraId="779B1D39" w14:textId="5C1D8E14" w:rsidR="004D0C53" w:rsidRDefault="004D0C53" w:rsidP="002C742F">
            <w:pPr>
              <w:tabs>
                <w:tab w:val="right" w:pos="8940"/>
              </w:tabs>
              <w:jc w:val="both"/>
              <w:rPr>
                <w:b/>
                <w:sz w:val="28"/>
              </w:rPr>
            </w:pPr>
            <w:bookmarkStart w:id="23" w:name="BI"/>
            <w:r>
              <w:rPr>
                <w:b/>
                <w:sz w:val="28"/>
              </w:rPr>
              <w:lastRenderedPageBreak/>
              <w:t xml:space="preserve">B-I – </w:t>
            </w:r>
            <w:r>
              <w:rPr>
                <w:b/>
                <w:sz w:val="26"/>
                <w:szCs w:val="26"/>
              </w:rPr>
              <w:t>Charakteristika studijního programu</w:t>
            </w:r>
            <w:bookmarkEnd w:id="23"/>
            <w:r w:rsidR="002C742F">
              <w:rPr>
                <w:b/>
                <w:sz w:val="26"/>
                <w:szCs w:val="26"/>
              </w:rPr>
              <w:tab/>
            </w:r>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063627" w:rsidRPr="00063627">
              <w:rPr>
                <w:color w:val="FF0000"/>
                <w:sz w:val="22"/>
                <w:szCs w:val="22"/>
                <w:u w:val="single"/>
              </w:rPr>
              <w:t>Obsah žádosti</w:t>
            </w:r>
            <w:r w:rsidR="002C742F" w:rsidRPr="002C742F">
              <w:rPr>
                <w:b/>
                <w:color w:val="FF0000"/>
                <w:sz w:val="22"/>
                <w:szCs w:val="22"/>
                <w:u w:val="single"/>
              </w:rPr>
              <w:fldChar w:fldCharType="end"/>
            </w:r>
          </w:p>
        </w:tc>
      </w:tr>
      <w:tr w:rsidR="004D0C53" w14:paraId="3638C6B1" w14:textId="77777777" w:rsidTr="12BDC1B0">
        <w:tc>
          <w:tcPr>
            <w:tcW w:w="3168" w:type="dxa"/>
            <w:tcBorders>
              <w:bottom w:val="single" w:sz="2" w:space="0" w:color="auto"/>
            </w:tcBorders>
            <w:shd w:val="clear" w:color="auto" w:fill="F7CAAC"/>
          </w:tcPr>
          <w:p w14:paraId="3202A23A" w14:textId="77777777" w:rsidR="004D0C53" w:rsidRDefault="004D0C53" w:rsidP="006704EF">
            <w:pPr>
              <w:jc w:val="both"/>
              <w:rPr>
                <w:b/>
              </w:rPr>
            </w:pPr>
            <w:r>
              <w:rPr>
                <w:b/>
              </w:rPr>
              <w:t>Název studijního programu</w:t>
            </w:r>
          </w:p>
        </w:tc>
        <w:tc>
          <w:tcPr>
            <w:tcW w:w="6117" w:type="dxa"/>
            <w:gridSpan w:val="3"/>
            <w:tcBorders>
              <w:bottom w:val="single" w:sz="2" w:space="0" w:color="auto"/>
            </w:tcBorders>
          </w:tcPr>
          <w:p w14:paraId="2A1657F3" w14:textId="5220915D" w:rsidR="004D0C53" w:rsidRDefault="000125AE" w:rsidP="006704EF">
            <w:proofErr w:type="spellStart"/>
            <w:r w:rsidRPr="000125AE">
              <w:t>Security</w:t>
            </w:r>
            <w:proofErr w:type="spellEnd"/>
            <w:r w:rsidRPr="000125AE">
              <w:t xml:space="preserve"> Technologies, Systems and Management</w:t>
            </w:r>
          </w:p>
        </w:tc>
      </w:tr>
      <w:tr w:rsidR="004D0C53" w14:paraId="6E24E515" w14:textId="77777777" w:rsidTr="12BDC1B0">
        <w:tc>
          <w:tcPr>
            <w:tcW w:w="3168" w:type="dxa"/>
            <w:tcBorders>
              <w:bottom w:val="single" w:sz="2" w:space="0" w:color="auto"/>
            </w:tcBorders>
            <w:shd w:val="clear" w:color="auto" w:fill="F7CAAC"/>
          </w:tcPr>
          <w:p w14:paraId="3B2B3DBB" w14:textId="77777777" w:rsidR="004D0C53" w:rsidRDefault="004D0C53" w:rsidP="006704EF">
            <w:pPr>
              <w:jc w:val="both"/>
              <w:rPr>
                <w:b/>
              </w:rPr>
            </w:pPr>
            <w:r>
              <w:rPr>
                <w:b/>
              </w:rPr>
              <w:t>Typ studijního programu</w:t>
            </w:r>
          </w:p>
        </w:tc>
        <w:tc>
          <w:tcPr>
            <w:tcW w:w="6117" w:type="dxa"/>
            <w:gridSpan w:val="3"/>
            <w:tcBorders>
              <w:bottom w:val="single" w:sz="2" w:space="0" w:color="auto"/>
            </w:tcBorders>
          </w:tcPr>
          <w:p w14:paraId="04EC0914" w14:textId="2BA078F6" w:rsidR="004D0C53" w:rsidRDefault="004D0C53" w:rsidP="006704EF">
            <w:r>
              <w:t xml:space="preserve">doktorský </w:t>
            </w:r>
          </w:p>
        </w:tc>
      </w:tr>
      <w:tr w:rsidR="004D0C53" w14:paraId="42D55FB1" w14:textId="77777777" w:rsidTr="12BDC1B0">
        <w:tc>
          <w:tcPr>
            <w:tcW w:w="3168" w:type="dxa"/>
            <w:tcBorders>
              <w:bottom w:val="single" w:sz="2" w:space="0" w:color="auto"/>
            </w:tcBorders>
            <w:shd w:val="clear" w:color="auto" w:fill="F7CAAC"/>
          </w:tcPr>
          <w:p w14:paraId="187545E6" w14:textId="77777777" w:rsidR="004D0C53" w:rsidRDefault="004D0C53" w:rsidP="006704EF">
            <w:pPr>
              <w:jc w:val="both"/>
              <w:rPr>
                <w:b/>
              </w:rPr>
            </w:pPr>
            <w:r>
              <w:rPr>
                <w:b/>
              </w:rPr>
              <w:t>Profil studijního programu</w:t>
            </w:r>
          </w:p>
        </w:tc>
        <w:tc>
          <w:tcPr>
            <w:tcW w:w="6117" w:type="dxa"/>
            <w:gridSpan w:val="3"/>
            <w:tcBorders>
              <w:bottom w:val="single" w:sz="2" w:space="0" w:color="auto"/>
            </w:tcBorders>
          </w:tcPr>
          <w:p w14:paraId="6607585A" w14:textId="1219BEB9" w:rsidR="004D0C53" w:rsidRDefault="004D0C53" w:rsidP="006704EF">
            <w:r>
              <w:t xml:space="preserve">akademicky zaměřený </w:t>
            </w:r>
          </w:p>
        </w:tc>
      </w:tr>
      <w:tr w:rsidR="004D0C53" w14:paraId="63E18AB5" w14:textId="77777777" w:rsidTr="12BDC1B0">
        <w:tc>
          <w:tcPr>
            <w:tcW w:w="3168" w:type="dxa"/>
            <w:tcBorders>
              <w:bottom w:val="single" w:sz="2" w:space="0" w:color="auto"/>
            </w:tcBorders>
            <w:shd w:val="clear" w:color="auto" w:fill="F7CAAC"/>
          </w:tcPr>
          <w:p w14:paraId="0EC4F1D4" w14:textId="77777777" w:rsidR="004D0C53" w:rsidRDefault="004D0C53" w:rsidP="006704EF">
            <w:pPr>
              <w:jc w:val="both"/>
              <w:rPr>
                <w:b/>
              </w:rPr>
            </w:pPr>
            <w:r>
              <w:rPr>
                <w:b/>
              </w:rPr>
              <w:t>Forma studia</w:t>
            </w:r>
          </w:p>
        </w:tc>
        <w:tc>
          <w:tcPr>
            <w:tcW w:w="6117" w:type="dxa"/>
            <w:gridSpan w:val="3"/>
            <w:tcBorders>
              <w:bottom w:val="single" w:sz="2" w:space="0" w:color="auto"/>
            </w:tcBorders>
          </w:tcPr>
          <w:p w14:paraId="347E1467" w14:textId="723DB480" w:rsidR="004D0C53" w:rsidRDefault="00053DAC" w:rsidP="006704EF">
            <w:r>
              <w:t>P</w:t>
            </w:r>
            <w:r w:rsidR="004D0C53">
              <w:t>rezenční</w:t>
            </w:r>
            <w:r>
              <w:t>/</w:t>
            </w:r>
            <w:r w:rsidR="004D0C53">
              <w:t xml:space="preserve">kombinovaná </w:t>
            </w:r>
          </w:p>
        </w:tc>
      </w:tr>
      <w:tr w:rsidR="004D0C53" w14:paraId="1533E700" w14:textId="77777777" w:rsidTr="12BDC1B0">
        <w:tc>
          <w:tcPr>
            <w:tcW w:w="3168" w:type="dxa"/>
            <w:tcBorders>
              <w:bottom w:val="single" w:sz="2" w:space="0" w:color="auto"/>
            </w:tcBorders>
            <w:shd w:val="clear" w:color="auto" w:fill="F7CAAC"/>
          </w:tcPr>
          <w:p w14:paraId="5E93330B" w14:textId="77777777" w:rsidR="004D0C53" w:rsidRDefault="004D0C53" w:rsidP="006704EF">
            <w:pPr>
              <w:jc w:val="both"/>
              <w:rPr>
                <w:b/>
              </w:rPr>
            </w:pPr>
            <w:r>
              <w:rPr>
                <w:b/>
              </w:rPr>
              <w:t>Standardní doba studia</w:t>
            </w:r>
          </w:p>
        </w:tc>
        <w:tc>
          <w:tcPr>
            <w:tcW w:w="6117" w:type="dxa"/>
            <w:gridSpan w:val="3"/>
            <w:tcBorders>
              <w:bottom w:val="single" w:sz="2" w:space="0" w:color="auto"/>
            </w:tcBorders>
          </w:tcPr>
          <w:p w14:paraId="501A1F69" w14:textId="26DA7CD6" w:rsidR="004D0C53" w:rsidRDefault="002C5E8E" w:rsidP="006704EF">
            <w:r>
              <w:t>4</w:t>
            </w:r>
          </w:p>
        </w:tc>
      </w:tr>
      <w:tr w:rsidR="004D0C53" w14:paraId="5227EE71" w14:textId="77777777" w:rsidTr="12BDC1B0">
        <w:tc>
          <w:tcPr>
            <w:tcW w:w="3168" w:type="dxa"/>
            <w:tcBorders>
              <w:bottom w:val="single" w:sz="2" w:space="0" w:color="auto"/>
            </w:tcBorders>
            <w:shd w:val="clear" w:color="auto" w:fill="F7CAAC"/>
          </w:tcPr>
          <w:p w14:paraId="0331950A" w14:textId="77777777" w:rsidR="004D0C53" w:rsidRDefault="004D0C53" w:rsidP="006704EF">
            <w:pPr>
              <w:jc w:val="both"/>
              <w:rPr>
                <w:b/>
              </w:rPr>
            </w:pPr>
            <w:r>
              <w:rPr>
                <w:b/>
              </w:rPr>
              <w:t>Jazyk studia</w:t>
            </w:r>
          </w:p>
        </w:tc>
        <w:tc>
          <w:tcPr>
            <w:tcW w:w="6117" w:type="dxa"/>
            <w:gridSpan w:val="3"/>
            <w:tcBorders>
              <w:bottom w:val="single" w:sz="2" w:space="0" w:color="auto"/>
            </w:tcBorders>
          </w:tcPr>
          <w:p w14:paraId="202F504A" w14:textId="1AE88271" w:rsidR="004D0C53" w:rsidRDefault="000125AE" w:rsidP="006704EF">
            <w:r>
              <w:t>anglický</w:t>
            </w:r>
          </w:p>
        </w:tc>
      </w:tr>
      <w:tr w:rsidR="004D0C53" w14:paraId="0FB5522D" w14:textId="77777777" w:rsidTr="12BDC1B0">
        <w:tc>
          <w:tcPr>
            <w:tcW w:w="3168" w:type="dxa"/>
            <w:tcBorders>
              <w:bottom w:val="single" w:sz="2" w:space="0" w:color="auto"/>
            </w:tcBorders>
            <w:shd w:val="clear" w:color="auto" w:fill="F7CAAC"/>
          </w:tcPr>
          <w:p w14:paraId="60F34170" w14:textId="77777777" w:rsidR="004D0C53" w:rsidRDefault="004D0C53" w:rsidP="006704EF">
            <w:pPr>
              <w:jc w:val="both"/>
              <w:rPr>
                <w:b/>
              </w:rPr>
            </w:pPr>
            <w:r>
              <w:rPr>
                <w:b/>
              </w:rPr>
              <w:t>Udělovaný akademický titul</w:t>
            </w:r>
          </w:p>
        </w:tc>
        <w:tc>
          <w:tcPr>
            <w:tcW w:w="6117" w:type="dxa"/>
            <w:gridSpan w:val="3"/>
            <w:tcBorders>
              <w:bottom w:val="single" w:sz="2" w:space="0" w:color="auto"/>
            </w:tcBorders>
          </w:tcPr>
          <w:p w14:paraId="6F223E1A" w14:textId="44BDF202" w:rsidR="004D0C53" w:rsidRDefault="00C23B56" w:rsidP="006704EF">
            <w:r>
              <w:t xml:space="preserve">Ph.D. </w:t>
            </w:r>
            <w:r w:rsidR="0073546A">
              <w:t>–</w:t>
            </w:r>
            <w:r>
              <w:t xml:space="preserve"> doktor</w:t>
            </w:r>
          </w:p>
        </w:tc>
      </w:tr>
      <w:tr w:rsidR="004D0C53" w14:paraId="530280DD" w14:textId="77777777" w:rsidTr="12BDC1B0">
        <w:tc>
          <w:tcPr>
            <w:tcW w:w="3168" w:type="dxa"/>
            <w:tcBorders>
              <w:bottom w:val="single" w:sz="2" w:space="0" w:color="auto"/>
            </w:tcBorders>
            <w:shd w:val="clear" w:color="auto" w:fill="F7CAAC"/>
          </w:tcPr>
          <w:p w14:paraId="3A1E3D06" w14:textId="77777777" w:rsidR="004D0C53" w:rsidRDefault="004D0C53" w:rsidP="006704EF">
            <w:pPr>
              <w:jc w:val="both"/>
              <w:rPr>
                <w:b/>
              </w:rPr>
            </w:pPr>
            <w:r>
              <w:rPr>
                <w:b/>
              </w:rPr>
              <w:t>Rigorózní řízení</w:t>
            </w:r>
          </w:p>
        </w:tc>
        <w:tc>
          <w:tcPr>
            <w:tcW w:w="1543" w:type="dxa"/>
            <w:tcBorders>
              <w:bottom w:val="single" w:sz="2" w:space="0" w:color="auto"/>
            </w:tcBorders>
          </w:tcPr>
          <w:p w14:paraId="3517DD42" w14:textId="45FA167C" w:rsidR="004D0C53" w:rsidRDefault="004D0C53" w:rsidP="006704EF">
            <w:r>
              <w:t>ne</w:t>
            </w:r>
          </w:p>
        </w:tc>
        <w:tc>
          <w:tcPr>
            <w:tcW w:w="2835" w:type="dxa"/>
            <w:tcBorders>
              <w:bottom w:val="single" w:sz="2" w:space="0" w:color="auto"/>
            </w:tcBorders>
            <w:shd w:val="clear" w:color="auto" w:fill="F7CAAC"/>
          </w:tcPr>
          <w:p w14:paraId="6F8FEACA" w14:textId="77777777" w:rsidR="004D0C53" w:rsidRPr="005F401C" w:rsidRDefault="004D0C53" w:rsidP="006704EF">
            <w:pPr>
              <w:rPr>
                <w:b/>
                <w:bCs/>
              </w:rPr>
            </w:pPr>
            <w:r w:rsidRPr="005F401C">
              <w:rPr>
                <w:b/>
                <w:bCs/>
              </w:rPr>
              <w:t>Udělovaný akademický titul</w:t>
            </w:r>
          </w:p>
        </w:tc>
        <w:tc>
          <w:tcPr>
            <w:tcW w:w="1739" w:type="dxa"/>
            <w:tcBorders>
              <w:bottom w:val="single" w:sz="2" w:space="0" w:color="auto"/>
            </w:tcBorders>
          </w:tcPr>
          <w:p w14:paraId="7F2F41F6" w14:textId="35246CDA" w:rsidR="004D0C53" w:rsidRDefault="0073546A" w:rsidP="006704EF">
            <w:r>
              <w:t>Ph.D.</w:t>
            </w:r>
          </w:p>
        </w:tc>
      </w:tr>
      <w:tr w:rsidR="004D0C53" w14:paraId="46A26B60" w14:textId="77777777" w:rsidTr="12BDC1B0">
        <w:tc>
          <w:tcPr>
            <w:tcW w:w="3168" w:type="dxa"/>
            <w:tcBorders>
              <w:bottom w:val="single" w:sz="2" w:space="0" w:color="auto"/>
            </w:tcBorders>
            <w:shd w:val="clear" w:color="auto" w:fill="F7CAAC"/>
          </w:tcPr>
          <w:p w14:paraId="221679ED" w14:textId="77777777" w:rsidR="004D0C53" w:rsidRDefault="004D0C53" w:rsidP="006704EF">
            <w:pPr>
              <w:jc w:val="both"/>
              <w:rPr>
                <w:b/>
              </w:rPr>
            </w:pPr>
            <w:r>
              <w:rPr>
                <w:b/>
              </w:rPr>
              <w:t>Garant studijního programu</w:t>
            </w:r>
          </w:p>
        </w:tc>
        <w:tc>
          <w:tcPr>
            <w:tcW w:w="6117" w:type="dxa"/>
            <w:gridSpan w:val="3"/>
            <w:tcBorders>
              <w:bottom w:val="single" w:sz="2" w:space="0" w:color="auto"/>
            </w:tcBorders>
          </w:tcPr>
          <w:p w14:paraId="53503231" w14:textId="30A4D0E9" w:rsidR="004D0C53" w:rsidRDefault="0073546A" w:rsidP="006704EF">
            <w:r>
              <w:t>prof. Mgr. Milan Adámek, Ph.D.</w:t>
            </w:r>
          </w:p>
        </w:tc>
      </w:tr>
      <w:tr w:rsidR="004D0C53" w14:paraId="7BB6F062" w14:textId="77777777" w:rsidTr="12BDC1B0">
        <w:tc>
          <w:tcPr>
            <w:tcW w:w="3168" w:type="dxa"/>
            <w:tcBorders>
              <w:top w:val="single" w:sz="2" w:space="0" w:color="auto"/>
              <w:left w:val="single" w:sz="2" w:space="0" w:color="auto"/>
              <w:bottom w:val="single" w:sz="2" w:space="0" w:color="auto"/>
              <w:right w:val="single" w:sz="2" w:space="0" w:color="auto"/>
            </w:tcBorders>
            <w:shd w:val="clear" w:color="auto" w:fill="F7CAAC"/>
          </w:tcPr>
          <w:p w14:paraId="5FFE1917" w14:textId="77777777" w:rsidR="004D0C53" w:rsidRDefault="004D0C53" w:rsidP="006704E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21571AE" w14:textId="369EAE7A" w:rsidR="004D0C53" w:rsidRDefault="004D0C53" w:rsidP="006704EF">
            <w:r>
              <w:t>ne</w:t>
            </w:r>
          </w:p>
        </w:tc>
      </w:tr>
      <w:tr w:rsidR="004D0C53" w14:paraId="3F5FBB91" w14:textId="77777777" w:rsidTr="12BDC1B0">
        <w:tc>
          <w:tcPr>
            <w:tcW w:w="3168" w:type="dxa"/>
            <w:tcBorders>
              <w:top w:val="single" w:sz="2" w:space="0" w:color="auto"/>
              <w:left w:val="single" w:sz="2" w:space="0" w:color="auto"/>
              <w:bottom w:val="single" w:sz="2" w:space="0" w:color="auto"/>
              <w:right w:val="single" w:sz="2" w:space="0" w:color="auto"/>
            </w:tcBorders>
            <w:shd w:val="clear" w:color="auto" w:fill="F7CAAC"/>
          </w:tcPr>
          <w:p w14:paraId="3430C714" w14:textId="77777777" w:rsidR="004D0C53" w:rsidRDefault="004D0C53" w:rsidP="006704E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E521E42" w14:textId="00985DEF" w:rsidR="004D0C53" w:rsidRDefault="004D0C53" w:rsidP="006704EF">
            <w:r>
              <w:t>ano</w:t>
            </w:r>
          </w:p>
        </w:tc>
      </w:tr>
      <w:tr w:rsidR="004D0C53" w14:paraId="31C906F6" w14:textId="77777777" w:rsidTr="12BDC1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56AB919A" w14:textId="77777777" w:rsidR="004D0C53" w:rsidRDefault="004D0C53" w:rsidP="006704E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EFD9851" w14:textId="7ECFC7C0" w:rsidR="004D0C53" w:rsidRDefault="00B51080" w:rsidP="006704EF">
            <w:r>
              <w:t>Ministerstvo vnitra</w:t>
            </w:r>
          </w:p>
        </w:tc>
      </w:tr>
      <w:tr w:rsidR="004D0C53" w14:paraId="54E2F2D5" w14:textId="77777777" w:rsidTr="12BDC1B0">
        <w:tc>
          <w:tcPr>
            <w:tcW w:w="9285" w:type="dxa"/>
            <w:gridSpan w:val="4"/>
            <w:tcBorders>
              <w:top w:val="single" w:sz="2" w:space="0" w:color="auto"/>
            </w:tcBorders>
            <w:shd w:val="clear" w:color="auto" w:fill="F7CAAC"/>
          </w:tcPr>
          <w:p w14:paraId="081CD34D" w14:textId="77777777" w:rsidR="004D0C53" w:rsidRDefault="004D0C53" w:rsidP="006704EF">
            <w:pPr>
              <w:jc w:val="both"/>
            </w:pPr>
            <w:r>
              <w:rPr>
                <w:b/>
              </w:rPr>
              <w:t>Oblast(i) vzdělávání a u kombinovaného studijního programu podíl jednotlivých oblastí vzdělávání v %</w:t>
            </w:r>
          </w:p>
        </w:tc>
      </w:tr>
      <w:tr w:rsidR="004D0C53" w14:paraId="72E7E521" w14:textId="77777777" w:rsidTr="12BDC1B0">
        <w:trPr>
          <w:trHeight w:val="695"/>
        </w:trPr>
        <w:tc>
          <w:tcPr>
            <w:tcW w:w="9285" w:type="dxa"/>
            <w:gridSpan w:val="4"/>
            <w:shd w:val="clear" w:color="auto" w:fill="FFFFFF" w:themeFill="background1"/>
          </w:tcPr>
          <w:p w14:paraId="218AC89F" w14:textId="77777777" w:rsidR="004D0C53" w:rsidRDefault="004D0C53" w:rsidP="006704EF"/>
          <w:p w14:paraId="691AB0C6" w14:textId="3CDECAC0" w:rsidR="004D0C53" w:rsidRDefault="00A00C65" w:rsidP="006704EF">
            <w:r>
              <w:t>Bezpečnostní obory (100</w:t>
            </w:r>
            <w:r w:rsidR="00C4644C">
              <w:t xml:space="preserve"> </w:t>
            </w:r>
            <w:r>
              <w:t>%)</w:t>
            </w:r>
          </w:p>
          <w:p w14:paraId="590A1581" w14:textId="77777777" w:rsidR="004D0C53" w:rsidRDefault="004D0C53" w:rsidP="006704EF"/>
        </w:tc>
      </w:tr>
      <w:tr w:rsidR="004D0C53" w14:paraId="6024D1EE" w14:textId="77777777" w:rsidTr="12BDC1B0">
        <w:trPr>
          <w:trHeight w:val="70"/>
        </w:trPr>
        <w:tc>
          <w:tcPr>
            <w:tcW w:w="9285" w:type="dxa"/>
            <w:gridSpan w:val="4"/>
            <w:shd w:val="clear" w:color="auto" w:fill="F7CAAC"/>
          </w:tcPr>
          <w:p w14:paraId="454E1913" w14:textId="77777777" w:rsidR="004D0C53" w:rsidRDefault="004D0C53" w:rsidP="006704EF">
            <w:r>
              <w:rPr>
                <w:b/>
              </w:rPr>
              <w:t>Cíle studia ve studijním programu</w:t>
            </w:r>
          </w:p>
        </w:tc>
      </w:tr>
      <w:tr w:rsidR="004D0C53" w14:paraId="4C56E82F" w14:textId="77777777" w:rsidTr="12BDC1B0">
        <w:trPr>
          <w:trHeight w:val="1368"/>
        </w:trPr>
        <w:tc>
          <w:tcPr>
            <w:tcW w:w="9285" w:type="dxa"/>
            <w:gridSpan w:val="4"/>
            <w:shd w:val="clear" w:color="auto" w:fill="FFFFFF" w:themeFill="background1"/>
          </w:tcPr>
          <w:p w14:paraId="7F96841A" w14:textId="5A752790" w:rsidR="004D0C53" w:rsidRDefault="003F26E0" w:rsidP="00CF5619">
            <w:pPr>
              <w:jc w:val="both"/>
            </w:pPr>
            <w:r>
              <w:t xml:space="preserve">Cílem předkládaného doktorského studijního programu je </w:t>
            </w:r>
            <w:ins w:id="24" w:author="Jiří Vojtěšek" w:date="2024-10-28T19:10:00Z">
              <w:r w:rsidR="00E73A8F" w:rsidRPr="00E73A8F">
                <w:t>vychovat uchazeče k samostatné tvůrčí činnosti v oblasti výzkumu a vývoje zaměřeného na bezpečnostní oblasti. Připravit</w:t>
              </w:r>
            </w:ins>
            <w:del w:id="25" w:author="Jiří Vojtěšek" w:date="2024-10-28T19:10:00Z">
              <w:r w:rsidDel="00E73A8F">
                <w:delText>vychovat</w:delText>
              </w:r>
            </w:del>
            <w:r>
              <w:t xml:space="preserve"> vysoce kvalifikované odborníky pro vědeckou kariéru v bezpečnostních profesích na akademické úrovni (VŠ, AV), ve státní správě a v subjektech zabývajících se bezpečností, ochranou obyvatelstva, bezpečnostními technologiemi</w:t>
            </w:r>
            <w:r w:rsidR="73F4C619">
              <w:t>,</w:t>
            </w:r>
            <w:r>
              <w:t xml:space="preserve"> ochran</w:t>
            </w:r>
            <w:r w:rsidR="074256CC">
              <w:t>ou</w:t>
            </w:r>
            <w:r>
              <w:t xml:space="preserve"> informačních systémů a </w:t>
            </w:r>
            <w:r w:rsidR="6E26E850">
              <w:t xml:space="preserve">technologiemi </w:t>
            </w:r>
            <w:r>
              <w:t>budov. Studium je jednoznačně orientováno akademicky, na samostatnou analýzu složitých problémů, práci s aktuálním stavem poznání, tvorbu nových metod, konceptů a řešení, jejich ověřování a prezentaci zejména odborné veřejnosti.</w:t>
            </w:r>
          </w:p>
        </w:tc>
      </w:tr>
      <w:tr w:rsidR="004D0C53" w14:paraId="16EE1CDF" w14:textId="77777777" w:rsidTr="12BDC1B0">
        <w:trPr>
          <w:trHeight w:val="187"/>
        </w:trPr>
        <w:tc>
          <w:tcPr>
            <w:tcW w:w="9285" w:type="dxa"/>
            <w:gridSpan w:val="4"/>
            <w:shd w:val="clear" w:color="auto" w:fill="F7CAAC"/>
          </w:tcPr>
          <w:p w14:paraId="3D162DF6" w14:textId="77777777" w:rsidR="004D0C53" w:rsidRDefault="004D0C53" w:rsidP="006704EF">
            <w:pPr>
              <w:jc w:val="both"/>
            </w:pPr>
            <w:r>
              <w:rPr>
                <w:b/>
              </w:rPr>
              <w:t>Profil absolventa studijního programu</w:t>
            </w:r>
          </w:p>
        </w:tc>
      </w:tr>
      <w:tr w:rsidR="004D0C53" w14:paraId="575104C2" w14:textId="77777777" w:rsidTr="12BDC1B0">
        <w:trPr>
          <w:trHeight w:val="2694"/>
        </w:trPr>
        <w:tc>
          <w:tcPr>
            <w:tcW w:w="9285" w:type="dxa"/>
            <w:gridSpan w:val="4"/>
            <w:shd w:val="clear" w:color="auto" w:fill="FFFFFF" w:themeFill="background1"/>
          </w:tcPr>
          <w:p w14:paraId="41BAD147" w14:textId="77777777" w:rsidR="00FD23DC" w:rsidRPr="00227F99" w:rsidRDefault="00FD23DC" w:rsidP="00CF5619">
            <w:pPr>
              <w:jc w:val="both"/>
              <w:rPr>
                <w:i/>
                <w:iCs/>
              </w:rPr>
            </w:pPr>
            <w:r w:rsidRPr="00227F99">
              <w:rPr>
                <w:i/>
                <w:iCs/>
              </w:rPr>
              <w:t>Znalosti:</w:t>
            </w:r>
          </w:p>
          <w:p w14:paraId="24748BB3" w14:textId="6F99CCEA" w:rsidR="007D6FB1" w:rsidRDefault="00FD23DC" w:rsidP="00CF5619">
            <w:pPr>
              <w:jc w:val="both"/>
              <w:rPr>
                <w:ins w:id="26" w:author="Jiří Vojtěšek" w:date="2024-10-28T19:10:00Z"/>
              </w:rPr>
            </w:pPr>
            <w:r>
              <w:t xml:space="preserve">Absolvent doktorského studijního programu </w:t>
            </w:r>
            <w:proofErr w:type="spellStart"/>
            <w:r w:rsidR="00D217E0">
              <w:t>Security</w:t>
            </w:r>
            <w:proofErr w:type="spellEnd"/>
            <w:r w:rsidR="00D217E0">
              <w:t xml:space="preserve"> Technologies, Systems and Management</w:t>
            </w:r>
            <w:r>
              <w:t xml:space="preserve"> získá teoretické znalosti v oblasti bezpečnosti a bezpečnostních technologií na úrovni současného světového </w:t>
            </w:r>
            <w:del w:id="27" w:author="Jiří Vojtěšek" w:date="2024-10-28T19:10:00Z">
              <w:r w:rsidDel="00BC58E4">
                <w:delText>stavu</w:delText>
              </w:r>
            </w:del>
            <w:ins w:id="28" w:author="Jiří Vojtěšek" w:date="2024-10-28T19:10:00Z">
              <w:r w:rsidR="00BC58E4">
                <w:t>poznání</w:t>
              </w:r>
            </w:ins>
            <w:r>
              <w:t xml:space="preserve">. </w:t>
            </w:r>
            <w:ins w:id="29" w:author="Jiří Vojtěšek" w:date="2024-10-28T19:11:00Z">
              <w:r w:rsidR="007D6FB1" w:rsidRPr="007D6FB1">
                <w:t>Absolvent bude umět vytvářet nové vědecké výsledky a tyto prezentovat na národní a mezinárodní úrovni.</w:t>
              </w:r>
            </w:ins>
          </w:p>
          <w:p w14:paraId="36FB6FE1" w14:textId="2A0F3517" w:rsidR="00FD23DC" w:rsidRDefault="00FD23DC" w:rsidP="00CF5619">
            <w:pPr>
              <w:jc w:val="both"/>
            </w:pPr>
            <w:r>
              <w:t>Znalosti získá zejména z oblastí:</w:t>
            </w:r>
          </w:p>
          <w:p w14:paraId="66FFD178" w14:textId="1974C1F8" w:rsidR="00FD23DC" w:rsidRDefault="00FD23DC" w:rsidP="00C31356">
            <w:pPr>
              <w:pStyle w:val="Odstavecseseznamem"/>
              <w:numPr>
                <w:ilvl w:val="0"/>
                <w:numId w:val="1"/>
              </w:numPr>
              <w:ind w:left="527" w:hanging="259"/>
              <w:jc w:val="both"/>
            </w:pPr>
            <w:r>
              <w:t>forenzních technik</w:t>
            </w:r>
          </w:p>
          <w:p w14:paraId="7A1C2B44" w14:textId="12D5FE90" w:rsidR="00FD23DC" w:rsidRDefault="00FD23DC" w:rsidP="00C31356">
            <w:pPr>
              <w:pStyle w:val="Odstavecseseznamem"/>
              <w:numPr>
                <w:ilvl w:val="0"/>
                <w:numId w:val="1"/>
              </w:numPr>
              <w:ind w:left="527" w:hanging="259"/>
              <w:jc w:val="both"/>
            </w:pPr>
            <w:r>
              <w:t xml:space="preserve">elektroniky v bezpečnostních technologiích </w:t>
            </w:r>
          </w:p>
          <w:p w14:paraId="7F13D469" w14:textId="2B04C13D" w:rsidR="00FD23DC" w:rsidRDefault="707E7333" w:rsidP="00C31356">
            <w:pPr>
              <w:pStyle w:val="Odstavecseseznamem"/>
              <w:numPr>
                <w:ilvl w:val="0"/>
                <w:numId w:val="1"/>
              </w:numPr>
              <w:ind w:left="527" w:hanging="259"/>
              <w:jc w:val="both"/>
            </w:pPr>
            <w:r>
              <w:t>elektromagnetické kompatibility (EMC)</w:t>
            </w:r>
          </w:p>
          <w:p w14:paraId="36C8CEF5" w14:textId="308143E5" w:rsidR="00FD23DC" w:rsidRDefault="00FD23DC" w:rsidP="00C31356">
            <w:pPr>
              <w:pStyle w:val="Odstavecseseznamem"/>
              <w:numPr>
                <w:ilvl w:val="0"/>
                <w:numId w:val="1"/>
              </w:numPr>
              <w:ind w:left="527" w:hanging="259"/>
              <w:jc w:val="both"/>
            </w:pPr>
            <w:r>
              <w:t>kyberbezpečnosti</w:t>
            </w:r>
          </w:p>
          <w:p w14:paraId="50B86EEF" w14:textId="644F799B" w:rsidR="00FD23DC" w:rsidRDefault="00FD23DC" w:rsidP="00C31356">
            <w:pPr>
              <w:pStyle w:val="Odstavecseseznamem"/>
              <w:numPr>
                <w:ilvl w:val="0"/>
                <w:numId w:val="1"/>
              </w:numPr>
              <w:ind w:left="527" w:hanging="259"/>
              <w:jc w:val="both"/>
            </w:pPr>
            <w:r>
              <w:t>umělé inteligenc</w:t>
            </w:r>
            <w:r w:rsidR="00FC29C0">
              <w:t>e</w:t>
            </w:r>
            <w:r>
              <w:t xml:space="preserve"> a zpracování multimediálních dat</w:t>
            </w:r>
          </w:p>
          <w:p w14:paraId="4E84B02C" w14:textId="30E4888F" w:rsidR="00FD23DC" w:rsidRDefault="00FD23DC" w:rsidP="00C31356">
            <w:pPr>
              <w:pStyle w:val="Odstavecseseznamem"/>
              <w:numPr>
                <w:ilvl w:val="0"/>
                <w:numId w:val="1"/>
              </w:numPr>
              <w:ind w:left="527" w:hanging="259"/>
              <w:jc w:val="both"/>
            </w:pPr>
            <w:r>
              <w:t>ochran</w:t>
            </w:r>
            <w:r w:rsidR="00F36C24">
              <w:t>y</w:t>
            </w:r>
            <w:r>
              <w:t xml:space="preserve"> kritické infrastruktury a měkkých cílů</w:t>
            </w:r>
          </w:p>
          <w:p w14:paraId="536770A9" w14:textId="22F6D805" w:rsidR="00FD23DC" w:rsidRDefault="00FD23DC" w:rsidP="00C31356">
            <w:pPr>
              <w:pStyle w:val="Odstavecseseznamem"/>
              <w:numPr>
                <w:ilvl w:val="0"/>
                <w:numId w:val="1"/>
              </w:numPr>
              <w:ind w:left="527" w:hanging="259"/>
              <w:jc w:val="both"/>
            </w:pPr>
            <w:r>
              <w:t>systémového inženýrství</w:t>
            </w:r>
          </w:p>
          <w:p w14:paraId="4259D3B8" w14:textId="16A97BB6" w:rsidR="00FD23DC" w:rsidRDefault="00FD23DC" w:rsidP="00C31356">
            <w:pPr>
              <w:pStyle w:val="Odstavecseseznamem"/>
              <w:numPr>
                <w:ilvl w:val="0"/>
                <w:numId w:val="1"/>
              </w:numPr>
              <w:ind w:left="527" w:hanging="259"/>
              <w:jc w:val="both"/>
            </w:pPr>
            <w:r>
              <w:t>bezpečnostního managementu.</w:t>
            </w:r>
          </w:p>
          <w:p w14:paraId="0B1C08E6" w14:textId="77777777" w:rsidR="00FD23DC" w:rsidRPr="00227F99" w:rsidRDefault="00FD23DC" w:rsidP="00CF5619">
            <w:pPr>
              <w:jc w:val="both"/>
              <w:rPr>
                <w:i/>
                <w:iCs/>
              </w:rPr>
            </w:pPr>
          </w:p>
          <w:p w14:paraId="4D8E04DE" w14:textId="77777777" w:rsidR="00FD23DC" w:rsidRPr="00227F99" w:rsidRDefault="00FD23DC" w:rsidP="00CF5619">
            <w:pPr>
              <w:jc w:val="both"/>
              <w:rPr>
                <w:i/>
                <w:iCs/>
              </w:rPr>
            </w:pPr>
            <w:r w:rsidRPr="00227F99">
              <w:rPr>
                <w:i/>
                <w:iCs/>
              </w:rPr>
              <w:t>Dovednosti:</w:t>
            </w:r>
          </w:p>
          <w:p w14:paraId="5C5DA405" w14:textId="73E5D186" w:rsidR="00FD23DC" w:rsidRDefault="00007B99" w:rsidP="00CF5619">
            <w:pPr>
              <w:jc w:val="both"/>
            </w:pPr>
            <w:ins w:id="30" w:author="Jiří Vojtěšek [2]" w:date="2024-11-11T15:57:00Z">
              <w:r w:rsidRPr="00007B99">
                <w:t xml:space="preserve">Absolvent bude umět vytvářet nové vědecké výsledky a tyto prezentovat na </w:t>
              </w:r>
              <w:proofErr w:type="spellStart"/>
              <w:r w:rsidRPr="00007B99">
                <w:t>ná-rodní</w:t>
              </w:r>
              <w:proofErr w:type="spellEnd"/>
              <w:r w:rsidRPr="00007B99">
                <w:t xml:space="preserve"> a mezinárodní úrovni.</w:t>
              </w:r>
            </w:ins>
            <w:del w:id="31" w:author="Jiří Vojtěšek [2]" w:date="2024-11-11T15:57:00Z">
              <w:r w:rsidR="00FD23DC" w:rsidDel="00007B99">
                <w:delText>Absolvent se naučí kromě vyhledávání a průběžného sledování vědeckých poznatků sám nové vědecké výsledky vytvářet a</w:delText>
              </w:r>
              <w:r w:rsidR="005A3ABE" w:rsidDel="00007B99">
                <w:delText xml:space="preserve"> tyto výsledky</w:delText>
              </w:r>
              <w:r w:rsidR="00FD23DC" w:rsidDel="00007B99">
                <w:delText xml:space="preserve"> </w:delText>
              </w:r>
              <w:r w:rsidR="00F36C24" w:rsidDel="00007B99">
                <w:delText>prezentovat</w:delText>
              </w:r>
              <w:r w:rsidR="00FD23DC" w:rsidDel="00007B99">
                <w:delText xml:space="preserve"> na mezinárodní úrovni.</w:delText>
              </w:r>
            </w:del>
            <w:r w:rsidR="00FD23DC">
              <w:t xml:space="preserve"> Bude schopen kriticky posoudit výsledky vědecké nebo jiné vysoce kvalifikované odborné práce, včetně vlastních výsledků. Bude umět používat správné metody vědecké práce, včetně dodržování etických přístupů při zacházení s vědeckými výsledky. </w:t>
            </w:r>
          </w:p>
          <w:p w14:paraId="112EC4B2" w14:textId="4CE2C428" w:rsidR="00CF5619" w:rsidRDefault="7929F67D" w:rsidP="00CF5619">
            <w:pPr>
              <w:jc w:val="both"/>
            </w:pPr>
            <w:r>
              <w:t>Dále bude absolvent</w:t>
            </w:r>
            <w:r w:rsidR="00FD23DC">
              <w:t xml:space="preserve"> schopen nově </w:t>
            </w:r>
            <w:r w:rsidR="008A1FA3">
              <w:t>vytvořené</w:t>
            </w:r>
            <w:r w:rsidR="00FD23DC">
              <w:t xml:space="preserve"> vědecké metody, postupy a nástroje uplatnit při řešení konkrétních problémů. Získá významné praktické zkušenosti v práci na vědeckých projektech a bude se aktivně účastnit i jejich přípravy a podávání. Zároveň získá i pedagogické zkušenosti, zkušenosti s prezentací odborných výsledků, naučí se o nich kvalifikovaně diskutovat, především v anglickém jazyce.</w:t>
            </w:r>
          </w:p>
          <w:p w14:paraId="3E798786" w14:textId="4EE3B8A0" w:rsidR="00CF5619" w:rsidRDefault="00CF5619" w:rsidP="00CF5619">
            <w:pPr>
              <w:jc w:val="both"/>
            </w:pPr>
          </w:p>
        </w:tc>
      </w:tr>
      <w:tr w:rsidR="004D0C53" w14:paraId="0D1CB2E7" w14:textId="77777777" w:rsidTr="12BDC1B0">
        <w:trPr>
          <w:trHeight w:val="187"/>
        </w:trPr>
        <w:tc>
          <w:tcPr>
            <w:tcW w:w="9285" w:type="dxa"/>
            <w:gridSpan w:val="4"/>
            <w:shd w:val="clear" w:color="auto" w:fill="F7CAAC"/>
          </w:tcPr>
          <w:p w14:paraId="5A306197" w14:textId="77777777" w:rsidR="004D0C53" w:rsidRPr="00F022CE" w:rsidRDefault="004D0C53" w:rsidP="006704EF">
            <w:pPr>
              <w:jc w:val="both"/>
              <w:rPr>
                <w:b/>
                <w:bCs/>
              </w:rPr>
            </w:pPr>
            <w:r w:rsidRPr="00F022CE">
              <w:rPr>
                <w:b/>
                <w:bCs/>
              </w:rPr>
              <w:t>Předpokládaná uplatnitelnost absolventů na trhu práce</w:t>
            </w:r>
          </w:p>
        </w:tc>
      </w:tr>
      <w:tr w:rsidR="004D0C53" w14:paraId="4B32B8A1" w14:textId="77777777" w:rsidTr="12BDC1B0">
        <w:trPr>
          <w:trHeight w:val="1188"/>
        </w:trPr>
        <w:tc>
          <w:tcPr>
            <w:tcW w:w="9285" w:type="dxa"/>
            <w:gridSpan w:val="4"/>
            <w:shd w:val="clear" w:color="auto" w:fill="FFFFFF" w:themeFill="background1"/>
          </w:tcPr>
          <w:p w14:paraId="00190201" w14:textId="1DB2CF46" w:rsidR="009B7C1A" w:rsidRDefault="009E1D34">
            <w:pPr>
              <w:jc w:val="both"/>
              <w:rPr>
                <w:rFonts w:cs="Tahoma"/>
                <w:color w:val="000000"/>
                <w:shd w:val="clear" w:color="auto" w:fill="FFFFFF"/>
              </w:rPr>
            </w:pPr>
            <w:r w:rsidRPr="12BDC1B0">
              <w:rPr>
                <w:rFonts w:cs="Tahoma"/>
                <w:color w:val="000000" w:themeColor="text1"/>
              </w:rPr>
              <w:t>Bezpečnost</w:t>
            </w:r>
            <w:r w:rsidR="00F809A6">
              <w:rPr>
                <w:rFonts w:cs="Tahoma"/>
                <w:color w:val="000000" w:themeColor="text1"/>
              </w:rPr>
              <w:t xml:space="preserve"> </w:t>
            </w:r>
            <w:r w:rsidR="00B92521">
              <w:rPr>
                <w:rFonts w:cs="Tahoma"/>
                <w:color w:val="000000" w:themeColor="text1"/>
              </w:rPr>
              <w:t xml:space="preserve">společnosti se v dnešní době stává </w:t>
            </w:r>
            <w:r w:rsidRPr="12BDC1B0">
              <w:rPr>
                <w:rFonts w:cs="Tahoma"/>
                <w:color w:val="000000" w:themeColor="text1"/>
              </w:rPr>
              <w:t>klíčov</w:t>
            </w:r>
            <w:r w:rsidR="00B92521">
              <w:rPr>
                <w:rFonts w:cs="Tahoma"/>
                <w:color w:val="000000" w:themeColor="text1"/>
              </w:rPr>
              <w:t>ou otázkou</w:t>
            </w:r>
            <w:r w:rsidR="008B1AF7">
              <w:rPr>
                <w:rFonts w:cs="Tahoma"/>
                <w:color w:val="000000" w:themeColor="text1"/>
              </w:rPr>
              <w:t xml:space="preserve">, což se odráží v rostoucí </w:t>
            </w:r>
            <w:r w:rsidR="007D08B7" w:rsidRPr="009E1D34">
              <w:rPr>
                <w:rFonts w:cs="Tahoma"/>
                <w:color w:val="000000"/>
                <w:shd w:val="clear" w:color="auto" w:fill="FFFFFF"/>
              </w:rPr>
              <w:t>poptávce</w:t>
            </w:r>
            <w:ins w:id="32" w:author="Jiří Vojtěšek" w:date="2024-10-28T19:12:00Z">
              <w:r w:rsidR="006C4DF0">
                <w:rPr>
                  <w:rFonts w:cs="Tahoma"/>
                  <w:color w:val="000000"/>
                  <w:shd w:val="clear" w:color="auto" w:fill="FFFFFF"/>
                </w:rPr>
                <w:t xml:space="preserve">, </w:t>
              </w:r>
              <w:r w:rsidR="006C4DF0" w:rsidRPr="00710E16">
                <w:rPr>
                  <w:rFonts w:cs="Tahoma"/>
                  <w:color w:val="000000"/>
                  <w:shd w:val="clear" w:color="auto" w:fill="FFFFFF"/>
                </w:rPr>
                <w:t>a tudíž i široké uplatnitelnosti absolventů na trhu práce, a to na národní i mezinárodní úrovni. Vzhledem k obsahu SP se předpokládá jejich uplatnění na pozicích samostatných vědecko-výzkumných pracovníků v akademické sféře nebo i vývojových pracovníků v podnikatelské či firemní praxi. Oblasti uplatnitelnosti lze predikovat zejména</w:t>
              </w:r>
              <w:r w:rsidR="006C4DF0">
                <w:rPr>
                  <w:rFonts w:cs="Tahoma"/>
                  <w:color w:val="000000"/>
                  <w:shd w:val="clear" w:color="auto" w:fill="FFFFFF"/>
                </w:rPr>
                <w:t xml:space="preserve"> </w:t>
              </w:r>
              <w:r w:rsidR="006C4DF0" w:rsidRPr="003A2BF5">
                <w:rPr>
                  <w:rFonts w:cs="Tahoma"/>
                  <w:color w:val="000000"/>
                  <w:shd w:val="clear" w:color="auto" w:fill="FFFFFF"/>
                </w:rPr>
                <w:t>v oblastech vývoje bezpečnostních systémů, krizového managementu, ochrany měkkých cílů, fyzické bezpečnosti a s přesahem také k ochraně proti kybernetickým útokům.</w:t>
              </w:r>
              <w:r w:rsidR="006C4DF0" w:rsidRPr="009E1D34">
                <w:rPr>
                  <w:rFonts w:cs="Tahoma"/>
                  <w:color w:val="000000"/>
                  <w:shd w:val="clear" w:color="auto" w:fill="FFFFFF"/>
                </w:rPr>
                <w:t xml:space="preserve"> </w:t>
              </w:r>
            </w:ins>
            <w:r w:rsidR="007D08B7" w:rsidRPr="009E1D34">
              <w:rPr>
                <w:rFonts w:cs="Tahoma"/>
                <w:color w:val="000000"/>
                <w:shd w:val="clear" w:color="auto" w:fill="FFFFFF"/>
              </w:rPr>
              <w:t xml:space="preserve"> </w:t>
            </w:r>
            <w:del w:id="33" w:author="Jiří Vojtěšek" w:date="2024-10-28T19:12:00Z">
              <w:r w:rsidR="007D08B7" w:rsidRPr="009E1D34" w:rsidDel="00F04504">
                <w:rPr>
                  <w:rFonts w:cs="Tahoma"/>
                  <w:color w:val="000000"/>
                  <w:shd w:val="clear" w:color="auto" w:fill="FFFFFF"/>
                </w:rPr>
                <w:delText>po odbornících z tohoto oboru na trhu</w:delText>
              </w:r>
              <w:r w:rsidR="009454E7" w:rsidDel="00F04504">
                <w:rPr>
                  <w:rFonts w:cs="Tahoma"/>
                  <w:color w:val="000000"/>
                  <w:shd w:val="clear" w:color="auto" w:fill="FFFFFF"/>
                </w:rPr>
                <w:delText xml:space="preserve"> </w:delText>
              </w:r>
              <w:r w:rsidR="007D08B7" w:rsidRPr="009E1D34" w:rsidDel="00F04504">
                <w:rPr>
                  <w:rFonts w:cs="Tahoma"/>
                  <w:color w:val="000000"/>
                  <w:shd w:val="clear" w:color="auto" w:fill="FFFFFF"/>
                </w:rPr>
                <w:delText xml:space="preserve">práce. </w:delText>
              </w:r>
            </w:del>
            <w:r w:rsidR="007D08B7" w:rsidRPr="009E1D34">
              <w:rPr>
                <w:rFonts w:cs="Tahoma"/>
                <w:color w:val="000000"/>
                <w:shd w:val="clear" w:color="auto" w:fill="FFFFFF"/>
              </w:rPr>
              <w:t>Cílem studia v interdisciplinárním doktorském studijním programu je připravit absolvent</w:t>
            </w:r>
            <w:r w:rsidR="00D14D19">
              <w:rPr>
                <w:rFonts w:cs="Tahoma"/>
                <w:color w:val="000000"/>
                <w:shd w:val="clear" w:color="auto" w:fill="FFFFFF"/>
              </w:rPr>
              <w:t>y</w:t>
            </w:r>
            <w:r w:rsidR="007D08B7" w:rsidRPr="009E1D34">
              <w:rPr>
                <w:rFonts w:cs="Tahoma"/>
                <w:color w:val="000000"/>
                <w:shd w:val="clear" w:color="auto" w:fill="FFFFFF"/>
              </w:rPr>
              <w:t>,</w:t>
            </w:r>
            <w:r w:rsidR="009454E7">
              <w:rPr>
                <w:rFonts w:cs="Tahoma"/>
                <w:color w:val="000000"/>
                <w:shd w:val="clear" w:color="auto" w:fill="FFFFFF"/>
              </w:rPr>
              <w:t xml:space="preserve"> </w:t>
            </w:r>
            <w:r w:rsidR="00D14D19">
              <w:rPr>
                <w:rFonts w:cs="Tahoma"/>
                <w:color w:val="000000"/>
                <w:shd w:val="clear" w:color="auto" w:fill="FFFFFF"/>
              </w:rPr>
              <w:t>kteří budou</w:t>
            </w:r>
            <w:r w:rsidR="007D08B7" w:rsidRPr="009E1D34">
              <w:rPr>
                <w:rFonts w:cs="Tahoma"/>
                <w:color w:val="000000"/>
                <w:shd w:val="clear" w:color="auto" w:fill="FFFFFF"/>
              </w:rPr>
              <w:t xml:space="preserve"> </w:t>
            </w:r>
            <w:r w:rsidR="0031737F">
              <w:rPr>
                <w:rFonts w:cs="Tahoma"/>
                <w:color w:val="000000"/>
                <w:shd w:val="clear" w:color="auto" w:fill="FFFFFF"/>
              </w:rPr>
              <w:t>schopni</w:t>
            </w:r>
            <w:r w:rsidR="007D08B7" w:rsidRPr="009E1D34">
              <w:rPr>
                <w:rFonts w:cs="Tahoma"/>
                <w:color w:val="000000"/>
                <w:shd w:val="clear" w:color="auto" w:fill="FFFFFF"/>
              </w:rPr>
              <w:t xml:space="preserve"> samostatně a logicky uvažovat a provádět vědecký výzkum v</w:t>
            </w:r>
            <w:r w:rsidR="009454E7">
              <w:rPr>
                <w:rFonts w:cs="Tahoma"/>
                <w:color w:val="000000"/>
                <w:shd w:val="clear" w:color="auto" w:fill="FFFFFF"/>
              </w:rPr>
              <w:t> </w:t>
            </w:r>
            <w:r w:rsidR="007D08B7" w:rsidRPr="009E1D34">
              <w:rPr>
                <w:rFonts w:cs="Tahoma"/>
                <w:color w:val="000000"/>
                <w:shd w:val="clear" w:color="auto" w:fill="FFFFFF"/>
              </w:rPr>
              <w:t>oblasti</w:t>
            </w:r>
            <w:r w:rsidR="009454E7">
              <w:rPr>
                <w:rFonts w:cs="Tahoma"/>
                <w:color w:val="000000"/>
                <w:shd w:val="clear" w:color="auto" w:fill="FFFFFF"/>
              </w:rPr>
              <w:t xml:space="preserve"> </w:t>
            </w:r>
            <w:r w:rsidR="007D08B7" w:rsidRPr="009E1D34">
              <w:rPr>
                <w:rFonts w:cs="Tahoma"/>
                <w:color w:val="000000"/>
                <w:shd w:val="clear" w:color="auto" w:fill="FFFFFF"/>
              </w:rPr>
              <w:t>bezpečnostních technologií a jejich managementu. Absolventi získají hluboké znalosti a dovednosti</w:t>
            </w:r>
            <w:r w:rsidR="009454E7">
              <w:rPr>
                <w:rFonts w:cs="Tahoma"/>
                <w:color w:val="000000"/>
                <w:shd w:val="clear" w:color="auto" w:fill="FFFFFF"/>
              </w:rPr>
              <w:t xml:space="preserve"> </w:t>
            </w:r>
            <w:r w:rsidR="007D08B7" w:rsidRPr="009E1D34">
              <w:rPr>
                <w:rFonts w:cs="Tahoma"/>
                <w:color w:val="000000"/>
                <w:shd w:val="clear" w:color="auto" w:fill="FFFFFF"/>
              </w:rPr>
              <w:t>potřebné pro úspěšnou kariéru v akademickém světě i ve výzkumných institucích</w:t>
            </w:r>
            <w:r w:rsidR="0031737F">
              <w:rPr>
                <w:rFonts w:cs="Tahoma"/>
                <w:color w:val="000000"/>
                <w:shd w:val="clear" w:color="auto" w:fill="FFFFFF"/>
              </w:rPr>
              <w:t>,</w:t>
            </w:r>
            <w:r w:rsidR="007D08B7" w:rsidRPr="009E1D34">
              <w:rPr>
                <w:rFonts w:cs="Tahoma"/>
                <w:color w:val="000000"/>
                <w:shd w:val="clear" w:color="auto" w:fill="FFFFFF"/>
              </w:rPr>
              <w:t xml:space="preserve"> </w:t>
            </w:r>
            <w:r w:rsidR="0031737F">
              <w:rPr>
                <w:rFonts w:cs="Tahoma"/>
                <w:color w:val="000000"/>
                <w:shd w:val="clear" w:color="auto" w:fill="FFFFFF"/>
              </w:rPr>
              <w:t>popř.</w:t>
            </w:r>
            <w:r w:rsidR="007D08B7" w:rsidRPr="009E1D34">
              <w:rPr>
                <w:rFonts w:cs="Tahoma"/>
                <w:color w:val="000000"/>
                <w:shd w:val="clear" w:color="auto" w:fill="FFFFFF"/>
              </w:rPr>
              <w:t xml:space="preserve"> ve vývojových</w:t>
            </w:r>
            <w:r w:rsidR="009454E7">
              <w:rPr>
                <w:rFonts w:cs="Tahoma"/>
                <w:color w:val="000000"/>
                <w:shd w:val="clear" w:color="auto" w:fill="FFFFFF"/>
              </w:rPr>
              <w:t xml:space="preserve"> </w:t>
            </w:r>
            <w:r w:rsidR="007D08B7" w:rsidRPr="009E1D34">
              <w:rPr>
                <w:rFonts w:cs="Tahoma"/>
                <w:color w:val="000000"/>
                <w:shd w:val="clear" w:color="auto" w:fill="FFFFFF"/>
              </w:rPr>
              <w:t xml:space="preserve">odděleních podniků. Budou </w:t>
            </w:r>
            <w:r w:rsidR="004126FA">
              <w:rPr>
                <w:rFonts w:cs="Tahoma"/>
                <w:color w:val="000000"/>
                <w:shd w:val="clear" w:color="auto" w:fill="FFFFFF"/>
              </w:rPr>
              <w:t>připravováni</w:t>
            </w:r>
            <w:r w:rsidR="007D08B7" w:rsidRPr="009E1D34">
              <w:rPr>
                <w:rFonts w:cs="Tahoma"/>
                <w:color w:val="000000"/>
                <w:shd w:val="clear" w:color="auto" w:fill="FFFFFF"/>
              </w:rPr>
              <w:t xml:space="preserve"> k samostatnému </w:t>
            </w:r>
            <w:r w:rsidR="007D08B7" w:rsidRPr="009E1D34">
              <w:rPr>
                <w:rFonts w:cs="Tahoma"/>
                <w:color w:val="000000"/>
                <w:shd w:val="clear" w:color="auto" w:fill="FFFFFF"/>
              </w:rPr>
              <w:lastRenderedPageBreak/>
              <w:t>řešení složitých vědeckých a výzkumných</w:t>
            </w:r>
            <w:r w:rsidR="009454E7">
              <w:rPr>
                <w:rFonts w:cs="Tahoma"/>
                <w:color w:val="000000"/>
                <w:shd w:val="clear" w:color="auto" w:fill="FFFFFF"/>
              </w:rPr>
              <w:t xml:space="preserve"> </w:t>
            </w:r>
            <w:r w:rsidR="007D08B7" w:rsidRPr="009E1D34">
              <w:rPr>
                <w:rFonts w:cs="Tahoma"/>
                <w:color w:val="000000"/>
                <w:shd w:val="clear" w:color="auto" w:fill="FFFFFF"/>
              </w:rPr>
              <w:t>úkolů v oblastech vývoj</w:t>
            </w:r>
            <w:r w:rsidR="00E96FD9">
              <w:rPr>
                <w:rFonts w:cs="Tahoma"/>
                <w:color w:val="000000"/>
                <w:shd w:val="clear" w:color="auto" w:fill="FFFFFF"/>
              </w:rPr>
              <w:t>e</w:t>
            </w:r>
            <w:r w:rsidR="007D08B7" w:rsidRPr="009E1D34">
              <w:rPr>
                <w:rFonts w:cs="Tahoma"/>
                <w:color w:val="000000"/>
                <w:shd w:val="clear" w:color="auto" w:fill="FFFFFF"/>
              </w:rPr>
              <w:t xml:space="preserve"> bezpečnostních systémů, krizov</w:t>
            </w:r>
            <w:r w:rsidR="00E96FD9">
              <w:rPr>
                <w:rFonts w:cs="Tahoma"/>
                <w:color w:val="000000"/>
                <w:shd w:val="clear" w:color="auto" w:fill="FFFFFF"/>
              </w:rPr>
              <w:t>ého</w:t>
            </w:r>
            <w:r w:rsidR="007D08B7" w:rsidRPr="009E1D34">
              <w:rPr>
                <w:rFonts w:cs="Tahoma"/>
                <w:color w:val="000000"/>
                <w:shd w:val="clear" w:color="auto" w:fill="FFFFFF"/>
              </w:rPr>
              <w:t xml:space="preserve"> management</w:t>
            </w:r>
            <w:r w:rsidR="00E96FD9">
              <w:rPr>
                <w:rFonts w:cs="Tahoma"/>
                <w:color w:val="000000"/>
                <w:shd w:val="clear" w:color="auto" w:fill="FFFFFF"/>
              </w:rPr>
              <w:t>u</w:t>
            </w:r>
            <w:r w:rsidR="007D08B7" w:rsidRPr="009E1D34">
              <w:rPr>
                <w:rFonts w:cs="Tahoma"/>
                <w:color w:val="000000"/>
                <w:shd w:val="clear" w:color="auto" w:fill="FFFFFF"/>
              </w:rPr>
              <w:t>, ochran</w:t>
            </w:r>
            <w:r w:rsidR="00E96FD9">
              <w:rPr>
                <w:rFonts w:cs="Tahoma"/>
                <w:color w:val="000000"/>
                <w:shd w:val="clear" w:color="auto" w:fill="FFFFFF"/>
              </w:rPr>
              <w:t>y</w:t>
            </w:r>
            <w:r w:rsidR="007D08B7" w:rsidRPr="009E1D34">
              <w:rPr>
                <w:rFonts w:cs="Tahoma"/>
                <w:color w:val="000000"/>
                <w:shd w:val="clear" w:color="auto" w:fill="FFFFFF"/>
              </w:rPr>
              <w:t xml:space="preserve"> měkkých</w:t>
            </w:r>
            <w:r w:rsidR="009454E7">
              <w:rPr>
                <w:rFonts w:cs="Tahoma"/>
                <w:color w:val="000000"/>
                <w:shd w:val="clear" w:color="auto" w:fill="FFFFFF"/>
              </w:rPr>
              <w:t xml:space="preserve"> </w:t>
            </w:r>
            <w:r w:rsidR="007D08B7" w:rsidRPr="009E1D34">
              <w:rPr>
                <w:rFonts w:cs="Tahoma"/>
                <w:color w:val="000000"/>
                <w:shd w:val="clear" w:color="auto" w:fill="FFFFFF"/>
              </w:rPr>
              <w:t>cílů, fyzick</w:t>
            </w:r>
            <w:r w:rsidR="00E96FD9">
              <w:rPr>
                <w:rFonts w:cs="Tahoma"/>
                <w:color w:val="000000"/>
                <w:shd w:val="clear" w:color="auto" w:fill="FFFFFF"/>
              </w:rPr>
              <w:t>é</w:t>
            </w:r>
            <w:r w:rsidR="007D08B7" w:rsidRPr="009E1D34">
              <w:rPr>
                <w:rFonts w:cs="Tahoma"/>
                <w:color w:val="000000"/>
                <w:shd w:val="clear" w:color="auto" w:fill="FFFFFF"/>
              </w:rPr>
              <w:t xml:space="preserve"> bezpečnost</w:t>
            </w:r>
            <w:r w:rsidR="00E96FD9">
              <w:rPr>
                <w:rFonts w:cs="Tahoma"/>
                <w:color w:val="000000"/>
                <w:shd w:val="clear" w:color="auto" w:fill="FFFFFF"/>
              </w:rPr>
              <w:t>i</w:t>
            </w:r>
            <w:r w:rsidR="007D08B7" w:rsidRPr="009E1D34">
              <w:rPr>
                <w:rFonts w:cs="Tahoma"/>
                <w:color w:val="000000"/>
                <w:shd w:val="clear" w:color="auto" w:fill="FFFFFF"/>
              </w:rPr>
              <w:t xml:space="preserve"> a s přesahem také k ochraně proti kybernetickým útokům. Absolventi také</w:t>
            </w:r>
            <w:r w:rsidR="009454E7">
              <w:rPr>
                <w:rFonts w:cs="Tahoma"/>
                <w:color w:val="000000"/>
                <w:shd w:val="clear" w:color="auto" w:fill="FFFFFF"/>
              </w:rPr>
              <w:t xml:space="preserve"> </w:t>
            </w:r>
            <w:r w:rsidR="007D08B7" w:rsidRPr="009E1D34">
              <w:rPr>
                <w:rFonts w:cs="Tahoma"/>
                <w:color w:val="000000"/>
                <w:shd w:val="clear" w:color="auto" w:fill="FFFFFF"/>
              </w:rPr>
              <w:t xml:space="preserve">mohou přispívat k </w:t>
            </w:r>
            <w:r w:rsidR="0041669E">
              <w:rPr>
                <w:rFonts w:cs="Tahoma"/>
                <w:color w:val="000000"/>
                <w:shd w:val="clear" w:color="auto" w:fill="FFFFFF"/>
              </w:rPr>
              <w:t>řešení</w:t>
            </w:r>
            <w:r w:rsidR="007D08B7" w:rsidRPr="009E1D34">
              <w:rPr>
                <w:rFonts w:cs="Tahoma"/>
                <w:color w:val="000000"/>
                <w:shd w:val="clear" w:color="auto" w:fill="FFFFFF"/>
              </w:rPr>
              <w:t xml:space="preserve"> vědeckých a výzkumných projektů, pracovat ve výzkumných</w:t>
            </w:r>
            <w:r w:rsidR="009454E7">
              <w:rPr>
                <w:rFonts w:cs="Tahoma"/>
                <w:color w:val="000000"/>
                <w:shd w:val="clear" w:color="auto" w:fill="FFFFFF"/>
              </w:rPr>
              <w:t xml:space="preserve"> </w:t>
            </w:r>
            <w:r w:rsidR="007D08B7" w:rsidRPr="009E1D34">
              <w:rPr>
                <w:rFonts w:cs="Tahoma"/>
                <w:color w:val="000000"/>
                <w:shd w:val="clear" w:color="auto" w:fill="FFFFFF"/>
              </w:rPr>
              <w:t>týmech a spolupracovat s mezinárodními experty. Budou schopni komunikovat v anglickém jazyce,</w:t>
            </w:r>
            <w:r w:rsidR="009454E7">
              <w:rPr>
                <w:rFonts w:cs="Tahoma"/>
                <w:color w:val="000000"/>
                <w:shd w:val="clear" w:color="auto" w:fill="FFFFFF"/>
              </w:rPr>
              <w:t xml:space="preserve"> </w:t>
            </w:r>
            <w:r w:rsidR="007D08B7" w:rsidRPr="009E1D34">
              <w:rPr>
                <w:rFonts w:cs="Tahoma"/>
                <w:color w:val="000000"/>
                <w:shd w:val="clear" w:color="auto" w:fill="FFFFFF"/>
              </w:rPr>
              <w:t>prezentovat a diskutovat své výzkumné výsledky na vědeckých seminářích</w:t>
            </w:r>
            <w:r w:rsidR="0048022A">
              <w:rPr>
                <w:rFonts w:cs="Tahoma"/>
                <w:color w:val="000000"/>
                <w:shd w:val="clear" w:color="auto" w:fill="FFFFFF"/>
              </w:rPr>
              <w:t>,</w:t>
            </w:r>
            <w:r w:rsidR="007D08B7" w:rsidRPr="009E1D34">
              <w:rPr>
                <w:rFonts w:cs="Tahoma"/>
                <w:color w:val="000000"/>
                <w:shd w:val="clear" w:color="auto" w:fill="FFFFFF"/>
              </w:rPr>
              <w:t xml:space="preserve"> konferencích</w:t>
            </w:r>
            <w:r w:rsidR="0048022A">
              <w:rPr>
                <w:rFonts w:cs="Tahoma"/>
                <w:color w:val="000000"/>
                <w:shd w:val="clear" w:color="auto" w:fill="FFFFFF"/>
              </w:rPr>
              <w:t xml:space="preserve"> a prestižních časopisech</w:t>
            </w:r>
            <w:r w:rsidR="00597B36">
              <w:rPr>
                <w:rFonts w:cs="Tahoma"/>
                <w:color w:val="000000"/>
                <w:shd w:val="clear" w:color="auto" w:fill="FFFFFF"/>
              </w:rPr>
              <w:t>.</w:t>
            </w:r>
          </w:p>
          <w:p w14:paraId="6435109B" w14:textId="77777777" w:rsidR="00304A20" w:rsidRDefault="00304A20">
            <w:pPr>
              <w:jc w:val="both"/>
              <w:rPr>
                <w:rFonts w:cs="Tahoma"/>
                <w:color w:val="000000"/>
                <w:shd w:val="clear" w:color="auto" w:fill="FFFFFF"/>
              </w:rPr>
            </w:pPr>
          </w:p>
          <w:p w14:paraId="2108019D" w14:textId="4F8AA413" w:rsidR="00227F99" w:rsidRDefault="00227F99" w:rsidP="00C4644C">
            <w:pPr>
              <w:jc w:val="both"/>
            </w:pPr>
          </w:p>
        </w:tc>
      </w:tr>
      <w:tr w:rsidR="004D0C53" w14:paraId="39B90D67" w14:textId="77777777" w:rsidTr="12BDC1B0">
        <w:trPr>
          <w:trHeight w:val="185"/>
        </w:trPr>
        <w:tc>
          <w:tcPr>
            <w:tcW w:w="9285" w:type="dxa"/>
            <w:gridSpan w:val="4"/>
            <w:shd w:val="clear" w:color="auto" w:fill="F7CAAC"/>
          </w:tcPr>
          <w:p w14:paraId="73E1D519" w14:textId="77777777" w:rsidR="004D0C53" w:rsidRPr="00ED322D" w:rsidRDefault="004D0C53" w:rsidP="006704EF">
            <w:r w:rsidRPr="00ED322D">
              <w:rPr>
                <w:b/>
              </w:rPr>
              <w:lastRenderedPageBreak/>
              <w:t>Pravidla a podmínky pro tvorbu studijních plánů</w:t>
            </w:r>
          </w:p>
        </w:tc>
      </w:tr>
      <w:tr w:rsidR="004D0C53" w14:paraId="4B2E6E9D" w14:textId="77777777" w:rsidTr="12BDC1B0">
        <w:trPr>
          <w:trHeight w:val="2651"/>
        </w:trPr>
        <w:tc>
          <w:tcPr>
            <w:tcW w:w="9285" w:type="dxa"/>
            <w:gridSpan w:val="4"/>
            <w:shd w:val="clear" w:color="auto" w:fill="FFFFFF" w:themeFill="background1"/>
          </w:tcPr>
          <w:p w14:paraId="138F6BBB" w14:textId="661A1CAB" w:rsidR="00A95685" w:rsidRPr="0027480D" w:rsidRDefault="00A95685" w:rsidP="0027480D">
            <w:pPr>
              <w:jc w:val="both"/>
            </w:pPr>
            <w:bookmarkStart w:id="34" w:name="OLE_LINK3"/>
            <w:bookmarkStart w:id="35" w:name="OLE_LINK4"/>
            <w:r w:rsidRPr="00F30088">
              <w:t xml:space="preserve">Studium v doktorských studijních </w:t>
            </w:r>
            <w:r w:rsidRPr="0027480D">
              <w:t xml:space="preserve">programech na Univerzitě Tomáše Bati ve Zlíně je upraveno vnitřním předpisem </w:t>
            </w:r>
            <w:r w:rsidRPr="0027480D">
              <w:rPr>
                <w:b/>
              </w:rPr>
              <w:t xml:space="preserve">Studijní a zkušební řád UTB ve Zlíně </w:t>
            </w:r>
            <w:r w:rsidRPr="0027480D">
              <w:t>(SZŘ UTB ve Zlíně). Podrobnosti k organizaci studia jsou upraveny směrnicí děkana SD/0</w:t>
            </w:r>
            <w:r w:rsidR="008025BC" w:rsidRPr="0027480D">
              <w:t>4</w:t>
            </w:r>
            <w:r w:rsidRPr="0027480D">
              <w:t>/</w:t>
            </w:r>
            <w:r w:rsidR="008025BC" w:rsidRPr="0027480D">
              <w:t>23</w:t>
            </w:r>
            <w:r w:rsidRPr="0027480D">
              <w:t xml:space="preserve"> </w:t>
            </w:r>
            <w:hyperlink r:id="rId14" w:history="1">
              <w:r w:rsidRPr="0027480D">
                <w:rPr>
                  <w:b/>
                </w:rPr>
                <w:t>Směrnice děkana doplňující pravidla průběhu studia v doktorských studijních programech na Fakultě aplikované informatiky</w:t>
              </w:r>
            </w:hyperlink>
            <w:r w:rsidRPr="0027480D">
              <w:t xml:space="preserve">.  Oba dokumenty jsou dostupné na úřední desce </w:t>
            </w:r>
            <w:r w:rsidR="00342DCA">
              <w:t>FAI</w:t>
            </w:r>
            <w:r w:rsidRPr="0027480D">
              <w:t>:</w:t>
            </w:r>
            <w:r w:rsidR="004E40FA">
              <w:t xml:space="preserve"> </w:t>
            </w:r>
            <w:ins w:id="36" w:author="Jiří Vojtěšek" w:date="2024-10-28T19:38:00Z">
              <w:r w:rsidR="00DF1779" w:rsidRPr="00DF1779">
                <w:t>https://fai.utb.cz/en/faculty/official-board/internal-regulations/fai-internal-regulations/</w:t>
              </w:r>
            </w:ins>
            <w:del w:id="37" w:author="Jiří Vojtěšek" w:date="2024-10-28T19:38:00Z">
              <w:r w:rsidR="00DA5C99" w:rsidDel="00DF1779">
                <w:fldChar w:fldCharType="begin"/>
              </w:r>
              <w:r w:rsidR="00DA5C99" w:rsidDel="00DF1779">
                <w:delInstrText xml:space="preserve"> HYPERLINK "https://fai.utb.cz/o-fakulte/uredni-deska/vnitrni-predpisy-fai/" </w:delInstrText>
              </w:r>
              <w:r w:rsidR="00DA5C99" w:rsidDel="00DF1779">
                <w:fldChar w:fldCharType="separate"/>
              </w:r>
              <w:r w:rsidR="004E40FA" w:rsidRPr="006F7F99" w:rsidDel="00DF1779">
                <w:rPr>
                  <w:rStyle w:val="Hypertextovodkaz"/>
                </w:rPr>
                <w:delText>https://fai.utb.cz/o-fakulte/uredni-deska/vnitrni-predpisy-fai/</w:delText>
              </w:r>
              <w:r w:rsidR="00DA5C99" w:rsidDel="00DF1779">
                <w:rPr>
                  <w:rStyle w:val="Hypertextovodkaz"/>
                </w:rPr>
                <w:fldChar w:fldCharType="end"/>
              </w:r>
              <w:r w:rsidR="004E40FA" w:rsidDel="00DF1779">
                <w:delText xml:space="preserve"> </w:delText>
              </w:r>
            </w:del>
            <w:ins w:id="38" w:author="Jiří Vojtěšek" w:date="2024-10-28T19:38:00Z">
              <w:r w:rsidR="003666ED">
                <w:t xml:space="preserve"> </w:t>
              </w:r>
            </w:ins>
            <w:r w:rsidR="00787F5A" w:rsidRPr="0027480D">
              <w:t xml:space="preserve"> </w:t>
            </w:r>
            <w:r w:rsidRPr="0027480D">
              <w:t xml:space="preserve"> </w:t>
            </w:r>
          </w:p>
          <w:p w14:paraId="002493C5" w14:textId="3337AEAA" w:rsidR="00A95685" w:rsidRPr="0027480D" w:rsidRDefault="00A95685" w:rsidP="0027480D">
            <w:pPr>
              <w:jc w:val="both"/>
            </w:pPr>
            <w:r w:rsidRPr="0027480D">
              <w:t>V souladu s možnostmi nabízenými SZŘ UTB ve Zlíně je pro hodnocení průběhu studia v doktorských studijních programech využíván kreditní systém, který je podrobně specifikován ve SD/</w:t>
            </w:r>
            <w:r w:rsidR="0043327C" w:rsidRPr="0027480D">
              <w:t>04</w:t>
            </w:r>
            <w:r w:rsidRPr="0027480D">
              <w:t>/</w:t>
            </w:r>
            <w:r w:rsidR="0043327C" w:rsidRPr="0027480D">
              <w:t>23</w:t>
            </w:r>
            <w:r w:rsidR="00C96427">
              <w:t>, článku 9</w:t>
            </w:r>
            <w:r w:rsidRPr="0027480D">
              <w:t>.</w:t>
            </w:r>
            <w:r w:rsidR="00C96427">
              <w:t xml:space="preserve"> </w:t>
            </w:r>
            <w:r w:rsidR="000C4203">
              <w:t>Student dle tohoto systému získává kredity nejen za absolvované zkoušky</w:t>
            </w:r>
            <w:r w:rsidR="00641A5C">
              <w:t>, ale také za publikační, tvůrčí a grantovou činnost</w:t>
            </w:r>
            <w:r w:rsidR="005F11DC">
              <w:t>. Kredity může doktorand získat také za pedagogickou praxi a zahraniční mobility</w:t>
            </w:r>
            <w:r w:rsidR="00343042">
              <w:t xml:space="preserve">. Celkový rozsah studijní části </w:t>
            </w:r>
            <w:r w:rsidR="000D2011">
              <w:t>je minimál</w:t>
            </w:r>
            <w:r w:rsidR="002D7AF4">
              <w:t>n</w:t>
            </w:r>
            <w:r w:rsidR="000D2011">
              <w:t xml:space="preserve">ě 90 kreditů, </w:t>
            </w:r>
            <w:r w:rsidR="002D7AF4">
              <w:t xml:space="preserve">vědecko-výzkumná část je ohodnocena minimálně </w:t>
            </w:r>
            <w:proofErr w:type="gramStart"/>
            <w:r w:rsidR="002D7AF4">
              <w:t>90-ti</w:t>
            </w:r>
            <w:proofErr w:type="gramEnd"/>
            <w:r w:rsidR="002D7AF4">
              <w:t xml:space="preserve"> kredity.</w:t>
            </w:r>
            <w:r w:rsidR="00496707">
              <w:t xml:space="preserve"> Pro pokračování ve studiu je nutné, aby doktorand </w:t>
            </w:r>
            <w:r w:rsidR="00060A25">
              <w:t xml:space="preserve">získal počet kreditů roven </w:t>
            </w:r>
            <w:proofErr w:type="gramStart"/>
            <w:r w:rsidR="00060A25">
              <w:t>30-ti násobku</w:t>
            </w:r>
            <w:proofErr w:type="gramEnd"/>
            <w:r w:rsidR="00060A25">
              <w:t xml:space="preserve"> počtu ukončených let studia. </w:t>
            </w:r>
            <w:r w:rsidR="00DC4098">
              <w:t>Pro úspěšné ukončení studia musí doktorand získat minimálně 180 kreditů.</w:t>
            </w:r>
            <w:r w:rsidR="000D2011">
              <w:t xml:space="preserve"> </w:t>
            </w:r>
            <w:r w:rsidR="00641A5C">
              <w:t xml:space="preserve"> </w:t>
            </w:r>
            <w:r w:rsidRPr="0027480D">
              <w:t xml:space="preserve"> </w:t>
            </w:r>
          </w:p>
          <w:p w14:paraId="16458DD6" w14:textId="343CEFF4" w:rsidR="00A95685" w:rsidRPr="0027480D" w:rsidRDefault="00A95685" w:rsidP="0027480D">
            <w:pPr>
              <w:jc w:val="both"/>
            </w:pPr>
            <w:r w:rsidRPr="0027480D">
              <w:t>Pravidla a podmínky pro sestavení individuálního studijního plánu (ISP) studenta doktorského studijního programu DSP jsou upravena SZŘ UTB ve Zlíně a SD/</w:t>
            </w:r>
            <w:r w:rsidR="0043327C" w:rsidRPr="0027480D">
              <w:t>04</w:t>
            </w:r>
            <w:r w:rsidRPr="0027480D">
              <w:t>/</w:t>
            </w:r>
            <w:r w:rsidR="0043327C" w:rsidRPr="0027480D">
              <w:t>23</w:t>
            </w:r>
            <w:r w:rsidRPr="0027480D">
              <w:t>. Pro každého studenta je na počátku studia školitelem sestaven individuální studijní plán (</w:t>
            </w:r>
            <w:r w:rsidR="008C0AF6">
              <w:t xml:space="preserve">dále jen </w:t>
            </w:r>
            <w:r w:rsidRPr="0027480D">
              <w:t>ISP). ISP, podle něhož studium ve studijním programu probíhá, stanovuje doktorandovi zejména:</w:t>
            </w:r>
          </w:p>
          <w:p w14:paraId="055F1719" w14:textId="77777777" w:rsidR="00A95685" w:rsidRPr="0027480D" w:rsidRDefault="00A95685" w:rsidP="00C31356">
            <w:pPr>
              <w:pStyle w:val="Odstavecseseznamem"/>
              <w:widowControl w:val="0"/>
              <w:numPr>
                <w:ilvl w:val="0"/>
                <w:numId w:val="2"/>
              </w:numPr>
              <w:suppressAutoHyphens w:val="0"/>
              <w:contextualSpacing w:val="0"/>
              <w:jc w:val="both"/>
            </w:pPr>
            <w:r w:rsidRPr="0027480D">
              <w:t>obsahové zaměření jeho samostatné vědecké, výzkumné, vývojové činnosti a jeho vlastní vzdělávací činnosti s ohledem na oborovou specializaci a téma disertační práce,</w:t>
            </w:r>
          </w:p>
          <w:p w14:paraId="2C05DF73" w14:textId="77777777" w:rsidR="00A95685" w:rsidRPr="0027480D" w:rsidRDefault="00A95685" w:rsidP="00C31356">
            <w:pPr>
              <w:pStyle w:val="Odstavecseseznamem"/>
              <w:widowControl w:val="0"/>
              <w:numPr>
                <w:ilvl w:val="0"/>
                <w:numId w:val="2"/>
              </w:numPr>
              <w:suppressAutoHyphens w:val="0"/>
              <w:contextualSpacing w:val="0"/>
              <w:jc w:val="both"/>
            </w:pPr>
            <w:r w:rsidRPr="0027480D">
              <w:t>předměty, které je doktorand povinen absolvovat,</w:t>
            </w:r>
          </w:p>
          <w:p w14:paraId="785A01BE" w14:textId="77777777" w:rsidR="00A95685" w:rsidRPr="0027480D" w:rsidRDefault="00A95685" w:rsidP="00C31356">
            <w:pPr>
              <w:pStyle w:val="Odstavecseseznamem"/>
              <w:widowControl w:val="0"/>
              <w:numPr>
                <w:ilvl w:val="0"/>
                <w:numId w:val="2"/>
              </w:numPr>
              <w:suppressAutoHyphens w:val="0"/>
              <w:contextualSpacing w:val="0"/>
              <w:jc w:val="both"/>
            </w:pPr>
            <w:r w:rsidRPr="0027480D">
              <w:t>aktivity související s tvůrčí činností, zejména stáže a pobyty na jiných pracovištích, účast na konferencích, seminářích, letních školách,</w:t>
            </w:r>
          </w:p>
          <w:p w14:paraId="3001C691" w14:textId="77777777" w:rsidR="00A95685" w:rsidRPr="0027480D" w:rsidRDefault="00A95685" w:rsidP="00C31356">
            <w:pPr>
              <w:pStyle w:val="Odstavecseseznamem"/>
              <w:widowControl w:val="0"/>
              <w:numPr>
                <w:ilvl w:val="0"/>
                <w:numId w:val="2"/>
              </w:numPr>
              <w:suppressAutoHyphens w:val="0"/>
              <w:contextualSpacing w:val="0"/>
              <w:jc w:val="both"/>
            </w:pPr>
            <w:r w:rsidRPr="0027480D">
              <w:t>rozsah a formu jeho pedagogického působení,</w:t>
            </w:r>
          </w:p>
          <w:p w14:paraId="4F2B7BEC" w14:textId="77777777" w:rsidR="00A95685" w:rsidRPr="0027480D" w:rsidRDefault="00A95685" w:rsidP="00C31356">
            <w:pPr>
              <w:pStyle w:val="Odstavecseseznamem"/>
              <w:widowControl w:val="0"/>
              <w:numPr>
                <w:ilvl w:val="0"/>
                <w:numId w:val="2"/>
              </w:numPr>
              <w:suppressAutoHyphens w:val="0"/>
              <w:contextualSpacing w:val="0"/>
              <w:jc w:val="both"/>
            </w:pPr>
            <w:r w:rsidRPr="0027480D">
              <w:t>časové́ rozvr</w:t>
            </w:r>
            <w:r w:rsidRPr="0027480D">
              <w:rPr>
                <w:rFonts w:cs="Arial Narrow"/>
              </w:rPr>
              <w:t>ž</w:t>
            </w:r>
            <w:r w:rsidRPr="0027480D">
              <w:t>en</w:t>
            </w:r>
            <w:r w:rsidRPr="0027480D">
              <w:rPr>
                <w:rFonts w:cs="Arial Narrow"/>
              </w:rPr>
              <w:t>í</w:t>
            </w:r>
            <w:r w:rsidRPr="0027480D">
              <w:t>́ studia, kter</w:t>
            </w:r>
            <w:r w:rsidRPr="0027480D">
              <w:rPr>
                <w:rFonts w:cs="Arial Narrow"/>
              </w:rPr>
              <w:t>é</w:t>
            </w:r>
            <w:r w:rsidRPr="0027480D">
              <w:t>́ je zpravidla realizov</w:t>
            </w:r>
            <w:r w:rsidRPr="0027480D">
              <w:rPr>
                <w:rFonts w:cs="Arial Narrow"/>
              </w:rPr>
              <w:t>á</w:t>
            </w:r>
            <w:r w:rsidRPr="0027480D">
              <w:t>no ve dvou etapách:</w:t>
            </w:r>
          </w:p>
          <w:p w14:paraId="523DDF01" w14:textId="77777777" w:rsidR="00A95685" w:rsidRPr="0027480D" w:rsidRDefault="00A95685" w:rsidP="00C31356">
            <w:pPr>
              <w:pStyle w:val="Odstavecseseznamem"/>
              <w:widowControl w:val="0"/>
              <w:numPr>
                <w:ilvl w:val="1"/>
                <w:numId w:val="3"/>
              </w:numPr>
              <w:suppressAutoHyphens w:val="0"/>
              <w:ind w:left="1236" w:hanging="142"/>
              <w:contextualSpacing w:val="0"/>
              <w:jc w:val="both"/>
            </w:pPr>
            <w:r w:rsidRPr="0027480D">
              <w:t>počáteční, v níž doktorand skládá předepsané zkoušky a současně zpracovává zadané téma disertační práce; tato etapa je zakončena státní doktorskou zkouškou,</w:t>
            </w:r>
          </w:p>
          <w:p w14:paraId="2AA11423" w14:textId="77777777" w:rsidR="00A95685" w:rsidRPr="0027480D" w:rsidRDefault="00A95685" w:rsidP="00C31356">
            <w:pPr>
              <w:pStyle w:val="Odstavecseseznamem"/>
              <w:widowControl w:val="0"/>
              <w:numPr>
                <w:ilvl w:val="1"/>
                <w:numId w:val="3"/>
              </w:numPr>
              <w:suppressAutoHyphens w:val="0"/>
              <w:ind w:left="1236" w:hanging="142"/>
              <w:contextualSpacing w:val="0"/>
              <w:jc w:val="both"/>
            </w:pPr>
            <w:r w:rsidRPr="0027480D">
              <w:t xml:space="preserve">závěrečné, zaměřené na vypracování disertační práce a ukončené obhajobou této práce. </w:t>
            </w:r>
          </w:p>
          <w:p w14:paraId="008E5657" w14:textId="7D2D92AB" w:rsidR="00A95685" w:rsidRDefault="00A95685" w:rsidP="0027480D">
            <w:pPr>
              <w:jc w:val="both"/>
            </w:pPr>
            <w:r>
              <w:t>Návrh společně vytvořeného studijního plánu je schvalován ředitelem ústavu, předsedou oborové rady a děkanem. Pokud je to pro téma budoucí di</w:t>
            </w:r>
            <w:r w:rsidR="00C542A1">
              <w:t>s</w:t>
            </w:r>
            <w:r>
              <w:t xml:space="preserve">ertační práce zapotřebí, je pro studenta děkanem po projednání oborovou radou jmenován kromě školitele také konzultant specialista, kterým může být pouze významný odborník v daném oboru. Doktorand v rámci studijní části DSP absolvuje zkoušky ze </w:t>
            </w:r>
            <w:r w:rsidR="0015786B">
              <w:t xml:space="preserve">čtyř </w:t>
            </w:r>
            <w:r>
              <w:t>povinných předmětů. Mezi povinné předměty patří cizí jazyk (</w:t>
            </w:r>
            <w:proofErr w:type="spellStart"/>
            <w:r w:rsidR="008C6497">
              <w:rPr>
                <w:i/>
                <w:iCs/>
              </w:rPr>
              <w:t>English</w:t>
            </w:r>
            <w:proofErr w:type="spellEnd"/>
            <w:r>
              <w:t xml:space="preserve">), </w:t>
            </w:r>
            <w:proofErr w:type="spellStart"/>
            <w:r w:rsidR="00C36434">
              <w:rPr>
                <w:i/>
                <w:iCs/>
              </w:rPr>
              <w:t>Mathematics</w:t>
            </w:r>
            <w:proofErr w:type="spellEnd"/>
            <w:r w:rsidR="0015786B" w:rsidRPr="12BDC1B0">
              <w:rPr>
                <w:i/>
                <w:iCs/>
              </w:rPr>
              <w:t xml:space="preserve">, </w:t>
            </w:r>
            <w:proofErr w:type="spellStart"/>
            <w:r w:rsidR="00C36434">
              <w:rPr>
                <w:i/>
                <w:iCs/>
              </w:rPr>
              <w:t>Research</w:t>
            </w:r>
            <w:proofErr w:type="spellEnd"/>
            <w:r w:rsidR="00C36434">
              <w:rPr>
                <w:i/>
                <w:iCs/>
              </w:rPr>
              <w:t xml:space="preserve"> Metodology</w:t>
            </w:r>
            <w:r>
              <w:t xml:space="preserve"> a jeden ze dvou odborných předmětů, buď </w:t>
            </w:r>
            <w:proofErr w:type="spellStart"/>
            <w:r w:rsidR="00C36434">
              <w:rPr>
                <w:i/>
                <w:iCs/>
              </w:rPr>
              <w:t>Security</w:t>
            </w:r>
            <w:proofErr w:type="spellEnd"/>
            <w:r w:rsidR="00C36434">
              <w:rPr>
                <w:i/>
                <w:iCs/>
              </w:rPr>
              <w:t xml:space="preserve"> </w:t>
            </w:r>
            <w:proofErr w:type="spellStart"/>
            <w:r w:rsidR="00C36434">
              <w:rPr>
                <w:i/>
                <w:iCs/>
              </w:rPr>
              <w:t>System</w:t>
            </w:r>
            <w:proofErr w:type="spellEnd"/>
            <w:r w:rsidR="00C36434">
              <w:rPr>
                <w:i/>
                <w:iCs/>
              </w:rPr>
              <w:t xml:space="preserve"> Technology</w:t>
            </w:r>
            <w:r>
              <w:t xml:space="preserve"> nebo </w:t>
            </w:r>
            <w:proofErr w:type="spellStart"/>
            <w:r w:rsidR="00C36434">
              <w:rPr>
                <w:i/>
                <w:iCs/>
              </w:rPr>
              <w:t>Theory</w:t>
            </w:r>
            <w:proofErr w:type="spellEnd"/>
            <w:r w:rsidR="00C36434">
              <w:rPr>
                <w:i/>
                <w:iCs/>
              </w:rPr>
              <w:t xml:space="preserve"> </w:t>
            </w:r>
            <w:proofErr w:type="spellStart"/>
            <w:r w:rsidR="00C36434">
              <w:rPr>
                <w:i/>
                <w:iCs/>
              </w:rPr>
              <w:t>of</w:t>
            </w:r>
            <w:proofErr w:type="spellEnd"/>
            <w:r w:rsidR="00C36434">
              <w:rPr>
                <w:i/>
                <w:iCs/>
              </w:rPr>
              <w:t xml:space="preserve"> </w:t>
            </w:r>
            <w:proofErr w:type="spellStart"/>
            <w:r w:rsidR="00C36434">
              <w:rPr>
                <w:i/>
                <w:iCs/>
              </w:rPr>
              <w:t>Security</w:t>
            </w:r>
            <w:proofErr w:type="spellEnd"/>
            <w:r>
              <w:t>. Jeden z těchto předmětů si student volí po dohodě se školitele</w:t>
            </w:r>
            <w:r w:rsidR="723B8A77">
              <w:t>m</w:t>
            </w:r>
            <w:r>
              <w:t xml:space="preserve">. Doktorand dále absolvuje zkoušky minimálně ze </w:t>
            </w:r>
            <w:r w:rsidR="0015786B">
              <w:t xml:space="preserve">dvou </w:t>
            </w:r>
            <w:r>
              <w:t xml:space="preserve">dalších odborných povinně volitelných předmětů. Tyto předměty si student volí po dohodě se školitelem a jsou </w:t>
            </w:r>
            <w:r w:rsidR="00F44F15">
              <w:t xml:space="preserve">zpravidla </w:t>
            </w:r>
            <w:r>
              <w:t>tematicky blízké obsahu disertační práce. Je zvykem v rámci konečné skladby předmětů využívat i konzultace s odborníky z významných akademických pracovišť mimo domovské pracoviště doktoranda. Pokud to specifika řešené disertační práce vyžadují, může si doktorand zvolit jeden volitelný předmět jako Předmět oboru. Předmět oboru navrhuje školitel a musí být schválený předsedou oborové rady doktorského studijního programu. Podmínkou je, aby byl takovýto studijní předmět součástí akreditovaného doktorského studijního programu na jiné vysoké škole v České republice nebo v zahraničí. Student absolvuje všechny stanovené zkoušky z předmětů přibližně do poloviny délky studia.</w:t>
            </w:r>
          </w:p>
          <w:p w14:paraId="1D1B896C" w14:textId="1277B862" w:rsidR="00276598" w:rsidRPr="00304A20" w:rsidRDefault="007A73A9" w:rsidP="00304A20">
            <w:pPr>
              <w:widowControl w:val="0"/>
              <w:jc w:val="both"/>
              <w:rPr>
                <w:color w:val="0000FF" w:themeColor="hyperlink"/>
                <w:u w:val="single"/>
              </w:rPr>
            </w:pPr>
            <w:r>
              <w:t xml:space="preserve">Student je také povinen během studia absolvovat zahraniční </w:t>
            </w:r>
            <w:r w:rsidR="00264837">
              <w:t>studijní stáž v délce minimálně jednoho měsíce.</w:t>
            </w:r>
            <w:r w:rsidR="00375476">
              <w:t xml:space="preserve"> </w:t>
            </w:r>
            <w:r w:rsidR="00375476" w:rsidRPr="00F30088">
              <w:t>Požadavky kladené na absolvování zahraničních stáží jsou upraveny směrnicí děkana SD/</w:t>
            </w:r>
            <w:r w:rsidR="00375476">
              <w:t>04</w:t>
            </w:r>
            <w:r w:rsidR="00375476" w:rsidRPr="00F30088">
              <w:t>/</w:t>
            </w:r>
            <w:r w:rsidR="00375476">
              <w:t>23</w:t>
            </w:r>
            <w:r w:rsidR="00375476" w:rsidRPr="00F30088">
              <w:t xml:space="preserve"> </w:t>
            </w:r>
            <w:hyperlink r:id="rId15" w:history="1">
              <w:r w:rsidR="00375476" w:rsidRPr="00F30088">
                <w:rPr>
                  <w:b/>
                </w:rPr>
                <w:t>Směrnice děkana doplňující pravidla průběhu studia v doktorských studijních programech na Fakultě aplikované informatiky</w:t>
              </w:r>
            </w:hyperlink>
            <w:r w:rsidR="00375476" w:rsidRPr="00F30088">
              <w:t>. Tento dokument je dostupný na úřední desce fakulty</w:t>
            </w:r>
            <w:r w:rsidR="00375476">
              <w:t>:</w:t>
            </w:r>
            <w:ins w:id="39" w:author="Jiří Vojtěšek" w:date="2024-10-28T19:38:00Z">
              <w:r w:rsidR="003666ED">
                <w:t xml:space="preserve"> </w:t>
              </w:r>
              <w:r w:rsidR="003666ED">
                <w:fldChar w:fldCharType="begin"/>
              </w:r>
              <w:r w:rsidR="003666ED">
                <w:instrText xml:space="preserve"> HYPERLINK "</w:instrText>
              </w:r>
              <w:r w:rsidR="003666ED" w:rsidRPr="003666ED">
                <w:instrText>https://fai.utb.cz/en/faculty/official-board/internal-regulations/fai-internal-regulations/</w:instrText>
              </w:r>
              <w:r w:rsidR="003666ED">
                <w:instrText xml:space="preserve">" </w:instrText>
              </w:r>
              <w:r w:rsidR="003666ED">
                <w:fldChar w:fldCharType="separate"/>
              </w:r>
              <w:r w:rsidR="003666ED" w:rsidRPr="00BD74D2">
                <w:rPr>
                  <w:rStyle w:val="Hypertextovodkaz"/>
                </w:rPr>
                <w:t>https://fai.utb.cz/en/faculty/official-board/internal-regulations/fai-internal-regulations/</w:t>
              </w:r>
              <w:r w:rsidR="003666ED">
                <w:fldChar w:fldCharType="end"/>
              </w:r>
              <w:r w:rsidR="003666ED">
                <w:t xml:space="preserve"> </w:t>
              </w:r>
            </w:ins>
            <w:r w:rsidR="00375476">
              <w:t xml:space="preserve"> </w:t>
            </w:r>
            <w:del w:id="40" w:author="Jiří Vojtěšek" w:date="2024-10-28T19:38:00Z">
              <w:r w:rsidR="00DA5C99" w:rsidDel="003666ED">
                <w:fldChar w:fldCharType="begin"/>
              </w:r>
              <w:r w:rsidR="00DA5C99" w:rsidDel="003666ED">
                <w:delInstrText xml:space="preserve"> HYPERLINK "https://fai.utb.cz/o-fakulte/uredni-deska/vnitrni-predpisy-fai/" </w:delInstrText>
              </w:r>
              <w:r w:rsidR="00DA5C99" w:rsidDel="003666ED">
                <w:fldChar w:fldCharType="separate"/>
              </w:r>
              <w:r w:rsidR="00375476" w:rsidRPr="006E2D63" w:rsidDel="003666ED">
                <w:rPr>
                  <w:rStyle w:val="Hypertextovodkaz"/>
                </w:rPr>
                <w:delText>https://fai.utb.cz/o-fakulte/uredni-deska/vnitrni-predpisy-fai/</w:delText>
              </w:r>
              <w:r w:rsidR="00DA5C99" w:rsidDel="003666ED">
                <w:rPr>
                  <w:rStyle w:val="Hypertextovodkaz"/>
                </w:rPr>
                <w:fldChar w:fldCharType="end"/>
              </w:r>
              <w:r w:rsidR="00375476" w:rsidDel="003666ED">
                <w:delText xml:space="preserve"> </w:delText>
              </w:r>
            </w:del>
            <w:r w:rsidR="00375476">
              <w:t>.</w:t>
            </w:r>
          </w:p>
          <w:p w14:paraId="6F92EFFD" w14:textId="34B1B1AB" w:rsidR="00A95685" w:rsidRPr="0027480D" w:rsidRDefault="00A95685" w:rsidP="0027480D">
            <w:pPr>
              <w:jc w:val="both"/>
            </w:pPr>
            <w:r w:rsidRPr="0027480D">
              <w:t xml:space="preserve">Ve studijním plánu jsou naplánovány předběžné termíny </w:t>
            </w:r>
            <w:r w:rsidR="00560709">
              <w:t xml:space="preserve">pro </w:t>
            </w:r>
            <w:r w:rsidRPr="0027480D">
              <w:t>první publikace, zkouš</w:t>
            </w:r>
            <w:r w:rsidR="00CF2276">
              <w:t>ky</w:t>
            </w:r>
            <w:r w:rsidRPr="0027480D">
              <w:t xml:space="preserve"> ze stanovených předmětů, státní doktorsk</w:t>
            </w:r>
            <w:r w:rsidR="00CF2276">
              <w:t>ou</w:t>
            </w:r>
            <w:r w:rsidRPr="0027480D">
              <w:t xml:space="preserve"> zkoušk</w:t>
            </w:r>
            <w:r w:rsidR="00CF2276">
              <w:t>u</w:t>
            </w:r>
            <w:r w:rsidRPr="0027480D">
              <w:t xml:space="preserve"> a </w:t>
            </w:r>
            <w:r w:rsidR="00CF2276">
              <w:t xml:space="preserve">termín </w:t>
            </w:r>
            <w:r w:rsidRPr="0027480D">
              <w:t xml:space="preserve">předložení disertační práce. </w:t>
            </w:r>
          </w:p>
          <w:p w14:paraId="0B4402DC" w14:textId="001FB532" w:rsidR="004D0C53" w:rsidRDefault="00A95685" w:rsidP="0027480D">
            <w:pPr>
              <w:jc w:val="both"/>
            </w:pPr>
            <w:r w:rsidRPr="0027480D">
              <w:t>Kontrola plnění studijního plánu se provádí na zasedání Oborové rady jedenkrát ročně na základě dosažených výsledků a hodnocení školitelem.</w:t>
            </w:r>
            <w:bookmarkEnd w:id="34"/>
            <w:bookmarkEnd w:id="35"/>
          </w:p>
        </w:tc>
      </w:tr>
      <w:tr w:rsidR="004D0C53" w14:paraId="3F0D5883" w14:textId="77777777" w:rsidTr="12BDC1B0">
        <w:trPr>
          <w:trHeight w:val="258"/>
        </w:trPr>
        <w:tc>
          <w:tcPr>
            <w:tcW w:w="9285" w:type="dxa"/>
            <w:gridSpan w:val="4"/>
            <w:shd w:val="clear" w:color="auto" w:fill="F7CAAC"/>
          </w:tcPr>
          <w:p w14:paraId="4F565BD2" w14:textId="77777777" w:rsidR="004D0C53" w:rsidRDefault="004D0C53" w:rsidP="006704EF">
            <w:r>
              <w:rPr>
                <w:b/>
              </w:rPr>
              <w:t xml:space="preserve"> Podmínky k přijetí ke studiu</w:t>
            </w:r>
          </w:p>
        </w:tc>
      </w:tr>
      <w:tr w:rsidR="004D0C53" w14:paraId="28F8D283" w14:textId="77777777" w:rsidTr="000E4878">
        <w:trPr>
          <w:trHeight w:val="2000"/>
        </w:trPr>
        <w:tc>
          <w:tcPr>
            <w:tcW w:w="9285" w:type="dxa"/>
            <w:gridSpan w:val="4"/>
            <w:shd w:val="clear" w:color="auto" w:fill="FFFFFF" w:themeFill="background1"/>
          </w:tcPr>
          <w:p w14:paraId="11A6A45F" w14:textId="6349F950" w:rsidR="00CF5619" w:rsidRPr="00CF5619" w:rsidRDefault="00CF5619" w:rsidP="00CF5619">
            <w:pPr>
              <w:jc w:val="both"/>
            </w:pPr>
            <w:r>
              <w:t xml:space="preserve">Do doktorské formy studia mohou být přijati absolventi vysokoškolského studia magisterského studijního programu zakončeného státní závěrečnou zkouškou a obhajobou diplomové práce, kteří splnili podmínky přijímacího řízení. </w:t>
            </w:r>
            <w:r w:rsidR="0042351A">
              <w:t>Ke studiu mohou být přijati studenti, kteří úspěšně absolvovali magisterský studijní program a splnili podmínky pro přijetí, největší šanci mají studenti bezpečnostních magisterských oborů a jim příbuzných. O příbuznosti absolvovaného studijního programu rozhoduje garant programu v součinnosti s přijímací komisí</w:t>
            </w:r>
            <w:r>
              <w:t xml:space="preserve">. </w:t>
            </w:r>
          </w:p>
          <w:p w14:paraId="21E9FF6E" w14:textId="17D915AE" w:rsidR="004D0C53" w:rsidRDefault="00CF5619" w:rsidP="00E9459D">
            <w:pPr>
              <w:jc w:val="both"/>
              <w:rPr>
                <w:b/>
              </w:rPr>
            </w:pPr>
            <w:r>
              <w:t>Vstupní úroveň znalostí, studijní předpoklady a schopnost vědecké práce jsou ověřovány přijímacím pohovorem před komisí jmenovanou děkanem fakulty, s přihlédnutím k podkladům dodaným uchazečem (mimo jiné seznam dosavadních publikací a diplomo</w:t>
            </w:r>
            <w:r w:rsidR="000E34A5">
              <w:t>v</w:t>
            </w:r>
            <w:r w:rsidR="1DC90C0F">
              <w:t>é</w:t>
            </w:r>
            <w:r>
              <w:t xml:space="preserve"> práce). Kromě odborných otázek je zkoumána uchazečova motivace, představa o budoucím uplatnění a úroveň znalosti anglického jazyka. Student se hlásí na rámcové téma ke konkrétnímu školiteli.</w:t>
            </w:r>
          </w:p>
        </w:tc>
      </w:tr>
      <w:tr w:rsidR="004D0C53" w14:paraId="5464E0B3" w14:textId="77777777" w:rsidTr="12BDC1B0">
        <w:trPr>
          <w:trHeight w:val="258"/>
        </w:trPr>
        <w:tc>
          <w:tcPr>
            <w:tcW w:w="9285" w:type="dxa"/>
            <w:gridSpan w:val="4"/>
            <w:shd w:val="clear" w:color="auto" w:fill="F7CAAC"/>
          </w:tcPr>
          <w:p w14:paraId="6CB0C43A" w14:textId="77777777" w:rsidR="004D0C53" w:rsidRPr="000F3BE9" w:rsidRDefault="004D0C53" w:rsidP="006704EF">
            <w:pPr>
              <w:rPr>
                <w:rFonts w:eastAsia="Calibri"/>
                <w:sz w:val="24"/>
                <w:szCs w:val="24"/>
              </w:rPr>
            </w:pPr>
            <w:r w:rsidRPr="00FF621D">
              <w:rPr>
                <w:b/>
              </w:rPr>
              <w:lastRenderedPageBreak/>
              <w:t>Předpokládaný počet uchazečů zapsaných ke</w:t>
            </w:r>
            <w:r>
              <w:rPr>
                <w:b/>
              </w:rPr>
              <w:t xml:space="preserve"> studiu ve studijním programu</w:t>
            </w:r>
            <w:r>
              <w:rPr>
                <w:rFonts w:eastAsia="Calibri"/>
                <w:sz w:val="24"/>
                <w:szCs w:val="24"/>
              </w:rPr>
              <w:t xml:space="preserve"> </w:t>
            </w:r>
          </w:p>
        </w:tc>
      </w:tr>
      <w:tr w:rsidR="004D0C53" w14:paraId="3CC9C33F" w14:textId="77777777" w:rsidTr="12BDC1B0">
        <w:trPr>
          <w:trHeight w:val="504"/>
        </w:trPr>
        <w:tc>
          <w:tcPr>
            <w:tcW w:w="9285" w:type="dxa"/>
            <w:gridSpan w:val="4"/>
            <w:shd w:val="clear" w:color="auto" w:fill="FFFFFF" w:themeFill="background1"/>
          </w:tcPr>
          <w:p w14:paraId="1E09872F" w14:textId="4DE51B92" w:rsidR="004D0C53" w:rsidRDefault="008D04D1" w:rsidP="006704EF">
            <w:pPr>
              <w:rPr>
                <w:bCs/>
              </w:rPr>
            </w:pPr>
            <w:r>
              <w:rPr>
                <w:bCs/>
              </w:rPr>
              <w:t>5</w:t>
            </w:r>
            <w:r w:rsidR="002A0C39">
              <w:rPr>
                <w:bCs/>
              </w:rPr>
              <w:t xml:space="preserve"> studentů v prezenční </w:t>
            </w:r>
            <w:r w:rsidR="003A1C7F">
              <w:rPr>
                <w:bCs/>
              </w:rPr>
              <w:t>formě studia a 4 studenti v</w:t>
            </w:r>
            <w:r w:rsidR="002A0C39">
              <w:rPr>
                <w:bCs/>
              </w:rPr>
              <w:t xml:space="preserve"> kombinované formě</w:t>
            </w:r>
            <w:r w:rsidR="003A1C7F">
              <w:rPr>
                <w:bCs/>
              </w:rPr>
              <w:t xml:space="preserve"> studia</w:t>
            </w:r>
            <w:r w:rsidR="00DF7748">
              <w:rPr>
                <w:bCs/>
              </w:rPr>
              <w:t xml:space="preserve"> v jednom akademickém roce</w:t>
            </w:r>
            <w:r w:rsidR="003A1C7F">
              <w:rPr>
                <w:bCs/>
              </w:rPr>
              <w:t>.</w:t>
            </w:r>
          </w:p>
          <w:p w14:paraId="00297260" w14:textId="77777777" w:rsidR="002725B1" w:rsidRDefault="002725B1" w:rsidP="002725B1">
            <w:pPr>
              <w:rPr>
                <w:bCs/>
              </w:rPr>
            </w:pPr>
            <w:r>
              <w:rPr>
                <w:bCs/>
              </w:rPr>
              <w:t>Počty přijatých studentů v předchozích letech jsou uvedeny v tabulce níže:</w:t>
            </w:r>
          </w:p>
          <w:tbl>
            <w:tblPr>
              <w:tblStyle w:val="Mkatabulky"/>
              <w:tblW w:w="0" w:type="auto"/>
              <w:tblLayout w:type="fixed"/>
              <w:tblLook w:val="04A0" w:firstRow="1" w:lastRow="0" w:firstColumn="1" w:lastColumn="0" w:noHBand="0" w:noVBand="1"/>
            </w:tblPr>
            <w:tblGrid>
              <w:gridCol w:w="1800"/>
              <w:gridCol w:w="1134"/>
              <w:gridCol w:w="1134"/>
              <w:gridCol w:w="1134"/>
              <w:gridCol w:w="1134"/>
              <w:gridCol w:w="1134"/>
            </w:tblGrid>
            <w:tr w:rsidR="002725B1" w:rsidRPr="00BD52B6" w14:paraId="68B653E4" w14:textId="77777777" w:rsidTr="006C0C9F">
              <w:tc>
                <w:tcPr>
                  <w:tcW w:w="1800" w:type="dxa"/>
                  <w:shd w:val="clear" w:color="auto" w:fill="D9D9D9" w:themeFill="background1" w:themeFillShade="D9"/>
                </w:tcPr>
                <w:p w14:paraId="51156EE4" w14:textId="77777777" w:rsidR="002725B1" w:rsidRPr="003E02EF" w:rsidRDefault="002725B1" w:rsidP="002725B1">
                  <w:pPr>
                    <w:rPr>
                      <w:b/>
                    </w:rPr>
                  </w:pPr>
                  <w:r>
                    <w:rPr>
                      <w:b/>
                    </w:rPr>
                    <w:t>Akademický rok</w:t>
                  </w:r>
                </w:p>
              </w:tc>
              <w:tc>
                <w:tcPr>
                  <w:tcW w:w="1134" w:type="dxa"/>
                  <w:shd w:val="clear" w:color="auto" w:fill="D9D9D9" w:themeFill="background1" w:themeFillShade="D9"/>
                </w:tcPr>
                <w:p w14:paraId="3E4C0C81" w14:textId="77777777" w:rsidR="002725B1" w:rsidRPr="003E02EF" w:rsidRDefault="002725B1" w:rsidP="002725B1">
                  <w:pPr>
                    <w:rPr>
                      <w:b/>
                    </w:rPr>
                  </w:pPr>
                  <w:r w:rsidRPr="003E02EF">
                    <w:rPr>
                      <w:b/>
                    </w:rPr>
                    <w:t>2020/2021</w:t>
                  </w:r>
                </w:p>
              </w:tc>
              <w:tc>
                <w:tcPr>
                  <w:tcW w:w="1134" w:type="dxa"/>
                  <w:shd w:val="clear" w:color="auto" w:fill="D9D9D9" w:themeFill="background1" w:themeFillShade="D9"/>
                </w:tcPr>
                <w:p w14:paraId="06887367" w14:textId="77777777" w:rsidR="002725B1" w:rsidRPr="003E02EF" w:rsidRDefault="002725B1" w:rsidP="002725B1">
                  <w:pPr>
                    <w:rPr>
                      <w:b/>
                    </w:rPr>
                  </w:pPr>
                  <w:r w:rsidRPr="003E02EF">
                    <w:rPr>
                      <w:b/>
                    </w:rPr>
                    <w:t>2021/2022</w:t>
                  </w:r>
                </w:p>
              </w:tc>
              <w:tc>
                <w:tcPr>
                  <w:tcW w:w="1134" w:type="dxa"/>
                  <w:shd w:val="clear" w:color="auto" w:fill="D9D9D9" w:themeFill="background1" w:themeFillShade="D9"/>
                </w:tcPr>
                <w:p w14:paraId="3BBFF549" w14:textId="77777777" w:rsidR="002725B1" w:rsidRPr="003E02EF" w:rsidRDefault="002725B1" w:rsidP="002725B1">
                  <w:pPr>
                    <w:rPr>
                      <w:b/>
                    </w:rPr>
                  </w:pPr>
                  <w:r w:rsidRPr="003E02EF">
                    <w:rPr>
                      <w:b/>
                    </w:rPr>
                    <w:t>2022/2023</w:t>
                  </w:r>
                </w:p>
              </w:tc>
              <w:tc>
                <w:tcPr>
                  <w:tcW w:w="1134" w:type="dxa"/>
                  <w:shd w:val="clear" w:color="auto" w:fill="D9D9D9" w:themeFill="background1" w:themeFillShade="D9"/>
                </w:tcPr>
                <w:p w14:paraId="4E31B435" w14:textId="77777777" w:rsidR="002725B1" w:rsidRPr="003E02EF" w:rsidRDefault="002725B1" w:rsidP="002725B1">
                  <w:pPr>
                    <w:rPr>
                      <w:b/>
                    </w:rPr>
                  </w:pPr>
                  <w:r w:rsidRPr="003E02EF">
                    <w:rPr>
                      <w:b/>
                    </w:rPr>
                    <w:t>2023/2024</w:t>
                  </w:r>
                </w:p>
              </w:tc>
              <w:tc>
                <w:tcPr>
                  <w:tcW w:w="1134" w:type="dxa"/>
                  <w:shd w:val="clear" w:color="auto" w:fill="D9D9D9" w:themeFill="background1" w:themeFillShade="D9"/>
                </w:tcPr>
                <w:p w14:paraId="63DB220E" w14:textId="6461DD7D" w:rsidR="002725B1" w:rsidRPr="003E02EF" w:rsidRDefault="002725B1" w:rsidP="002725B1">
                  <w:pPr>
                    <w:rPr>
                      <w:b/>
                    </w:rPr>
                  </w:pPr>
                  <w:r w:rsidRPr="003E02EF">
                    <w:rPr>
                      <w:b/>
                    </w:rPr>
                    <w:t>2024/2025</w:t>
                  </w:r>
                </w:p>
              </w:tc>
            </w:tr>
            <w:tr w:rsidR="002725B1" w14:paraId="62D371D8" w14:textId="77777777" w:rsidTr="006C0C9F">
              <w:tc>
                <w:tcPr>
                  <w:tcW w:w="1800" w:type="dxa"/>
                </w:tcPr>
                <w:p w14:paraId="35BD45BE" w14:textId="77777777" w:rsidR="002725B1" w:rsidRDefault="002725B1" w:rsidP="002725B1">
                  <w:pPr>
                    <w:rPr>
                      <w:bCs/>
                    </w:rPr>
                  </w:pPr>
                  <w:r>
                    <w:rPr>
                      <w:bCs/>
                    </w:rPr>
                    <w:t>Prezenční forma</w:t>
                  </w:r>
                </w:p>
              </w:tc>
              <w:tc>
                <w:tcPr>
                  <w:tcW w:w="1134" w:type="dxa"/>
                </w:tcPr>
                <w:p w14:paraId="392963CA" w14:textId="77777777" w:rsidR="002725B1" w:rsidRDefault="002725B1" w:rsidP="002725B1">
                  <w:pPr>
                    <w:jc w:val="center"/>
                    <w:rPr>
                      <w:bCs/>
                    </w:rPr>
                  </w:pPr>
                  <w:r>
                    <w:rPr>
                      <w:bCs/>
                    </w:rPr>
                    <w:t>0</w:t>
                  </w:r>
                </w:p>
              </w:tc>
              <w:tc>
                <w:tcPr>
                  <w:tcW w:w="1134" w:type="dxa"/>
                </w:tcPr>
                <w:p w14:paraId="03E60717" w14:textId="77777777" w:rsidR="002725B1" w:rsidRDefault="002725B1" w:rsidP="002725B1">
                  <w:pPr>
                    <w:jc w:val="center"/>
                    <w:rPr>
                      <w:bCs/>
                    </w:rPr>
                  </w:pPr>
                  <w:r>
                    <w:rPr>
                      <w:bCs/>
                    </w:rPr>
                    <w:t>0</w:t>
                  </w:r>
                </w:p>
              </w:tc>
              <w:tc>
                <w:tcPr>
                  <w:tcW w:w="1134" w:type="dxa"/>
                </w:tcPr>
                <w:p w14:paraId="2AAAB481" w14:textId="77777777" w:rsidR="002725B1" w:rsidRDefault="002725B1" w:rsidP="002725B1">
                  <w:pPr>
                    <w:jc w:val="center"/>
                    <w:rPr>
                      <w:bCs/>
                    </w:rPr>
                  </w:pPr>
                  <w:r>
                    <w:rPr>
                      <w:bCs/>
                    </w:rPr>
                    <w:t>1</w:t>
                  </w:r>
                </w:p>
              </w:tc>
              <w:tc>
                <w:tcPr>
                  <w:tcW w:w="1134" w:type="dxa"/>
                </w:tcPr>
                <w:p w14:paraId="71DB86B6" w14:textId="77777777" w:rsidR="002725B1" w:rsidRDefault="002725B1" w:rsidP="002725B1">
                  <w:pPr>
                    <w:jc w:val="center"/>
                    <w:rPr>
                      <w:bCs/>
                    </w:rPr>
                  </w:pPr>
                  <w:r>
                    <w:rPr>
                      <w:bCs/>
                    </w:rPr>
                    <w:t>0</w:t>
                  </w:r>
                </w:p>
              </w:tc>
              <w:tc>
                <w:tcPr>
                  <w:tcW w:w="1134" w:type="dxa"/>
                </w:tcPr>
                <w:p w14:paraId="0DCBE9C2" w14:textId="77777777" w:rsidR="002725B1" w:rsidRDefault="002725B1" w:rsidP="002725B1">
                  <w:pPr>
                    <w:jc w:val="center"/>
                    <w:rPr>
                      <w:bCs/>
                    </w:rPr>
                  </w:pPr>
                  <w:r>
                    <w:rPr>
                      <w:bCs/>
                    </w:rPr>
                    <w:t>0</w:t>
                  </w:r>
                </w:p>
              </w:tc>
            </w:tr>
            <w:tr w:rsidR="002725B1" w14:paraId="3AF12417" w14:textId="77777777" w:rsidTr="006C0C9F">
              <w:tc>
                <w:tcPr>
                  <w:tcW w:w="1800" w:type="dxa"/>
                </w:tcPr>
                <w:p w14:paraId="64C3586A" w14:textId="77777777" w:rsidR="002725B1" w:rsidRDefault="002725B1" w:rsidP="002725B1">
                  <w:pPr>
                    <w:rPr>
                      <w:bCs/>
                    </w:rPr>
                  </w:pPr>
                  <w:r>
                    <w:rPr>
                      <w:bCs/>
                    </w:rPr>
                    <w:t>Kombinovaná forma</w:t>
                  </w:r>
                </w:p>
              </w:tc>
              <w:tc>
                <w:tcPr>
                  <w:tcW w:w="1134" w:type="dxa"/>
                </w:tcPr>
                <w:p w14:paraId="3523B865" w14:textId="77777777" w:rsidR="002725B1" w:rsidRDefault="002725B1" w:rsidP="002725B1">
                  <w:pPr>
                    <w:jc w:val="center"/>
                    <w:rPr>
                      <w:bCs/>
                    </w:rPr>
                  </w:pPr>
                  <w:r>
                    <w:rPr>
                      <w:bCs/>
                    </w:rPr>
                    <w:t>0</w:t>
                  </w:r>
                </w:p>
              </w:tc>
              <w:tc>
                <w:tcPr>
                  <w:tcW w:w="1134" w:type="dxa"/>
                </w:tcPr>
                <w:p w14:paraId="3665C505" w14:textId="77777777" w:rsidR="002725B1" w:rsidRDefault="002725B1" w:rsidP="002725B1">
                  <w:pPr>
                    <w:jc w:val="center"/>
                    <w:rPr>
                      <w:bCs/>
                    </w:rPr>
                  </w:pPr>
                  <w:r>
                    <w:rPr>
                      <w:bCs/>
                    </w:rPr>
                    <w:t>0</w:t>
                  </w:r>
                </w:p>
              </w:tc>
              <w:tc>
                <w:tcPr>
                  <w:tcW w:w="1134" w:type="dxa"/>
                </w:tcPr>
                <w:p w14:paraId="794431D8" w14:textId="77777777" w:rsidR="002725B1" w:rsidRDefault="002725B1" w:rsidP="002725B1">
                  <w:pPr>
                    <w:jc w:val="center"/>
                    <w:rPr>
                      <w:bCs/>
                    </w:rPr>
                  </w:pPr>
                  <w:r>
                    <w:rPr>
                      <w:bCs/>
                    </w:rPr>
                    <w:t>0</w:t>
                  </w:r>
                </w:p>
              </w:tc>
              <w:tc>
                <w:tcPr>
                  <w:tcW w:w="1134" w:type="dxa"/>
                </w:tcPr>
                <w:p w14:paraId="4839344A" w14:textId="77777777" w:rsidR="002725B1" w:rsidRDefault="002725B1" w:rsidP="002725B1">
                  <w:pPr>
                    <w:jc w:val="center"/>
                    <w:rPr>
                      <w:bCs/>
                    </w:rPr>
                  </w:pPr>
                  <w:r>
                    <w:rPr>
                      <w:bCs/>
                    </w:rPr>
                    <w:t>0</w:t>
                  </w:r>
                </w:p>
              </w:tc>
              <w:tc>
                <w:tcPr>
                  <w:tcW w:w="1134" w:type="dxa"/>
                </w:tcPr>
                <w:p w14:paraId="5597C86F" w14:textId="77777777" w:rsidR="002725B1" w:rsidRDefault="002725B1" w:rsidP="002725B1">
                  <w:pPr>
                    <w:jc w:val="center"/>
                    <w:rPr>
                      <w:bCs/>
                    </w:rPr>
                  </w:pPr>
                  <w:r>
                    <w:rPr>
                      <w:bCs/>
                    </w:rPr>
                    <w:t>0</w:t>
                  </w:r>
                </w:p>
              </w:tc>
            </w:tr>
            <w:tr w:rsidR="002725B1" w:rsidRPr="00BD52B6" w14:paraId="1DD16DEE" w14:textId="77777777" w:rsidTr="006C0C9F">
              <w:tc>
                <w:tcPr>
                  <w:tcW w:w="1800" w:type="dxa"/>
                  <w:shd w:val="clear" w:color="auto" w:fill="F2F2F2" w:themeFill="background1" w:themeFillShade="F2"/>
                </w:tcPr>
                <w:p w14:paraId="5002510F" w14:textId="77777777" w:rsidR="002725B1" w:rsidRPr="003E02EF" w:rsidRDefault="002725B1" w:rsidP="002725B1">
                  <w:pPr>
                    <w:rPr>
                      <w:b/>
                    </w:rPr>
                  </w:pPr>
                  <w:r w:rsidRPr="003E02EF">
                    <w:rPr>
                      <w:b/>
                    </w:rPr>
                    <w:t>Celkem</w:t>
                  </w:r>
                </w:p>
              </w:tc>
              <w:tc>
                <w:tcPr>
                  <w:tcW w:w="1134" w:type="dxa"/>
                  <w:shd w:val="clear" w:color="auto" w:fill="F2F2F2" w:themeFill="background1" w:themeFillShade="F2"/>
                </w:tcPr>
                <w:p w14:paraId="03EC89F7" w14:textId="77777777" w:rsidR="002725B1" w:rsidRPr="003E02EF" w:rsidRDefault="002725B1" w:rsidP="002725B1">
                  <w:pPr>
                    <w:jc w:val="center"/>
                    <w:rPr>
                      <w:b/>
                    </w:rPr>
                  </w:pPr>
                  <w:r>
                    <w:rPr>
                      <w:b/>
                    </w:rPr>
                    <w:t>0</w:t>
                  </w:r>
                </w:p>
              </w:tc>
              <w:tc>
                <w:tcPr>
                  <w:tcW w:w="1134" w:type="dxa"/>
                  <w:shd w:val="clear" w:color="auto" w:fill="F2F2F2" w:themeFill="background1" w:themeFillShade="F2"/>
                </w:tcPr>
                <w:p w14:paraId="24757038" w14:textId="77777777" w:rsidR="002725B1" w:rsidRPr="003E02EF" w:rsidRDefault="002725B1" w:rsidP="002725B1">
                  <w:pPr>
                    <w:jc w:val="center"/>
                    <w:rPr>
                      <w:b/>
                    </w:rPr>
                  </w:pPr>
                  <w:r>
                    <w:rPr>
                      <w:b/>
                    </w:rPr>
                    <w:t>0</w:t>
                  </w:r>
                </w:p>
              </w:tc>
              <w:tc>
                <w:tcPr>
                  <w:tcW w:w="1134" w:type="dxa"/>
                  <w:shd w:val="clear" w:color="auto" w:fill="F2F2F2" w:themeFill="background1" w:themeFillShade="F2"/>
                </w:tcPr>
                <w:p w14:paraId="485EE39E" w14:textId="77777777" w:rsidR="002725B1" w:rsidRPr="003E02EF" w:rsidRDefault="002725B1" w:rsidP="002725B1">
                  <w:pPr>
                    <w:jc w:val="center"/>
                    <w:rPr>
                      <w:b/>
                    </w:rPr>
                  </w:pPr>
                  <w:r>
                    <w:rPr>
                      <w:b/>
                    </w:rPr>
                    <w:t>1</w:t>
                  </w:r>
                </w:p>
              </w:tc>
              <w:tc>
                <w:tcPr>
                  <w:tcW w:w="1134" w:type="dxa"/>
                  <w:shd w:val="clear" w:color="auto" w:fill="F2F2F2" w:themeFill="background1" w:themeFillShade="F2"/>
                </w:tcPr>
                <w:p w14:paraId="7B4F04FA" w14:textId="77777777" w:rsidR="002725B1" w:rsidRPr="003E02EF" w:rsidRDefault="002725B1" w:rsidP="002725B1">
                  <w:pPr>
                    <w:jc w:val="center"/>
                    <w:rPr>
                      <w:b/>
                    </w:rPr>
                  </w:pPr>
                  <w:r>
                    <w:rPr>
                      <w:b/>
                    </w:rPr>
                    <w:t>0</w:t>
                  </w:r>
                </w:p>
              </w:tc>
              <w:tc>
                <w:tcPr>
                  <w:tcW w:w="1134" w:type="dxa"/>
                  <w:shd w:val="clear" w:color="auto" w:fill="F2F2F2" w:themeFill="background1" w:themeFillShade="F2"/>
                </w:tcPr>
                <w:p w14:paraId="217EF032" w14:textId="77777777" w:rsidR="002725B1" w:rsidRPr="003E02EF" w:rsidRDefault="002725B1" w:rsidP="002725B1">
                  <w:pPr>
                    <w:jc w:val="center"/>
                    <w:rPr>
                      <w:b/>
                    </w:rPr>
                  </w:pPr>
                  <w:r>
                    <w:rPr>
                      <w:b/>
                    </w:rPr>
                    <w:t>0</w:t>
                  </w:r>
                </w:p>
              </w:tc>
            </w:tr>
          </w:tbl>
          <w:p w14:paraId="3D0D2824" w14:textId="197B013E" w:rsidR="00304A20" w:rsidRPr="00B14C4E" w:rsidRDefault="007A30FC" w:rsidP="006704EF">
            <w:pPr>
              <w:rPr>
                <w:bCs/>
              </w:rPr>
            </w:pPr>
            <w:r>
              <w:rPr>
                <w:bCs/>
                <w:i/>
                <w:iCs/>
                <w:sz w:val="14"/>
                <w:szCs w:val="14"/>
              </w:rPr>
              <w:br/>
            </w:r>
          </w:p>
        </w:tc>
      </w:tr>
      <w:tr w:rsidR="004D0C53" w14:paraId="6CF7F5BE" w14:textId="77777777" w:rsidTr="12BDC1B0">
        <w:trPr>
          <w:trHeight w:val="268"/>
        </w:trPr>
        <w:tc>
          <w:tcPr>
            <w:tcW w:w="9285" w:type="dxa"/>
            <w:gridSpan w:val="4"/>
            <w:shd w:val="clear" w:color="auto" w:fill="F7CAAC"/>
          </w:tcPr>
          <w:p w14:paraId="23541D62" w14:textId="77777777" w:rsidR="004D0C53" w:rsidRDefault="004D0C53" w:rsidP="006704EF">
            <w:pPr>
              <w:rPr>
                <w:b/>
              </w:rPr>
            </w:pPr>
            <w:r>
              <w:rPr>
                <w:b/>
              </w:rPr>
              <w:t>Návaznost na další typy studijních programů</w:t>
            </w:r>
          </w:p>
        </w:tc>
      </w:tr>
      <w:tr w:rsidR="004D0C53" w14:paraId="062F088D" w14:textId="77777777" w:rsidTr="12BDC1B0">
        <w:trPr>
          <w:trHeight w:val="1403"/>
        </w:trPr>
        <w:tc>
          <w:tcPr>
            <w:tcW w:w="9285" w:type="dxa"/>
            <w:gridSpan w:val="4"/>
            <w:shd w:val="clear" w:color="auto" w:fill="FFFFFF" w:themeFill="background1"/>
          </w:tcPr>
          <w:p w14:paraId="7F9B5C40" w14:textId="07834770" w:rsidR="004D0C53" w:rsidRDefault="00726AB3" w:rsidP="00726AB3">
            <w:pPr>
              <w:jc w:val="both"/>
            </w:pPr>
            <w:r w:rsidRPr="00F30088">
              <w:t xml:space="preserve">Předkládaný doktorský studijní program </w:t>
            </w:r>
            <w:proofErr w:type="spellStart"/>
            <w:r w:rsidR="00D217E0">
              <w:rPr>
                <w:i/>
              </w:rPr>
              <w:t>Security</w:t>
            </w:r>
            <w:proofErr w:type="spellEnd"/>
            <w:r w:rsidR="00D217E0">
              <w:rPr>
                <w:i/>
              </w:rPr>
              <w:t xml:space="preserve"> Technologies, Systems and Management</w:t>
            </w:r>
            <w:r w:rsidRPr="00F30088">
              <w:t xml:space="preserve"> umožňuje absolventům magisterského studijního oboru Bezpečnostní technologie, systémy a management Fakulty aplikované informatiky a příbuzných oborů Univerzity Tomáše Bati ve Zlíně završit svá studia nejvyšším stupněm vzdělání. Ke studiu se mohou hlásit rovněž absolventi jiných univerzit s kompatibilním zaměřením studia.</w:t>
            </w:r>
          </w:p>
        </w:tc>
      </w:tr>
    </w:tbl>
    <w:p w14:paraId="5567C218" w14:textId="77777777" w:rsidR="004D0C53" w:rsidRDefault="004D0C53" w:rsidP="004D0C53"/>
    <w:p w14:paraId="04459F7C" w14:textId="77777777" w:rsidR="000E34A5" w:rsidRDefault="000E34A5">
      <w:r>
        <w:br w:type="page"/>
      </w:r>
    </w:p>
    <w:tbl>
      <w:tblPr>
        <w:tblW w:w="91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75"/>
        <w:gridCol w:w="4575"/>
      </w:tblGrid>
      <w:tr w:rsidR="004D0C53" w14:paraId="0D00CF87" w14:textId="77777777" w:rsidTr="12BDC1B0">
        <w:tc>
          <w:tcPr>
            <w:tcW w:w="9150" w:type="dxa"/>
            <w:gridSpan w:val="2"/>
            <w:tcBorders>
              <w:bottom w:val="double" w:sz="4" w:space="0" w:color="auto"/>
            </w:tcBorders>
            <w:shd w:val="clear" w:color="auto" w:fill="BDD6EE"/>
          </w:tcPr>
          <w:p w14:paraId="4E6B7F55" w14:textId="21C71A3C" w:rsidR="004D0C53" w:rsidRDefault="004D0C53" w:rsidP="006704EF">
            <w:pPr>
              <w:jc w:val="both"/>
              <w:rPr>
                <w:b/>
                <w:sz w:val="28"/>
              </w:rPr>
            </w:pPr>
            <w:bookmarkStart w:id="41" w:name="BIIb"/>
            <w:r>
              <w:rPr>
                <w:b/>
                <w:sz w:val="28"/>
              </w:rPr>
              <w:lastRenderedPageBreak/>
              <w:t>B-</w:t>
            </w:r>
            <w:proofErr w:type="spellStart"/>
            <w:r>
              <w:rPr>
                <w:b/>
                <w:sz w:val="28"/>
              </w:rPr>
              <w:t>IIb</w:t>
            </w:r>
            <w:proofErr w:type="spellEnd"/>
            <w:r>
              <w:rPr>
                <w:b/>
                <w:sz w:val="28"/>
              </w:rPr>
              <w:t xml:space="preserve"> – Studijní plány a návrh témat prací</w:t>
            </w:r>
            <w:bookmarkEnd w:id="41"/>
            <w:r>
              <w:rPr>
                <w:b/>
                <w:sz w:val="28"/>
              </w:rPr>
              <w:t xml:space="preserve"> (doktorské studijní </w:t>
            </w:r>
            <w:proofErr w:type="gramStart"/>
            <w:r>
              <w:rPr>
                <w:b/>
                <w:sz w:val="28"/>
              </w:rPr>
              <w:t>programy)</w:t>
            </w:r>
            <w:r w:rsidR="002C742F">
              <w:rPr>
                <w:b/>
                <w:sz w:val="26"/>
                <w:szCs w:val="26"/>
              </w:rPr>
              <w:t xml:space="preserve">   </w:t>
            </w:r>
            <w:proofErr w:type="gramEnd"/>
            <w:r w:rsidR="002C742F" w:rsidRPr="002C742F">
              <w:rPr>
                <w:b/>
                <w:color w:val="FF0000"/>
                <w:sz w:val="22"/>
                <w:szCs w:val="22"/>
                <w:u w:val="single"/>
              </w:rPr>
              <w:fldChar w:fldCharType="begin"/>
            </w:r>
            <w:r w:rsidR="002C742F" w:rsidRPr="002C742F">
              <w:rPr>
                <w:b/>
                <w:color w:val="FF0000"/>
                <w:sz w:val="22"/>
                <w:szCs w:val="22"/>
                <w:u w:val="single"/>
              </w:rPr>
              <w:instrText xml:space="preserve"> REF aobsah \h  \* MERGEFORMAT </w:instrText>
            </w:r>
            <w:r w:rsidR="002C742F" w:rsidRPr="002C742F">
              <w:rPr>
                <w:b/>
                <w:color w:val="FF0000"/>
                <w:sz w:val="22"/>
                <w:szCs w:val="22"/>
                <w:u w:val="single"/>
              </w:rPr>
            </w:r>
            <w:r w:rsidR="002C742F" w:rsidRPr="002C742F">
              <w:rPr>
                <w:b/>
                <w:color w:val="FF0000"/>
                <w:sz w:val="22"/>
                <w:szCs w:val="22"/>
                <w:u w:val="single"/>
              </w:rPr>
              <w:fldChar w:fldCharType="separate"/>
            </w:r>
            <w:r w:rsidR="00063627" w:rsidRPr="00063627">
              <w:rPr>
                <w:color w:val="FF0000"/>
                <w:sz w:val="22"/>
                <w:szCs w:val="22"/>
                <w:u w:val="single"/>
              </w:rPr>
              <w:t>Obsah žádosti</w:t>
            </w:r>
            <w:r w:rsidR="002C742F" w:rsidRPr="002C742F">
              <w:rPr>
                <w:b/>
                <w:color w:val="FF0000"/>
                <w:sz w:val="22"/>
                <w:szCs w:val="22"/>
                <w:u w:val="single"/>
              </w:rPr>
              <w:fldChar w:fldCharType="end"/>
            </w:r>
          </w:p>
        </w:tc>
      </w:tr>
      <w:tr w:rsidR="004D0C53" w14:paraId="1AAFC734" w14:textId="77777777" w:rsidTr="12BDC1B0">
        <w:tc>
          <w:tcPr>
            <w:tcW w:w="4575" w:type="dxa"/>
            <w:shd w:val="clear" w:color="auto" w:fill="F7CAAC"/>
          </w:tcPr>
          <w:p w14:paraId="732613E1" w14:textId="77777777" w:rsidR="004D0C53" w:rsidRDefault="004D0C53" w:rsidP="006704EF">
            <w:pPr>
              <w:jc w:val="both"/>
              <w:rPr>
                <w:b/>
              </w:rPr>
            </w:pPr>
            <w:r>
              <w:rPr>
                <w:b/>
              </w:rPr>
              <w:t>Studijní povinnosti</w:t>
            </w:r>
          </w:p>
        </w:tc>
        <w:tc>
          <w:tcPr>
            <w:tcW w:w="4575" w:type="dxa"/>
            <w:tcBorders>
              <w:bottom w:val="nil"/>
            </w:tcBorders>
          </w:tcPr>
          <w:p w14:paraId="16D59487" w14:textId="77777777" w:rsidR="004D0C53" w:rsidRDefault="004D0C53" w:rsidP="006704EF">
            <w:pPr>
              <w:jc w:val="both"/>
            </w:pPr>
          </w:p>
        </w:tc>
      </w:tr>
      <w:tr w:rsidR="004D0C53" w14:paraId="2EB91220" w14:textId="77777777" w:rsidTr="12BDC1B0">
        <w:trPr>
          <w:trHeight w:val="1950"/>
        </w:trPr>
        <w:tc>
          <w:tcPr>
            <w:tcW w:w="9150" w:type="dxa"/>
            <w:gridSpan w:val="2"/>
            <w:tcBorders>
              <w:top w:val="nil"/>
            </w:tcBorders>
          </w:tcPr>
          <w:p w14:paraId="3271B3EB" w14:textId="37FC5A2D" w:rsidR="004B769A" w:rsidRDefault="004B769A" w:rsidP="004A6D62">
            <w:pPr>
              <w:widowControl w:val="0"/>
              <w:jc w:val="both"/>
              <w:rPr>
                <w:lang w:eastAsia="en-US"/>
              </w:rPr>
            </w:pPr>
            <w:r>
              <w:t>Úkolem s</w:t>
            </w:r>
            <w:r w:rsidRPr="00F30088">
              <w:t>tudent</w:t>
            </w:r>
            <w:r>
              <w:t>a</w:t>
            </w:r>
            <w:r w:rsidRPr="00F30088">
              <w:t xml:space="preserve"> v prvních dvou letech studia </w:t>
            </w:r>
            <w:r>
              <w:t xml:space="preserve">je </w:t>
            </w:r>
            <w:r w:rsidRPr="00F30088">
              <w:t>slož</w:t>
            </w:r>
            <w:r>
              <w:t>it</w:t>
            </w:r>
            <w:r w:rsidRPr="00F30088">
              <w:t xml:space="preserve"> zkoušky z předmětů předepsaných jeho studijním plánem. V rámci studijního plánu s</w:t>
            </w:r>
            <w:r>
              <w:t xml:space="preserve">tudent absolvuje 6 předmětů, z toho </w:t>
            </w:r>
            <w:r w:rsidR="00317925">
              <w:t>4</w:t>
            </w:r>
            <w:r w:rsidR="00317925" w:rsidRPr="00F30088">
              <w:t xml:space="preserve"> </w:t>
            </w:r>
            <w:r w:rsidRPr="00F30088">
              <w:t xml:space="preserve">předměty </w:t>
            </w:r>
            <w:r>
              <w:t xml:space="preserve">povinné a </w:t>
            </w:r>
            <w:r w:rsidR="00317925">
              <w:t>2</w:t>
            </w:r>
            <w:r w:rsidR="00317925" w:rsidRPr="00F30088">
              <w:t xml:space="preserve"> </w:t>
            </w:r>
            <w:r w:rsidRPr="00F30088">
              <w:t>předmět</w:t>
            </w:r>
            <w:r>
              <w:t>y povinně volitelné</w:t>
            </w:r>
            <w:r w:rsidRPr="00F30088">
              <w:t xml:space="preserve"> (v případě zájmu si může student zvolit </w:t>
            </w:r>
            <w:r>
              <w:t xml:space="preserve">i </w:t>
            </w:r>
            <w:r w:rsidRPr="00F30088">
              <w:t xml:space="preserve">více jak 6 předmětů). </w:t>
            </w:r>
            <w:bookmarkStart w:id="42" w:name="OLE_LINK7"/>
            <w:bookmarkStart w:id="43" w:name="OLE_LINK8"/>
            <w:r w:rsidRPr="00F470B4">
              <w:rPr>
                <w:lang w:eastAsia="en-US"/>
              </w:rPr>
              <w:t>Volitelné</w:t>
            </w:r>
            <w:r w:rsidRPr="00F470B4">
              <w:t xml:space="preserve"> předměty si student volí po dohodě se školitelem a v souladu s </w:t>
            </w:r>
            <w:r w:rsidR="004A6D62" w:rsidRPr="00F470B4">
              <w:t>tematickým</w:t>
            </w:r>
            <w:r w:rsidRPr="00F470B4">
              <w:t xml:space="preserve"> obsahem disertační práce. </w:t>
            </w:r>
            <w:r w:rsidRPr="00E756CC">
              <w:rPr>
                <w:lang w:eastAsia="en-US"/>
              </w:rPr>
              <w:t xml:space="preserve">Seznam </w:t>
            </w:r>
            <w:r w:rsidRPr="00F470B4">
              <w:rPr>
                <w:lang w:eastAsia="en-US"/>
              </w:rPr>
              <w:t xml:space="preserve">všech </w:t>
            </w:r>
            <w:r w:rsidRPr="00E756CC">
              <w:rPr>
                <w:lang w:eastAsia="en-US"/>
              </w:rPr>
              <w:t>předmětů nabízených školícím pra</w:t>
            </w:r>
            <w:r w:rsidRPr="00F470B4">
              <w:rPr>
                <w:lang w:eastAsia="en-US"/>
              </w:rPr>
              <w:t>covištěm je uveden níže.</w:t>
            </w:r>
            <w:r>
              <w:rPr>
                <w:lang w:eastAsia="en-US"/>
              </w:rPr>
              <w:t xml:space="preserve"> V seznamu jsou uvedeni vyučující jednotlivých předmětů a jejich procentuální zapojení do výuky. </w:t>
            </w:r>
            <w:r w:rsidRPr="00F470B4">
              <w:rPr>
                <w:lang w:eastAsia="en-US"/>
              </w:rPr>
              <w:t xml:space="preserve">V části B-III jsou pak uvedeny podrobnosti o jednotlivých povinných a </w:t>
            </w:r>
            <w:r>
              <w:rPr>
                <w:lang w:eastAsia="en-US"/>
              </w:rPr>
              <w:t xml:space="preserve">povinně </w:t>
            </w:r>
            <w:r w:rsidRPr="00F470B4">
              <w:rPr>
                <w:lang w:eastAsia="en-US"/>
              </w:rPr>
              <w:t>volitelných předmětech</w:t>
            </w:r>
            <w:r>
              <w:rPr>
                <w:lang w:eastAsia="en-US"/>
              </w:rPr>
              <w:t>.</w:t>
            </w:r>
            <w:r w:rsidRPr="00F470B4">
              <w:rPr>
                <w:lang w:eastAsia="en-US"/>
              </w:rPr>
              <w:t xml:space="preserve"> </w:t>
            </w:r>
            <w:r>
              <w:rPr>
                <w:lang w:eastAsia="en-US"/>
              </w:rPr>
              <w:t xml:space="preserve"> </w:t>
            </w:r>
          </w:p>
          <w:p w14:paraId="4F100F11" w14:textId="6E874A3E" w:rsidR="004B769A" w:rsidRPr="0088371D" w:rsidRDefault="35A61CEC" w:rsidP="004A6D62">
            <w:pPr>
              <w:widowControl w:val="0"/>
              <w:jc w:val="both"/>
              <w:rPr>
                <w:lang w:eastAsia="en-US"/>
              </w:rPr>
            </w:pPr>
            <w:r w:rsidRPr="12BDC1B0">
              <w:rPr>
                <w:lang w:eastAsia="en-US"/>
              </w:rPr>
              <w:t xml:space="preserve">Z povinných předmětů je rozvrhovaná (řízená) výuka organizována u předmětů </w:t>
            </w:r>
            <w:proofErr w:type="spellStart"/>
            <w:r w:rsidR="00B421E0">
              <w:rPr>
                <w:i/>
                <w:iCs/>
                <w:lang w:eastAsia="en-US"/>
              </w:rPr>
              <w:t>English</w:t>
            </w:r>
            <w:proofErr w:type="spellEnd"/>
            <w:r w:rsidR="0F8376BA" w:rsidRPr="12BDC1B0">
              <w:rPr>
                <w:lang w:eastAsia="en-US"/>
              </w:rPr>
              <w:t>,</w:t>
            </w:r>
            <w:r w:rsidRPr="12BDC1B0">
              <w:rPr>
                <w:lang w:eastAsia="en-US"/>
              </w:rPr>
              <w:t xml:space="preserve"> </w:t>
            </w:r>
            <w:proofErr w:type="spellStart"/>
            <w:r w:rsidRPr="12BDC1B0">
              <w:rPr>
                <w:i/>
                <w:iCs/>
                <w:lang w:eastAsia="en-US"/>
              </w:rPr>
              <w:t>Mat</w:t>
            </w:r>
            <w:r w:rsidR="00B421E0">
              <w:rPr>
                <w:i/>
                <w:iCs/>
                <w:lang w:eastAsia="en-US"/>
              </w:rPr>
              <w:t>hematics</w:t>
            </w:r>
            <w:proofErr w:type="spellEnd"/>
            <w:r w:rsidR="0F8376BA" w:rsidRPr="12BDC1B0">
              <w:rPr>
                <w:i/>
                <w:iCs/>
                <w:lang w:eastAsia="en-US"/>
              </w:rPr>
              <w:t xml:space="preserve"> </w:t>
            </w:r>
            <w:r w:rsidR="0F8376BA" w:rsidRPr="12BDC1B0">
              <w:rPr>
                <w:lang w:eastAsia="en-US"/>
              </w:rPr>
              <w:t xml:space="preserve">a </w:t>
            </w:r>
            <w:proofErr w:type="spellStart"/>
            <w:r w:rsidR="00B421E0">
              <w:rPr>
                <w:i/>
                <w:iCs/>
                <w:lang w:eastAsia="en-US"/>
              </w:rPr>
              <w:t>Research</w:t>
            </w:r>
            <w:proofErr w:type="spellEnd"/>
            <w:r w:rsidR="00B421E0">
              <w:rPr>
                <w:i/>
                <w:iCs/>
                <w:lang w:eastAsia="en-US"/>
              </w:rPr>
              <w:t xml:space="preserve"> </w:t>
            </w:r>
            <w:proofErr w:type="spellStart"/>
            <w:r w:rsidR="00B421E0">
              <w:rPr>
                <w:i/>
                <w:iCs/>
                <w:lang w:eastAsia="en-US"/>
              </w:rPr>
              <w:t>Methodology</w:t>
            </w:r>
            <w:proofErr w:type="spellEnd"/>
            <w:r w:rsidRPr="12BDC1B0">
              <w:rPr>
                <w:lang w:eastAsia="en-US"/>
              </w:rPr>
              <w:t>, které jsou zahrnuty také v dalších doktorských studijních programech na FAI.</w:t>
            </w:r>
            <w:r w:rsidR="00C27C8E">
              <w:rPr>
                <w:lang w:eastAsia="en-US"/>
              </w:rPr>
              <w:t xml:space="preserve"> Další předměty nejsou pravidelně rozvrhovány a řeší se formou konzultací v rozsahu </w:t>
            </w:r>
            <w:r w:rsidR="00C27C8E" w:rsidRPr="00537740">
              <w:rPr>
                <w:lang w:eastAsia="en-US"/>
              </w:rPr>
              <w:t>cca</w:t>
            </w:r>
            <w:r w:rsidR="00C27C8E" w:rsidRPr="00312E07">
              <w:rPr>
                <w:lang w:eastAsia="en-US"/>
              </w:rPr>
              <w:t xml:space="preserve"> </w:t>
            </w:r>
            <w:r w:rsidR="00537740" w:rsidRPr="00E9459D">
              <w:rPr>
                <w:lang w:eastAsia="en-US"/>
              </w:rPr>
              <w:t>15</w:t>
            </w:r>
            <w:r w:rsidR="00C27C8E" w:rsidRPr="00537740">
              <w:rPr>
                <w:lang w:eastAsia="en-US"/>
              </w:rPr>
              <w:t xml:space="preserve"> hod</w:t>
            </w:r>
            <w:r w:rsidR="00C445C6" w:rsidRPr="00312E07">
              <w:rPr>
                <w:lang w:eastAsia="en-US"/>
              </w:rPr>
              <w:t>in</w:t>
            </w:r>
            <w:r w:rsidR="00C27C8E">
              <w:rPr>
                <w:lang w:eastAsia="en-US"/>
              </w:rPr>
              <w:t>.</w:t>
            </w:r>
            <w:r w:rsidRPr="12BDC1B0">
              <w:rPr>
                <w:lang w:eastAsia="en-US"/>
              </w:rPr>
              <w:t xml:space="preserve"> </w:t>
            </w:r>
            <w:r w:rsidR="0052004A">
              <w:rPr>
                <w:lang w:eastAsia="en-US"/>
              </w:rPr>
              <w:t>Čtvrtý</w:t>
            </w:r>
            <w:r w:rsidR="00F10268">
              <w:rPr>
                <w:lang w:eastAsia="en-US"/>
              </w:rPr>
              <w:t>,</w:t>
            </w:r>
            <w:r w:rsidR="0052004A" w:rsidRPr="12BDC1B0">
              <w:rPr>
                <w:lang w:eastAsia="en-US"/>
              </w:rPr>
              <w:t xml:space="preserve"> </w:t>
            </w:r>
            <w:r w:rsidR="00F10268" w:rsidRPr="12BDC1B0">
              <w:rPr>
                <w:lang w:eastAsia="en-US"/>
              </w:rPr>
              <w:t>povinn</w:t>
            </w:r>
            <w:r w:rsidR="00F10268">
              <w:rPr>
                <w:lang w:eastAsia="en-US"/>
              </w:rPr>
              <w:t>ě</w:t>
            </w:r>
            <w:r w:rsidR="00F10268" w:rsidRPr="12BDC1B0">
              <w:rPr>
                <w:lang w:eastAsia="en-US"/>
              </w:rPr>
              <w:t xml:space="preserve"> </w:t>
            </w:r>
            <w:r w:rsidR="00F10268">
              <w:rPr>
                <w:lang w:eastAsia="en-US"/>
              </w:rPr>
              <w:t xml:space="preserve">volitelný </w:t>
            </w:r>
            <w:r w:rsidRPr="12BDC1B0">
              <w:rPr>
                <w:lang w:eastAsia="en-US"/>
              </w:rPr>
              <w:t xml:space="preserve">předmět si student volí z dvojice předmětů: </w:t>
            </w:r>
            <w:proofErr w:type="spellStart"/>
            <w:r w:rsidR="0095549F">
              <w:rPr>
                <w:i/>
                <w:iCs/>
                <w:lang w:eastAsia="en-US"/>
              </w:rPr>
              <w:t>Security</w:t>
            </w:r>
            <w:proofErr w:type="spellEnd"/>
            <w:r w:rsidR="0095549F">
              <w:rPr>
                <w:i/>
                <w:iCs/>
                <w:lang w:eastAsia="en-US"/>
              </w:rPr>
              <w:t xml:space="preserve"> </w:t>
            </w:r>
            <w:proofErr w:type="spellStart"/>
            <w:r w:rsidR="0095549F">
              <w:rPr>
                <w:i/>
                <w:iCs/>
                <w:lang w:eastAsia="en-US"/>
              </w:rPr>
              <w:t>System</w:t>
            </w:r>
            <w:proofErr w:type="spellEnd"/>
            <w:r w:rsidR="0095549F">
              <w:rPr>
                <w:i/>
                <w:iCs/>
                <w:lang w:eastAsia="en-US"/>
              </w:rPr>
              <w:t xml:space="preserve"> Technology</w:t>
            </w:r>
            <w:r w:rsidRPr="12BDC1B0">
              <w:rPr>
                <w:lang w:eastAsia="en-US"/>
              </w:rPr>
              <w:t xml:space="preserve"> nebo </w:t>
            </w:r>
            <w:proofErr w:type="spellStart"/>
            <w:r w:rsidR="0095549F">
              <w:rPr>
                <w:i/>
                <w:iCs/>
                <w:lang w:eastAsia="en-US"/>
              </w:rPr>
              <w:t>Theory</w:t>
            </w:r>
            <w:proofErr w:type="spellEnd"/>
            <w:r w:rsidR="0095549F">
              <w:rPr>
                <w:i/>
                <w:iCs/>
                <w:lang w:eastAsia="en-US"/>
              </w:rPr>
              <w:t xml:space="preserve"> </w:t>
            </w:r>
            <w:proofErr w:type="spellStart"/>
            <w:r w:rsidR="0095549F">
              <w:rPr>
                <w:i/>
                <w:iCs/>
                <w:lang w:eastAsia="en-US"/>
              </w:rPr>
              <w:t>of</w:t>
            </w:r>
            <w:proofErr w:type="spellEnd"/>
            <w:r w:rsidR="0095549F">
              <w:rPr>
                <w:i/>
                <w:iCs/>
                <w:lang w:eastAsia="en-US"/>
              </w:rPr>
              <w:t xml:space="preserve"> </w:t>
            </w:r>
            <w:proofErr w:type="spellStart"/>
            <w:r w:rsidR="0095549F">
              <w:rPr>
                <w:i/>
                <w:iCs/>
                <w:lang w:eastAsia="en-US"/>
              </w:rPr>
              <w:t>Security</w:t>
            </w:r>
            <w:proofErr w:type="spellEnd"/>
            <w:r w:rsidRPr="12BDC1B0">
              <w:rPr>
                <w:lang w:eastAsia="en-US"/>
              </w:rPr>
              <w:t>.</w:t>
            </w:r>
            <w:r w:rsidR="005E113C">
              <w:rPr>
                <w:lang w:eastAsia="en-US"/>
              </w:rPr>
              <w:t xml:space="preserve"> Zbylé dva předměty si volí ze druhé skupiny povinně volitelných předmětů, přičemž tyto</w:t>
            </w:r>
            <w:r w:rsidRPr="12BDC1B0">
              <w:rPr>
                <w:lang w:eastAsia="en-US"/>
              </w:rPr>
              <w:t xml:space="preserve"> </w:t>
            </w:r>
            <w:r w:rsidR="005E113C">
              <w:rPr>
                <w:lang w:eastAsia="en-US"/>
              </w:rPr>
              <w:t>p</w:t>
            </w:r>
            <w:r w:rsidR="005E113C" w:rsidRPr="12BDC1B0">
              <w:rPr>
                <w:lang w:eastAsia="en-US"/>
              </w:rPr>
              <w:t xml:space="preserve">ředměty </w:t>
            </w:r>
            <w:r w:rsidRPr="12BDC1B0">
              <w:rPr>
                <w:lang w:eastAsia="en-US"/>
              </w:rPr>
              <w:t xml:space="preserve">jsou orientovány individuálně pro každého studenta dle tématu disertační práce, proto je jejich výuka řešena formou konzultací s vyučujícím daného předmětu v rozsahu </w:t>
            </w:r>
            <w:r w:rsidR="00C445C6">
              <w:rPr>
                <w:lang w:eastAsia="en-US"/>
              </w:rPr>
              <w:t xml:space="preserve">cca </w:t>
            </w:r>
            <w:r w:rsidR="00537740">
              <w:rPr>
                <w:lang w:eastAsia="en-US"/>
              </w:rPr>
              <w:t>15</w:t>
            </w:r>
            <w:r w:rsidR="00C445C6" w:rsidRPr="12BDC1B0">
              <w:rPr>
                <w:lang w:eastAsia="en-US"/>
              </w:rPr>
              <w:t xml:space="preserve"> </w:t>
            </w:r>
            <w:r w:rsidRPr="12BDC1B0">
              <w:rPr>
                <w:lang w:eastAsia="en-US"/>
              </w:rPr>
              <w:t>hodin.</w:t>
            </w:r>
          </w:p>
          <w:p w14:paraId="764F1F0C" w14:textId="5BF36B5D" w:rsidR="004B769A" w:rsidRPr="00F470B4" w:rsidRDefault="004B769A" w:rsidP="56100E01">
            <w:pPr>
              <w:widowControl w:val="0"/>
              <w:jc w:val="both"/>
              <w:rPr>
                <w:lang w:eastAsia="en-US"/>
              </w:rPr>
            </w:pPr>
            <w:r w:rsidRPr="56100E01">
              <w:rPr>
                <w:lang w:eastAsia="en-US"/>
              </w:rPr>
              <w:t xml:space="preserve">Jazykovou kompetenci prokáže student absolvováním povinného předmětu </w:t>
            </w:r>
            <w:r w:rsidRPr="56100E01">
              <w:rPr>
                <w:i/>
                <w:iCs/>
                <w:lang w:eastAsia="en-US"/>
              </w:rPr>
              <w:t>Angličtina</w:t>
            </w:r>
            <w:r w:rsidRPr="56100E01">
              <w:rPr>
                <w:lang w:eastAsia="en-US"/>
              </w:rPr>
              <w:t xml:space="preserve">, který je vyučován v délce čtyř semestrů. Předmět je zaměřen vedle základního přípravného kurzu zejména na průpravu akademického psaní a technickou prezentaci v angličtině. Povinný předmět </w:t>
            </w:r>
            <w:r w:rsidRPr="56100E01">
              <w:rPr>
                <w:i/>
                <w:iCs/>
                <w:lang w:eastAsia="en-US"/>
              </w:rPr>
              <w:t>Matematika</w:t>
            </w:r>
            <w:r w:rsidRPr="56100E01">
              <w:rPr>
                <w:lang w:eastAsia="en-US"/>
              </w:rPr>
              <w:t xml:space="preserve"> je rozvrhován ve dvou semestrech. V prvním semestru absolvují studenti buď výuku z oblasti teorie grafů nebo z oblasti diferenciálních rovnic (</w:t>
            </w:r>
            <w:r>
              <w:t xml:space="preserve">volí po dohodě se školitelem a v souladu s </w:t>
            </w:r>
            <w:r w:rsidR="004A6D62">
              <w:t>tematickým</w:t>
            </w:r>
            <w:r>
              <w:t xml:space="preserve"> obsahem disertační práce). Druhý semestr absolvují pravidelnou výuku orientovanou na </w:t>
            </w:r>
            <w:r w:rsidR="004A6D62">
              <w:t>využití</w:t>
            </w:r>
            <w:r>
              <w:t xml:space="preserve"> statistických metod ve výzkumu.</w:t>
            </w:r>
            <w:r w:rsidR="66C5EC64">
              <w:t xml:space="preserve"> Cílem předmětu </w:t>
            </w:r>
            <w:r w:rsidR="66C5EC64" w:rsidRPr="00C4644C">
              <w:rPr>
                <w:i/>
                <w:iCs/>
              </w:rPr>
              <w:t>Metodologie vědecké práce</w:t>
            </w:r>
            <w:r w:rsidR="66C5EC64">
              <w:t xml:space="preserve"> je seznámit doktoranda se</w:t>
            </w:r>
            <w:r w:rsidR="60F8314B">
              <w:t xml:space="preserve"> základními principy prezentace výsledků vědecké práce a s dalšími důležitými skutečnostmi, které budou užitečné pro je</w:t>
            </w:r>
            <w:r w:rsidR="0E672B32">
              <w:t>ho</w:t>
            </w:r>
            <w:r w:rsidR="60F8314B">
              <w:t xml:space="preserve"> vědeckou přípravu</w:t>
            </w:r>
            <w:r w:rsidR="06450398">
              <w:t xml:space="preserve">. </w:t>
            </w:r>
            <w:r w:rsidR="00317925">
              <w:t xml:space="preserve"> </w:t>
            </w:r>
            <w:r w:rsidR="015958F2">
              <w:t xml:space="preserve">Předmět je </w:t>
            </w:r>
            <w:r w:rsidR="42951B66">
              <w:t xml:space="preserve">vyučován ve dvou samostatných blocích. </w:t>
            </w:r>
            <w:r w:rsidR="0BCE2E1A">
              <w:t>V</w:t>
            </w:r>
            <w:r w:rsidR="00317925">
              <w:t> první</w:t>
            </w:r>
            <w:r w:rsidR="0CFF0857">
              <w:t>m bloku</w:t>
            </w:r>
            <w:r w:rsidR="00317925">
              <w:t xml:space="preserve"> si osvojí výzkumné metody a postupy</w:t>
            </w:r>
            <w:r w:rsidR="586C2BD3">
              <w:t>,</w:t>
            </w:r>
            <w:r w:rsidR="6C4A7D2D">
              <w:t xml:space="preserve"> </w:t>
            </w:r>
            <w:r w:rsidR="502F3A72">
              <w:t>v</w:t>
            </w:r>
            <w:r w:rsidR="00317925">
              <w:t>e druhé</w:t>
            </w:r>
            <w:r w:rsidR="667478E3">
              <w:t>m bloku se</w:t>
            </w:r>
            <w:r w:rsidR="00C4644C">
              <w:t xml:space="preserve"> </w:t>
            </w:r>
            <w:r w:rsidR="60F810FC">
              <w:t>pak</w:t>
            </w:r>
            <w:r w:rsidR="00317925">
              <w:t xml:space="preserve"> naučí pracovat s informačními zdroji pod dohledem </w:t>
            </w:r>
            <w:r w:rsidR="006704EF">
              <w:t>odborníků z Knihovny UTB.</w:t>
            </w:r>
            <w:r w:rsidRPr="56100E01">
              <w:rPr>
                <w:lang w:eastAsia="en-US"/>
              </w:rPr>
              <w:t xml:space="preserve"> </w:t>
            </w:r>
            <w:r w:rsidR="7C96D86A" w:rsidRPr="56100E01">
              <w:rPr>
                <w:lang w:eastAsia="en-US"/>
              </w:rPr>
              <w:t xml:space="preserve">Předmět může být nahrazen absolvováním </w:t>
            </w:r>
            <w:r w:rsidR="3B8271D2" w:rsidRPr="56100E01">
              <w:rPr>
                <w:lang w:eastAsia="en-US"/>
              </w:rPr>
              <w:t xml:space="preserve">bezplatného </w:t>
            </w:r>
            <w:r w:rsidR="40D5CDA5" w:rsidRPr="56100E01">
              <w:rPr>
                <w:lang w:eastAsia="en-US"/>
              </w:rPr>
              <w:t xml:space="preserve">týdenního </w:t>
            </w:r>
            <w:r w:rsidR="7C96D86A" w:rsidRPr="56100E01">
              <w:rPr>
                <w:lang w:eastAsia="en-US"/>
              </w:rPr>
              <w:t xml:space="preserve">kurzu “Kurz základů vědecké práce”, který je každoročně </w:t>
            </w:r>
            <w:r w:rsidR="0D39FD77" w:rsidRPr="56100E01">
              <w:rPr>
                <w:lang w:eastAsia="en-US"/>
              </w:rPr>
              <w:t>realizován Akademií věd České republiky</w:t>
            </w:r>
            <w:r w:rsidR="1338DBEA" w:rsidRPr="56100E01">
              <w:rPr>
                <w:lang w:eastAsia="en-US"/>
              </w:rPr>
              <w:t>.</w:t>
            </w:r>
          </w:p>
          <w:p w14:paraId="361EF111" w14:textId="246AAED8" w:rsidR="004B769A" w:rsidRPr="00F470B4" w:rsidRDefault="004B769A" w:rsidP="004A6D62">
            <w:pPr>
              <w:widowControl w:val="0"/>
              <w:jc w:val="both"/>
              <w:rPr>
                <w:lang w:eastAsia="en-US"/>
              </w:rPr>
            </w:pPr>
            <w:r w:rsidRPr="56100E01">
              <w:rPr>
                <w:lang w:eastAsia="en-US"/>
              </w:rPr>
              <w:t xml:space="preserve">U ostatních nabízených předmětů se předpokládá konzultační forma výuky s minimálním rozsahem konzultací </w:t>
            </w:r>
            <w:r w:rsidR="00485736">
              <w:rPr>
                <w:lang w:eastAsia="en-US"/>
              </w:rPr>
              <w:t>15</w:t>
            </w:r>
            <w:r w:rsidR="00485736" w:rsidRPr="56100E01">
              <w:rPr>
                <w:lang w:eastAsia="en-US"/>
              </w:rPr>
              <w:t xml:space="preserve"> </w:t>
            </w:r>
            <w:r w:rsidRPr="56100E01">
              <w:rPr>
                <w:lang w:eastAsia="en-US"/>
              </w:rPr>
              <w:t xml:space="preserve">hodin a dále dle potřeby diskuse odborného tématu. Konzultace probíhají zejména v rámci vyhrazených pravidelných konzultačních hodin jednotlivých vyučujících. K zajištění průběžné komunikace mezi studentem a vyučujícím předmětu jsou také využívány ad-hoc konzultace, účast na odborných seminářích a elektronické nástroje pro komunikaci. </w:t>
            </w:r>
          </w:p>
          <w:bookmarkEnd w:id="42"/>
          <w:bookmarkEnd w:id="43"/>
          <w:p w14:paraId="5C12F69C" w14:textId="1698B2EA" w:rsidR="004B769A" w:rsidRPr="00F470B4" w:rsidRDefault="004B769A" w:rsidP="004A6D62">
            <w:pPr>
              <w:widowControl w:val="0"/>
              <w:jc w:val="both"/>
              <w:rPr>
                <w:rStyle w:val="Hypertextovodkaz"/>
              </w:rPr>
            </w:pPr>
            <w:r w:rsidRPr="00E756CC">
              <w:rPr>
                <w:lang w:eastAsia="en-US"/>
              </w:rPr>
              <w:t xml:space="preserve">Po splnění </w:t>
            </w:r>
            <w:r w:rsidRPr="00F470B4">
              <w:rPr>
                <w:lang w:eastAsia="en-US"/>
              </w:rPr>
              <w:t>studijních povinností (složení všech předepsaných zkoušek) a prokázání minimální tvůrčí činnosti v oblasti tématu di</w:t>
            </w:r>
            <w:r w:rsidR="00C542A1">
              <w:rPr>
                <w:lang w:eastAsia="en-US"/>
              </w:rPr>
              <w:t>s</w:t>
            </w:r>
            <w:r w:rsidRPr="00F470B4">
              <w:rPr>
                <w:lang w:eastAsia="en-US"/>
              </w:rPr>
              <w:t xml:space="preserve">ertační práce </w:t>
            </w:r>
            <w:r w:rsidRPr="00E756CC">
              <w:rPr>
                <w:lang w:eastAsia="en-US"/>
              </w:rPr>
              <w:t xml:space="preserve">se </w:t>
            </w:r>
            <w:r w:rsidRPr="00F470B4">
              <w:rPr>
                <w:lang w:eastAsia="en-US"/>
              </w:rPr>
              <w:t>může student přihlásit</w:t>
            </w:r>
            <w:r w:rsidRPr="00E756CC">
              <w:rPr>
                <w:lang w:eastAsia="en-US"/>
              </w:rPr>
              <w:t xml:space="preserve"> ke státní doktorské zkoušce (SDZ). Podmínkou přihlášky jsou kromě složených zkoušek alespoň dvě publikace na konferencích nebo v časopisech a vypracování </w:t>
            </w:r>
            <w:r w:rsidRPr="00E756CC">
              <w:rPr>
                <w:i/>
                <w:lang w:eastAsia="en-US"/>
              </w:rPr>
              <w:t>Pojednání ke státní doktorské zkoušce</w:t>
            </w:r>
            <w:r w:rsidR="006704EF">
              <w:rPr>
                <w:i/>
                <w:lang w:eastAsia="en-US"/>
              </w:rPr>
              <w:t xml:space="preserve"> </w:t>
            </w:r>
            <w:r w:rsidR="006704EF">
              <w:rPr>
                <w:lang w:eastAsia="en-US"/>
              </w:rPr>
              <w:t xml:space="preserve">(dále jen </w:t>
            </w:r>
            <w:r w:rsidR="006704EF">
              <w:rPr>
                <w:i/>
                <w:lang w:eastAsia="en-US"/>
              </w:rPr>
              <w:t>Pojednání</w:t>
            </w:r>
            <w:r w:rsidR="006704EF">
              <w:rPr>
                <w:lang w:eastAsia="en-US"/>
              </w:rPr>
              <w:t>)</w:t>
            </w:r>
            <w:r w:rsidRPr="00E756CC">
              <w:rPr>
                <w:lang w:eastAsia="en-US"/>
              </w:rPr>
              <w:t xml:space="preserve">. Vypracované </w:t>
            </w:r>
            <w:r w:rsidRPr="00E756CC">
              <w:rPr>
                <w:i/>
                <w:lang w:eastAsia="en-US"/>
              </w:rPr>
              <w:t xml:space="preserve">Pojednání </w:t>
            </w:r>
            <w:r w:rsidRPr="00E756CC">
              <w:rPr>
                <w:lang w:eastAsia="en-US"/>
              </w:rPr>
              <w:t xml:space="preserve">prokazuje, že student má dobré znalosti v oblasti svého rámcového tématu a že již v této oblasti dosáhl prvních původních výsledků, které sepsal do podoby článků a prezentoval v časopisech nebo na mezinárodních konferencích. Pojednání je oponováno jedním oponentem. </w:t>
            </w:r>
            <w:r w:rsidRPr="00F470B4">
              <w:rPr>
                <w:lang w:eastAsia="en-US"/>
              </w:rPr>
              <w:t xml:space="preserve">V rámci </w:t>
            </w:r>
            <w:r w:rsidRPr="00E756CC">
              <w:rPr>
                <w:lang w:eastAsia="en-US"/>
              </w:rPr>
              <w:t xml:space="preserve">SDZ proběhne </w:t>
            </w:r>
            <w:r w:rsidRPr="00F470B4">
              <w:rPr>
                <w:lang w:eastAsia="en-US"/>
              </w:rPr>
              <w:t>obhajoba předloženého Pojednání a</w:t>
            </w:r>
            <w:r w:rsidRPr="00E756CC">
              <w:rPr>
                <w:lang w:eastAsia="en-US"/>
              </w:rPr>
              <w:t xml:space="preserve"> v</w:t>
            </w:r>
            <w:r w:rsidRPr="00F470B4">
              <w:rPr>
                <w:lang w:eastAsia="en-US"/>
              </w:rPr>
              <w:t> následné rozpravě</w:t>
            </w:r>
            <w:r w:rsidRPr="00E756CC">
              <w:rPr>
                <w:lang w:eastAsia="en-US"/>
              </w:rPr>
              <w:t xml:space="preserve"> jsou studentovi kladeny otázky z</w:t>
            </w:r>
            <w:r>
              <w:rPr>
                <w:lang w:eastAsia="en-US"/>
              </w:rPr>
              <w:t xml:space="preserve"> obsahové náplně Pojednání a absolvovaných </w:t>
            </w:r>
            <w:r w:rsidRPr="00E756CC">
              <w:rPr>
                <w:lang w:eastAsia="en-US"/>
              </w:rPr>
              <w:t xml:space="preserve">předmětů </w:t>
            </w:r>
            <w:r>
              <w:rPr>
                <w:lang w:eastAsia="en-US"/>
              </w:rPr>
              <w:t xml:space="preserve">daných </w:t>
            </w:r>
            <w:r w:rsidRPr="00E756CC">
              <w:rPr>
                <w:lang w:eastAsia="en-US"/>
              </w:rPr>
              <w:t xml:space="preserve">schváleným individuálním studijním plánem. </w:t>
            </w:r>
            <w:r w:rsidRPr="00F470B4">
              <w:rPr>
                <w:lang w:eastAsia="en-US"/>
              </w:rPr>
              <w:t>Při hodnocení SDZ se p</w:t>
            </w:r>
            <w:r w:rsidRPr="00E756CC">
              <w:rPr>
                <w:lang w:eastAsia="en-US"/>
              </w:rPr>
              <w:t xml:space="preserve">řihlíží také ke znalosti základních metod vědecké práce, způsobilosti osvojovat si nové poznatky vědy, hodnotit je a tvůrčím způsobem využívat. </w:t>
            </w:r>
            <w:r w:rsidRPr="00F470B4">
              <w:t>Všechny požadavky, okolnosti i průběh SDZ jsou uvedeny ve směrnici děkana SD/0</w:t>
            </w:r>
            <w:r w:rsidR="004A6D62">
              <w:t>4</w:t>
            </w:r>
            <w:r w:rsidRPr="00F470B4">
              <w:t>/</w:t>
            </w:r>
            <w:r w:rsidR="004A6D62">
              <w:t>2</w:t>
            </w:r>
            <w:r w:rsidR="0091480D">
              <w:t>3</w:t>
            </w:r>
            <w:r w:rsidRPr="00F470B4">
              <w:t xml:space="preserve"> </w:t>
            </w:r>
            <w:hyperlink r:id="rId16" w:history="1">
              <w:r w:rsidRPr="00F470B4">
                <w:rPr>
                  <w:b/>
                </w:rPr>
                <w:t>Směrnice děkana doplňující pravidla průběhu studia v doktorských studijních programech na Fakultě aplikované informatiky</w:t>
              </w:r>
            </w:hyperlink>
            <w:r w:rsidRPr="00F470B4">
              <w:t>. Tento dokument je dostupný na úřední desce fakulty:</w:t>
            </w:r>
            <w:ins w:id="44" w:author="Jiří Vojtěšek" w:date="2024-10-28T19:39:00Z">
              <w:r w:rsidR="003666ED">
                <w:t xml:space="preserve"> </w:t>
              </w:r>
              <w:r w:rsidR="003666ED">
                <w:fldChar w:fldCharType="begin"/>
              </w:r>
              <w:r w:rsidR="003666ED">
                <w:instrText xml:space="preserve"> HYPERLINK "</w:instrText>
              </w:r>
              <w:r w:rsidR="003666ED" w:rsidRPr="003666ED">
                <w:instrText>https://fai.utb.cz/en/faculty/official-board/internal-regulations/fai-internal-regulations/</w:instrText>
              </w:r>
              <w:r w:rsidR="003666ED">
                <w:instrText xml:space="preserve">" </w:instrText>
              </w:r>
              <w:r w:rsidR="003666ED">
                <w:fldChar w:fldCharType="separate"/>
              </w:r>
              <w:r w:rsidR="003666ED" w:rsidRPr="00BD74D2">
                <w:rPr>
                  <w:rStyle w:val="Hypertextovodkaz"/>
                </w:rPr>
                <w:t>https://fai.utb.cz/en/faculty/official-board/internal-regulations/fai-internal-regulations/</w:t>
              </w:r>
              <w:r w:rsidR="003666ED">
                <w:fldChar w:fldCharType="end"/>
              </w:r>
              <w:r w:rsidR="003666ED">
                <w:t xml:space="preserve"> </w:t>
              </w:r>
            </w:ins>
            <w:del w:id="45" w:author="Jiří Vojtěšek" w:date="2024-10-28T19:39:00Z">
              <w:r w:rsidR="004E40FA" w:rsidDel="003666ED">
                <w:delText xml:space="preserve"> </w:delText>
              </w:r>
              <w:r w:rsidR="00DA5C99" w:rsidDel="003666ED">
                <w:fldChar w:fldCharType="begin"/>
              </w:r>
              <w:r w:rsidR="00DA5C99" w:rsidDel="003666ED">
                <w:delInstrText xml:space="preserve"> HYPERLINK "https://fai.utb.cz/o-fakulte/uredni-deska/vnitrni-predpisy-fai/" </w:delInstrText>
              </w:r>
              <w:r w:rsidR="00DA5C99" w:rsidDel="003666ED">
                <w:fldChar w:fldCharType="separate"/>
              </w:r>
              <w:r w:rsidR="001F51BC" w:rsidRPr="004124B1" w:rsidDel="003666ED">
                <w:rPr>
                  <w:rStyle w:val="Hypertextovodkaz"/>
                </w:rPr>
                <w:delText>https://fai.utb.cz/o-fakulte/uredni-deska/vnitrni-predpisy-fai/</w:delText>
              </w:r>
              <w:r w:rsidR="00DA5C99" w:rsidDel="003666ED">
                <w:rPr>
                  <w:rStyle w:val="Hypertextovodkaz"/>
                </w:rPr>
                <w:fldChar w:fldCharType="end"/>
              </w:r>
            </w:del>
            <w:r w:rsidR="001F51BC">
              <w:t xml:space="preserve">. </w:t>
            </w:r>
            <w:r w:rsidR="0091480D">
              <w:t xml:space="preserve"> </w:t>
            </w:r>
          </w:p>
          <w:p w14:paraId="5028CF54" w14:textId="77777777" w:rsidR="0091480D" w:rsidRDefault="004B769A" w:rsidP="004A6D62">
            <w:pPr>
              <w:widowControl w:val="0"/>
              <w:jc w:val="both"/>
              <w:rPr>
                <w:lang w:eastAsia="en-US"/>
              </w:rPr>
            </w:pPr>
            <w:r w:rsidRPr="00E756CC">
              <w:rPr>
                <w:lang w:eastAsia="en-US"/>
              </w:rPr>
              <w:t xml:space="preserve">Plnění individuálního studijního plánu a studentova tvůrčí činnost jsou jednou ročně zhodnoceny ve výročním hodnocení </w:t>
            </w:r>
            <w:r w:rsidRPr="00F470B4">
              <w:rPr>
                <w:lang w:eastAsia="en-US"/>
              </w:rPr>
              <w:t xml:space="preserve">studenta. Toto hodnocení s vyjádřením </w:t>
            </w:r>
            <w:r w:rsidRPr="00E756CC">
              <w:rPr>
                <w:lang w:eastAsia="en-US"/>
              </w:rPr>
              <w:t xml:space="preserve">školitele a návrhem případných opatření </w:t>
            </w:r>
            <w:r w:rsidRPr="00F470B4">
              <w:rPr>
                <w:lang w:eastAsia="en-US"/>
              </w:rPr>
              <w:t>je projednáváno</w:t>
            </w:r>
            <w:r w:rsidRPr="00E756CC">
              <w:rPr>
                <w:lang w:eastAsia="en-US"/>
              </w:rPr>
              <w:t xml:space="preserve"> na zasedání </w:t>
            </w:r>
            <w:r>
              <w:rPr>
                <w:lang w:eastAsia="en-US"/>
              </w:rPr>
              <w:t>O</w:t>
            </w:r>
            <w:r w:rsidRPr="00E756CC">
              <w:rPr>
                <w:lang w:eastAsia="en-US"/>
              </w:rPr>
              <w:t>borové rady.</w:t>
            </w:r>
          </w:p>
          <w:p w14:paraId="324C5B3E" w14:textId="62677F51" w:rsidR="00304A20" w:rsidRPr="00E30491" w:rsidRDefault="000D6BA9" w:rsidP="00312E07">
            <w:pPr>
              <w:widowControl w:val="0"/>
              <w:jc w:val="both"/>
              <w:rPr>
                <w:lang w:eastAsia="en-US"/>
              </w:rPr>
            </w:pPr>
            <w:r>
              <w:rPr>
                <w:lang w:eastAsia="en-US"/>
              </w:rPr>
              <w:t xml:space="preserve">U </w:t>
            </w:r>
            <w:r w:rsidR="008C1A95">
              <w:rPr>
                <w:lang w:eastAsia="en-US"/>
              </w:rPr>
              <w:t>předmětů z kategorie „Povinné předměty“ je uveden procentuální podíl vyučujících</w:t>
            </w:r>
            <w:r w:rsidR="00AE04AA">
              <w:rPr>
                <w:lang w:eastAsia="en-US"/>
              </w:rPr>
              <w:t>. Předmět</w:t>
            </w:r>
            <w:r w:rsidR="008C1A95">
              <w:rPr>
                <w:lang w:eastAsia="en-US"/>
              </w:rPr>
              <w:t xml:space="preserve"> </w:t>
            </w:r>
            <w:r w:rsidR="008C1A95" w:rsidRPr="00E9459D">
              <w:rPr>
                <w:i/>
                <w:iCs/>
                <w:lang w:eastAsia="en-US"/>
              </w:rPr>
              <w:t>Angličtina</w:t>
            </w:r>
            <w:r w:rsidR="008C1A95">
              <w:rPr>
                <w:lang w:eastAsia="en-US"/>
              </w:rPr>
              <w:t xml:space="preserve"> je zajišťován </w:t>
            </w:r>
            <w:r w:rsidR="00AE04AA">
              <w:rPr>
                <w:lang w:eastAsia="en-US"/>
              </w:rPr>
              <w:t xml:space="preserve">jedním vyučujícím, předmět </w:t>
            </w:r>
            <w:r w:rsidR="00AE04AA" w:rsidRPr="00E9459D">
              <w:rPr>
                <w:i/>
                <w:iCs/>
                <w:lang w:eastAsia="en-US"/>
              </w:rPr>
              <w:t>Matematika</w:t>
            </w:r>
            <w:r w:rsidR="00AE04AA">
              <w:rPr>
                <w:lang w:eastAsia="en-US"/>
              </w:rPr>
              <w:t xml:space="preserve"> </w:t>
            </w:r>
            <w:r w:rsidR="003C33B5">
              <w:rPr>
                <w:lang w:eastAsia="en-US"/>
              </w:rPr>
              <w:t xml:space="preserve">vzhledem k tematickým oblastem je zajištěn třemi vyučujícími s uvedeným procentuálním podílem. </w:t>
            </w:r>
            <w:r w:rsidR="00D31747">
              <w:rPr>
                <w:lang w:eastAsia="en-US"/>
              </w:rPr>
              <w:t xml:space="preserve">Předmět </w:t>
            </w:r>
            <w:r w:rsidR="00D31747" w:rsidRPr="00E9459D">
              <w:rPr>
                <w:i/>
                <w:iCs/>
                <w:lang w:eastAsia="en-US"/>
              </w:rPr>
              <w:t>Metodologie vědecké práce</w:t>
            </w:r>
            <w:r w:rsidR="00D31747">
              <w:rPr>
                <w:lang w:eastAsia="en-US"/>
              </w:rPr>
              <w:t xml:space="preserve"> je opět zajištěn dvěma vyučujícími s uvedeným procentuálním podílem.</w:t>
            </w:r>
            <w:r w:rsidR="00F9073A">
              <w:rPr>
                <w:lang w:eastAsia="en-US"/>
              </w:rPr>
              <w:t xml:space="preserve"> U předmětů </w:t>
            </w:r>
            <w:r w:rsidR="001C7FD2">
              <w:rPr>
                <w:lang w:eastAsia="en-US"/>
              </w:rPr>
              <w:t>povinně volitelných I a II je vždy uveden</w:t>
            </w:r>
            <w:r w:rsidR="00F229AB">
              <w:rPr>
                <w:lang w:eastAsia="en-US"/>
              </w:rPr>
              <w:t xml:space="preserve"> jeden</w:t>
            </w:r>
            <w:r w:rsidR="001C7FD2">
              <w:rPr>
                <w:lang w:eastAsia="en-US"/>
              </w:rPr>
              <w:t xml:space="preserve"> </w:t>
            </w:r>
            <w:r w:rsidR="001B2F2B">
              <w:rPr>
                <w:lang w:eastAsia="en-US"/>
              </w:rPr>
              <w:t>vyučující</w:t>
            </w:r>
            <w:r w:rsidR="001C7FD2">
              <w:rPr>
                <w:lang w:eastAsia="en-US"/>
              </w:rPr>
              <w:t xml:space="preserve"> </w:t>
            </w:r>
            <w:r w:rsidR="008F489A">
              <w:rPr>
                <w:lang w:eastAsia="en-US"/>
              </w:rPr>
              <w:t>a zkoušející</w:t>
            </w:r>
            <w:r w:rsidR="00997B5F">
              <w:rPr>
                <w:lang w:eastAsia="en-US"/>
              </w:rPr>
              <w:t xml:space="preserve"> akademický pracovník</w:t>
            </w:r>
            <w:r w:rsidR="008F489A">
              <w:rPr>
                <w:lang w:eastAsia="en-US"/>
              </w:rPr>
              <w:t xml:space="preserve">. </w:t>
            </w:r>
            <w:r w:rsidR="00E82145">
              <w:rPr>
                <w:lang w:eastAsia="en-US"/>
              </w:rPr>
              <w:t xml:space="preserve">V případě, že </w:t>
            </w:r>
            <w:r w:rsidR="008F68C5">
              <w:rPr>
                <w:lang w:eastAsia="en-US"/>
              </w:rPr>
              <w:t>vyučující</w:t>
            </w:r>
            <w:r w:rsidR="00E82145">
              <w:rPr>
                <w:lang w:eastAsia="en-US"/>
              </w:rPr>
              <w:t xml:space="preserve"> daného předmětu je zároveň školitelem </w:t>
            </w:r>
            <w:r w:rsidR="00661440">
              <w:rPr>
                <w:lang w:eastAsia="en-US"/>
              </w:rPr>
              <w:t>zkoušeného</w:t>
            </w:r>
            <w:r w:rsidR="00E82145">
              <w:rPr>
                <w:lang w:eastAsia="en-US"/>
              </w:rPr>
              <w:t xml:space="preserve"> studenta,</w:t>
            </w:r>
            <w:r w:rsidR="00661440">
              <w:rPr>
                <w:lang w:eastAsia="en-US"/>
              </w:rPr>
              <w:t xml:space="preserve"> konzultace a zkoušení vede</w:t>
            </w:r>
            <w:r w:rsidR="00E0447C">
              <w:rPr>
                <w:lang w:eastAsia="en-US"/>
              </w:rPr>
              <w:t xml:space="preserve"> po dohodě s garantem předmětu </w:t>
            </w:r>
            <w:r w:rsidR="008661CC">
              <w:rPr>
                <w:lang w:eastAsia="en-US"/>
              </w:rPr>
              <w:t xml:space="preserve">náhradní </w:t>
            </w:r>
            <w:r w:rsidR="00E0447C">
              <w:rPr>
                <w:lang w:eastAsia="en-US"/>
              </w:rPr>
              <w:t>vyučující</w:t>
            </w:r>
            <w:r w:rsidR="000E6031">
              <w:rPr>
                <w:lang w:eastAsia="en-US"/>
              </w:rPr>
              <w:t xml:space="preserve"> uvedený v závorce</w:t>
            </w:r>
            <w:r w:rsidR="00E0447C">
              <w:rPr>
                <w:lang w:eastAsia="en-US"/>
              </w:rPr>
              <w:t>.</w:t>
            </w:r>
          </w:p>
          <w:p w14:paraId="19F7CCB8" w14:textId="77777777" w:rsidR="00A511C2" w:rsidRPr="00A511C2" w:rsidRDefault="00A511C2" w:rsidP="00A511C2">
            <w:pPr>
              <w:pStyle w:val="TableParagraph"/>
              <w:spacing w:after="120"/>
              <w:ind w:left="0"/>
              <w:rPr>
                <w:rFonts w:ascii="Arial Narrow" w:hAnsi="Arial Narrow"/>
                <w:b/>
                <w:sz w:val="20"/>
                <w:szCs w:val="20"/>
                <w:u w:val="single"/>
                <w:lang w:val="cs-CZ"/>
              </w:rPr>
            </w:pPr>
          </w:p>
          <w:tbl>
            <w:tblPr>
              <w:tblStyle w:val="Mkatabulky"/>
              <w:tblW w:w="9033"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4786"/>
              <w:gridCol w:w="4247"/>
            </w:tblGrid>
            <w:tr w:rsidR="00A511C2" w:rsidRPr="00A511C2" w14:paraId="1C621F46" w14:textId="77777777" w:rsidTr="12BDC1B0">
              <w:trPr>
                <w:trHeight w:val="283"/>
              </w:trPr>
              <w:tc>
                <w:tcPr>
                  <w:tcW w:w="4786" w:type="dxa"/>
                </w:tcPr>
                <w:p w14:paraId="52757F17" w14:textId="77777777" w:rsidR="00A511C2" w:rsidRPr="00A511C2" w:rsidRDefault="00A511C2" w:rsidP="00A511C2">
                  <w:pPr>
                    <w:pStyle w:val="TableParagraph"/>
                    <w:ind w:left="0"/>
                    <w:rPr>
                      <w:rFonts w:ascii="Arial Narrow" w:hAnsi="Arial Narrow"/>
                      <w:sz w:val="20"/>
                      <w:szCs w:val="20"/>
                      <w:lang w:val="cs-CZ"/>
                    </w:rPr>
                  </w:pPr>
                  <w:bookmarkStart w:id="46" w:name="_Hlk1370986"/>
                  <w:r w:rsidRPr="00A511C2">
                    <w:rPr>
                      <w:rFonts w:ascii="Arial Narrow" w:hAnsi="Arial Narrow"/>
                      <w:b/>
                      <w:sz w:val="20"/>
                      <w:szCs w:val="20"/>
                      <w:u w:val="single"/>
                      <w:lang w:val="cs-CZ"/>
                    </w:rPr>
                    <w:t>Povinné předměty</w:t>
                  </w:r>
                </w:p>
              </w:tc>
              <w:tc>
                <w:tcPr>
                  <w:tcW w:w="4247" w:type="dxa"/>
                </w:tcPr>
                <w:p w14:paraId="009983CE" w14:textId="77777777" w:rsidR="00A511C2" w:rsidRPr="00A511C2" w:rsidRDefault="00A511C2" w:rsidP="00A511C2">
                  <w:pPr>
                    <w:pStyle w:val="TableParagraph"/>
                    <w:ind w:left="0"/>
                    <w:rPr>
                      <w:rFonts w:ascii="Arial Narrow" w:hAnsi="Arial Narrow"/>
                      <w:b/>
                      <w:i/>
                      <w:sz w:val="20"/>
                      <w:szCs w:val="20"/>
                      <w:u w:val="single"/>
                      <w:lang w:val="cs-CZ"/>
                    </w:rPr>
                  </w:pPr>
                  <w:r w:rsidRPr="00A511C2">
                    <w:rPr>
                      <w:rFonts w:ascii="Arial Narrow" w:hAnsi="Arial Narrow"/>
                      <w:b/>
                      <w:i/>
                      <w:sz w:val="20"/>
                      <w:szCs w:val="20"/>
                      <w:u w:val="single"/>
                      <w:lang w:val="cs-CZ"/>
                    </w:rPr>
                    <w:t>Vyučující</w:t>
                  </w:r>
                </w:p>
              </w:tc>
            </w:tr>
            <w:bookmarkEnd w:id="46"/>
            <w:tr w:rsidR="00FF2230" w:rsidRPr="00A511C2" w14:paraId="2915CB41" w14:textId="77777777" w:rsidTr="12BDC1B0">
              <w:trPr>
                <w:trHeight w:val="283"/>
              </w:trPr>
              <w:tc>
                <w:tcPr>
                  <w:tcW w:w="4786" w:type="dxa"/>
                </w:tcPr>
                <w:p w14:paraId="7B568510" w14:textId="6388ADE0" w:rsidR="00FF2230" w:rsidRPr="00A511C2" w:rsidRDefault="00FF2230" w:rsidP="00FF2230">
                  <w:pPr>
                    <w:pStyle w:val="TableParagraph"/>
                    <w:ind w:left="0"/>
                    <w:rPr>
                      <w:rFonts w:ascii="Arial Narrow" w:hAnsi="Arial Narrow"/>
                      <w:sz w:val="20"/>
                      <w:szCs w:val="20"/>
                      <w:lang w:val="cs-CZ"/>
                    </w:rPr>
                  </w:pPr>
                  <w:proofErr w:type="spellStart"/>
                  <w:r w:rsidRPr="0061055A">
                    <w:rPr>
                      <w:rFonts w:ascii="Arial Narrow" w:hAnsi="Arial Narrow"/>
                      <w:sz w:val="20"/>
                      <w:szCs w:val="20"/>
                      <w:lang w:val="cs-CZ"/>
                    </w:rPr>
                    <w:t>English</w:t>
                  </w:r>
                  <w:proofErr w:type="spellEnd"/>
                  <w:r w:rsidRPr="0061055A">
                    <w:rPr>
                      <w:rFonts w:ascii="Arial Narrow" w:hAnsi="Arial Narrow"/>
                      <w:sz w:val="20"/>
                      <w:szCs w:val="20"/>
                      <w:lang w:val="cs-CZ"/>
                    </w:rPr>
                    <w:t xml:space="preserve"> (</w:t>
                  </w:r>
                  <w:proofErr w:type="spellStart"/>
                  <w:r w:rsidRPr="0061055A">
                    <w:rPr>
                      <w:rFonts w:ascii="Arial Narrow" w:hAnsi="Arial Narrow"/>
                      <w:sz w:val="20"/>
                      <w:szCs w:val="20"/>
                      <w:lang w:val="cs-CZ"/>
                    </w:rPr>
                    <w:t>Academic</w:t>
                  </w:r>
                  <w:proofErr w:type="spellEnd"/>
                  <w:r w:rsidRPr="0061055A">
                    <w:rPr>
                      <w:rFonts w:ascii="Arial Narrow" w:hAnsi="Arial Narrow"/>
                      <w:sz w:val="20"/>
                      <w:szCs w:val="20"/>
                      <w:lang w:val="cs-CZ"/>
                    </w:rPr>
                    <w:t xml:space="preserve"> </w:t>
                  </w:r>
                  <w:proofErr w:type="spellStart"/>
                  <w:r w:rsidRPr="0061055A">
                    <w:rPr>
                      <w:rFonts w:ascii="Arial Narrow" w:hAnsi="Arial Narrow"/>
                      <w:sz w:val="20"/>
                      <w:szCs w:val="20"/>
                      <w:lang w:val="cs-CZ"/>
                    </w:rPr>
                    <w:t>Writing</w:t>
                  </w:r>
                  <w:proofErr w:type="spellEnd"/>
                  <w:r w:rsidRPr="0061055A">
                    <w:rPr>
                      <w:rFonts w:ascii="Arial Narrow" w:hAnsi="Arial Narrow"/>
                      <w:sz w:val="20"/>
                      <w:szCs w:val="20"/>
                      <w:lang w:val="cs-CZ"/>
                    </w:rPr>
                    <w:t>)</w:t>
                  </w:r>
                  <w:r w:rsidRPr="00A511C2">
                    <w:rPr>
                      <w:rFonts w:ascii="Arial Narrow" w:hAnsi="Arial Narrow"/>
                      <w:sz w:val="20"/>
                      <w:szCs w:val="20"/>
                      <w:lang w:val="cs-CZ"/>
                    </w:rPr>
                    <w:t xml:space="preserve"> </w:t>
                  </w:r>
                </w:p>
              </w:tc>
              <w:tc>
                <w:tcPr>
                  <w:tcW w:w="4247" w:type="dxa"/>
                </w:tcPr>
                <w:p w14:paraId="413BAAD7" w14:textId="1B9408D6" w:rsidR="00FF2230" w:rsidRPr="009F44F6" w:rsidRDefault="00FF2230" w:rsidP="00FF2230">
                  <w:pPr>
                    <w:pStyle w:val="TableParagraph"/>
                    <w:ind w:left="0"/>
                    <w:rPr>
                      <w:rFonts w:ascii="Arial Narrow" w:hAnsi="Arial Narrow"/>
                      <w:b/>
                      <w:bCs/>
                      <w:i/>
                      <w:sz w:val="20"/>
                      <w:szCs w:val="20"/>
                      <w:u w:val="single"/>
                      <w:lang w:val="cs-CZ"/>
                    </w:rPr>
                  </w:pPr>
                  <w:r w:rsidRPr="00304A20">
                    <w:rPr>
                      <w:rFonts w:ascii="Arial Narrow" w:hAnsi="Arial Narrow"/>
                      <w:b/>
                      <w:bCs/>
                      <w:i/>
                      <w:sz w:val="20"/>
                      <w:szCs w:val="20"/>
                      <w:lang w:val="cs-CZ"/>
                    </w:rPr>
                    <w:t xml:space="preserve">Ing. Dagmar Svobodová, </w:t>
                  </w:r>
                  <w:proofErr w:type="spellStart"/>
                  <w:r w:rsidRPr="00304A20">
                    <w:rPr>
                      <w:rFonts w:ascii="Arial Narrow" w:hAnsi="Arial Narrow"/>
                      <w:b/>
                      <w:bCs/>
                      <w:i/>
                      <w:sz w:val="20"/>
                      <w:szCs w:val="20"/>
                      <w:lang w:val="cs-CZ"/>
                    </w:rPr>
                    <w:t>MSc</w:t>
                  </w:r>
                  <w:proofErr w:type="spellEnd"/>
                  <w:r w:rsidRPr="00304A20">
                    <w:rPr>
                      <w:rFonts w:ascii="Arial Narrow" w:hAnsi="Arial Narrow"/>
                      <w:b/>
                      <w:bCs/>
                      <w:i/>
                      <w:sz w:val="20"/>
                      <w:szCs w:val="20"/>
                      <w:lang w:val="cs-CZ"/>
                    </w:rPr>
                    <w:t>. (100 %)</w:t>
                  </w:r>
                </w:p>
              </w:tc>
            </w:tr>
            <w:tr w:rsidR="00FF2230" w:rsidRPr="00A511C2" w14:paraId="1A7C48F7" w14:textId="77777777" w:rsidTr="12BDC1B0">
              <w:trPr>
                <w:trHeight w:val="283"/>
              </w:trPr>
              <w:tc>
                <w:tcPr>
                  <w:tcW w:w="4786" w:type="dxa"/>
                </w:tcPr>
                <w:p w14:paraId="44234B96" w14:textId="04662669" w:rsidR="00FF2230" w:rsidRPr="00A511C2" w:rsidRDefault="00FF2230" w:rsidP="00FF2230">
                  <w:pPr>
                    <w:pStyle w:val="TableParagraph"/>
                    <w:ind w:left="0"/>
                    <w:rPr>
                      <w:rFonts w:ascii="Arial Narrow" w:hAnsi="Arial Narrow"/>
                      <w:sz w:val="20"/>
                      <w:szCs w:val="20"/>
                      <w:lang w:val="cs-CZ"/>
                    </w:rPr>
                  </w:pPr>
                  <w:proofErr w:type="spellStart"/>
                  <w:r w:rsidRPr="00FC575C">
                    <w:rPr>
                      <w:rFonts w:ascii="Arial Narrow" w:hAnsi="Arial Narrow"/>
                      <w:sz w:val="20"/>
                      <w:szCs w:val="20"/>
                      <w:lang w:val="cs-CZ"/>
                    </w:rPr>
                    <w:t>Mathematics</w:t>
                  </w:r>
                  <w:proofErr w:type="spellEnd"/>
                  <w:r w:rsidRPr="00A511C2">
                    <w:rPr>
                      <w:rFonts w:ascii="Arial Narrow" w:hAnsi="Arial Narrow"/>
                      <w:sz w:val="20"/>
                      <w:szCs w:val="20"/>
                      <w:lang w:val="cs-CZ"/>
                    </w:rPr>
                    <w:t xml:space="preserve"> </w:t>
                  </w:r>
                </w:p>
              </w:tc>
              <w:tc>
                <w:tcPr>
                  <w:tcW w:w="4247" w:type="dxa"/>
                </w:tcPr>
                <w:p w14:paraId="1A423B20" w14:textId="44DD7B11" w:rsidR="00FF2230" w:rsidRPr="00436043" w:rsidRDefault="00FF2230" w:rsidP="00FF2230">
                  <w:pPr>
                    <w:pStyle w:val="TableParagraph"/>
                    <w:ind w:left="0"/>
                    <w:rPr>
                      <w:rFonts w:ascii="Arial Narrow" w:hAnsi="Arial Narrow"/>
                      <w:i/>
                      <w:sz w:val="20"/>
                      <w:szCs w:val="20"/>
                      <w:lang w:val="cs-CZ"/>
                    </w:rPr>
                  </w:pPr>
                  <w:bookmarkStart w:id="47" w:name="OLE_LINK12"/>
                  <w:bookmarkStart w:id="48" w:name="OLE_LINK13"/>
                  <w:r w:rsidRPr="00436043">
                    <w:rPr>
                      <w:rFonts w:ascii="Arial Narrow" w:hAnsi="Arial Narrow"/>
                      <w:b/>
                      <w:bCs/>
                      <w:i/>
                      <w:sz w:val="20"/>
                      <w:szCs w:val="20"/>
                      <w:lang w:val="cs-CZ"/>
                    </w:rPr>
                    <w:t>Ing. Pavel Martinek, Ph.D. (3</w:t>
                  </w:r>
                  <w:r>
                    <w:rPr>
                      <w:rFonts w:ascii="Arial Narrow" w:hAnsi="Arial Narrow"/>
                      <w:b/>
                      <w:bCs/>
                      <w:i/>
                      <w:sz w:val="20"/>
                      <w:szCs w:val="20"/>
                      <w:lang w:val="cs-CZ"/>
                    </w:rPr>
                    <w:t>4</w:t>
                  </w:r>
                  <w:r w:rsidRPr="00436043">
                    <w:rPr>
                      <w:rFonts w:ascii="Arial Narrow" w:hAnsi="Arial Narrow"/>
                      <w:b/>
                      <w:bCs/>
                      <w:i/>
                      <w:sz w:val="20"/>
                      <w:szCs w:val="20"/>
                      <w:lang w:val="cs-CZ"/>
                    </w:rPr>
                    <w:t xml:space="preserve"> %)</w:t>
                  </w:r>
                </w:p>
                <w:p w14:paraId="3B1117CE" w14:textId="530E62FB" w:rsidR="00FF2230" w:rsidRPr="00436043" w:rsidRDefault="00FF2230" w:rsidP="00FF2230">
                  <w:pPr>
                    <w:pStyle w:val="TableParagraph"/>
                    <w:ind w:left="0"/>
                    <w:rPr>
                      <w:rFonts w:ascii="Arial Narrow" w:hAnsi="Arial Narrow"/>
                      <w:i/>
                      <w:sz w:val="20"/>
                      <w:szCs w:val="20"/>
                      <w:lang w:val="cs-CZ"/>
                    </w:rPr>
                  </w:pPr>
                  <w:r w:rsidRPr="00436043">
                    <w:rPr>
                      <w:rFonts w:ascii="Arial Narrow" w:hAnsi="Arial Narrow"/>
                      <w:i/>
                      <w:sz w:val="20"/>
                      <w:szCs w:val="20"/>
                      <w:lang w:val="cs-CZ"/>
                    </w:rPr>
                    <w:t>RNDr. Martin Fajkus, Ph.D. (33 %)</w:t>
                  </w:r>
                </w:p>
                <w:p w14:paraId="205C92E6" w14:textId="039DEC49" w:rsidR="00FF2230" w:rsidRPr="00A511C2" w:rsidRDefault="00FF2230" w:rsidP="00FF2230">
                  <w:pPr>
                    <w:pStyle w:val="TableParagraph"/>
                    <w:ind w:left="0"/>
                    <w:rPr>
                      <w:rFonts w:ascii="Arial Narrow" w:hAnsi="Arial Narrow"/>
                      <w:b/>
                      <w:bCs/>
                      <w:i/>
                      <w:iCs/>
                      <w:sz w:val="20"/>
                      <w:szCs w:val="20"/>
                      <w:u w:val="single"/>
                      <w:lang w:val="cs-CZ"/>
                    </w:rPr>
                  </w:pPr>
                  <w:r w:rsidRPr="12BDC1B0">
                    <w:rPr>
                      <w:rFonts w:ascii="Arial Narrow" w:hAnsi="Arial Narrow"/>
                      <w:i/>
                      <w:iCs/>
                      <w:sz w:val="20"/>
                      <w:szCs w:val="20"/>
                      <w:lang w:val="cs-CZ"/>
                    </w:rPr>
                    <w:t>Mgr. Jana Řezníčková, Ph.D. (</w:t>
                  </w:r>
                  <w:r>
                    <w:rPr>
                      <w:rFonts w:ascii="Arial Narrow" w:hAnsi="Arial Narrow"/>
                      <w:i/>
                      <w:iCs/>
                      <w:sz w:val="20"/>
                      <w:szCs w:val="20"/>
                      <w:lang w:val="cs-CZ"/>
                    </w:rPr>
                    <w:t>33</w:t>
                  </w:r>
                  <w:r>
                    <w:rPr>
                      <w:rFonts w:ascii="Arial Narrow" w:hAnsi="Arial Narrow"/>
                      <w:i/>
                      <w:sz w:val="20"/>
                      <w:szCs w:val="20"/>
                      <w:lang w:val="cs-CZ"/>
                    </w:rPr>
                    <w:t xml:space="preserve"> %</w:t>
                  </w:r>
                  <w:r w:rsidRPr="12BDC1B0">
                    <w:rPr>
                      <w:rFonts w:ascii="Arial Narrow" w:hAnsi="Arial Narrow"/>
                      <w:i/>
                      <w:iCs/>
                      <w:sz w:val="20"/>
                      <w:szCs w:val="20"/>
                      <w:lang w:val="cs-CZ"/>
                    </w:rPr>
                    <w:t>)</w:t>
                  </w:r>
                  <w:bookmarkEnd w:id="47"/>
                  <w:bookmarkEnd w:id="48"/>
                </w:p>
              </w:tc>
            </w:tr>
            <w:tr w:rsidR="00FF2230" w:rsidRPr="00A511C2" w14:paraId="46E5A768" w14:textId="77777777" w:rsidTr="12BDC1B0">
              <w:trPr>
                <w:trHeight w:val="283"/>
              </w:trPr>
              <w:tc>
                <w:tcPr>
                  <w:tcW w:w="4786" w:type="dxa"/>
                </w:tcPr>
                <w:p w14:paraId="63CC2B91" w14:textId="7EAA9AD2" w:rsidR="00FF2230" w:rsidRPr="00A511C2" w:rsidRDefault="00FF2230" w:rsidP="00FF2230">
                  <w:pPr>
                    <w:pStyle w:val="TableParagraph"/>
                    <w:ind w:left="0"/>
                    <w:rPr>
                      <w:rFonts w:ascii="Arial Narrow" w:hAnsi="Arial Narrow"/>
                      <w:sz w:val="20"/>
                      <w:szCs w:val="20"/>
                      <w:lang w:val="cs-CZ"/>
                    </w:rPr>
                  </w:pPr>
                  <w:proofErr w:type="spellStart"/>
                  <w:r>
                    <w:rPr>
                      <w:rFonts w:ascii="Arial Narrow" w:hAnsi="Arial Narrow"/>
                      <w:sz w:val="20"/>
                      <w:szCs w:val="20"/>
                      <w:lang w:val="cs-CZ"/>
                    </w:rPr>
                    <w:t>Research</w:t>
                  </w:r>
                  <w:proofErr w:type="spellEnd"/>
                  <w:r>
                    <w:rPr>
                      <w:rFonts w:ascii="Arial Narrow" w:hAnsi="Arial Narrow"/>
                      <w:sz w:val="20"/>
                      <w:szCs w:val="20"/>
                      <w:lang w:val="cs-CZ"/>
                    </w:rPr>
                    <w:t xml:space="preserve"> </w:t>
                  </w:r>
                  <w:proofErr w:type="spellStart"/>
                  <w:r>
                    <w:rPr>
                      <w:rFonts w:ascii="Arial Narrow" w:hAnsi="Arial Narrow"/>
                      <w:sz w:val="20"/>
                      <w:szCs w:val="20"/>
                      <w:lang w:val="cs-CZ"/>
                    </w:rPr>
                    <w:t>Met</w:t>
                  </w:r>
                  <w:r w:rsidR="00C04F2A">
                    <w:rPr>
                      <w:rFonts w:ascii="Arial Narrow" w:hAnsi="Arial Narrow"/>
                      <w:sz w:val="20"/>
                      <w:szCs w:val="20"/>
                      <w:lang w:val="cs-CZ"/>
                    </w:rPr>
                    <w:t>h</w:t>
                  </w:r>
                  <w:r>
                    <w:rPr>
                      <w:rFonts w:ascii="Arial Narrow" w:hAnsi="Arial Narrow"/>
                      <w:sz w:val="20"/>
                      <w:szCs w:val="20"/>
                      <w:lang w:val="cs-CZ"/>
                    </w:rPr>
                    <w:t>odology</w:t>
                  </w:r>
                  <w:proofErr w:type="spellEnd"/>
                </w:p>
              </w:tc>
              <w:tc>
                <w:tcPr>
                  <w:tcW w:w="4247" w:type="dxa"/>
                </w:tcPr>
                <w:p w14:paraId="2830071B" w14:textId="5472E3BF" w:rsidR="00FF2230" w:rsidRPr="00304A20" w:rsidRDefault="00FF2230" w:rsidP="00FF2230">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 xml:space="preserve">doc. Ing. Bronislav </w:t>
                  </w:r>
                  <w:proofErr w:type="spellStart"/>
                  <w:r w:rsidRPr="00304A20">
                    <w:rPr>
                      <w:rFonts w:ascii="Arial Narrow" w:hAnsi="Arial Narrow"/>
                      <w:b/>
                      <w:bCs/>
                      <w:i/>
                      <w:sz w:val="20"/>
                      <w:szCs w:val="20"/>
                      <w:lang w:val="cs-CZ"/>
                    </w:rPr>
                    <w:t>Chramcov</w:t>
                  </w:r>
                  <w:proofErr w:type="spellEnd"/>
                  <w:r w:rsidRPr="00304A20">
                    <w:rPr>
                      <w:rFonts w:ascii="Arial Narrow" w:hAnsi="Arial Narrow"/>
                      <w:b/>
                      <w:bCs/>
                      <w:i/>
                      <w:sz w:val="20"/>
                      <w:szCs w:val="20"/>
                      <w:lang w:val="cs-CZ"/>
                    </w:rPr>
                    <w:t>, Ph.D. (70 %)</w:t>
                  </w:r>
                </w:p>
                <w:p w14:paraId="2AB04221" w14:textId="27C501A9" w:rsidR="00FF2230" w:rsidRPr="00436043" w:rsidRDefault="00FF2230" w:rsidP="00FF2230">
                  <w:pPr>
                    <w:pStyle w:val="TableParagraph"/>
                    <w:ind w:left="0"/>
                    <w:rPr>
                      <w:rFonts w:ascii="Arial Narrow" w:hAnsi="Arial Narrow"/>
                      <w:b/>
                      <w:bCs/>
                      <w:i/>
                      <w:sz w:val="20"/>
                      <w:szCs w:val="20"/>
                      <w:lang w:val="cs-CZ"/>
                    </w:rPr>
                  </w:pPr>
                  <w:r w:rsidRPr="00436043">
                    <w:rPr>
                      <w:rFonts w:ascii="Arial Narrow" w:hAnsi="Arial Narrow"/>
                      <w:b/>
                      <w:bCs/>
                      <w:i/>
                      <w:sz w:val="20"/>
                      <w:szCs w:val="20"/>
                      <w:lang w:val="cs-CZ"/>
                    </w:rPr>
                    <w:t>PhDr. Ondřej Fabián (30 %)</w:t>
                  </w:r>
                </w:p>
              </w:tc>
            </w:tr>
            <w:tr w:rsidR="002C138E" w:rsidRPr="00A511C2" w14:paraId="47400BAA" w14:textId="77777777" w:rsidTr="12BDC1B0">
              <w:trPr>
                <w:trHeight w:val="283"/>
              </w:trPr>
              <w:tc>
                <w:tcPr>
                  <w:tcW w:w="4786" w:type="dxa"/>
                </w:tcPr>
                <w:p w14:paraId="03FBD2E9" w14:textId="5A532193" w:rsidR="002C138E" w:rsidRDefault="002C138E" w:rsidP="00E9459D">
                  <w:pPr>
                    <w:pStyle w:val="TableParagraph"/>
                    <w:ind w:left="0"/>
                    <w:jc w:val="left"/>
                    <w:rPr>
                      <w:rFonts w:ascii="Arial Narrow" w:hAnsi="Arial Narrow"/>
                      <w:sz w:val="20"/>
                      <w:szCs w:val="20"/>
                      <w:lang w:val="cs-CZ"/>
                    </w:rPr>
                  </w:pPr>
                  <w:r w:rsidRPr="00E9459D">
                    <w:rPr>
                      <w:rFonts w:ascii="Arial Narrow" w:hAnsi="Arial Narrow"/>
                      <w:b/>
                      <w:bCs/>
                      <w:sz w:val="20"/>
                      <w:szCs w:val="20"/>
                      <w:u w:val="single"/>
                      <w:lang w:val="cs-CZ"/>
                    </w:rPr>
                    <w:t>Povinně volitelné předměty I</w:t>
                  </w:r>
                  <w:r w:rsidR="004B4625">
                    <w:rPr>
                      <w:rFonts w:ascii="Arial Narrow" w:hAnsi="Arial Narrow"/>
                      <w:sz w:val="20"/>
                      <w:szCs w:val="20"/>
                      <w:lang w:val="cs-CZ"/>
                    </w:rPr>
                    <w:t xml:space="preserve"> </w:t>
                  </w:r>
                  <w:r w:rsidR="00E428A5">
                    <w:rPr>
                      <w:rFonts w:ascii="Arial Narrow" w:hAnsi="Arial Narrow"/>
                      <w:sz w:val="20"/>
                      <w:szCs w:val="20"/>
                      <w:lang w:val="cs-CZ"/>
                    </w:rPr>
                    <w:br/>
                  </w:r>
                  <w:r w:rsidR="004B4625">
                    <w:rPr>
                      <w:rFonts w:ascii="Arial Narrow" w:hAnsi="Arial Narrow"/>
                      <w:sz w:val="20"/>
                      <w:szCs w:val="20"/>
                      <w:lang w:val="cs-CZ"/>
                    </w:rPr>
                    <w:t xml:space="preserve">(student si povinně zvolí </w:t>
                  </w:r>
                  <w:r w:rsidR="00EC7CA9">
                    <w:rPr>
                      <w:rFonts w:ascii="Arial Narrow" w:hAnsi="Arial Narrow"/>
                      <w:sz w:val="20"/>
                      <w:szCs w:val="20"/>
                      <w:lang w:val="cs-CZ"/>
                    </w:rPr>
                    <w:t>jeden</w:t>
                  </w:r>
                  <w:r w:rsidR="004B4625">
                    <w:rPr>
                      <w:rFonts w:ascii="Arial Narrow" w:hAnsi="Arial Narrow"/>
                      <w:sz w:val="20"/>
                      <w:szCs w:val="20"/>
                      <w:lang w:val="cs-CZ"/>
                    </w:rPr>
                    <w:t xml:space="preserve"> z</w:t>
                  </w:r>
                  <w:r w:rsidR="00EC7CA9">
                    <w:rPr>
                      <w:rFonts w:ascii="Arial Narrow" w:hAnsi="Arial Narrow"/>
                      <w:sz w:val="20"/>
                      <w:szCs w:val="20"/>
                      <w:lang w:val="cs-CZ"/>
                    </w:rPr>
                    <w:t xml:space="preserve"> nabízených</w:t>
                  </w:r>
                  <w:r w:rsidR="004B4625">
                    <w:rPr>
                      <w:rFonts w:ascii="Arial Narrow" w:hAnsi="Arial Narrow"/>
                      <w:sz w:val="20"/>
                      <w:szCs w:val="20"/>
                      <w:lang w:val="cs-CZ"/>
                    </w:rPr>
                    <w:t xml:space="preserve"> předmětů)</w:t>
                  </w:r>
                </w:p>
              </w:tc>
              <w:tc>
                <w:tcPr>
                  <w:tcW w:w="4247" w:type="dxa"/>
                </w:tcPr>
                <w:p w14:paraId="6ED6F348" w14:textId="0C1713E8" w:rsidR="002C138E" w:rsidRPr="00E9459D" w:rsidRDefault="008D3155" w:rsidP="00A511C2">
                  <w:pPr>
                    <w:pStyle w:val="TableParagraph"/>
                    <w:ind w:left="0"/>
                    <w:rPr>
                      <w:rFonts w:ascii="Arial Narrow" w:hAnsi="Arial Narrow"/>
                      <w:bCs/>
                      <w:i/>
                      <w:sz w:val="20"/>
                      <w:szCs w:val="20"/>
                      <w:lang w:val="cs-CZ"/>
                    </w:rPr>
                  </w:pPr>
                  <w:r w:rsidRPr="00A511C2">
                    <w:rPr>
                      <w:rFonts w:ascii="Arial Narrow" w:hAnsi="Arial Narrow"/>
                      <w:b/>
                      <w:i/>
                      <w:sz w:val="20"/>
                      <w:szCs w:val="20"/>
                      <w:u w:val="single"/>
                      <w:lang w:val="cs-CZ"/>
                    </w:rPr>
                    <w:t>Vyučující</w:t>
                  </w:r>
                  <w:r w:rsidR="008661CC">
                    <w:rPr>
                      <w:rFonts w:ascii="Arial Narrow" w:hAnsi="Arial Narrow"/>
                      <w:b/>
                      <w:i/>
                      <w:sz w:val="20"/>
                      <w:szCs w:val="20"/>
                      <w:u w:val="single"/>
                      <w:lang w:val="cs-CZ"/>
                    </w:rPr>
                    <w:t xml:space="preserve"> </w:t>
                  </w:r>
                  <w:r w:rsidR="008661CC">
                    <w:rPr>
                      <w:rFonts w:ascii="Arial Narrow" w:hAnsi="Arial Narrow"/>
                      <w:bCs/>
                      <w:i/>
                      <w:sz w:val="20"/>
                      <w:szCs w:val="20"/>
                      <w:u w:val="single"/>
                      <w:lang w:val="cs-CZ"/>
                    </w:rPr>
                    <w:t>(náhradní vyučující)</w:t>
                  </w:r>
                </w:p>
              </w:tc>
            </w:tr>
            <w:tr w:rsidR="00374A16" w:rsidRPr="00A511C2" w14:paraId="01319A63" w14:textId="77777777" w:rsidTr="12BDC1B0">
              <w:trPr>
                <w:trHeight w:val="283"/>
              </w:trPr>
              <w:tc>
                <w:tcPr>
                  <w:tcW w:w="4786" w:type="dxa"/>
                </w:tcPr>
                <w:p w14:paraId="2D07E32E" w14:textId="214B8049" w:rsidR="00374A16" w:rsidRPr="00A511C2" w:rsidRDefault="00374A16" w:rsidP="00374A16">
                  <w:pPr>
                    <w:pStyle w:val="TableParagraph"/>
                    <w:ind w:left="0"/>
                    <w:rPr>
                      <w:rFonts w:ascii="Arial Narrow" w:hAnsi="Arial Narrow"/>
                      <w:sz w:val="20"/>
                      <w:szCs w:val="20"/>
                      <w:lang w:val="cs-CZ"/>
                    </w:rPr>
                  </w:pPr>
                  <w:proofErr w:type="spellStart"/>
                  <w:r w:rsidRPr="00C03E84">
                    <w:rPr>
                      <w:rFonts w:ascii="Arial Narrow" w:hAnsi="Arial Narrow"/>
                      <w:sz w:val="20"/>
                      <w:szCs w:val="20"/>
                      <w:lang w:val="cs-CZ"/>
                    </w:rPr>
                    <w:t>Security</w:t>
                  </w:r>
                  <w:proofErr w:type="spellEnd"/>
                  <w:r w:rsidRPr="00C03E84">
                    <w:rPr>
                      <w:rFonts w:ascii="Arial Narrow" w:hAnsi="Arial Narrow"/>
                      <w:sz w:val="20"/>
                      <w:szCs w:val="20"/>
                      <w:lang w:val="cs-CZ"/>
                    </w:rPr>
                    <w:t xml:space="preserve"> </w:t>
                  </w:r>
                  <w:proofErr w:type="spellStart"/>
                  <w:r w:rsidRPr="00C03E84">
                    <w:rPr>
                      <w:rFonts w:ascii="Arial Narrow" w:hAnsi="Arial Narrow"/>
                      <w:sz w:val="20"/>
                      <w:szCs w:val="20"/>
                      <w:lang w:val="cs-CZ"/>
                    </w:rPr>
                    <w:t>System</w:t>
                  </w:r>
                  <w:proofErr w:type="spellEnd"/>
                  <w:r w:rsidRPr="00C03E84">
                    <w:rPr>
                      <w:rFonts w:ascii="Arial Narrow" w:hAnsi="Arial Narrow"/>
                      <w:sz w:val="20"/>
                      <w:szCs w:val="20"/>
                      <w:lang w:val="cs-CZ"/>
                    </w:rPr>
                    <w:t xml:space="preserve"> Technology</w:t>
                  </w:r>
                  <w:r>
                    <w:rPr>
                      <w:rFonts w:ascii="Arial Narrow" w:hAnsi="Arial Narrow"/>
                      <w:sz w:val="20"/>
                      <w:szCs w:val="20"/>
                      <w:lang w:val="cs-CZ"/>
                    </w:rPr>
                    <w:t xml:space="preserve"> </w:t>
                  </w:r>
                </w:p>
              </w:tc>
              <w:tc>
                <w:tcPr>
                  <w:tcW w:w="4247" w:type="dxa"/>
                </w:tcPr>
                <w:p w14:paraId="22A31F13" w14:textId="3EE0B6C0" w:rsidR="00374A16" w:rsidRPr="00304A20" w:rsidRDefault="00374A16" w:rsidP="00374A16">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 Mgr. Milan Adámek, Ph.D. (</w:t>
                  </w:r>
                  <w:r>
                    <w:rPr>
                      <w:rFonts w:ascii="Arial Narrow" w:hAnsi="Arial Narrow"/>
                      <w:b/>
                      <w:bCs/>
                      <w:i/>
                      <w:sz w:val="20"/>
                      <w:szCs w:val="20"/>
                      <w:lang w:val="cs-CZ"/>
                    </w:rPr>
                    <w:t>10</w:t>
                  </w:r>
                  <w:r w:rsidRPr="00304A20">
                    <w:rPr>
                      <w:rFonts w:ascii="Arial Narrow" w:hAnsi="Arial Narrow"/>
                      <w:b/>
                      <w:bCs/>
                      <w:i/>
                      <w:sz w:val="20"/>
                      <w:szCs w:val="20"/>
                      <w:lang w:val="cs-CZ"/>
                    </w:rPr>
                    <w:t>0 %)</w:t>
                  </w:r>
                </w:p>
                <w:p w14:paraId="66EBDAB1" w14:textId="3344D713" w:rsidR="00374A16" w:rsidRPr="00A511C2" w:rsidRDefault="00374A16" w:rsidP="00374A16">
                  <w:pPr>
                    <w:pStyle w:val="TableParagraph"/>
                    <w:ind w:left="0"/>
                    <w:rPr>
                      <w:rFonts w:ascii="Arial Narrow" w:hAnsi="Arial Narrow"/>
                      <w:i/>
                      <w:sz w:val="20"/>
                      <w:szCs w:val="20"/>
                      <w:lang w:val="cs-CZ"/>
                    </w:rPr>
                  </w:pPr>
                  <w:bookmarkStart w:id="49" w:name="OLE_LINK18"/>
                  <w:bookmarkStart w:id="50" w:name="OLE_LINK19"/>
                  <w:r>
                    <w:rPr>
                      <w:rFonts w:ascii="Arial Narrow" w:hAnsi="Arial Narrow"/>
                      <w:i/>
                      <w:sz w:val="20"/>
                      <w:szCs w:val="20"/>
                      <w:lang w:val="cs-CZ"/>
                    </w:rPr>
                    <w:t>(</w:t>
                  </w:r>
                  <w:r w:rsidRPr="00A511C2">
                    <w:rPr>
                      <w:rFonts w:ascii="Arial Narrow" w:hAnsi="Arial Narrow"/>
                      <w:i/>
                      <w:sz w:val="20"/>
                      <w:szCs w:val="20"/>
                      <w:lang w:val="cs-CZ"/>
                    </w:rPr>
                    <w:t xml:space="preserve">doc. RNDr. Vojtěch </w:t>
                  </w:r>
                  <w:proofErr w:type="spellStart"/>
                  <w:r w:rsidRPr="00A511C2">
                    <w:rPr>
                      <w:rFonts w:ascii="Arial Narrow" w:hAnsi="Arial Narrow"/>
                      <w:i/>
                      <w:sz w:val="20"/>
                      <w:szCs w:val="20"/>
                      <w:lang w:val="cs-CZ"/>
                    </w:rPr>
                    <w:t>Křesálek</w:t>
                  </w:r>
                  <w:proofErr w:type="spellEnd"/>
                  <w:r w:rsidRPr="00A511C2">
                    <w:rPr>
                      <w:rFonts w:ascii="Arial Narrow" w:hAnsi="Arial Narrow"/>
                      <w:i/>
                      <w:sz w:val="20"/>
                      <w:szCs w:val="20"/>
                      <w:lang w:val="cs-CZ"/>
                    </w:rPr>
                    <w:t>, CSc.)</w:t>
                  </w:r>
                  <w:bookmarkEnd w:id="49"/>
                  <w:bookmarkEnd w:id="50"/>
                </w:p>
              </w:tc>
            </w:tr>
            <w:tr w:rsidR="00374A16" w:rsidRPr="00A511C2" w14:paraId="1CED70F8" w14:textId="77777777" w:rsidTr="12BDC1B0">
              <w:trPr>
                <w:trHeight w:val="283"/>
              </w:trPr>
              <w:tc>
                <w:tcPr>
                  <w:tcW w:w="4786" w:type="dxa"/>
                </w:tcPr>
                <w:p w14:paraId="66FC7286" w14:textId="5B82A89A" w:rsidR="00374A16" w:rsidRPr="00A511C2" w:rsidRDefault="00374A16" w:rsidP="00374A16">
                  <w:pPr>
                    <w:pStyle w:val="TableParagraph"/>
                    <w:ind w:left="0"/>
                    <w:rPr>
                      <w:rFonts w:ascii="Arial Narrow" w:hAnsi="Arial Narrow"/>
                      <w:sz w:val="20"/>
                      <w:szCs w:val="20"/>
                      <w:lang w:val="cs-CZ"/>
                    </w:rPr>
                  </w:pPr>
                  <w:proofErr w:type="spellStart"/>
                  <w:r w:rsidRPr="00997F33">
                    <w:rPr>
                      <w:rFonts w:ascii="Arial Narrow" w:hAnsi="Arial Narrow"/>
                      <w:sz w:val="20"/>
                      <w:szCs w:val="20"/>
                      <w:lang w:val="cs-CZ"/>
                    </w:rPr>
                    <w:lastRenderedPageBreak/>
                    <w:t>Theory</w:t>
                  </w:r>
                  <w:proofErr w:type="spellEnd"/>
                  <w:r w:rsidRPr="00997F33">
                    <w:rPr>
                      <w:rFonts w:ascii="Arial Narrow" w:hAnsi="Arial Narrow"/>
                      <w:sz w:val="20"/>
                      <w:szCs w:val="20"/>
                      <w:lang w:val="cs-CZ"/>
                    </w:rPr>
                    <w:t xml:space="preserve"> </w:t>
                  </w:r>
                  <w:proofErr w:type="spellStart"/>
                  <w:r w:rsidRPr="00997F33">
                    <w:rPr>
                      <w:rFonts w:ascii="Arial Narrow" w:hAnsi="Arial Narrow"/>
                      <w:sz w:val="20"/>
                      <w:szCs w:val="20"/>
                      <w:lang w:val="cs-CZ"/>
                    </w:rPr>
                    <w:t>of</w:t>
                  </w:r>
                  <w:proofErr w:type="spellEnd"/>
                  <w:r w:rsidRPr="00997F33">
                    <w:rPr>
                      <w:rFonts w:ascii="Arial Narrow" w:hAnsi="Arial Narrow"/>
                      <w:sz w:val="20"/>
                      <w:szCs w:val="20"/>
                      <w:lang w:val="cs-CZ"/>
                    </w:rPr>
                    <w:t xml:space="preserve"> </w:t>
                  </w:r>
                  <w:proofErr w:type="spellStart"/>
                  <w:r w:rsidRPr="00997F33">
                    <w:rPr>
                      <w:rFonts w:ascii="Arial Narrow" w:hAnsi="Arial Narrow"/>
                      <w:sz w:val="20"/>
                      <w:szCs w:val="20"/>
                      <w:lang w:val="cs-CZ"/>
                    </w:rPr>
                    <w:t>Security</w:t>
                  </w:r>
                  <w:proofErr w:type="spellEnd"/>
                  <w:r>
                    <w:rPr>
                      <w:rFonts w:ascii="Arial Narrow" w:hAnsi="Arial Narrow"/>
                      <w:sz w:val="20"/>
                      <w:szCs w:val="20"/>
                      <w:lang w:val="cs-CZ"/>
                    </w:rPr>
                    <w:t xml:space="preserve"> </w:t>
                  </w:r>
                </w:p>
              </w:tc>
              <w:tc>
                <w:tcPr>
                  <w:tcW w:w="4247" w:type="dxa"/>
                </w:tcPr>
                <w:p w14:paraId="3766018E" w14:textId="5BA81AF1" w:rsidR="00374A16" w:rsidRPr="00304A20" w:rsidRDefault="00374A16" w:rsidP="00374A16">
                  <w:pPr>
                    <w:pStyle w:val="TableParagraph"/>
                    <w:ind w:left="0"/>
                    <w:rPr>
                      <w:rFonts w:ascii="Arial Narrow" w:hAnsi="Arial Narrow"/>
                      <w:b/>
                      <w:bCs/>
                      <w:i/>
                      <w:color w:val="000000" w:themeColor="text1"/>
                      <w:sz w:val="20"/>
                      <w:szCs w:val="20"/>
                      <w:lang w:val="cs-CZ"/>
                    </w:rPr>
                  </w:pPr>
                  <w:bookmarkStart w:id="51" w:name="OLE_LINK20"/>
                  <w:bookmarkStart w:id="52" w:name="OLE_LINK21"/>
                  <w:r w:rsidRPr="00304A20">
                    <w:rPr>
                      <w:rFonts w:ascii="Arial Narrow" w:hAnsi="Arial Narrow"/>
                      <w:b/>
                      <w:bCs/>
                      <w:i/>
                      <w:color w:val="000000" w:themeColor="text1"/>
                      <w:sz w:val="20"/>
                      <w:szCs w:val="20"/>
                      <w:lang w:val="cs-CZ"/>
                    </w:rPr>
                    <w:t>prof. Ing. Martin Hromada, Ph.D.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w:t>
                  </w:r>
                  <w:r w:rsidRPr="00304A20">
                    <w:rPr>
                      <w:rFonts w:ascii="Arial Narrow" w:hAnsi="Arial Narrow"/>
                      <w:b/>
                      <w:bCs/>
                      <w:i/>
                      <w:sz w:val="20"/>
                      <w:szCs w:val="20"/>
                      <w:lang w:val="cs-CZ"/>
                    </w:rPr>
                    <w:t xml:space="preserve"> %</w:t>
                  </w:r>
                  <w:r w:rsidRPr="00304A20">
                    <w:rPr>
                      <w:rFonts w:ascii="Arial Narrow" w:hAnsi="Arial Narrow"/>
                      <w:b/>
                      <w:bCs/>
                      <w:i/>
                      <w:color w:val="000000" w:themeColor="text1"/>
                      <w:sz w:val="20"/>
                      <w:szCs w:val="20"/>
                      <w:lang w:val="cs-CZ"/>
                    </w:rPr>
                    <w:t>)</w:t>
                  </w:r>
                  <w:bookmarkEnd w:id="51"/>
                  <w:bookmarkEnd w:id="52"/>
                </w:p>
                <w:p w14:paraId="24C7B813" w14:textId="3CC33EE0" w:rsidR="00374A16" w:rsidRPr="00A511C2" w:rsidRDefault="00374A16" w:rsidP="00374A16">
                  <w:pPr>
                    <w:pStyle w:val="TableParagraph"/>
                    <w:ind w:left="0"/>
                    <w:rPr>
                      <w:rFonts w:ascii="Arial Narrow" w:hAnsi="Arial Narrow"/>
                      <w:i/>
                      <w:sz w:val="20"/>
                      <w:szCs w:val="20"/>
                      <w:lang w:val="cs-CZ"/>
                    </w:rPr>
                  </w:pPr>
                  <w:del w:id="53" w:author="Jiří Vojtěšek" w:date="2024-10-30T10:51:00Z">
                    <w:r w:rsidDel="005C40F5">
                      <w:rPr>
                        <w:rFonts w:ascii="Arial Narrow" w:hAnsi="Arial Narrow"/>
                        <w:i/>
                        <w:color w:val="000000" w:themeColor="text1"/>
                        <w:sz w:val="20"/>
                        <w:szCs w:val="20"/>
                        <w:lang w:val="cs-CZ"/>
                      </w:rPr>
                      <w:delText>(Ing. Jan Valouch, Ph.D.)</w:delText>
                    </w:r>
                  </w:del>
                </w:p>
              </w:tc>
            </w:tr>
            <w:tr w:rsidR="00A511C2" w:rsidRPr="00A511C2" w14:paraId="58E30716" w14:textId="77777777" w:rsidTr="006704EF">
              <w:trPr>
                <w:trHeight w:val="283"/>
              </w:trPr>
              <w:tc>
                <w:tcPr>
                  <w:tcW w:w="4786" w:type="dxa"/>
                </w:tcPr>
                <w:p w14:paraId="4F439B8F" w14:textId="77777777" w:rsidR="00A511C2" w:rsidRPr="00A511C2" w:rsidRDefault="00A511C2" w:rsidP="00A511C2">
                  <w:pPr>
                    <w:pStyle w:val="TableParagraph"/>
                    <w:ind w:left="0"/>
                    <w:rPr>
                      <w:rFonts w:ascii="Arial Narrow" w:hAnsi="Arial Narrow"/>
                      <w:sz w:val="20"/>
                      <w:szCs w:val="20"/>
                      <w:lang w:val="cs-CZ"/>
                    </w:rPr>
                  </w:pPr>
                </w:p>
              </w:tc>
              <w:tc>
                <w:tcPr>
                  <w:tcW w:w="4247" w:type="dxa"/>
                </w:tcPr>
                <w:p w14:paraId="6FB39EE1" w14:textId="77777777" w:rsidR="00A511C2" w:rsidRPr="00A511C2" w:rsidRDefault="00A511C2" w:rsidP="00A511C2">
                  <w:pPr>
                    <w:pStyle w:val="TableParagraph"/>
                    <w:ind w:left="0"/>
                    <w:rPr>
                      <w:rFonts w:ascii="Arial Narrow" w:hAnsi="Arial Narrow"/>
                      <w:i/>
                      <w:sz w:val="20"/>
                      <w:szCs w:val="20"/>
                      <w:lang w:val="cs-CZ"/>
                    </w:rPr>
                  </w:pPr>
                </w:p>
              </w:tc>
            </w:tr>
            <w:tr w:rsidR="00A511C2" w:rsidRPr="00A511C2" w14:paraId="6A455F3E" w14:textId="77777777" w:rsidTr="006704EF">
              <w:trPr>
                <w:trHeight w:val="283"/>
              </w:trPr>
              <w:tc>
                <w:tcPr>
                  <w:tcW w:w="4786" w:type="dxa"/>
                </w:tcPr>
                <w:p w14:paraId="1893BFD2" w14:textId="05C18F41" w:rsidR="00A511C2" w:rsidRPr="00E9459D" w:rsidRDefault="00A511C2" w:rsidP="00E9459D">
                  <w:pPr>
                    <w:pStyle w:val="TableParagraph"/>
                    <w:ind w:left="0"/>
                    <w:jc w:val="left"/>
                    <w:rPr>
                      <w:rFonts w:ascii="Arial Narrow" w:hAnsi="Arial Narrow"/>
                      <w:b/>
                      <w:bCs/>
                      <w:sz w:val="20"/>
                      <w:szCs w:val="20"/>
                      <w:u w:val="single"/>
                      <w:lang w:val="cs-CZ"/>
                    </w:rPr>
                  </w:pPr>
                  <w:bookmarkStart w:id="54" w:name="_Hlk1371017"/>
                  <w:r w:rsidRPr="00A511C2">
                    <w:rPr>
                      <w:rFonts w:ascii="Arial Narrow" w:hAnsi="Arial Narrow"/>
                      <w:b/>
                      <w:sz w:val="20"/>
                      <w:szCs w:val="20"/>
                      <w:u w:val="single"/>
                      <w:lang w:val="cs-CZ"/>
                    </w:rPr>
                    <w:t>Povinně volitelné předměty</w:t>
                  </w:r>
                  <w:r w:rsidR="00E428A5">
                    <w:rPr>
                      <w:rFonts w:ascii="Arial Narrow" w:hAnsi="Arial Narrow"/>
                      <w:b/>
                      <w:sz w:val="20"/>
                      <w:szCs w:val="20"/>
                      <w:u w:val="single"/>
                      <w:lang w:val="cs-CZ"/>
                    </w:rPr>
                    <w:t xml:space="preserve"> II</w:t>
                  </w:r>
                  <w:r w:rsidR="008D3155">
                    <w:rPr>
                      <w:rFonts w:ascii="Arial Narrow" w:hAnsi="Arial Narrow"/>
                      <w:b/>
                      <w:sz w:val="20"/>
                      <w:szCs w:val="20"/>
                      <w:u w:val="single"/>
                      <w:lang w:val="cs-CZ"/>
                    </w:rPr>
                    <w:br/>
                  </w:r>
                  <w:r w:rsidR="008D3155" w:rsidRPr="00E9459D">
                    <w:rPr>
                      <w:rFonts w:ascii="Arial Narrow" w:hAnsi="Arial Narrow"/>
                      <w:sz w:val="20"/>
                      <w:szCs w:val="20"/>
                      <w:lang w:val="cs-CZ"/>
                    </w:rPr>
                    <w:t xml:space="preserve">(student si povinně zvolí </w:t>
                  </w:r>
                  <w:r w:rsidR="00EC7CA9">
                    <w:rPr>
                      <w:rFonts w:ascii="Arial Narrow" w:hAnsi="Arial Narrow"/>
                      <w:sz w:val="20"/>
                      <w:szCs w:val="20"/>
                      <w:lang w:val="cs-CZ"/>
                    </w:rPr>
                    <w:t>dva</w:t>
                  </w:r>
                  <w:r w:rsidR="008D3155" w:rsidRPr="00E9459D">
                    <w:rPr>
                      <w:rFonts w:ascii="Arial Narrow" w:hAnsi="Arial Narrow"/>
                      <w:sz w:val="20"/>
                      <w:szCs w:val="20"/>
                      <w:lang w:val="cs-CZ"/>
                    </w:rPr>
                    <w:t xml:space="preserve"> z</w:t>
                  </w:r>
                  <w:r w:rsidR="00EC7CA9">
                    <w:rPr>
                      <w:rFonts w:ascii="Arial Narrow" w:hAnsi="Arial Narrow"/>
                      <w:sz w:val="20"/>
                      <w:szCs w:val="20"/>
                      <w:lang w:val="cs-CZ"/>
                    </w:rPr>
                    <w:t xml:space="preserve"> nabízených</w:t>
                  </w:r>
                  <w:r w:rsidR="008D3155" w:rsidRPr="00E9459D">
                    <w:rPr>
                      <w:rFonts w:ascii="Arial Narrow" w:hAnsi="Arial Narrow"/>
                      <w:sz w:val="20"/>
                      <w:szCs w:val="20"/>
                      <w:lang w:val="cs-CZ"/>
                    </w:rPr>
                    <w:t xml:space="preserve"> předmětů)</w:t>
                  </w:r>
                </w:p>
              </w:tc>
              <w:tc>
                <w:tcPr>
                  <w:tcW w:w="4247" w:type="dxa"/>
                </w:tcPr>
                <w:p w14:paraId="7732932F" w14:textId="02333E21" w:rsidR="00A511C2" w:rsidRPr="00A511C2" w:rsidRDefault="00A511C2" w:rsidP="00A511C2">
                  <w:pPr>
                    <w:pStyle w:val="TableParagraph"/>
                    <w:ind w:left="0"/>
                    <w:rPr>
                      <w:rFonts w:ascii="Arial Narrow" w:hAnsi="Arial Narrow"/>
                      <w:b/>
                      <w:i/>
                      <w:sz w:val="20"/>
                      <w:szCs w:val="20"/>
                      <w:u w:val="single"/>
                      <w:lang w:val="cs-CZ"/>
                    </w:rPr>
                  </w:pPr>
                  <w:r w:rsidRPr="00A511C2">
                    <w:rPr>
                      <w:rFonts w:ascii="Arial Narrow" w:hAnsi="Arial Narrow"/>
                      <w:b/>
                      <w:i/>
                      <w:sz w:val="20"/>
                      <w:szCs w:val="20"/>
                      <w:u w:val="single"/>
                      <w:lang w:val="cs-CZ"/>
                    </w:rPr>
                    <w:t>Vyučující</w:t>
                  </w:r>
                  <w:r w:rsidR="000A3823">
                    <w:rPr>
                      <w:rFonts w:ascii="Arial Narrow" w:hAnsi="Arial Narrow"/>
                      <w:b/>
                      <w:i/>
                      <w:sz w:val="20"/>
                      <w:szCs w:val="20"/>
                      <w:u w:val="single"/>
                      <w:lang w:val="cs-CZ"/>
                    </w:rPr>
                    <w:t xml:space="preserve"> </w:t>
                  </w:r>
                  <w:r w:rsidR="000A3823">
                    <w:rPr>
                      <w:rFonts w:ascii="Arial Narrow" w:hAnsi="Arial Narrow"/>
                      <w:bCs/>
                      <w:i/>
                      <w:sz w:val="20"/>
                      <w:szCs w:val="20"/>
                      <w:u w:val="single"/>
                      <w:lang w:val="cs-CZ"/>
                    </w:rPr>
                    <w:t>(náhradní vyučující)</w:t>
                  </w:r>
                </w:p>
              </w:tc>
            </w:tr>
            <w:tr w:rsidR="001924E6" w:rsidRPr="00A511C2" w14:paraId="5817E324" w14:textId="77777777" w:rsidTr="006704EF">
              <w:trPr>
                <w:trHeight w:val="283"/>
              </w:trPr>
              <w:tc>
                <w:tcPr>
                  <w:tcW w:w="4786" w:type="dxa"/>
                </w:tcPr>
                <w:p w14:paraId="0263C065" w14:textId="0FE5DC5B" w:rsidR="001924E6" w:rsidRPr="00A511C2" w:rsidRDefault="001924E6" w:rsidP="001924E6">
                  <w:pPr>
                    <w:pStyle w:val="TableParagraph"/>
                    <w:ind w:left="0"/>
                    <w:rPr>
                      <w:rFonts w:ascii="Arial Narrow" w:hAnsi="Arial Narrow"/>
                      <w:sz w:val="20"/>
                      <w:szCs w:val="20"/>
                      <w:lang w:val="cs-CZ"/>
                    </w:rPr>
                  </w:pPr>
                  <w:bookmarkStart w:id="55" w:name="_Hlk1371109"/>
                  <w:bookmarkEnd w:id="54"/>
                  <w:proofErr w:type="spellStart"/>
                  <w:r w:rsidRPr="0082010A">
                    <w:rPr>
                      <w:rFonts w:ascii="Arial Narrow" w:hAnsi="Arial Narrow"/>
                      <w:sz w:val="20"/>
                      <w:szCs w:val="20"/>
                      <w:lang w:val="cs-CZ"/>
                    </w:rPr>
                    <w:t>Security</w:t>
                  </w:r>
                  <w:proofErr w:type="spellEnd"/>
                  <w:r w:rsidRPr="0082010A">
                    <w:rPr>
                      <w:rFonts w:ascii="Arial Narrow" w:hAnsi="Arial Narrow"/>
                      <w:sz w:val="20"/>
                      <w:szCs w:val="20"/>
                      <w:lang w:val="cs-CZ"/>
                    </w:rPr>
                    <w:t xml:space="preserve"> Management in </w:t>
                  </w:r>
                  <w:proofErr w:type="spellStart"/>
                  <w:r w:rsidRPr="0082010A">
                    <w:rPr>
                      <w:rFonts w:ascii="Arial Narrow" w:hAnsi="Arial Narrow"/>
                      <w:sz w:val="20"/>
                      <w:szCs w:val="20"/>
                      <w:lang w:val="cs-CZ"/>
                    </w:rPr>
                    <w:t>Organization</w:t>
                  </w:r>
                  <w:proofErr w:type="spellEnd"/>
                  <w:r w:rsidRPr="00A511C2">
                    <w:rPr>
                      <w:rFonts w:ascii="Arial Narrow" w:hAnsi="Arial Narrow"/>
                      <w:sz w:val="20"/>
                      <w:szCs w:val="20"/>
                      <w:lang w:val="cs-CZ"/>
                    </w:rPr>
                    <w:t xml:space="preserve"> </w:t>
                  </w:r>
                </w:p>
              </w:tc>
              <w:tc>
                <w:tcPr>
                  <w:tcW w:w="4247" w:type="dxa"/>
                </w:tcPr>
                <w:p w14:paraId="3D2F570B" w14:textId="0BBC1583" w:rsidR="001924E6" w:rsidRPr="00436043" w:rsidRDefault="001924E6" w:rsidP="001924E6">
                  <w:pPr>
                    <w:pStyle w:val="TableParagraph"/>
                    <w:ind w:left="0"/>
                    <w:rPr>
                      <w:rFonts w:ascii="Arial Narrow" w:hAnsi="Arial Narrow"/>
                      <w:b/>
                      <w:bCs/>
                      <w:i/>
                      <w:color w:val="000000" w:themeColor="text1"/>
                      <w:sz w:val="20"/>
                      <w:szCs w:val="20"/>
                      <w:lang w:val="cs-CZ"/>
                    </w:rPr>
                  </w:pPr>
                  <w:r w:rsidRPr="00436043">
                    <w:rPr>
                      <w:rFonts w:ascii="Arial Narrow" w:hAnsi="Arial Narrow"/>
                      <w:b/>
                      <w:bCs/>
                      <w:i/>
                      <w:color w:val="000000" w:themeColor="text1"/>
                      <w:sz w:val="20"/>
                      <w:szCs w:val="20"/>
                      <w:lang w:val="cs-CZ"/>
                    </w:rPr>
                    <w:t>prof. Mgr. Roman Jašek, Ph.D., DBA (</w:t>
                  </w:r>
                  <w:r>
                    <w:rPr>
                      <w:rFonts w:ascii="Arial Narrow" w:hAnsi="Arial Narrow"/>
                      <w:b/>
                      <w:bCs/>
                      <w:i/>
                      <w:color w:val="000000" w:themeColor="text1"/>
                      <w:sz w:val="20"/>
                      <w:szCs w:val="20"/>
                      <w:lang w:val="cs-CZ"/>
                    </w:rPr>
                    <w:t>10</w:t>
                  </w:r>
                  <w:r w:rsidRPr="00436043">
                    <w:rPr>
                      <w:rFonts w:ascii="Arial Narrow" w:hAnsi="Arial Narrow"/>
                      <w:b/>
                      <w:bCs/>
                      <w:i/>
                      <w:color w:val="000000" w:themeColor="text1"/>
                      <w:sz w:val="20"/>
                      <w:szCs w:val="20"/>
                      <w:lang w:val="cs-CZ"/>
                    </w:rPr>
                    <w:t>0 %)</w:t>
                  </w:r>
                </w:p>
                <w:p w14:paraId="57E3C560" w14:textId="7F12A1EC" w:rsidR="001924E6" w:rsidRPr="00436043" w:rsidRDefault="001924E6" w:rsidP="001924E6">
                  <w:pPr>
                    <w:pStyle w:val="TableParagraph"/>
                    <w:ind w:left="0"/>
                    <w:rPr>
                      <w:rFonts w:ascii="Arial Narrow" w:hAnsi="Arial Narrow"/>
                      <w:b/>
                      <w:bCs/>
                      <w:i/>
                      <w:color w:val="000000" w:themeColor="text1"/>
                      <w:sz w:val="20"/>
                      <w:szCs w:val="20"/>
                      <w:lang w:val="cs-CZ"/>
                    </w:rPr>
                  </w:pPr>
                  <w:r>
                    <w:rPr>
                      <w:rFonts w:ascii="Arial Narrow" w:hAnsi="Arial Narrow"/>
                      <w:i/>
                      <w:color w:val="000000" w:themeColor="text1"/>
                      <w:sz w:val="20"/>
                      <w:szCs w:val="20"/>
                      <w:lang w:val="cs-CZ"/>
                    </w:rPr>
                    <w:t>(</w:t>
                  </w:r>
                  <w:r w:rsidRPr="00436043">
                    <w:rPr>
                      <w:rFonts w:ascii="Arial Narrow" w:hAnsi="Arial Narrow"/>
                      <w:i/>
                      <w:color w:val="000000" w:themeColor="text1"/>
                      <w:sz w:val="20"/>
                      <w:szCs w:val="20"/>
                      <w:lang w:val="cs-CZ"/>
                    </w:rPr>
                    <w:t>prof. Ing. Martin Hromada, Ph.D.)</w:t>
                  </w:r>
                </w:p>
              </w:tc>
            </w:tr>
            <w:tr w:rsidR="001924E6" w:rsidRPr="00A511C2" w14:paraId="41987DA2" w14:textId="77777777" w:rsidTr="006704EF">
              <w:trPr>
                <w:trHeight w:val="283"/>
              </w:trPr>
              <w:tc>
                <w:tcPr>
                  <w:tcW w:w="4786" w:type="dxa"/>
                </w:tcPr>
                <w:p w14:paraId="2771D22B" w14:textId="30FA40D2" w:rsidR="001924E6" w:rsidRPr="00A511C2" w:rsidRDefault="001924E6" w:rsidP="001924E6">
                  <w:proofErr w:type="spellStart"/>
                  <w:r w:rsidRPr="00D93D9D">
                    <w:t>Security</w:t>
                  </w:r>
                  <w:proofErr w:type="spellEnd"/>
                  <w:r w:rsidRPr="00D93D9D">
                    <w:t xml:space="preserve"> </w:t>
                  </w:r>
                  <w:proofErr w:type="spellStart"/>
                  <w:r w:rsidRPr="00D93D9D">
                    <w:t>Prognostics</w:t>
                  </w:r>
                  <w:proofErr w:type="spellEnd"/>
                  <w:r w:rsidRPr="00A511C2">
                    <w:t xml:space="preserve"> </w:t>
                  </w:r>
                </w:p>
              </w:tc>
              <w:tc>
                <w:tcPr>
                  <w:tcW w:w="4247" w:type="dxa"/>
                </w:tcPr>
                <w:p w14:paraId="5A9114DD" w14:textId="4F44988D" w:rsidR="001924E6" w:rsidRPr="00304A20" w:rsidRDefault="001924E6" w:rsidP="001924E6">
                  <w:pPr>
                    <w:rPr>
                      <w:b/>
                      <w:bCs/>
                      <w:i/>
                      <w:color w:val="000000" w:themeColor="text1"/>
                    </w:rPr>
                  </w:pPr>
                  <w:r w:rsidRPr="00304A20">
                    <w:rPr>
                      <w:b/>
                      <w:bCs/>
                      <w:i/>
                      <w:color w:val="000000" w:themeColor="text1"/>
                    </w:rPr>
                    <w:t>prof. Ing. Martin Hromada, Ph.D. (</w:t>
                  </w:r>
                  <w:r>
                    <w:rPr>
                      <w:b/>
                      <w:bCs/>
                      <w:i/>
                      <w:color w:val="000000" w:themeColor="text1"/>
                    </w:rPr>
                    <w:t>10</w:t>
                  </w:r>
                  <w:r w:rsidRPr="00304A20">
                    <w:rPr>
                      <w:b/>
                      <w:bCs/>
                      <w:i/>
                      <w:color w:val="000000" w:themeColor="text1"/>
                    </w:rPr>
                    <w:t>0 %)</w:t>
                  </w:r>
                </w:p>
                <w:p w14:paraId="7871D22A" w14:textId="294FDAF6" w:rsidR="001924E6" w:rsidRPr="00A511C2" w:rsidRDefault="001924E6" w:rsidP="001924E6">
                  <w:del w:id="56" w:author="Jiří Vojtěšek" w:date="2024-10-30T10:51:00Z">
                    <w:r w:rsidDel="005C40F5">
                      <w:rPr>
                        <w:i/>
                        <w:color w:val="000000" w:themeColor="text1"/>
                      </w:rPr>
                      <w:delText>(Ing. Jan Valouch, Ph.D.)</w:delText>
                    </w:r>
                  </w:del>
                </w:p>
              </w:tc>
            </w:tr>
            <w:tr w:rsidR="001924E6" w:rsidRPr="00A511C2" w14:paraId="534996E5" w14:textId="77777777" w:rsidTr="006704EF">
              <w:trPr>
                <w:trHeight w:val="283"/>
              </w:trPr>
              <w:tc>
                <w:tcPr>
                  <w:tcW w:w="4786" w:type="dxa"/>
                </w:tcPr>
                <w:p w14:paraId="12188ABE" w14:textId="0150BBDD" w:rsidR="001924E6" w:rsidRPr="00A511C2" w:rsidRDefault="001924E6" w:rsidP="001924E6">
                  <w:pPr>
                    <w:pStyle w:val="TableParagraph"/>
                    <w:spacing w:before="1"/>
                    <w:ind w:left="0"/>
                    <w:rPr>
                      <w:rFonts w:ascii="Arial Narrow" w:hAnsi="Arial Narrow"/>
                      <w:i/>
                      <w:sz w:val="20"/>
                      <w:szCs w:val="20"/>
                    </w:rPr>
                  </w:pPr>
                  <w:proofErr w:type="spellStart"/>
                  <w:r w:rsidRPr="00D33CD6">
                    <w:rPr>
                      <w:rFonts w:ascii="Arial Narrow" w:hAnsi="Arial Narrow"/>
                      <w:sz w:val="20"/>
                      <w:szCs w:val="20"/>
                      <w:lang w:val="cs-CZ"/>
                    </w:rPr>
                    <w:t>Selected</w:t>
                  </w:r>
                  <w:proofErr w:type="spellEnd"/>
                  <w:r w:rsidRPr="00D33CD6">
                    <w:rPr>
                      <w:rFonts w:ascii="Arial Narrow" w:hAnsi="Arial Narrow"/>
                      <w:sz w:val="20"/>
                      <w:szCs w:val="20"/>
                      <w:lang w:val="cs-CZ"/>
                    </w:rPr>
                    <w:t xml:space="preserve"> </w:t>
                  </w:r>
                  <w:proofErr w:type="spellStart"/>
                  <w:r w:rsidRPr="00D33CD6">
                    <w:rPr>
                      <w:rFonts w:ascii="Arial Narrow" w:hAnsi="Arial Narrow"/>
                      <w:sz w:val="20"/>
                      <w:szCs w:val="20"/>
                      <w:lang w:val="cs-CZ"/>
                    </w:rPr>
                    <w:t>Chapters</w:t>
                  </w:r>
                  <w:proofErr w:type="spellEnd"/>
                  <w:r w:rsidRPr="00D33CD6">
                    <w:rPr>
                      <w:rFonts w:ascii="Arial Narrow" w:hAnsi="Arial Narrow"/>
                      <w:sz w:val="20"/>
                      <w:szCs w:val="20"/>
                      <w:lang w:val="cs-CZ"/>
                    </w:rPr>
                    <w:t xml:space="preserve"> </w:t>
                  </w:r>
                  <w:proofErr w:type="spellStart"/>
                  <w:r w:rsidRPr="00D33CD6">
                    <w:rPr>
                      <w:rFonts w:ascii="Arial Narrow" w:hAnsi="Arial Narrow"/>
                      <w:sz w:val="20"/>
                      <w:szCs w:val="20"/>
                      <w:lang w:val="cs-CZ"/>
                    </w:rPr>
                    <w:t>from</w:t>
                  </w:r>
                  <w:proofErr w:type="spellEnd"/>
                  <w:r w:rsidRPr="00D33CD6">
                    <w:rPr>
                      <w:rFonts w:ascii="Arial Narrow" w:hAnsi="Arial Narrow"/>
                      <w:sz w:val="20"/>
                      <w:szCs w:val="20"/>
                      <w:lang w:val="cs-CZ"/>
                    </w:rPr>
                    <w:t xml:space="preserve"> </w:t>
                  </w:r>
                  <w:proofErr w:type="spellStart"/>
                  <w:r w:rsidRPr="00D33CD6">
                    <w:rPr>
                      <w:rFonts w:ascii="Arial Narrow" w:hAnsi="Arial Narrow"/>
                      <w:sz w:val="20"/>
                      <w:szCs w:val="20"/>
                      <w:lang w:val="cs-CZ"/>
                    </w:rPr>
                    <w:t>Artificial</w:t>
                  </w:r>
                  <w:proofErr w:type="spellEnd"/>
                  <w:r w:rsidRPr="00D33CD6">
                    <w:rPr>
                      <w:rFonts w:ascii="Arial Narrow" w:hAnsi="Arial Narrow"/>
                      <w:sz w:val="20"/>
                      <w:szCs w:val="20"/>
                      <w:lang w:val="cs-CZ"/>
                    </w:rPr>
                    <w:t xml:space="preserve"> </w:t>
                  </w:r>
                  <w:proofErr w:type="spellStart"/>
                  <w:r w:rsidRPr="00D33CD6">
                    <w:rPr>
                      <w:rFonts w:ascii="Arial Narrow" w:hAnsi="Arial Narrow"/>
                      <w:sz w:val="20"/>
                      <w:szCs w:val="20"/>
                      <w:lang w:val="cs-CZ"/>
                    </w:rPr>
                    <w:t>Intelligence</w:t>
                  </w:r>
                  <w:proofErr w:type="spellEnd"/>
                  <w:r w:rsidRPr="00A511C2">
                    <w:rPr>
                      <w:rFonts w:ascii="Arial Narrow" w:hAnsi="Arial Narrow"/>
                      <w:sz w:val="20"/>
                      <w:szCs w:val="20"/>
                      <w:lang w:val="cs-CZ"/>
                    </w:rPr>
                    <w:t xml:space="preserve"> </w:t>
                  </w:r>
                </w:p>
              </w:tc>
              <w:tc>
                <w:tcPr>
                  <w:tcW w:w="4247" w:type="dxa"/>
                </w:tcPr>
                <w:p w14:paraId="528F5B29" w14:textId="0D1C326F" w:rsidR="001924E6" w:rsidRPr="00304A20" w:rsidRDefault="001924E6" w:rsidP="001924E6">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 Ing. Roman Šenkeřík, Ph.D. (</w:t>
                  </w:r>
                  <w:r>
                    <w:rPr>
                      <w:rFonts w:ascii="Arial Narrow" w:hAnsi="Arial Narrow"/>
                      <w:b/>
                      <w:bCs/>
                      <w:i/>
                      <w:sz w:val="20"/>
                      <w:szCs w:val="20"/>
                      <w:lang w:val="cs-CZ"/>
                    </w:rPr>
                    <w:t>10</w:t>
                  </w:r>
                  <w:r w:rsidRPr="00304A20">
                    <w:rPr>
                      <w:rFonts w:ascii="Arial Narrow" w:hAnsi="Arial Narrow"/>
                      <w:b/>
                      <w:bCs/>
                      <w:i/>
                      <w:sz w:val="20"/>
                      <w:szCs w:val="20"/>
                      <w:lang w:val="cs-CZ"/>
                    </w:rPr>
                    <w:t>0</w:t>
                  </w:r>
                  <w:r w:rsidRPr="00304A20">
                    <w:rPr>
                      <w:rFonts w:ascii="Arial Narrow" w:hAnsi="Arial Narrow"/>
                      <w:b/>
                      <w:bCs/>
                      <w:i/>
                      <w:color w:val="000000" w:themeColor="text1"/>
                      <w:sz w:val="20"/>
                      <w:szCs w:val="20"/>
                      <w:lang w:val="cs-CZ"/>
                    </w:rPr>
                    <w:t xml:space="preserve"> %</w:t>
                  </w:r>
                  <w:r w:rsidRPr="00304A20">
                    <w:rPr>
                      <w:rFonts w:ascii="Arial Narrow" w:hAnsi="Arial Narrow"/>
                      <w:b/>
                      <w:bCs/>
                      <w:i/>
                      <w:sz w:val="20"/>
                      <w:szCs w:val="20"/>
                      <w:lang w:val="cs-CZ"/>
                    </w:rPr>
                    <w:t>)</w:t>
                  </w:r>
                </w:p>
                <w:p w14:paraId="60A92050" w14:textId="3AE31D1C" w:rsidR="001924E6" w:rsidRPr="00A511C2" w:rsidRDefault="001924E6" w:rsidP="001924E6">
                  <w:pPr>
                    <w:pStyle w:val="TableParagraph"/>
                    <w:ind w:left="0"/>
                    <w:rPr>
                      <w:rFonts w:ascii="Arial Narrow" w:hAnsi="Arial Narrow"/>
                      <w:i/>
                      <w:sz w:val="20"/>
                      <w:szCs w:val="20"/>
                      <w:lang w:val="cs-CZ"/>
                    </w:rPr>
                  </w:pPr>
                  <w:r>
                    <w:rPr>
                      <w:rFonts w:ascii="Arial Narrow" w:hAnsi="Arial Narrow"/>
                      <w:i/>
                      <w:color w:val="000000" w:themeColor="text1"/>
                      <w:sz w:val="20"/>
                      <w:szCs w:val="20"/>
                      <w:lang w:val="cs-CZ" w:eastAsia="cs-CZ"/>
                    </w:rPr>
                    <w:t>(prof</w:t>
                  </w:r>
                  <w:r w:rsidRPr="00A511C2">
                    <w:rPr>
                      <w:rFonts w:ascii="Arial Narrow" w:hAnsi="Arial Narrow"/>
                      <w:i/>
                      <w:color w:val="000000" w:themeColor="text1"/>
                      <w:sz w:val="20"/>
                      <w:szCs w:val="20"/>
                      <w:lang w:val="cs-CZ" w:eastAsia="cs-CZ"/>
                    </w:rPr>
                    <w:t>. Ing. Zuzana Oplatková Komínková, Ph.D.)</w:t>
                  </w:r>
                </w:p>
              </w:tc>
            </w:tr>
            <w:tr w:rsidR="001924E6" w:rsidRPr="00A511C2" w14:paraId="34CC8CDA" w14:textId="77777777" w:rsidTr="006704EF">
              <w:trPr>
                <w:trHeight w:val="283"/>
              </w:trPr>
              <w:tc>
                <w:tcPr>
                  <w:tcW w:w="4786" w:type="dxa"/>
                </w:tcPr>
                <w:p w14:paraId="492EB65E" w14:textId="70F0375F" w:rsidR="001924E6" w:rsidRPr="00A511C2" w:rsidRDefault="001924E6" w:rsidP="001924E6">
                  <w:pPr>
                    <w:pStyle w:val="TableParagraph"/>
                    <w:ind w:left="0"/>
                    <w:rPr>
                      <w:rFonts w:ascii="Arial Narrow" w:hAnsi="Arial Narrow"/>
                      <w:i/>
                      <w:sz w:val="20"/>
                      <w:szCs w:val="20"/>
                    </w:rPr>
                  </w:pPr>
                  <w:proofErr w:type="spellStart"/>
                  <w:r w:rsidRPr="00182A7A">
                    <w:rPr>
                      <w:rFonts w:ascii="Arial Narrow" w:hAnsi="Arial Narrow"/>
                      <w:sz w:val="20"/>
                      <w:szCs w:val="20"/>
                      <w:lang w:val="cs-CZ"/>
                    </w:rPr>
                    <w:t>Electromagnetic</w:t>
                  </w:r>
                  <w:proofErr w:type="spellEnd"/>
                  <w:r w:rsidRPr="00182A7A">
                    <w:rPr>
                      <w:rFonts w:ascii="Arial Narrow" w:hAnsi="Arial Narrow"/>
                      <w:sz w:val="20"/>
                      <w:szCs w:val="20"/>
                      <w:lang w:val="cs-CZ"/>
                    </w:rPr>
                    <w:t xml:space="preserve"> </w:t>
                  </w:r>
                  <w:proofErr w:type="spellStart"/>
                  <w:r w:rsidRPr="00182A7A">
                    <w:rPr>
                      <w:rFonts w:ascii="Arial Narrow" w:hAnsi="Arial Narrow"/>
                      <w:sz w:val="20"/>
                      <w:szCs w:val="20"/>
                      <w:lang w:val="cs-CZ"/>
                    </w:rPr>
                    <w:t>Compatibility</w:t>
                  </w:r>
                  <w:proofErr w:type="spellEnd"/>
                  <w:r>
                    <w:rPr>
                      <w:rFonts w:ascii="Arial Narrow" w:hAnsi="Arial Narrow"/>
                      <w:sz w:val="20"/>
                      <w:szCs w:val="20"/>
                      <w:lang w:val="cs-CZ"/>
                    </w:rPr>
                    <w:t xml:space="preserve"> in </w:t>
                  </w:r>
                  <w:proofErr w:type="spellStart"/>
                  <w:r>
                    <w:rPr>
                      <w:rFonts w:ascii="Arial Narrow" w:hAnsi="Arial Narrow"/>
                      <w:sz w:val="20"/>
                      <w:szCs w:val="20"/>
                      <w:lang w:val="cs-CZ"/>
                    </w:rPr>
                    <w:t>Security</w:t>
                  </w:r>
                  <w:proofErr w:type="spellEnd"/>
                  <w:r>
                    <w:rPr>
                      <w:rFonts w:ascii="Arial Narrow" w:hAnsi="Arial Narrow"/>
                      <w:sz w:val="20"/>
                      <w:szCs w:val="20"/>
                      <w:lang w:val="cs-CZ"/>
                    </w:rPr>
                    <w:t xml:space="preserve"> Systems</w:t>
                  </w:r>
                </w:p>
              </w:tc>
              <w:tc>
                <w:tcPr>
                  <w:tcW w:w="4247" w:type="dxa"/>
                </w:tcPr>
                <w:p w14:paraId="161EABEE" w14:textId="01D8BBC0" w:rsidR="001924E6" w:rsidRPr="00304A20" w:rsidRDefault="001924E6" w:rsidP="001924E6">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 xml:space="preserve">doc. Ing. Martin </w:t>
                  </w:r>
                  <w:proofErr w:type="spellStart"/>
                  <w:r w:rsidRPr="00304A20">
                    <w:rPr>
                      <w:rFonts w:ascii="Arial Narrow" w:hAnsi="Arial Narrow"/>
                      <w:b/>
                      <w:bCs/>
                      <w:i/>
                      <w:sz w:val="20"/>
                      <w:szCs w:val="20"/>
                      <w:lang w:val="cs-CZ"/>
                    </w:rPr>
                    <w:t>Pospíšilík</w:t>
                  </w:r>
                  <w:proofErr w:type="spellEnd"/>
                  <w:r w:rsidRPr="00304A20">
                    <w:rPr>
                      <w:rFonts w:ascii="Arial Narrow" w:hAnsi="Arial Narrow"/>
                      <w:b/>
                      <w:bCs/>
                      <w:i/>
                      <w:sz w:val="20"/>
                      <w:szCs w:val="20"/>
                      <w:lang w:val="cs-CZ"/>
                    </w:rPr>
                    <w:t>, Ph.D. (</w:t>
                  </w:r>
                  <w:r>
                    <w:rPr>
                      <w:rFonts w:ascii="Arial Narrow" w:hAnsi="Arial Narrow"/>
                      <w:b/>
                      <w:bCs/>
                      <w:i/>
                      <w:sz w:val="20"/>
                      <w:szCs w:val="20"/>
                      <w:lang w:val="cs-CZ"/>
                    </w:rPr>
                    <w:t>10</w:t>
                  </w:r>
                  <w:r w:rsidRPr="00304A20">
                    <w:rPr>
                      <w:rFonts w:ascii="Arial Narrow" w:hAnsi="Arial Narrow"/>
                      <w:b/>
                      <w:bCs/>
                      <w:i/>
                      <w:sz w:val="20"/>
                      <w:szCs w:val="20"/>
                      <w:lang w:val="cs-CZ"/>
                    </w:rPr>
                    <w:t>0</w:t>
                  </w:r>
                  <w:r w:rsidRPr="00304A20">
                    <w:rPr>
                      <w:rFonts w:ascii="Arial Narrow" w:hAnsi="Arial Narrow"/>
                      <w:b/>
                      <w:bCs/>
                      <w:i/>
                      <w:color w:val="000000" w:themeColor="text1"/>
                      <w:sz w:val="20"/>
                      <w:szCs w:val="20"/>
                      <w:lang w:val="cs-CZ"/>
                    </w:rPr>
                    <w:t xml:space="preserve"> %</w:t>
                  </w:r>
                  <w:r w:rsidRPr="00304A20">
                    <w:rPr>
                      <w:rFonts w:ascii="Arial Narrow" w:hAnsi="Arial Narrow"/>
                      <w:b/>
                      <w:bCs/>
                      <w:i/>
                      <w:sz w:val="20"/>
                      <w:szCs w:val="20"/>
                      <w:lang w:val="cs-CZ"/>
                    </w:rPr>
                    <w:t>)</w:t>
                  </w:r>
                </w:p>
                <w:p w14:paraId="302FCCB2" w14:textId="7911098D" w:rsidR="001924E6" w:rsidRPr="007F51E5" w:rsidRDefault="001924E6" w:rsidP="001924E6">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(prof. Mgr. Milan Adámek, Ph.D./</w:t>
                  </w:r>
                  <w:r w:rsidRPr="00A511C2">
                    <w:rPr>
                      <w:rFonts w:ascii="Arial Narrow" w:hAnsi="Arial Narrow"/>
                      <w:i/>
                      <w:color w:val="000000" w:themeColor="text1"/>
                      <w:sz w:val="20"/>
                      <w:szCs w:val="20"/>
                      <w:lang w:val="cs-CZ"/>
                    </w:rPr>
                    <w:t xml:space="preserve">doc. RNDr. Vojtěch </w:t>
                  </w:r>
                  <w:proofErr w:type="spellStart"/>
                  <w:r w:rsidRPr="00A511C2">
                    <w:rPr>
                      <w:rFonts w:ascii="Arial Narrow" w:hAnsi="Arial Narrow"/>
                      <w:i/>
                      <w:color w:val="000000" w:themeColor="text1"/>
                      <w:sz w:val="20"/>
                      <w:szCs w:val="20"/>
                      <w:lang w:val="cs-CZ"/>
                    </w:rPr>
                    <w:t>Křesálek</w:t>
                  </w:r>
                  <w:proofErr w:type="spellEnd"/>
                  <w:r w:rsidRPr="00A511C2">
                    <w:rPr>
                      <w:rFonts w:ascii="Arial Narrow" w:hAnsi="Arial Narrow"/>
                      <w:i/>
                      <w:color w:val="000000" w:themeColor="text1"/>
                      <w:sz w:val="20"/>
                      <w:szCs w:val="20"/>
                      <w:lang w:val="cs-CZ"/>
                    </w:rPr>
                    <w:t>, CSc.)</w:t>
                  </w:r>
                </w:p>
              </w:tc>
            </w:tr>
            <w:tr w:rsidR="001924E6" w:rsidRPr="00A511C2" w14:paraId="3DD3BF60" w14:textId="77777777" w:rsidTr="006704EF">
              <w:trPr>
                <w:trHeight w:val="283"/>
              </w:trPr>
              <w:tc>
                <w:tcPr>
                  <w:tcW w:w="4786" w:type="dxa"/>
                </w:tcPr>
                <w:p w14:paraId="264445EA" w14:textId="09A8F1AF" w:rsidR="001924E6" w:rsidRPr="00A511C2" w:rsidRDefault="001924E6" w:rsidP="001924E6">
                  <w:pPr>
                    <w:pStyle w:val="TableParagraph"/>
                    <w:ind w:left="0"/>
                    <w:rPr>
                      <w:rFonts w:ascii="Arial Narrow" w:hAnsi="Arial Narrow"/>
                      <w:sz w:val="20"/>
                      <w:szCs w:val="20"/>
                    </w:rPr>
                  </w:pPr>
                  <w:proofErr w:type="spellStart"/>
                  <w:r w:rsidRPr="00F21303">
                    <w:rPr>
                      <w:rFonts w:ascii="Arial Narrow" w:hAnsi="Arial Narrow"/>
                      <w:sz w:val="20"/>
                      <w:szCs w:val="20"/>
                      <w:lang w:val="cs-CZ"/>
                    </w:rPr>
                    <w:t>Electronic</w:t>
                  </w:r>
                  <w:proofErr w:type="spellEnd"/>
                  <w:r w:rsidRPr="00F21303">
                    <w:rPr>
                      <w:rFonts w:ascii="Arial Narrow" w:hAnsi="Arial Narrow"/>
                      <w:sz w:val="20"/>
                      <w:szCs w:val="20"/>
                      <w:lang w:val="cs-CZ"/>
                    </w:rPr>
                    <w:t xml:space="preserve"> </w:t>
                  </w:r>
                  <w:proofErr w:type="spellStart"/>
                  <w:r w:rsidRPr="00F21303">
                    <w:rPr>
                      <w:rFonts w:ascii="Arial Narrow" w:hAnsi="Arial Narrow"/>
                      <w:sz w:val="20"/>
                      <w:szCs w:val="20"/>
                      <w:lang w:val="cs-CZ"/>
                    </w:rPr>
                    <w:t>Circuits</w:t>
                  </w:r>
                  <w:proofErr w:type="spellEnd"/>
                  <w:r w:rsidRPr="00F21303">
                    <w:rPr>
                      <w:rFonts w:ascii="Arial Narrow" w:hAnsi="Arial Narrow"/>
                      <w:sz w:val="20"/>
                      <w:szCs w:val="20"/>
                      <w:lang w:val="cs-CZ"/>
                    </w:rPr>
                    <w:t xml:space="preserve"> in </w:t>
                  </w:r>
                  <w:proofErr w:type="spellStart"/>
                  <w:r w:rsidRPr="00F21303">
                    <w:rPr>
                      <w:rFonts w:ascii="Arial Narrow" w:hAnsi="Arial Narrow"/>
                      <w:sz w:val="20"/>
                      <w:szCs w:val="20"/>
                      <w:lang w:val="cs-CZ"/>
                    </w:rPr>
                    <w:t>Security</w:t>
                  </w:r>
                  <w:proofErr w:type="spellEnd"/>
                  <w:r w:rsidRPr="00F21303">
                    <w:rPr>
                      <w:rFonts w:ascii="Arial Narrow" w:hAnsi="Arial Narrow"/>
                      <w:sz w:val="20"/>
                      <w:szCs w:val="20"/>
                      <w:lang w:val="cs-CZ"/>
                    </w:rPr>
                    <w:t xml:space="preserve"> Technologies</w:t>
                  </w:r>
                  <w:r w:rsidRPr="00A511C2">
                    <w:rPr>
                      <w:rFonts w:ascii="Arial Narrow" w:hAnsi="Arial Narrow"/>
                      <w:sz w:val="20"/>
                      <w:szCs w:val="20"/>
                      <w:lang w:val="cs-CZ"/>
                    </w:rPr>
                    <w:t xml:space="preserve"> </w:t>
                  </w:r>
                </w:p>
              </w:tc>
              <w:tc>
                <w:tcPr>
                  <w:tcW w:w="4247" w:type="dxa"/>
                </w:tcPr>
                <w:p w14:paraId="243AD6C2" w14:textId="1DBAA6AA" w:rsidR="001924E6" w:rsidRPr="00304A20" w:rsidRDefault="001924E6" w:rsidP="001924E6">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prof. Mgr. Milan Adámek, Ph.D. (</w:t>
                  </w:r>
                  <w:r>
                    <w:rPr>
                      <w:rFonts w:ascii="Arial Narrow" w:hAnsi="Arial Narrow"/>
                      <w:b/>
                      <w:bCs/>
                      <w:i/>
                      <w:sz w:val="20"/>
                      <w:szCs w:val="20"/>
                      <w:lang w:val="cs-CZ"/>
                    </w:rPr>
                    <w:t>10</w:t>
                  </w:r>
                  <w:r w:rsidRPr="00304A20">
                    <w:rPr>
                      <w:rFonts w:ascii="Arial Narrow" w:hAnsi="Arial Narrow"/>
                      <w:b/>
                      <w:bCs/>
                      <w:i/>
                      <w:sz w:val="20"/>
                      <w:szCs w:val="20"/>
                      <w:lang w:val="cs-CZ"/>
                    </w:rPr>
                    <w:t>0</w:t>
                  </w:r>
                  <w:r w:rsidRPr="00304A20">
                    <w:rPr>
                      <w:rFonts w:ascii="Arial Narrow" w:hAnsi="Arial Narrow"/>
                      <w:b/>
                      <w:bCs/>
                      <w:i/>
                      <w:color w:val="000000" w:themeColor="text1"/>
                      <w:sz w:val="20"/>
                      <w:szCs w:val="20"/>
                      <w:lang w:val="cs-CZ"/>
                    </w:rPr>
                    <w:t xml:space="preserve"> %</w:t>
                  </w:r>
                  <w:r w:rsidRPr="00304A20">
                    <w:rPr>
                      <w:rFonts w:ascii="Arial Narrow" w:hAnsi="Arial Narrow"/>
                      <w:b/>
                      <w:bCs/>
                      <w:i/>
                      <w:sz w:val="20"/>
                      <w:szCs w:val="20"/>
                      <w:lang w:val="cs-CZ"/>
                    </w:rPr>
                    <w:t>)</w:t>
                  </w:r>
                </w:p>
                <w:p w14:paraId="004DA586" w14:textId="21DED169" w:rsidR="001924E6" w:rsidRPr="00A511C2" w:rsidRDefault="001924E6" w:rsidP="001924E6">
                  <w:pPr>
                    <w:pStyle w:val="TableParagraph"/>
                    <w:ind w:left="0"/>
                    <w:rPr>
                      <w:rFonts w:ascii="Arial Narrow" w:hAnsi="Arial Narrow"/>
                      <w:i/>
                      <w:sz w:val="20"/>
                      <w:szCs w:val="20"/>
                      <w:lang w:val="cs-CZ"/>
                    </w:rPr>
                  </w:pPr>
                  <w:r>
                    <w:rPr>
                      <w:rFonts w:ascii="Arial Narrow" w:hAnsi="Arial Narrow"/>
                      <w:i/>
                      <w:color w:val="000000" w:themeColor="text1"/>
                      <w:sz w:val="20"/>
                      <w:szCs w:val="20"/>
                      <w:lang w:val="cs-CZ"/>
                    </w:rPr>
                    <w:t xml:space="preserve">(doc. </w:t>
                  </w:r>
                  <w:r w:rsidRPr="00A511C2">
                    <w:rPr>
                      <w:rFonts w:ascii="Arial Narrow" w:hAnsi="Arial Narrow"/>
                      <w:i/>
                      <w:color w:val="000000" w:themeColor="text1"/>
                      <w:sz w:val="20"/>
                      <w:szCs w:val="20"/>
                      <w:lang w:val="cs-CZ"/>
                    </w:rPr>
                    <w:t xml:space="preserve">Ing. Martin </w:t>
                  </w:r>
                  <w:proofErr w:type="spellStart"/>
                  <w:r w:rsidRPr="00A511C2">
                    <w:rPr>
                      <w:rFonts w:ascii="Arial Narrow" w:hAnsi="Arial Narrow"/>
                      <w:i/>
                      <w:color w:val="000000" w:themeColor="text1"/>
                      <w:sz w:val="20"/>
                      <w:szCs w:val="20"/>
                      <w:lang w:val="cs-CZ"/>
                    </w:rPr>
                    <w:t>Pospíšilík</w:t>
                  </w:r>
                  <w:proofErr w:type="spellEnd"/>
                  <w:r w:rsidRPr="00A511C2">
                    <w:rPr>
                      <w:rFonts w:ascii="Arial Narrow" w:hAnsi="Arial Narrow"/>
                      <w:i/>
                      <w:color w:val="000000" w:themeColor="text1"/>
                      <w:sz w:val="20"/>
                      <w:szCs w:val="20"/>
                      <w:lang w:val="cs-CZ"/>
                    </w:rPr>
                    <w:t>, Ph.D.)</w:t>
                  </w:r>
                </w:p>
              </w:tc>
            </w:tr>
            <w:tr w:rsidR="001924E6" w:rsidRPr="00A511C2" w14:paraId="1DA2CEFE" w14:textId="77777777" w:rsidTr="006704EF">
              <w:trPr>
                <w:trHeight w:val="283"/>
              </w:trPr>
              <w:tc>
                <w:tcPr>
                  <w:tcW w:w="4786" w:type="dxa"/>
                </w:tcPr>
                <w:p w14:paraId="7F619A78" w14:textId="5CF901A5" w:rsidR="001924E6" w:rsidRPr="00A511C2" w:rsidRDefault="001924E6" w:rsidP="001924E6">
                  <w:pPr>
                    <w:pStyle w:val="TableParagraph"/>
                    <w:ind w:left="0"/>
                    <w:rPr>
                      <w:rFonts w:ascii="Arial Narrow" w:hAnsi="Arial Narrow"/>
                      <w:sz w:val="20"/>
                      <w:szCs w:val="20"/>
                      <w:highlight w:val="yellow"/>
                    </w:rPr>
                  </w:pPr>
                  <w:proofErr w:type="spellStart"/>
                  <w:r w:rsidRPr="00CE4696">
                    <w:rPr>
                      <w:rFonts w:ascii="Arial Narrow" w:hAnsi="Arial Narrow"/>
                      <w:sz w:val="20"/>
                      <w:szCs w:val="20"/>
                      <w:lang w:val="cs-CZ"/>
                    </w:rPr>
                    <w:t>Forensic</w:t>
                  </w:r>
                  <w:proofErr w:type="spellEnd"/>
                  <w:r w:rsidRPr="00CE4696">
                    <w:rPr>
                      <w:rFonts w:ascii="Arial Narrow" w:hAnsi="Arial Narrow"/>
                      <w:sz w:val="20"/>
                      <w:szCs w:val="20"/>
                      <w:lang w:val="cs-CZ"/>
                    </w:rPr>
                    <w:t xml:space="preserve"> </w:t>
                  </w:r>
                  <w:proofErr w:type="spellStart"/>
                  <w:r w:rsidRPr="00CE4696">
                    <w:rPr>
                      <w:rFonts w:ascii="Arial Narrow" w:hAnsi="Arial Narrow"/>
                      <w:sz w:val="20"/>
                      <w:szCs w:val="20"/>
                      <w:lang w:val="cs-CZ"/>
                    </w:rPr>
                    <w:t>Techniques</w:t>
                  </w:r>
                  <w:proofErr w:type="spellEnd"/>
                  <w:r w:rsidRPr="00A511C2">
                    <w:rPr>
                      <w:rFonts w:ascii="Arial Narrow" w:hAnsi="Arial Narrow"/>
                      <w:sz w:val="20"/>
                      <w:szCs w:val="20"/>
                      <w:lang w:val="cs-CZ"/>
                    </w:rPr>
                    <w:t xml:space="preserve"> </w:t>
                  </w:r>
                </w:p>
              </w:tc>
              <w:tc>
                <w:tcPr>
                  <w:tcW w:w="4247" w:type="dxa"/>
                </w:tcPr>
                <w:p w14:paraId="5E6FD897" w14:textId="34FE2841" w:rsidR="001924E6" w:rsidRPr="00304A20" w:rsidRDefault="001924E6" w:rsidP="001924E6">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 xml:space="preserve">doc. RNDr. Vojtěch </w:t>
                  </w:r>
                  <w:proofErr w:type="spellStart"/>
                  <w:r w:rsidRPr="00304A20">
                    <w:rPr>
                      <w:rFonts w:ascii="Arial Narrow" w:hAnsi="Arial Narrow"/>
                      <w:b/>
                      <w:bCs/>
                      <w:i/>
                      <w:color w:val="000000" w:themeColor="text1"/>
                      <w:sz w:val="20"/>
                      <w:szCs w:val="20"/>
                      <w:lang w:val="cs-CZ"/>
                    </w:rPr>
                    <w:t>Křesálek</w:t>
                  </w:r>
                  <w:proofErr w:type="spellEnd"/>
                  <w:r w:rsidRPr="00304A20">
                    <w:rPr>
                      <w:rFonts w:ascii="Arial Narrow" w:hAnsi="Arial Narrow"/>
                      <w:b/>
                      <w:bCs/>
                      <w:i/>
                      <w:color w:val="000000" w:themeColor="text1"/>
                      <w:sz w:val="20"/>
                      <w:szCs w:val="20"/>
                      <w:lang w:val="cs-CZ"/>
                    </w:rPr>
                    <w:t>, CSc.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0 %)</w:t>
                  </w:r>
                </w:p>
                <w:p w14:paraId="03D50162" w14:textId="602960F9" w:rsidR="001924E6" w:rsidRPr="00A511C2" w:rsidRDefault="001924E6" w:rsidP="001924E6">
                  <w:pPr>
                    <w:pStyle w:val="TableParagraph"/>
                    <w:ind w:left="0"/>
                    <w:rPr>
                      <w:rFonts w:ascii="Arial Narrow" w:hAnsi="Arial Narrow"/>
                      <w:i/>
                      <w:color w:val="000000" w:themeColor="text1"/>
                      <w:sz w:val="20"/>
                      <w:szCs w:val="20"/>
                      <w:lang w:val="cs-CZ"/>
                    </w:rPr>
                  </w:pPr>
                  <w:r>
                    <w:rPr>
                      <w:rFonts w:ascii="Arial Narrow" w:hAnsi="Arial Narrow"/>
                      <w:i/>
                      <w:sz w:val="20"/>
                      <w:szCs w:val="20"/>
                      <w:lang w:val="cs-CZ"/>
                    </w:rPr>
                    <w:t>(</w:t>
                  </w:r>
                  <w:r w:rsidRPr="00A511C2">
                    <w:rPr>
                      <w:rFonts w:ascii="Arial Narrow" w:hAnsi="Arial Narrow"/>
                      <w:i/>
                      <w:sz w:val="20"/>
                      <w:szCs w:val="20"/>
                      <w:lang w:val="cs-CZ"/>
                    </w:rPr>
                    <w:t>Ing. Milan Navrátil, Ph.D.)</w:t>
                  </w:r>
                </w:p>
              </w:tc>
            </w:tr>
            <w:tr w:rsidR="001924E6" w:rsidRPr="00A511C2" w14:paraId="61029574" w14:textId="77777777" w:rsidTr="006704EF">
              <w:trPr>
                <w:trHeight w:val="283"/>
              </w:trPr>
              <w:tc>
                <w:tcPr>
                  <w:tcW w:w="4786" w:type="dxa"/>
                </w:tcPr>
                <w:p w14:paraId="09EB9735" w14:textId="21CD8437" w:rsidR="001924E6" w:rsidRPr="00A511C2" w:rsidRDefault="001924E6" w:rsidP="001924E6">
                  <w:pPr>
                    <w:pStyle w:val="TableParagraph"/>
                    <w:ind w:left="0"/>
                    <w:rPr>
                      <w:rFonts w:ascii="Arial Narrow" w:hAnsi="Arial Narrow"/>
                      <w:i/>
                      <w:sz w:val="20"/>
                      <w:szCs w:val="20"/>
                    </w:rPr>
                  </w:pPr>
                  <w:proofErr w:type="spellStart"/>
                  <w:r w:rsidRPr="00D87AB7">
                    <w:rPr>
                      <w:rFonts w:ascii="Arial Narrow" w:hAnsi="Arial Narrow"/>
                      <w:sz w:val="20"/>
                      <w:szCs w:val="20"/>
                      <w:lang w:val="cs-CZ"/>
                    </w:rPr>
                    <w:t>Crisis</w:t>
                  </w:r>
                  <w:proofErr w:type="spellEnd"/>
                  <w:r w:rsidRPr="00D87AB7">
                    <w:rPr>
                      <w:rFonts w:ascii="Arial Narrow" w:hAnsi="Arial Narrow"/>
                      <w:sz w:val="20"/>
                      <w:szCs w:val="20"/>
                      <w:lang w:val="cs-CZ"/>
                    </w:rPr>
                    <w:t xml:space="preserve"> Management and Public </w:t>
                  </w:r>
                  <w:proofErr w:type="spellStart"/>
                  <w:r w:rsidRPr="00D87AB7">
                    <w:rPr>
                      <w:rFonts w:ascii="Arial Narrow" w:hAnsi="Arial Narrow"/>
                      <w:sz w:val="20"/>
                      <w:szCs w:val="20"/>
                      <w:lang w:val="cs-CZ"/>
                    </w:rPr>
                    <w:t>Protection</w:t>
                  </w:r>
                  <w:proofErr w:type="spellEnd"/>
                  <w:r w:rsidRPr="00A511C2">
                    <w:rPr>
                      <w:rFonts w:ascii="Arial Narrow" w:hAnsi="Arial Narrow"/>
                      <w:sz w:val="20"/>
                      <w:szCs w:val="20"/>
                      <w:lang w:val="cs-CZ"/>
                    </w:rPr>
                    <w:t xml:space="preserve"> </w:t>
                  </w:r>
                </w:p>
              </w:tc>
              <w:tc>
                <w:tcPr>
                  <w:tcW w:w="4247" w:type="dxa"/>
                </w:tcPr>
                <w:p w14:paraId="2E1470D2" w14:textId="1AF556C4" w:rsidR="001924E6" w:rsidRPr="00304A20" w:rsidRDefault="001924E6" w:rsidP="001924E6">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Ing. Martin Hromada, Ph.D.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0 %)</w:t>
                  </w:r>
                </w:p>
                <w:p w14:paraId="6138F457" w14:textId="778FE30F" w:rsidR="001924E6" w:rsidRPr="00A511C2" w:rsidRDefault="001924E6" w:rsidP="001924E6">
                  <w:pPr>
                    <w:pStyle w:val="TableParagraph"/>
                    <w:ind w:left="0"/>
                    <w:rPr>
                      <w:rFonts w:ascii="Arial Narrow" w:hAnsi="Arial Narrow"/>
                      <w:i/>
                      <w:color w:val="000000" w:themeColor="text1"/>
                      <w:sz w:val="20"/>
                      <w:szCs w:val="20"/>
                      <w:lang w:val="cs-CZ"/>
                    </w:rPr>
                  </w:pPr>
                  <w:del w:id="57" w:author="Jiří Vojtěšek" w:date="2024-10-30T10:51:00Z">
                    <w:r w:rsidDel="005C40F5">
                      <w:rPr>
                        <w:rFonts w:ascii="Arial Narrow" w:hAnsi="Arial Narrow"/>
                        <w:i/>
                        <w:sz w:val="20"/>
                        <w:szCs w:val="20"/>
                        <w:lang w:val="cs-CZ"/>
                      </w:rPr>
                      <w:delText>(Ing. David Šaur, Ph.D.)</w:delText>
                    </w:r>
                  </w:del>
                </w:p>
              </w:tc>
            </w:tr>
            <w:tr w:rsidR="001924E6" w:rsidRPr="00A511C2" w14:paraId="06A112C6" w14:textId="77777777" w:rsidTr="006704EF">
              <w:trPr>
                <w:trHeight w:val="283"/>
              </w:trPr>
              <w:tc>
                <w:tcPr>
                  <w:tcW w:w="4786" w:type="dxa"/>
                </w:tcPr>
                <w:p w14:paraId="3B2C79E7" w14:textId="51DFC22E" w:rsidR="001924E6" w:rsidRPr="00A511C2" w:rsidRDefault="001924E6" w:rsidP="001924E6">
                  <w:pPr>
                    <w:pStyle w:val="TableParagraph"/>
                    <w:spacing w:before="1"/>
                    <w:ind w:left="0"/>
                    <w:rPr>
                      <w:rFonts w:ascii="Arial Narrow" w:hAnsi="Arial Narrow"/>
                      <w:sz w:val="20"/>
                      <w:szCs w:val="20"/>
                    </w:rPr>
                  </w:pPr>
                  <w:proofErr w:type="spellStart"/>
                  <w:r w:rsidRPr="00DF1099">
                    <w:rPr>
                      <w:rFonts w:ascii="Arial Narrow" w:hAnsi="Arial Narrow"/>
                      <w:sz w:val="20"/>
                      <w:szCs w:val="20"/>
                      <w:lang w:val="cs-CZ"/>
                    </w:rPr>
                    <w:t>Cyber</w:t>
                  </w:r>
                  <w:proofErr w:type="spellEnd"/>
                  <w:r w:rsidRPr="00DF1099">
                    <w:rPr>
                      <w:rFonts w:ascii="Arial Narrow" w:hAnsi="Arial Narrow"/>
                      <w:sz w:val="20"/>
                      <w:szCs w:val="20"/>
                      <w:lang w:val="cs-CZ"/>
                    </w:rPr>
                    <w:t xml:space="preserve"> </w:t>
                  </w:r>
                  <w:proofErr w:type="spellStart"/>
                  <w:r w:rsidRPr="00DF1099">
                    <w:rPr>
                      <w:rFonts w:ascii="Arial Narrow" w:hAnsi="Arial Narrow"/>
                      <w:sz w:val="20"/>
                      <w:szCs w:val="20"/>
                      <w:lang w:val="cs-CZ"/>
                    </w:rPr>
                    <w:t>Security</w:t>
                  </w:r>
                  <w:proofErr w:type="spellEnd"/>
                  <w:r w:rsidRPr="00A511C2">
                    <w:rPr>
                      <w:rFonts w:ascii="Arial Narrow" w:hAnsi="Arial Narrow"/>
                      <w:sz w:val="20"/>
                      <w:szCs w:val="20"/>
                      <w:lang w:val="cs-CZ"/>
                    </w:rPr>
                    <w:t xml:space="preserve"> </w:t>
                  </w:r>
                </w:p>
              </w:tc>
              <w:tc>
                <w:tcPr>
                  <w:tcW w:w="4247" w:type="dxa"/>
                </w:tcPr>
                <w:p w14:paraId="344D68F0" w14:textId="712858FD" w:rsidR="001924E6" w:rsidRPr="00304A20" w:rsidRDefault="001924E6" w:rsidP="001924E6">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Mgr. Roman Jašek, Ph.D.</w:t>
                  </w:r>
                  <w:r>
                    <w:rPr>
                      <w:rFonts w:ascii="Arial Narrow" w:hAnsi="Arial Narrow"/>
                      <w:b/>
                      <w:bCs/>
                      <w:i/>
                      <w:color w:val="000000" w:themeColor="text1"/>
                      <w:sz w:val="20"/>
                      <w:szCs w:val="20"/>
                      <w:lang w:val="cs-CZ"/>
                    </w:rPr>
                    <w:t>, DBA</w:t>
                  </w:r>
                  <w:r w:rsidRPr="00304A20">
                    <w:rPr>
                      <w:rFonts w:ascii="Arial Narrow" w:hAnsi="Arial Narrow"/>
                      <w:b/>
                      <w:bCs/>
                      <w:i/>
                      <w:color w:val="000000" w:themeColor="text1"/>
                      <w:sz w:val="20"/>
                      <w:szCs w:val="20"/>
                      <w:lang w:val="cs-CZ"/>
                    </w:rPr>
                    <w:t xml:space="preserve">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0 %)</w:t>
                  </w:r>
                </w:p>
                <w:p w14:paraId="18BF86BF" w14:textId="515F2D68" w:rsidR="001924E6" w:rsidRPr="00A511C2" w:rsidRDefault="001924E6" w:rsidP="001924E6">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(prof</w:t>
                  </w:r>
                  <w:r w:rsidRPr="00A511C2">
                    <w:rPr>
                      <w:rFonts w:ascii="Arial Narrow" w:hAnsi="Arial Narrow"/>
                      <w:i/>
                      <w:color w:val="000000" w:themeColor="text1"/>
                      <w:sz w:val="20"/>
                      <w:szCs w:val="20"/>
                      <w:lang w:val="cs-CZ"/>
                    </w:rPr>
                    <w:t>. Ing. Roman Šenkeřík, Ph.D.)</w:t>
                  </w:r>
                </w:p>
              </w:tc>
            </w:tr>
            <w:tr w:rsidR="001924E6" w:rsidRPr="00A511C2" w14:paraId="4367FF50" w14:textId="77777777" w:rsidTr="006704EF">
              <w:trPr>
                <w:trHeight w:val="283"/>
              </w:trPr>
              <w:tc>
                <w:tcPr>
                  <w:tcW w:w="4786" w:type="dxa"/>
                </w:tcPr>
                <w:p w14:paraId="6C59F10C" w14:textId="180C6F2A" w:rsidR="001924E6" w:rsidRPr="00A511C2" w:rsidRDefault="001924E6" w:rsidP="001924E6">
                  <w:pPr>
                    <w:pStyle w:val="TableParagraph"/>
                    <w:ind w:left="0"/>
                    <w:rPr>
                      <w:rFonts w:ascii="Arial Narrow" w:hAnsi="Arial Narrow"/>
                      <w:i/>
                      <w:sz w:val="20"/>
                      <w:szCs w:val="20"/>
                    </w:rPr>
                  </w:pPr>
                  <w:r w:rsidRPr="003F6E32">
                    <w:rPr>
                      <w:rFonts w:ascii="Arial Narrow" w:hAnsi="Arial Narrow"/>
                      <w:sz w:val="20"/>
                      <w:szCs w:val="20"/>
                      <w:lang w:val="cs-CZ"/>
                    </w:rPr>
                    <w:t xml:space="preserve">Systems </w:t>
                  </w:r>
                  <w:proofErr w:type="spellStart"/>
                  <w:r w:rsidRPr="003F6E32">
                    <w:rPr>
                      <w:rFonts w:ascii="Arial Narrow" w:hAnsi="Arial Narrow"/>
                      <w:sz w:val="20"/>
                      <w:szCs w:val="20"/>
                      <w:lang w:val="cs-CZ"/>
                    </w:rPr>
                    <w:t>Engineering</w:t>
                  </w:r>
                  <w:proofErr w:type="spellEnd"/>
                  <w:r w:rsidRPr="00A511C2">
                    <w:rPr>
                      <w:rFonts w:ascii="Arial Narrow" w:hAnsi="Arial Narrow"/>
                      <w:sz w:val="20"/>
                      <w:szCs w:val="20"/>
                      <w:lang w:val="cs-CZ"/>
                    </w:rPr>
                    <w:t xml:space="preserve"> </w:t>
                  </w:r>
                </w:p>
              </w:tc>
              <w:tc>
                <w:tcPr>
                  <w:tcW w:w="4247" w:type="dxa"/>
                </w:tcPr>
                <w:p w14:paraId="51813F43" w14:textId="69CC1793" w:rsidR="001924E6" w:rsidRPr="00304A20" w:rsidRDefault="001924E6" w:rsidP="001924E6">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Mgr. Roman Jašek, Ph.D., DBA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0 %)</w:t>
                  </w:r>
                </w:p>
                <w:p w14:paraId="6664C860" w14:textId="102C50FA" w:rsidR="001924E6" w:rsidRPr="00A511C2" w:rsidRDefault="001924E6" w:rsidP="001924E6">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Pr="00A511C2">
                    <w:rPr>
                      <w:rFonts w:ascii="Arial Narrow" w:hAnsi="Arial Narrow"/>
                      <w:i/>
                      <w:color w:val="000000" w:themeColor="text1"/>
                      <w:sz w:val="20"/>
                      <w:szCs w:val="20"/>
                      <w:lang w:val="cs-CZ"/>
                    </w:rPr>
                    <w:t xml:space="preserve">doc. Ing. Bronislav </w:t>
                  </w:r>
                  <w:proofErr w:type="spellStart"/>
                  <w:r w:rsidRPr="00A511C2">
                    <w:rPr>
                      <w:rFonts w:ascii="Arial Narrow" w:hAnsi="Arial Narrow"/>
                      <w:i/>
                      <w:color w:val="000000" w:themeColor="text1"/>
                      <w:sz w:val="20"/>
                      <w:szCs w:val="20"/>
                      <w:lang w:val="cs-CZ"/>
                    </w:rPr>
                    <w:t>Chramcov</w:t>
                  </w:r>
                  <w:proofErr w:type="spellEnd"/>
                  <w:r w:rsidRPr="00A511C2">
                    <w:rPr>
                      <w:rFonts w:ascii="Arial Narrow" w:hAnsi="Arial Narrow"/>
                      <w:i/>
                      <w:color w:val="000000" w:themeColor="text1"/>
                      <w:sz w:val="20"/>
                      <w:szCs w:val="20"/>
                      <w:lang w:val="cs-CZ"/>
                    </w:rPr>
                    <w:t>, Ph.D.)</w:t>
                  </w:r>
                </w:p>
              </w:tc>
            </w:tr>
            <w:tr w:rsidR="001924E6" w:rsidRPr="00A511C2" w14:paraId="40965118" w14:textId="77777777" w:rsidTr="006704EF">
              <w:trPr>
                <w:trHeight w:val="283"/>
              </w:trPr>
              <w:tc>
                <w:tcPr>
                  <w:tcW w:w="4786" w:type="dxa"/>
                </w:tcPr>
                <w:p w14:paraId="07BA843F" w14:textId="268A27AA" w:rsidR="001924E6" w:rsidRPr="00A511C2" w:rsidRDefault="001924E6" w:rsidP="001924E6">
                  <w:pPr>
                    <w:pStyle w:val="TableParagraph"/>
                    <w:ind w:left="0"/>
                    <w:rPr>
                      <w:rFonts w:ascii="Arial Narrow" w:hAnsi="Arial Narrow"/>
                      <w:sz w:val="20"/>
                      <w:szCs w:val="20"/>
                    </w:rPr>
                  </w:pPr>
                  <w:proofErr w:type="spellStart"/>
                  <w:r w:rsidRPr="00154770">
                    <w:rPr>
                      <w:rFonts w:ascii="Arial Narrow" w:hAnsi="Arial Narrow"/>
                      <w:sz w:val="20"/>
                      <w:szCs w:val="20"/>
                      <w:lang w:val="cs-CZ"/>
                    </w:rPr>
                    <w:t>Modern</w:t>
                  </w:r>
                  <w:proofErr w:type="spellEnd"/>
                  <w:r w:rsidRPr="00154770">
                    <w:rPr>
                      <w:rFonts w:ascii="Arial Narrow" w:hAnsi="Arial Narrow"/>
                      <w:sz w:val="20"/>
                      <w:szCs w:val="20"/>
                      <w:lang w:val="cs-CZ"/>
                    </w:rPr>
                    <w:t xml:space="preserve"> Database </w:t>
                  </w:r>
                  <w:proofErr w:type="spellStart"/>
                  <w:r w:rsidRPr="00154770">
                    <w:rPr>
                      <w:rFonts w:ascii="Arial Narrow" w:hAnsi="Arial Narrow"/>
                      <w:sz w:val="20"/>
                      <w:szCs w:val="20"/>
                      <w:lang w:val="cs-CZ"/>
                    </w:rPr>
                    <w:t>Techniques</w:t>
                  </w:r>
                  <w:proofErr w:type="spellEnd"/>
                  <w:r w:rsidRPr="00A511C2">
                    <w:rPr>
                      <w:rFonts w:ascii="Arial Narrow" w:hAnsi="Arial Narrow"/>
                      <w:sz w:val="20"/>
                      <w:szCs w:val="20"/>
                      <w:lang w:val="cs-CZ"/>
                    </w:rPr>
                    <w:t xml:space="preserve"> </w:t>
                  </w:r>
                </w:p>
              </w:tc>
              <w:tc>
                <w:tcPr>
                  <w:tcW w:w="4247" w:type="dxa"/>
                </w:tcPr>
                <w:p w14:paraId="197012BF" w14:textId="09179F65" w:rsidR="001924E6" w:rsidRPr="00304A20" w:rsidRDefault="001924E6" w:rsidP="001924E6">
                  <w:pPr>
                    <w:pStyle w:val="TableParagraph"/>
                    <w:ind w:left="0"/>
                    <w:rPr>
                      <w:rFonts w:ascii="Arial Narrow" w:hAnsi="Arial Narrow"/>
                      <w:b/>
                      <w:bCs/>
                      <w:i/>
                      <w:sz w:val="20"/>
                      <w:szCs w:val="20"/>
                      <w:lang w:val="cs-CZ"/>
                    </w:rPr>
                  </w:pPr>
                  <w:r w:rsidRPr="00304A20">
                    <w:rPr>
                      <w:rFonts w:ascii="Arial Narrow" w:hAnsi="Arial Narrow"/>
                      <w:b/>
                      <w:bCs/>
                      <w:i/>
                      <w:sz w:val="20"/>
                      <w:szCs w:val="20"/>
                      <w:lang w:val="cs-CZ"/>
                    </w:rPr>
                    <w:t>doc. Ing. Zdenka Prokopová, CSc. (</w:t>
                  </w:r>
                  <w:r>
                    <w:rPr>
                      <w:rFonts w:ascii="Arial Narrow" w:hAnsi="Arial Narrow"/>
                      <w:b/>
                      <w:bCs/>
                      <w:i/>
                      <w:sz w:val="20"/>
                      <w:szCs w:val="20"/>
                      <w:lang w:val="cs-CZ"/>
                    </w:rPr>
                    <w:t>10</w:t>
                  </w:r>
                  <w:r w:rsidRPr="00304A20">
                    <w:rPr>
                      <w:rFonts w:ascii="Arial Narrow" w:hAnsi="Arial Narrow"/>
                      <w:b/>
                      <w:bCs/>
                      <w:i/>
                      <w:sz w:val="20"/>
                      <w:szCs w:val="20"/>
                      <w:lang w:val="cs-CZ"/>
                    </w:rPr>
                    <w:t>0</w:t>
                  </w:r>
                  <w:r w:rsidRPr="00304A20">
                    <w:rPr>
                      <w:rFonts w:ascii="Arial Narrow" w:hAnsi="Arial Narrow"/>
                      <w:b/>
                      <w:bCs/>
                      <w:i/>
                      <w:color w:val="000000" w:themeColor="text1"/>
                      <w:sz w:val="20"/>
                      <w:szCs w:val="20"/>
                      <w:lang w:val="cs-CZ"/>
                    </w:rPr>
                    <w:t xml:space="preserve"> %</w:t>
                  </w:r>
                  <w:r w:rsidRPr="00304A20">
                    <w:rPr>
                      <w:rFonts w:ascii="Arial Narrow" w:hAnsi="Arial Narrow"/>
                      <w:b/>
                      <w:bCs/>
                      <w:i/>
                      <w:sz w:val="20"/>
                      <w:szCs w:val="20"/>
                      <w:lang w:val="cs-CZ"/>
                    </w:rPr>
                    <w:t>)</w:t>
                  </w:r>
                </w:p>
                <w:p w14:paraId="7B8BE327" w14:textId="4D63DB74" w:rsidR="001924E6" w:rsidRPr="00A511C2" w:rsidRDefault="001924E6" w:rsidP="001924E6">
                  <w:pPr>
                    <w:pStyle w:val="TableParagraph"/>
                    <w:ind w:left="0"/>
                    <w:rPr>
                      <w:rFonts w:ascii="Arial Narrow" w:hAnsi="Arial Narrow"/>
                      <w:i/>
                      <w:color w:val="000000" w:themeColor="text1"/>
                      <w:sz w:val="20"/>
                      <w:szCs w:val="20"/>
                      <w:lang w:val="cs-CZ"/>
                    </w:rPr>
                  </w:pPr>
                  <w:r>
                    <w:rPr>
                      <w:rFonts w:ascii="Arial Narrow" w:hAnsi="Arial Narrow"/>
                      <w:i/>
                      <w:sz w:val="20"/>
                      <w:szCs w:val="20"/>
                      <w:lang w:val="cs-CZ"/>
                    </w:rPr>
                    <w:t>(</w:t>
                  </w:r>
                  <w:r w:rsidRPr="00A511C2">
                    <w:rPr>
                      <w:rFonts w:ascii="Arial Narrow" w:hAnsi="Arial Narrow"/>
                      <w:i/>
                      <w:sz w:val="20"/>
                      <w:szCs w:val="20"/>
                      <w:lang w:val="cs-CZ"/>
                    </w:rPr>
                    <w:t xml:space="preserve">doc. Ing. </w:t>
                  </w:r>
                  <w:r>
                    <w:rPr>
                      <w:rFonts w:ascii="Arial Narrow" w:hAnsi="Arial Narrow"/>
                      <w:i/>
                      <w:sz w:val="20"/>
                      <w:szCs w:val="20"/>
                      <w:lang w:val="cs-CZ"/>
                    </w:rPr>
                    <w:t>Petr Šilhavý</w:t>
                  </w:r>
                  <w:r w:rsidRPr="00A511C2">
                    <w:rPr>
                      <w:rFonts w:ascii="Arial Narrow" w:hAnsi="Arial Narrow"/>
                      <w:i/>
                      <w:sz w:val="20"/>
                      <w:szCs w:val="20"/>
                      <w:lang w:val="cs-CZ"/>
                    </w:rPr>
                    <w:t>, Ph.D.)</w:t>
                  </w:r>
                </w:p>
              </w:tc>
            </w:tr>
            <w:tr w:rsidR="001924E6" w:rsidRPr="00A511C2" w14:paraId="77664E39" w14:textId="77777777" w:rsidTr="006704EF">
              <w:trPr>
                <w:trHeight w:val="283"/>
              </w:trPr>
              <w:tc>
                <w:tcPr>
                  <w:tcW w:w="4786" w:type="dxa"/>
                </w:tcPr>
                <w:p w14:paraId="61B1DE5B" w14:textId="00B43BA2" w:rsidR="001924E6" w:rsidRPr="00A511C2" w:rsidRDefault="001924E6" w:rsidP="001924E6">
                  <w:pPr>
                    <w:pStyle w:val="TableParagraph"/>
                    <w:ind w:left="0"/>
                    <w:rPr>
                      <w:rFonts w:ascii="Arial Narrow" w:hAnsi="Arial Narrow"/>
                      <w:sz w:val="20"/>
                      <w:szCs w:val="20"/>
                    </w:rPr>
                  </w:pPr>
                  <w:proofErr w:type="spellStart"/>
                  <w:r w:rsidRPr="004B42A3">
                    <w:rPr>
                      <w:rFonts w:ascii="Arial Narrow" w:hAnsi="Arial Narrow"/>
                      <w:sz w:val="20"/>
                      <w:szCs w:val="20"/>
                      <w:lang w:val="cs-CZ"/>
                    </w:rPr>
                    <w:t>Critical</w:t>
                  </w:r>
                  <w:proofErr w:type="spellEnd"/>
                  <w:r w:rsidRPr="004B42A3">
                    <w:rPr>
                      <w:rFonts w:ascii="Arial Narrow" w:hAnsi="Arial Narrow"/>
                      <w:sz w:val="20"/>
                      <w:szCs w:val="20"/>
                      <w:lang w:val="cs-CZ"/>
                    </w:rPr>
                    <w:t xml:space="preserve"> </w:t>
                  </w:r>
                  <w:proofErr w:type="spellStart"/>
                  <w:r w:rsidRPr="004B42A3">
                    <w:rPr>
                      <w:rFonts w:ascii="Arial Narrow" w:hAnsi="Arial Narrow"/>
                      <w:sz w:val="20"/>
                      <w:szCs w:val="20"/>
                      <w:lang w:val="cs-CZ"/>
                    </w:rPr>
                    <w:t>Infrastructure</w:t>
                  </w:r>
                  <w:proofErr w:type="spellEnd"/>
                  <w:r w:rsidRPr="004B42A3">
                    <w:rPr>
                      <w:rFonts w:ascii="Arial Narrow" w:hAnsi="Arial Narrow"/>
                      <w:sz w:val="20"/>
                      <w:szCs w:val="20"/>
                      <w:lang w:val="cs-CZ"/>
                    </w:rPr>
                    <w:t xml:space="preserve"> and Soft </w:t>
                  </w:r>
                  <w:proofErr w:type="spellStart"/>
                  <w:r w:rsidRPr="004B42A3">
                    <w:rPr>
                      <w:rFonts w:ascii="Arial Narrow" w:hAnsi="Arial Narrow"/>
                      <w:sz w:val="20"/>
                      <w:szCs w:val="20"/>
                      <w:lang w:val="cs-CZ"/>
                    </w:rPr>
                    <w:t>Targets</w:t>
                  </w:r>
                  <w:proofErr w:type="spellEnd"/>
                  <w:r w:rsidRPr="004B42A3">
                    <w:rPr>
                      <w:rFonts w:ascii="Arial Narrow" w:hAnsi="Arial Narrow"/>
                      <w:sz w:val="20"/>
                      <w:szCs w:val="20"/>
                      <w:lang w:val="cs-CZ"/>
                    </w:rPr>
                    <w:t xml:space="preserve"> </w:t>
                  </w:r>
                  <w:proofErr w:type="spellStart"/>
                  <w:r w:rsidRPr="004B42A3">
                    <w:rPr>
                      <w:rFonts w:ascii="Arial Narrow" w:hAnsi="Arial Narrow"/>
                      <w:sz w:val="20"/>
                      <w:szCs w:val="20"/>
                      <w:lang w:val="cs-CZ"/>
                    </w:rPr>
                    <w:t>Protection</w:t>
                  </w:r>
                  <w:proofErr w:type="spellEnd"/>
                  <w:r w:rsidRPr="00A511C2">
                    <w:rPr>
                      <w:rFonts w:ascii="Arial Narrow" w:hAnsi="Arial Narrow"/>
                      <w:sz w:val="20"/>
                      <w:szCs w:val="20"/>
                      <w:lang w:val="cs-CZ"/>
                    </w:rPr>
                    <w:t xml:space="preserve"> </w:t>
                  </w:r>
                </w:p>
              </w:tc>
              <w:tc>
                <w:tcPr>
                  <w:tcW w:w="4247" w:type="dxa"/>
                </w:tcPr>
                <w:p w14:paraId="7FAC44B0" w14:textId="5336AEA8" w:rsidR="001924E6" w:rsidRPr="00304A20" w:rsidRDefault="001924E6" w:rsidP="001924E6">
                  <w:pPr>
                    <w:pStyle w:val="TableParagraph"/>
                    <w:ind w:left="0"/>
                    <w:rPr>
                      <w:rFonts w:ascii="Arial Narrow" w:hAnsi="Arial Narrow"/>
                      <w:b/>
                      <w:bCs/>
                      <w:i/>
                      <w:color w:val="000000" w:themeColor="text1"/>
                      <w:sz w:val="20"/>
                      <w:szCs w:val="20"/>
                      <w:lang w:val="cs-CZ"/>
                    </w:rPr>
                  </w:pPr>
                  <w:r w:rsidRPr="00304A20">
                    <w:rPr>
                      <w:rFonts w:ascii="Arial Narrow" w:hAnsi="Arial Narrow"/>
                      <w:b/>
                      <w:bCs/>
                      <w:i/>
                      <w:color w:val="000000" w:themeColor="text1"/>
                      <w:sz w:val="20"/>
                      <w:szCs w:val="20"/>
                      <w:lang w:val="cs-CZ"/>
                    </w:rPr>
                    <w:t>prof. Ing. Martin Hromada, Ph.D. (</w:t>
                  </w:r>
                  <w:r>
                    <w:rPr>
                      <w:rFonts w:ascii="Arial Narrow" w:hAnsi="Arial Narrow"/>
                      <w:b/>
                      <w:bCs/>
                      <w:i/>
                      <w:color w:val="000000" w:themeColor="text1"/>
                      <w:sz w:val="20"/>
                      <w:szCs w:val="20"/>
                      <w:lang w:val="cs-CZ"/>
                    </w:rPr>
                    <w:t>10</w:t>
                  </w:r>
                  <w:r w:rsidRPr="00304A20">
                    <w:rPr>
                      <w:rFonts w:ascii="Arial Narrow" w:hAnsi="Arial Narrow"/>
                      <w:b/>
                      <w:bCs/>
                      <w:i/>
                      <w:color w:val="000000" w:themeColor="text1"/>
                      <w:sz w:val="20"/>
                      <w:szCs w:val="20"/>
                      <w:lang w:val="cs-CZ"/>
                    </w:rPr>
                    <w:t>0 %)</w:t>
                  </w:r>
                </w:p>
                <w:p w14:paraId="0ED408E7" w14:textId="15FA8968" w:rsidR="001924E6" w:rsidRPr="00C4644C" w:rsidRDefault="001924E6" w:rsidP="001924E6">
                  <w:pPr>
                    <w:pStyle w:val="TableParagraph"/>
                    <w:ind w:left="0"/>
                    <w:rPr>
                      <w:rFonts w:ascii="Arial Narrow" w:hAnsi="Arial Narrow"/>
                      <w:i/>
                      <w:color w:val="000000" w:themeColor="text1"/>
                      <w:sz w:val="20"/>
                      <w:szCs w:val="20"/>
                      <w:lang w:val="cs-CZ"/>
                    </w:rPr>
                  </w:pPr>
                  <w:del w:id="58" w:author="Jiří Vojtěšek" w:date="2024-10-30T10:51:00Z">
                    <w:r w:rsidDel="008134BB">
                      <w:rPr>
                        <w:rFonts w:ascii="Arial Narrow" w:hAnsi="Arial Narrow"/>
                        <w:i/>
                        <w:color w:val="000000" w:themeColor="text1"/>
                        <w:sz w:val="20"/>
                        <w:szCs w:val="20"/>
                        <w:lang w:val="cs-CZ"/>
                      </w:rPr>
                      <w:delText>(</w:delText>
                    </w:r>
                    <w:r w:rsidRPr="00C4644C" w:rsidDel="008134BB">
                      <w:rPr>
                        <w:rFonts w:ascii="Arial Narrow" w:hAnsi="Arial Narrow"/>
                        <w:i/>
                        <w:color w:val="000000" w:themeColor="text1"/>
                        <w:sz w:val="20"/>
                        <w:szCs w:val="20"/>
                        <w:lang w:val="cs-CZ"/>
                      </w:rPr>
                      <w:delText>Ing. Lukáš Králík, Ph.D.)</w:delText>
                    </w:r>
                  </w:del>
                </w:p>
              </w:tc>
            </w:tr>
            <w:tr w:rsidR="001924E6" w:rsidRPr="00006306" w14:paraId="45AAADBC" w14:textId="77777777" w:rsidTr="006704EF">
              <w:trPr>
                <w:trHeight w:val="283"/>
              </w:trPr>
              <w:tc>
                <w:tcPr>
                  <w:tcW w:w="4786" w:type="dxa"/>
                </w:tcPr>
                <w:p w14:paraId="2AD3C56A" w14:textId="14400984" w:rsidR="001924E6" w:rsidRPr="00006306" w:rsidRDefault="001924E6" w:rsidP="001924E6">
                  <w:pPr>
                    <w:pStyle w:val="TableParagraph"/>
                    <w:ind w:left="0"/>
                    <w:jc w:val="left"/>
                    <w:rPr>
                      <w:rFonts w:ascii="Arial Narrow" w:hAnsi="Arial Narrow"/>
                      <w:sz w:val="20"/>
                      <w:szCs w:val="20"/>
                      <w:lang w:val="cs-CZ"/>
                    </w:rPr>
                  </w:pPr>
                  <w:proofErr w:type="spellStart"/>
                  <w:r w:rsidRPr="00D71D7B">
                    <w:rPr>
                      <w:rFonts w:ascii="Arial Narrow" w:hAnsi="Arial Narrow"/>
                      <w:sz w:val="20"/>
                      <w:szCs w:val="20"/>
                      <w:lang w:val="cs-CZ"/>
                    </w:rPr>
                    <w:t>Advanced</w:t>
                  </w:r>
                  <w:proofErr w:type="spellEnd"/>
                  <w:r w:rsidRPr="00D71D7B">
                    <w:rPr>
                      <w:rFonts w:ascii="Arial Narrow" w:hAnsi="Arial Narrow"/>
                      <w:sz w:val="20"/>
                      <w:szCs w:val="20"/>
                      <w:lang w:val="cs-CZ"/>
                    </w:rPr>
                    <w:t xml:space="preserve"> Technologies </w:t>
                  </w:r>
                  <w:proofErr w:type="spellStart"/>
                  <w:r w:rsidRPr="00D71D7B">
                    <w:rPr>
                      <w:rFonts w:ascii="Arial Narrow" w:hAnsi="Arial Narrow"/>
                      <w:sz w:val="20"/>
                      <w:szCs w:val="20"/>
                      <w:lang w:val="cs-CZ"/>
                    </w:rPr>
                    <w:t>for</w:t>
                  </w:r>
                  <w:proofErr w:type="spellEnd"/>
                  <w:r w:rsidRPr="00D71D7B">
                    <w:rPr>
                      <w:rFonts w:ascii="Arial Narrow" w:hAnsi="Arial Narrow"/>
                      <w:sz w:val="20"/>
                      <w:szCs w:val="20"/>
                      <w:lang w:val="cs-CZ"/>
                    </w:rPr>
                    <w:t xml:space="preserve"> </w:t>
                  </w:r>
                  <w:proofErr w:type="spellStart"/>
                  <w:r w:rsidRPr="00D71D7B">
                    <w:rPr>
                      <w:rFonts w:ascii="Arial Narrow" w:hAnsi="Arial Narrow"/>
                      <w:sz w:val="20"/>
                      <w:szCs w:val="20"/>
                      <w:lang w:val="cs-CZ"/>
                    </w:rPr>
                    <w:t>Protecting</w:t>
                  </w:r>
                  <w:proofErr w:type="spellEnd"/>
                  <w:r w:rsidRPr="00D71D7B">
                    <w:rPr>
                      <w:rFonts w:ascii="Arial Narrow" w:hAnsi="Arial Narrow"/>
                      <w:sz w:val="20"/>
                      <w:szCs w:val="20"/>
                      <w:lang w:val="cs-CZ"/>
                    </w:rPr>
                    <w:t xml:space="preserve"> </w:t>
                  </w:r>
                  <w:proofErr w:type="spellStart"/>
                  <w:r w:rsidRPr="00D71D7B">
                    <w:rPr>
                      <w:rFonts w:ascii="Arial Narrow" w:hAnsi="Arial Narrow"/>
                      <w:sz w:val="20"/>
                      <w:szCs w:val="20"/>
                      <w:lang w:val="cs-CZ"/>
                    </w:rPr>
                    <w:t>Information</w:t>
                  </w:r>
                  <w:proofErr w:type="spellEnd"/>
                  <w:r w:rsidRPr="00D71D7B">
                    <w:rPr>
                      <w:rFonts w:ascii="Arial Narrow" w:hAnsi="Arial Narrow"/>
                      <w:sz w:val="20"/>
                      <w:szCs w:val="20"/>
                      <w:lang w:val="cs-CZ"/>
                    </w:rPr>
                    <w:t xml:space="preserve"> and </w:t>
                  </w:r>
                  <w:proofErr w:type="spellStart"/>
                  <w:r w:rsidRPr="00D71D7B">
                    <w:rPr>
                      <w:rFonts w:ascii="Arial Narrow" w:hAnsi="Arial Narrow"/>
                      <w:sz w:val="20"/>
                      <w:szCs w:val="20"/>
                      <w:lang w:val="cs-CZ"/>
                    </w:rPr>
                    <w:t>Communication</w:t>
                  </w:r>
                  <w:proofErr w:type="spellEnd"/>
                  <w:r w:rsidRPr="00D71D7B">
                    <w:rPr>
                      <w:rFonts w:ascii="Arial Narrow" w:hAnsi="Arial Narrow"/>
                      <w:sz w:val="20"/>
                      <w:szCs w:val="20"/>
                      <w:lang w:val="cs-CZ"/>
                    </w:rPr>
                    <w:t xml:space="preserve"> Systems</w:t>
                  </w:r>
                  <w:r w:rsidRPr="00006306">
                    <w:rPr>
                      <w:rFonts w:ascii="Arial Narrow" w:hAnsi="Arial Narrow"/>
                      <w:sz w:val="20"/>
                      <w:szCs w:val="20"/>
                      <w:lang w:val="cs-CZ"/>
                    </w:rPr>
                    <w:t xml:space="preserve"> </w:t>
                  </w:r>
                </w:p>
              </w:tc>
              <w:tc>
                <w:tcPr>
                  <w:tcW w:w="4247" w:type="dxa"/>
                </w:tcPr>
                <w:p w14:paraId="27032572" w14:textId="37F94FF7" w:rsidR="001924E6" w:rsidRPr="00436043" w:rsidRDefault="001924E6" w:rsidP="001924E6">
                  <w:pPr>
                    <w:pStyle w:val="TableParagraph"/>
                    <w:ind w:left="0"/>
                    <w:rPr>
                      <w:rFonts w:ascii="Arial Narrow" w:hAnsi="Arial Narrow"/>
                      <w:b/>
                      <w:bCs/>
                      <w:i/>
                      <w:color w:val="000000" w:themeColor="text1"/>
                      <w:sz w:val="20"/>
                      <w:szCs w:val="20"/>
                      <w:lang w:val="cs-CZ"/>
                    </w:rPr>
                  </w:pPr>
                  <w:r w:rsidRPr="00436043">
                    <w:rPr>
                      <w:rFonts w:ascii="Arial Narrow" w:hAnsi="Arial Narrow"/>
                      <w:b/>
                      <w:bCs/>
                      <w:i/>
                      <w:color w:val="000000" w:themeColor="text1"/>
                      <w:sz w:val="20"/>
                      <w:szCs w:val="20"/>
                      <w:lang w:val="cs-CZ"/>
                    </w:rPr>
                    <w:t>prof. Ing. Roman Šenkeřík, Ph.D. (</w:t>
                  </w:r>
                  <w:r>
                    <w:rPr>
                      <w:rFonts w:ascii="Arial Narrow" w:hAnsi="Arial Narrow"/>
                      <w:b/>
                      <w:bCs/>
                      <w:i/>
                      <w:color w:val="000000" w:themeColor="text1"/>
                      <w:sz w:val="20"/>
                      <w:szCs w:val="20"/>
                      <w:lang w:val="cs-CZ"/>
                    </w:rPr>
                    <w:t>10</w:t>
                  </w:r>
                  <w:r w:rsidRPr="00436043">
                    <w:rPr>
                      <w:rFonts w:ascii="Arial Narrow" w:hAnsi="Arial Narrow"/>
                      <w:b/>
                      <w:bCs/>
                      <w:i/>
                      <w:color w:val="000000" w:themeColor="text1"/>
                      <w:sz w:val="20"/>
                      <w:szCs w:val="20"/>
                      <w:lang w:val="cs-CZ"/>
                    </w:rPr>
                    <w:t>0 %)</w:t>
                  </w:r>
                </w:p>
                <w:p w14:paraId="27215AF2" w14:textId="6773F1EB" w:rsidR="001924E6" w:rsidRPr="007F51E5" w:rsidRDefault="001924E6" w:rsidP="001924E6">
                  <w:pPr>
                    <w:pStyle w:val="TableParagraph"/>
                    <w:ind w:left="0"/>
                    <w:rPr>
                      <w:rFonts w:ascii="Arial Narrow" w:hAnsi="Arial Narrow"/>
                      <w:i/>
                      <w:color w:val="000000" w:themeColor="text1"/>
                      <w:sz w:val="20"/>
                      <w:szCs w:val="20"/>
                      <w:lang w:val="cs-CZ"/>
                    </w:rPr>
                  </w:pPr>
                  <w:r>
                    <w:rPr>
                      <w:rFonts w:ascii="Arial Narrow" w:hAnsi="Arial Narrow"/>
                      <w:i/>
                      <w:color w:val="000000" w:themeColor="text1"/>
                      <w:sz w:val="20"/>
                      <w:szCs w:val="20"/>
                      <w:lang w:val="cs-CZ"/>
                    </w:rPr>
                    <w:t>(</w:t>
                  </w:r>
                  <w:r w:rsidRPr="00436043">
                    <w:rPr>
                      <w:rFonts w:ascii="Arial Narrow" w:hAnsi="Arial Narrow"/>
                      <w:i/>
                      <w:color w:val="000000" w:themeColor="text1"/>
                      <w:sz w:val="20"/>
                      <w:szCs w:val="20"/>
                      <w:lang w:val="cs-CZ"/>
                    </w:rPr>
                    <w:t>prof. Mgr. Roman Jašek, Ph.D., DBA)</w:t>
                  </w:r>
                </w:p>
              </w:tc>
            </w:tr>
            <w:tr w:rsidR="001924E6" w:rsidRPr="00006306" w14:paraId="69C0A0BD" w14:textId="77777777" w:rsidTr="006704EF">
              <w:trPr>
                <w:trHeight w:val="283"/>
              </w:trPr>
              <w:tc>
                <w:tcPr>
                  <w:tcW w:w="4786" w:type="dxa"/>
                </w:tcPr>
                <w:p w14:paraId="3FD7EB80" w14:textId="2B0589FC" w:rsidR="001924E6" w:rsidRPr="00006306" w:rsidRDefault="001924E6" w:rsidP="001924E6">
                  <w:pPr>
                    <w:pStyle w:val="TableParagraph"/>
                    <w:ind w:left="0"/>
                    <w:rPr>
                      <w:rFonts w:ascii="Arial Narrow" w:hAnsi="Arial Narrow"/>
                      <w:sz w:val="20"/>
                      <w:szCs w:val="20"/>
                      <w:lang w:val="cs-CZ"/>
                    </w:rPr>
                  </w:pPr>
                  <w:r w:rsidRPr="001D3746">
                    <w:rPr>
                      <w:rFonts w:ascii="Arial Narrow" w:hAnsi="Arial Narrow"/>
                      <w:sz w:val="20"/>
                      <w:szCs w:val="20"/>
                      <w:lang w:val="cs-CZ"/>
                    </w:rPr>
                    <w:t xml:space="preserve">Multimedia Data </w:t>
                  </w:r>
                  <w:proofErr w:type="spellStart"/>
                  <w:r w:rsidRPr="001D3746">
                    <w:rPr>
                      <w:rFonts w:ascii="Arial Narrow" w:hAnsi="Arial Narrow"/>
                      <w:sz w:val="20"/>
                      <w:szCs w:val="20"/>
                      <w:lang w:val="cs-CZ"/>
                    </w:rPr>
                    <w:t>Processing</w:t>
                  </w:r>
                  <w:proofErr w:type="spellEnd"/>
                  <w:r w:rsidRPr="00006306">
                    <w:rPr>
                      <w:rFonts w:ascii="Arial Narrow" w:hAnsi="Arial Narrow"/>
                      <w:sz w:val="20"/>
                      <w:szCs w:val="20"/>
                      <w:lang w:val="cs-CZ"/>
                    </w:rPr>
                    <w:t xml:space="preserve"> </w:t>
                  </w:r>
                </w:p>
              </w:tc>
              <w:tc>
                <w:tcPr>
                  <w:tcW w:w="4247" w:type="dxa"/>
                </w:tcPr>
                <w:p w14:paraId="61E6AD42" w14:textId="1F862E16" w:rsidR="001924E6" w:rsidRPr="00436043" w:rsidRDefault="001924E6" w:rsidP="001924E6">
                  <w:pPr>
                    <w:widowControl w:val="0"/>
                    <w:rPr>
                      <w:b/>
                      <w:bCs/>
                      <w:i/>
                      <w:color w:val="000000" w:themeColor="text1"/>
                    </w:rPr>
                  </w:pPr>
                  <w:r w:rsidRPr="00436043">
                    <w:rPr>
                      <w:b/>
                      <w:bCs/>
                      <w:i/>
                      <w:color w:val="000000" w:themeColor="text1"/>
                    </w:rPr>
                    <w:t>prof. Ing. Zuzana Oplatková, Ph.D. (</w:t>
                  </w:r>
                  <w:r>
                    <w:rPr>
                      <w:b/>
                      <w:bCs/>
                      <w:i/>
                      <w:color w:val="000000" w:themeColor="text1"/>
                    </w:rPr>
                    <w:t>10</w:t>
                  </w:r>
                  <w:r w:rsidRPr="00436043">
                    <w:rPr>
                      <w:b/>
                      <w:bCs/>
                      <w:i/>
                      <w:color w:val="000000" w:themeColor="text1"/>
                    </w:rPr>
                    <w:t>0 %)</w:t>
                  </w:r>
                </w:p>
                <w:p w14:paraId="59725E0C" w14:textId="72CAC63F" w:rsidR="001924E6" w:rsidRPr="00436043" w:rsidRDefault="001924E6" w:rsidP="001924E6">
                  <w:pPr>
                    <w:widowControl w:val="0"/>
                    <w:rPr>
                      <w:i/>
                      <w:color w:val="000000" w:themeColor="text1"/>
                      <w:lang w:eastAsia="en-US"/>
                    </w:rPr>
                  </w:pPr>
                  <w:r>
                    <w:rPr>
                      <w:i/>
                      <w:color w:val="000000" w:themeColor="text1"/>
                      <w:lang w:eastAsia="en-US"/>
                    </w:rPr>
                    <w:t>(</w:t>
                  </w:r>
                  <w:r w:rsidRPr="00436043">
                    <w:rPr>
                      <w:i/>
                      <w:color w:val="000000" w:themeColor="text1"/>
                      <w:lang w:eastAsia="en-US"/>
                    </w:rPr>
                    <w:t>prof. Ing. Roman Šenkeřík, Ph.D.)</w:t>
                  </w:r>
                </w:p>
                <w:p w14:paraId="138ED651" w14:textId="2095AA06" w:rsidR="001924E6" w:rsidRPr="00C4644C" w:rsidRDefault="001924E6" w:rsidP="001924E6">
                  <w:pPr>
                    <w:pStyle w:val="TableParagraph"/>
                    <w:ind w:left="0"/>
                    <w:rPr>
                      <w:rFonts w:ascii="Arial Narrow" w:hAnsi="Arial Narrow"/>
                      <w:i/>
                      <w:sz w:val="20"/>
                      <w:szCs w:val="20"/>
                      <w:lang w:val="cs-CZ"/>
                    </w:rPr>
                  </w:pPr>
                </w:p>
              </w:tc>
            </w:tr>
            <w:bookmarkEnd w:id="55"/>
            <w:tr w:rsidR="001924E6" w:rsidRPr="00006306" w14:paraId="72C31C25" w14:textId="77777777" w:rsidTr="006704EF">
              <w:trPr>
                <w:trHeight w:val="283"/>
              </w:trPr>
              <w:tc>
                <w:tcPr>
                  <w:tcW w:w="4786" w:type="dxa"/>
                </w:tcPr>
                <w:p w14:paraId="1DE35F29" w14:textId="12DA5232" w:rsidR="001924E6" w:rsidRPr="00006306" w:rsidRDefault="001924E6" w:rsidP="001924E6">
                  <w:pPr>
                    <w:pStyle w:val="TableParagraph"/>
                    <w:ind w:left="0"/>
                    <w:jc w:val="left"/>
                    <w:rPr>
                      <w:rFonts w:ascii="Arial Narrow" w:hAnsi="Arial Narrow"/>
                      <w:sz w:val="20"/>
                      <w:szCs w:val="20"/>
                      <w:lang w:val="cs-CZ"/>
                    </w:rPr>
                  </w:pPr>
                  <w:r w:rsidRPr="00006306">
                    <w:rPr>
                      <w:rFonts w:ascii="Arial Narrow" w:hAnsi="Arial Narrow"/>
                      <w:color w:val="000000" w:themeColor="text1"/>
                      <w:sz w:val="20"/>
                      <w:szCs w:val="20"/>
                      <w:lang w:val="cs-CZ"/>
                    </w:rPr>
                    <w:t>Předmět oboru</w:t>
                  </w:r>
                  <w:r>
                    <w:rPr>
                      <w:rFonts w:ascii="Arial Narrow" w:hAnsi="Arial Narrow"/>
                      <w:color w:val="000000" w:themeColor="text1"/>
                      <w:sz w:val="20"/>
                      <w:szCs w:val="20"/>
                      <w:lang w:val="cs-CZ"/>
                    </w:rPr>
                    <w:t xml:space="preserve"> </w:t>
                  </w:r>
                  <w:r w:rsidRPr="00006306">
                    <w:rPr>
                      <w:rFonts w:ascii="Arial Narrow" w:hAnsi="Arial Narrow"/>
                      <w:color w:val="000000" w:themeColor="text1"/>
                      <w:sz w:val="20"/>
                      <w:szCs w:val="20"/>
                      <w:lang w:val="cs-CZ"/>
                    </w:rPr>
                    <w:t>*</w:t>
                  </w:r>
                  <w:r>
                    <w:rPr>
                      <w:rFonts w:ascii="Arial Narrow" w:hAnsi="Arial Narrow"/>
                      <w:color w:val="000000" w:themeColor="text1"/>
                      <w:sz w:val="20"/>
                      <w:szCs w:val="20"/>
                      <w:lang w:val="cs-CZ"/>
                    </w:rPr>
                    <w:t>*</w:t>
                  </w:r>
                </w:p>
              </w:tc>
              <w:tc>
                <w:tcPr>
                  <w:tcW w:w="4247" w:type="dxa"/>
                </w:tcPr>
                <w:p w14:paraId="36C65BF8" w14:textId="77777777" w:rsidR="001924E6" w:rsidRPr="00006306" w:rsidRDefault="001924E6" w:rsidP="001924E6">
                  <w:pPr>
                    <w:pStyle w:val="TableParagraph"/>
                    <w:ind w:left="0"/>
                    <w:rPr>
                      <w:rFonts w:ascii="Arial Narrow" w:hAnsi="Arial Narrow"/>
                      <w:i/>
                      <w:sz w:val="20"/>
                      <w:szCs w:val="20"/>
                      <w:lang w:val="cs-CZ"/>
                    </w:rPr>
                  </w:pPr>
                </w:p>
              </w:tc>
            </w:tr>
          </w:tbl>
          <w:p w14:paraId="421BBC97" w14:textId="77777777" w:rsidR="00A511C2" w:rsidRPr="00006306" w:rsidRDefault="00A511C2" w:rsidP="00A511C2">
            <w:pPr>
              <w:pStyle w:val="TableParagraph"/>
              <w:ind w:left="0"/>
              <w:rPr>
                <w:rFonts w:ascii="Arial Narrow" w:hAnsi="Arial Narrow"/>
                <w:sz w:val="20"/>
                <w:szCs w:val="20"/>
                <w:lang w:val="cs-CZ"/>
              </w:rPr>
            </w:pPr>
          </w:p>
          <w:p w14:paraId="5E8BABEA" w14:textId="0DD830FC" w:rsidR="004B769A" w:rsidRPr="00006306" w:rsidRDefault="004E40FA" w:rsidP="00A511C2">
            <w:pPr>
              <w:widowControl w:val="0"/>
              <w:jc w:val="both"/>
              <w:rPr>
                <w:lang w:eastAsia="en-US"/>
              </w:rPr>
            </w:pPr>
            <w:r w:rsidRPr="009454E7">
              <w:rPr>
                <w:sz w:val="22"/>
                <w:szCs w:val="22"/>
              </w:rPr>
              <w:t>*</w:t>
            </w:r>
            <w:r w:rsidR="00A511C2" w:rsidRPr="009454E7">
              <w:rPr>
                <w:sz w:val="22"/>
                <w:szCs w:val="22"/>
              </w:rPr>
              <w:t>*</w:t>
            </w:r>
            <w:r w:rsidRPr="009454E7">
              <w:rPr>
                <w:sz w:val="22"/>
                <w:szCs w:val="22"/>
              </w:rPr>
              <w:t>)</w:t>
            </w:r>
            <w:r w:rsidR="00A511C2" w:rsidRPr="00006306">
              <w:rPr>
                <w:b/>
                <w:bCs/>
                <w:sz w:val="22"/>
                <w:szCs w:val="22"/>
              </w:rPr>
              <w:t xml:space="preserve"> </w:t>
            </w:r>
            <w:r w:rsidR="00A511C2" w:rsidRPr="00006306">
              <w:rPr>
                <w:lang w:eastAsia="en-US"/>
              </w:rPr>
              <w:t>Předmět oboru navržený školitelem a schválený předsedou oborové rady doktorského studijního programu (předmět, který je součástí akreditovaného DSP na jiné VŠ v ČR nebo zahraničí)</w:t>
            </w:r>
            <w:r w:rsidR="00ED69C3">
              <w:rPr>
                <w:lang w:eastAsia="en-US"/>
              </w:rPr>
              <w:t>.</w:t>
            </w:r>
          </w:p>
          <w:p w14:paraId="6479C64B" w14:textId="77777777" w:rsidR="004D0C53" w:rsidRDefault="004D0C53" w:rsidP="006704EF">
            <w:pPr>
              <w:jc w:val="both"/>
            </w:pPr>
          </w:p>
        </w:tc>
      </w:tr>
      <w:tr w:rsidR="004D0C53" w14:paraId="42C40850" w14:textId="77777777" w:rsidTr="12BDC1B0">
        <w:tc>
          <w:tcPr>
            <w:tcW w:w="4575" w:type="dxa"/>
            <w:shd w:val="clear" w:color="auto" w:fill="F7CAAC"/>
          </w:tcPr>
          <w:p w14:paraId="0CF9182A" w14:textId="77777777" w:rsidR="004D0C53" w:rsidRDefault="004D0C53" w:rsidP="006704EF">
            <w:pPr>
              <w:jc w:val="both"/>
              <w:rPr>
                <w:b/>
              </w:rPr>
            </w:pPr>
            <w:r>
              <w:rPr>
                <w:b/>
              </w:rPr>
              <w:lastRenderedPageBreak/>
              <w:t>Požadavky na tvůrčí činnost</w:t>
            </w:r>
          </w:p>
        </w:tc>
        <w:tc>
          <w:tcPr>
            <w:tcW w:w="4575" w:type="dxa"/>
            <w:tcBorders>
              <w:bottom w:val="nil"/>
            </w:tcBorders>
          </w:tcPr>
          <w:p w14:paraId="4B20C21F" w14:textId="77777777" w:rsidR="004D0C53" w:rsidRDefault="004D0C53" w:rsidP="006704EF">
            <w:pPr>
              <w:jc w:val="both"/>
            </w:pPr>
          </w:p>
        </w:tc>
      </w:tr>
      <w:tr w:rsidR="004D0C53" w14:paraId="3ED74C18" w14:textId="77777777" w:rsidTr="12BDC1B0">
        <w:trPr>
          <w:trHeight w:val="2165"/>
        </w:trPr>
        <w:tc>
          <w:tcPr>
            <w:tcW w:w="9150" w:type="dxa"/>
            <w:gridSpan w:val="2"/>
            <w:tcBorders>
              <w:top w:val="nil"/>
            </w:tcBorders>
          </w:tcPr>
          <w:p w14:paraId="5C25AD91" w14:textId="16959AEC" w:rsidR="1973CD20" w:rsidRDefault="1973CD20" w:rsidP="50ABF3C6">
            <w:pPr>
              <w:jc w:val="both"/>
            </w:pPr>
            <w:r>
              <w:t>Požadavky na tvůrčí činnost doktoranda jsou definovány v rámci vědecko-odborn</w:t>
            </w:r>
            <w:r w:rsidR="59CB800C">
              <w:t>é</w:t>
            </w:r>
            <w:r>
              <w:t xml:space="preserve"> části doktorského studia. </w:t>
            </w:r>
            <w:r w:rsidR="1FE749B7">
              <w:t>Tato část</w:t>
            </w:r>
            <w:r>
              <w:t xml:space="preserve"> spočívá v publikační, tvůrčí</w:t>
            </w:r>
            <w:r w:rsidR="008D2EB8">
              <w:t xml:space="preserve"> a</w:t>
            </w:r>
            <w:r>
              <w:t xml:space="preserve"> </w:t>
            </w:r>
            <w:r w:rsidR="008D2EB8">
              <w:t>projektové činnosti</w:t>
            </w:r>
            <w:r>
              <w:t>, odborně pedagogick</w:t>
            </w:r>
            <w:r w:rsidR="07C1F156">
              <w:t>é</w:t>
            </w:r>
            <w:r>
              <w:t xml:space="preserve"> a </w:t>
            </w:r>
            <w:proofErr w:type="spellStart"/>
            <w:r>
              <w:t>mobilitní</w:t>
            </w:r>
            <w:proofErr w:type="spellEnd"/>
            <w:r>
              <w:t xml:space="preserve"> činnosti, ve kterých doktorand prokazuje schopnost dosahovat původních vědeckých výsledků</w:t>
            </w:r>
            <w:r w:rsidR="00ED0178">
              <w:t>. Tato činnost vyústí</w:t>
            </w:r>
            <w:r w:rsidR="008D2EB8">
              <w:t xml:space="preserve"> ve zpracování</w:t>
            </w:r>
            <w:r w:rsidR="00ED0178">
              <w:t xml:space="preserve"> a obhájení</w:t>
            </w:r>
            <w:r w:rsidR="008D2EB8">
              <w:t xml:space="preserve"> disertační práce</w:t>
            </w:r>
            <w:r>
              <w:t>.</w:t>
            </w:r>
          </w:p>
          <w:p w14:paraId="3D3AB2EF" w14:textId="77777777" w:rsidR="006F4938" w:rsidRDefault="4E2131B8" w:rsidP="006F296A">
            <w:pPr>
              <w:jc w:val="both"/>
            </w:pPr>
            <w:r>
              <w:t>T</w:t>
            </w:r>
            <w:r w:rsidR="006F296A">
              <w:t xml:space="preserve">vůrčí činnost studenta </w:t>
            </w:r>
            <w:r w:rsidR="36262B7D">
              <w:t xml:space="preserve">tedy </w:t>
            </w:r>
            <w:r w:rsidR="006F296A">
              <w:t xml:space="preserve">spočívá v psaní původních vědeckých článků, v řešení či spoluřešení </w:t>
            </w:r>
            <w:r w:rsidR="0036507A">
              <w:t>projektů</w:t>
            </w:r>
            <w:r w:rsidR="006F296A">
              <w:t xml:space="preserve">, podílení se na doplňkové činnosti realizované zpravidla formou smluvního výzkumu.  Všechny </w:t>
            </w:r>
            <w:r w:rsidR="789801D5">
              <w:t>výše uvedené aktivity</w:t>
            </w:r>
            <w:r w:rsidR="006F296A">
              <w:t xml:space="preserve"> mají přímou vazbu na vědeck</w:t>
            </w:r>
            <w:r w:rsidR="00284B2C">
              <w:t>á</w:t>
            </w:r>
            <w:r w:rsidR="006F296A">
              <w:t xml:space="preserve"> téma</w:t>
            </w:r>
            <w:r w:rsidR="00284B2C">
              <w:t>ta</w:t>
            </w:r>
            <w:r w:rsidR="006F296A">
              <w:t xml:space="preserve"> řešen</w:t>
            </w:r>
            <w:r w:rsidR="00284B2C">
              <w:t>á</w:t>
            </w:r>
            <w:r w:rsidR="006F296A">
              <w:t xml:space="preserve"> v rámci disertační práce. </w:t>
            </w:r>
            <w:r w:rsidR="2754C237">
              <w:t>Definice jednotlivých aktivit</w:t>
            </w:r>
            <w:r w:rsidR="65DF23DB">
              <w:t xml:space="preserve"> hodnocených v rámci vědecko-odborné části doktorského studia a</w:t>
            </w:r>
            <w:r w:rsidR="2754C237">
              <w:t xml:space="preserve"> </w:t>
            </w:r>
            <w:r w:rsidR="7F273BBC">
              <w:t>p</w:t>
            </w:r>
            <w:r w:rsidR="006F296A">
              <w:t xml:space="preserve">ožadavky pro splnění jednotlivých aktivit jsou definovány vnitřní normou fakulty. </w:t>
            </w:r>
          </w:p>
          <w:p w14:paraId="11E0E2DD" w14:textId="1B523EAA" w:rsidR="006F296A" w:rsidRPr="00F30088" w:rsidRDefault="110484C7" w:rsidP="006F296A">
            <w:pPr>
              <w:jc w:val="both"/>
            </w:pPr>
            <w:r>
              <w:t xml:space="preserve">Konkrétně se </w:t>
            </w:r>
            <w:r w:rsidR="0CBA6C29">
              <w:t>j</w:t>
            </w:r>
            <w:r w:rsidR="006F296A">
              <w:t xml:space="preserve">edná o:  </w:t>
            </w:r>
          </w:p>
          <w:p w14:paraId="09F1E6DE" w14:textId="589C48D5" w:rsidR="6A46479C" w:rsidRDefault="6A46479C" w:rsidP="00C31356">
            <w:pPr>
              <w:pStyle w:val="Odstavecseseznamem"/>
              <w:widowControl w:val="0"/>
              <w:numPr>
                <w:ilvl w:val="0"/>
                <w:numId w:val="5"/>
              </w:numPr>
              <w:jc w:val="both"/>
            </w:pPr>
            <w:r>
              <w:t>Rešerš</w:t>
            </w:r>
            <w:r w:rsidR="7A9CEC3C">
              <w:t>i</w:t>
            </w:r>
            <w:r>
              <w:t xml:space="preserve"> (</w:t>
            </w:r>
            <w:r w:rsidR="316EF36E">
              <w:t>z</w:t>
            </w:r>
            <w:r>
              <w:t xml:space="preserve">pracování současného stavu poznání v tématu disertační práce) </w:t>
            </w:r>
            <w:r w:rsidR="55939183">
              <w:t>-</w:t>
            </w:r>
            <w:r>
              <w:t xml:space="preserve"> </w:t>
            </w:r>
            <w:r w:rsidR="0FEEBEC7">
              <w:t>d</w:t>
            </w:r>
            <w:r>
              <w:t>okument musí být odevzdán do jednoho roku od začátku studia.</w:t>
            </w:r>
          </w:p>
          <w:p w14:paraId="7B6C00AA" w14:textId="77777777" w:rsidR="006F296A" w:rsidRPr="00F30088" w:rsidRDefault="006F296A" w:rsidP="00C31356">
            <w:pPr>
              <w:pStyle w:val="Odstavecseseznamem"/>
              <w:widowControl w:val="0"/>
              <w:numPr>
                <w:ilvl w:val="0"/>
                <w:numId w:val="5"/>
              </w:numPr>
              <w:suppressAutoHyphens w:val="0"/>
              <w:jc w:val="both"/>
            </w:pPr>
            <w:r>
              <w:t xml:space="preserve">Publikační činnost v odborných recenzovaných časopisech (indexovaných v databázi </w:t>
            </w:r>
            <w:proofErr w:type="spellStart"/>
            <w:r>
              <w:t>WoS</w:t>
            </w:r>
            <w:proofErr w:type="spellEnd"/>
            <w:r>
              <w:t xml:space="preserve"> nebo SCOPUS) popřípadě kapitoly v odborných knihách.</w:t>
            </w:r>
          </w:p>
          <w:p w14:paraId="7962656D" w14:textId="77777777" w:rsidR="006F296A" w:rsidRPr="00F30088" w:rsidRDefault="006F296A" w:rsidP="00C31356">
            <w:pPr>
              <w:pStyle w:val="Odstavecseseznamem"/>
              <w:widowControl w:val="0"/>
              <w:numPr>
                <w:ilvl w:val="0"/>
                <w:numId w:val="5"/>
              </w:numPr>
              <w:suppressAutoHyphens w:val="0"/>
              <w:contextualSpacing w:val="0"/>
              <w:jc w:val="both"/>
            </w:pPr>
            <w:r>
              <w:t xml:space="preserve">Publikační činnost ve sbornících konferencí evidovaných v databázích </w:t>
            </w:r>
            <w:proofErr w:type="spellStart"/>
            <w:r>
              <w:t>WoS</w:t>
            </w:r>
            <w:proofErr w:type="spellEnd"/>
            <w:r>
              <w:t>, SCOPUS.</w:t>
            </w:r>
          </w:p>
          <w:p w14:paraId="4EDA078C" w14:textId="0CB96BF9" w:rsidR="006F296A" w:rsidRPr="00F30088" w:rsidRDefault="00A6771F" w:rsidP="00C31356">
            <w:pPr>
              <w:pStyle w:val="Odstavecseseznamem"/>
              <w:widowControl w:val="0"/>
              <w:numPr>
                <w:ilvl w:val="0"/>
                <w:numId w:val="5"/>
              </w:numPr>
              <w:suppressAutoHyphens w:val="0"/>
              <w:jc w:val="both"/>
            </w:pPr>
            <w:r>
              <w:t xml:space="preserve">Projektovou </w:t>
            </w:r>
            <w:r w:rsidR="006F296A">
              <w:t>a doplňkov</w:t>
            </w:r>
            <w:r>
              <w:t>ou</w:t>
            </w:r>
            <w:r w:rsidR="006F296A">
              <w:t xml:space="preserve"> činnost realizovanou z</w:t>
            </w:r>
            <w:r w:rsidR="503D5DE3">
              <w:t>p</w:t>
            </w:r>
            <w:r w:rsidR="006F296A">
              <w:t>ravidla formou smluvního výzkumu.</w:t>
            </w:r>
          </w:p>
          <w:p w14:paraId="1D6076EE" w14:textId="77777777" w:rsidR="006F296A" w:rsidRPr="00F30088" w:rsidRDefault="006F296A" w:rsidP="00C31356">
            <w:pPr>
              <w:pStyle w:val="Odstavecseseznamem"/>
              <w:widowControl w:val="0"/>
              <w:numPr>
                <w:ilvl w:val="0"/>
                <w:numId w:val="5"/>
              </w:numPr>
              <w:suppressAutoHyphens w:val="0"/>
              <w:contextualSpacing w:val="0"/>
              <w:jc w:val="both"/>
            </w:pPr>
            <w:r>
              <w:t>Odborně pedagogickou činnost.</w:t>
            </w:r>
          </w:p>
          <w:p w14:paraId="18BF3F9C" w14:textId="77777777" w:rsidR="006F296A" w:rsidRDefault="006F296A" w:rsidP="006F296A">
            <w:pPr>
              <w:jc w:val="both"/>
            </w:pPr>
          </w:p>
          <w:p w14:paraId="757FB1DC" w14:textId="6B6F1C5E" w:rsidR="007F51E5" w:rsidRPr="00DA3342" w:rsidRDefault="006F296A" w:rsidP="007F51E5">
            <w:pPr>
              <w:widowControl w:val="0"/>
              <w:jc w:val="both"/>
            </w:pPr>
            <w:r w:rsidRPr="00F30088">
              <w:t>Požadavky kladené na tvůrčí činnost studia jsou upraveny směrnicí děkana SD/</w:t>
            </w:r>
            <w:r>
              <w:t>04</w:t>
            </w:r>
            <w:r w:rsidRPr="00F30088">
              <w:t>/</w:t>
            </w:r>
            <w:r>
              <w:t>23</w:t>
            </w:r>
            <w:r w:rsidRPr="00F30088">
              <w:t xml:space="preserve"> </w:t>
            </w:r>
            <w:hyperlink r:id="rId17" w:history="1">
              <w:r w:rsidRPr="00F30088">
                <w:rPr>
                  <w:b/>
                </w:rPr>
                <w:t>Směrnice děkana doplňující pravidla průběhu studia v doktorských studijních programech na Fakultě aplikované informatiky</w:t>
              </w:r>
            </w:hyperlink>
            <w:r w:rsidRPr="00F30088">
              <w:t>. Tento dokument je dostupný na úřední desce fakulty</w:t>
            </w:r>
            <w:r>
              <w:t>:</w:t>
            </w:r>
            <w:ins w:id="59" w:author="Jiří Vojtěšek" w:date="2024-10-28T19:39:00Z">
              <w:r w:rsidR="003666ED">
                <w:t xml:space="preserve"> </w:t>
              </w:r>
              <w:r w:rsidR="003666ED">
                <w:fldChar w:fldCharType="begin"/>
              </w:r>
              <w:r w:rsidR="003666ED">
                <w:instrText xml:space="preserve"> HYPERLINK "</w:instrText>
              </w:r>
              <w:r w:rsidR="003666ED" w:rsidRPr="003666ED">
                <w:instrText>https://fai.utb.cz/en/faculty/official-board/internal-regulations/fai-internal-regulations/</w:instrText>
              </w:r>
              <w:r w:rsidR="003666ED">
                <w:instrText xml:space="preserve">" </w:instrText>
              </w:r>
              <w:r w:rsidR="003666ED">
                <w:fldChar w:fldCharType="separate"/>
              </w:r>
              <w:r w:rsidR="003666ED" w:rsidRPr="00BD74D2">
                <w:rPr>
                  <w:rStyle w:val="Hypertextovodkaz"/>
                </w:rPr>
                <w:t>https://fai.utb.cz/en/faculty/official-board/internal-regulations/fai-internal-regulations/</w:t>
              </w:r>
              <w:r w:rsidR="003666ED">
                <w:fldChar w:fldCharType="end"/>
              </w:r>
              <w:r w:rsidR="003666ED">
                <w:t xml:space="preserve"> </w:t>
              </w:r>
            </w:ins>
            <w:r w:rsidR="004E40FA">
              <w:t xml:space="preserve"> </w:t>
            </w:r>
            <w:del w:id="60" w:author="Jiří Vojtěšek" w:date="2024-10-28T19:39:00Z">
              <w:r w:rsidR="00DA5C99" w:rsidDel="003666ED">
                <w:lastRenderedPageBreak/>
                <w:fldChar w:fldCharType="begin"/>
              </w:r>
              <w:r w:rsidR="00DA5C99" w:rsidDel="003666ED">
                <w:delInstrText xml:space="preserve"> HYPERLINK "https://fai.utb.cz/o-fakulte/uredni-deska/vnitrni-predpisy-fai/" </w:delInstrText>
              </w:r>
              <w:r w:rsidR="00DA5C99" w:rsidDel="003666ED">
                <w:fldChar w:fldCharType="separate"/>
              </w:r>
              <w:r w:rsidR="00214710" w:rsidRPr="006E2D63" w:rsidDel="003666ED">
                <w:rPr>
                  <w:rStyle w:val="Hypertextovodkaz"/>
                </w:rPr>
                <w:delText>https://fai.utb.cz/o-fakulte/uredni-deska/vnitrni-predpisy-fai/</w:delText>
              </w:r>
              <w:r w:rsidR="00DA5C99" w:rsidDel="003666ED">
                <w:rPr>
                  <w:rStyle w:val="Hypertextovodkaz"/>
                </w:rPr>
                <w:fldChar w:fldCharType="end"/>
              </w:r>
              <w:r w:rsidR="00214710" w:rsidDel="003666ED">
                <w:delText xml:space="preserve"> </w:delText>
              </w:r>
            </w:del>
            <w:r w:rsidR="00214710">
              <w:t xml:space="preserve">. </w:t>
            </w:r>
          </w:p>
        </w:tc>
      </w:tr>
      <w:tr w:rsidR="004D0C53" w14:paraId="6A7BB815" w14:textId="77777777" w:rsidTr="12BDC1B0">
        <w:tc>
          <w:tcPr>
            <w:tcW w:w="4575" w:type="dxa"/>
            <w:shd w:val="clear" w:color="auto" w:fill="F7CAAC"/>
          </w:tcPr>
          <w:p w14:paraId="648F0245" w14:textId="77777777" w:rsidR="004D0C53" w:rsidRDefault="004D0C53" w:rsidP="006704EF">
            <w:pPr>
              <w:rPr>
                <w:b/>
              </w:rPr>
            </w:pPr>
            <w:r>
              <w:rPr>
                <w:b/>
              </w:rPr>
              <w:lastRenderedPageBreak/>
              <w:t>Požadavky na absolvování stáží</w:t>
            </w:r>
          </w:p>
        </w:tc>
        <w:tc>
          <w:tcPr>
            <w:tcW w:w="4575" w:type="dxa"/>
            <w:tcBorders>
              <w:bottom w:val="nil"/>
            </w:tcBorders>
          </w:tcPr>
          <w:p w14:paraId="5D56EAD4" w14:textId="77777777" w:rsidR="004D0C53" w:rsidRDefault="004D0C53" w:rsidP="006704EF">
            <w:pPr>
              <w:jc w:val="both"/>
            </w:pPr>
          </w:p>
        </w:tc>
      </w:tr>
      <w:tr w:rsidR="004D0C53" w14:paraId="0A50C1EF" w14:textId="77777777" w:rsidTr="12BDC1B0">
        <w:trPr>
          <w:trHeight w:val="1873"/>
        </w:trPr>
        <w:tc>
          <w:tcPr>
            <w:tcW w:w="9150" w:type="dxa"/>
            <w:gridSpan w:val="2"/>
            <w:tcBorders>
              <w:top w:val="nil"/>
            </w:tcBorders>
          </w:tcPr>
          <w:p w14:paraId="14198B49" w14:textId="4F93C1D2" w:rsidR="00904024" w:rsidRPr="00F30088" w:rsidRDefault="00904024" w:rsidP="00C4644C">
            <w:pPr>
              <w:jc w:val="both"/>
            </w:pPr>
            <w:r w:rsidRPr="00F30088">
              <w:t xml:space="preserve">Student absolvuje studijní pobyt v délce minimálně jednoho měsíce na zahraniční univerzitě nebo zahraničním vědecko-výzkumném pracovišti, </w:t>
            </w:r>
            <w:r w:rsidR="001A6440">
              <w:t>který</w:t>
            </w:r>
            <w:r w:rsidRPr="00F30088">
              <w:t xml:space="preserve"> se věnuj</w:t>
            </w:r>
            <w:r w:rsidR="001A6440">
              <w:t>e</w:t>
            </w:r>
            <w:r w:rsidRPr="00F30088">
              <w:t xml:space="preserve"> výzkumu v souladu se zaměřením disertační práce. Tato povinnost může být (po schválení proděkanem, do jehož kompetence doktorské studium spadá) nahrazena odbornou stáží v zahraničním podniku (instituci) nebo české instituci s mezinárodní působností</w:t>
            </w:r>
            <w:r w:rsidR="00A61380">
              <w:t>,</w:t>
            </w:r>
            <w:r w:rsidRPr="00F30088">
              <w:t xml:space="preserve"> případně účastí na mezinárodním tvůrčím projektu s výsledky publikovanými nebo prezentovanými v zahraničí. </w:t>
            </w:r>
          </w:p>
          <w:p w14:paraId="2751DB24" w14:textId="07873F2B" w:rsidR="004D0C53" w:rsidRPr="007F51E5" w:rsidRDefault="00904024" w:rsidP="007F51E5">
            <w:pPr>
              <w:widowControl w:val="0"/>
              <w:jc w:val="both"/>
              <w:rPr>
                <w:color w:val="0000FF" w:themeColor="hyperlink"/>
                <w:u w:val="single"/>
              </w:rPr>
            </w:pPr>
            <w:r w:rsidRPr="00F30088">
              <w:t>Požadavky kladené na absolvování zahraničních stáží jsou upraveny směrnicí děkana SD/</w:t>
            </w:r>
            <w:r>
              <w:t>04</w:t>
            </w:r>
            <w:r w:rsidRPr="00F30088">
              <w:t>/</w:t>
            </w:r>
            <w:r>
              <w:t>23</w:t>
            </w:r>
            <w:r w:rsidRPr="00F30088">
              <w:t xml:space="preserve"> </w:t>
            </w:r>
            <w:hyperlink r:id="rId18" w:history="1">
              <w:r w:rsidRPr="00F30088">
                <w:rPr>
                  <w:b/>
                </w:rPr>
                <w:t>Směrnice děkana doplňující pravidla průběhu studia v doktorských studijních programech na Fakultě aplikované informatiky</w:t>
              </w:r>
            </w:hyperlink>
            <w:r w:rsidRPr="00F30088">
              <w:t>. Tento dokument je dostupný na úřední desce fakulty</w:t>
            </w:r>
            <w:r>
              <w:t>:</w:t>
            </w:r>
            <w:ins w:id="61" w:author="Jiří Vojtěšek" w:date="2024-10-28T19:39:00Z">
              <w:r w:rsidR="003666ED">
                <w:t xml:space="preserve"> </w:t>
              </w:r>
              <w:r w:rsidR="003666ED">
                <w:fldChar w:fldCharType="begin"/>
              </w:r>
              <w:r w:rsidR="003666ED">
                <w:instrText xml:space="preserve"> HYPERLINK "</w:instrText>
              </w:r>
              <w:r w:rsidR="003666ED" w:rsidRPr="003666ED">
                <w:instrText>https://fai.utb.cz/en/faculty/official-board/internal-regulations/fai-internal-regulations/</w:instrText>
              </w:r>
              <w:r w:rsidR="003666ED">
                <w:instrText xml:space="preserve">" </w:instrText>
              </w:r>
              <w:r w:rsidR="003666ED">
                <w:fldChar w:fldCharType="separate"/>
              </w:r>
              <w:r w:rsidR="003666ED" w:rsidRPr="00BD74D2">
                <w:rPr>
                  <w:rStyle w:val="Hypertextovodkaz"/>
                </w:rPr>
                <w:t>https://fai.utb.cz/en/faculty/official-board/internal-regulations/fai-internal-regulations/</w:t>
              </w:r>
              <w:r w:rsidR="003666ED">
                <w:fldChar w:fldCharType="end"/>
              </w:r>
              <w:r w:rsidR="003666ED">
                <w:t xml:space="preserve"> </w:t>
              </w:r>
            </w:ins>
            <w:r w:rsidR="004E40FA">
              <w:t xml:space="preserve"> </w:t>
            </w:r>
            <w:del w:id="62" w:author="Jiří Vojtěšek" w:date="2024-10-28T19:39:00Z">
              <w:r w:rsidR="00DA5C99" w:rsidDel="003666ED">
                <w:fldChar w:fldCharType="begin"/>
              </w:r>
              <w:r w:rsidR="00DA5C99" w:rsidDel="003666ED">
                <w:delInstrText xml:space="preserve"> HYPERLINK "https://fai.utb.cz/o-fakulte/uredni-deska/vnitrni-predpisy-fai/" </w:delInstrText>
              </w:r>
              <w:r w:rsidR="00DA5C99" w:rsidDel="003666ED">
                <w:fldChar w:fldCharType="separate"/>
              </w:r>
              <w:r w:rsidR="008A76DB" w:rsidRPr="006E2D63" w:rsidDel="003666ED">
                <w:rPr>
                  <w:rStyle w:val="Hypertextovodkaz"/>
                </w:rPr>
                <w:delText>https://fai.utb.cz/o-fakulte/uredni-deska/vnitrni-predpisy-fai/</w:delText>
              </w:r>
              <w:r w:rsidR="00DA5C99" w:rsidDel="003666ED">
                <w:rPr>
                  <w:rStyle w:val="Hypertextovodkaz"/>
                </w:rPr>
                <w:fldChar w:fldCharType="end"/>
              </w:r>
              <w:r w:rsidR="008A76DB" w:rsidDel="003666ED">
                <w:delText xml:space="preserve"> </w:delText>
              </w:r>
            </w:del>
            <w:r w:rsidR="00ED69C3">
              <w:t>.</w:t>
            </w:r>
          </w:p>
        </w:tc>
      </w:tr>
      <w:tr w:rsidR="004D0C53" w14:paraId="579FB8BF" w14:textId="77777777" w:rsidTr="12BDC1B0">
        <w:tc>
          <w:tcPr>
            <w:tcW w:w="4575" w:type="dxa"/>
            <w:shd w:val="clear" w:color="auto" w:fill="F7CAAC"/>
          </w:tcPr>
          <w:p w14:paraId="572C96BC" w14:textId="77777777" w:rsidR="004D0C53" w:rsidRDefault="004D0C53" w:rsidP="006704EF">
            <w:r>
              <w:rPr>
                <w:b/>
              </w:rPr>
              <w:t>Další studijní povinnosti</w:t>
            </w:r>
          </w:p>
        </w:tc>
        <w:tc>
          <w:tcPr>
            <w:tcW w:w="4575" w:type="dxa"/>
            <w:tcBorders>
              <w:bottom w:val="nil"/>
            </w:tcBorders>
            <w:shd w:val="clear" w:color="auto" w:fill="FFFFFF" w:themeFill="background1"/>
          </w:tcPr>
          <w:p w14:paraId="649F8AE1" w14:textId="77777777" w:rsidR="004D0C53" w:rsidRDefault="004D0C53" w:rsidP="006704EF">
            <w:pPr>
              <w:jc w:val="center"/>
            </w:pPr>
          </w:p>
        </w:tc>
      </w:tr>
      <w:tr w:rsidR="004D0C53" w14:paraId="22335A89" w14:textId="77777777" w:rsidTr="12BDC1B0">
        <w:trPr>
          <w:trHeight w:val="1875"/>
        </w:trPr>
        <w:tc>
          <w:tcPr>
            <w:tcW w:w="9150" w:type="dxa"/>
            <w:gridSpan w:val="2"/>
            <w:tcBorders>
              <w:top w:val="nil"/>
            </w:tcBorders>
          </w:tcPr>
          <w:p w14:paraId="30ADA85D" w14:textId="05807B31" w:rsidR="00557EBD" w:rsidRDefault="00C4644C" w:rsidP="00557EBD">
            <w:pPr>
              <w:jc w:val="both"/>
            </w:pPr>
            <w:r>
              <w:t>V</w:t>
            </w:r>
            <w:r w:rsidR="00557EBD" w:rsidRPr="00F30088">
              <w:t>edení nebo konzultace zpravidla jedné bakalářské práce</w:t>
            </w:r>
            <w:r>
              <w:t>, a</w:t>
            </w:r>
            <w:r w:rsidR="00557EBD" w:rsidRPr="00F30088">
              <w:t>ktivní účast na odborných seminářích pořádaných na ústavu, zejména v oblasti rámcového tématu disertační práce.</w:t>
            </w:r>
            <w:r w:rsidR="00557EBD">
              <w:t xml:space="preserve"> </w:t>
            </w:r>
          </w:p>
          <w:p w14:paraId="1120D393" w14:textId="77777777" w:rsidR="00557EBD" w:rsidRDefault="00557EBD" w:rsidP="00557EBD">
            <w:pPr>
              <w:jc w:val="both"/>
            </w:pPr>
          </w:p>
          <w:p w14:paraId="3361756F" w14:textId="77777777" w:rsidR="00557EBD" w:rsidRPr="00C4644C" w:rsidRDefault="00557EBD" w:rsidP="00557EBD">
            <w:pPr>
              <w:pStyle w:val="TableParagraph"/>
              <w:ind w:left="0"/>
              <w:rPr>
                <w:rFonts w:ascii="Arial Narrow" w:hAnsi="Arial Narrow"/>
                <w:sz w:val="20"/>
                <w:szCs w:val="20"/>
                <w:u w:val="single"/>
                <w:lang w:val="cs-CZ"/>
              </w:rPr>
            </w:pPr>
            <w:r w:rsidRPr="00C4644C">
              <w:rPr>
                <w:rFonts w:ascii="Arial Narrow" w:hAnsi="Arial Narrow"/>
                <w:sz w:val="20"/>
                <w:szCs w:val="20"/>
                <w:u w:val="single"/>
                <w:lang w:val="cs-CZ"/>
              </w:rPr>
              <w:t>Požadavky k obhajobě disertační práce:</w:t>
            </w:r>
          </w:p>
          <w:p w14:paraId="257F5D84" w14:textId="588C23CE" w:rsidR="004D0C53" w:rsidRPr="007F51E5" w:rsidRDefault="00557EBD" w:rsidP="006704EF">
            <w:pPr>
              <w:jc w:val="both"/>
              <w:rPr>
                <w:color w:val="0000FF" w:themeColor="hyperlink"/>
                <w:u w:val="single"/>
              </w:rPr>
            </w:pPr>
            <w:r>
              <w:t xml:space="preserve">Doktorand </w:t>
            </w:r>
            <w:r w:rsidR="5E72B92E">
              <w:t xml:space="preserve">tohoto </w:t>
            </w:r>
            <w:r>
              <w:t xml:space="preserve">studijního programu musí splnit k termínu obhajoby disertační práce všechny předepsané zkoušky, státní doktorskou zkoušku a všechny předepsané aktivity vědecko-odborné části studia. Všechny požadavky, okolnosti i průběh obhajoby disertační práce jsou uvedeny ve směrnici děkana SD/04/23 </w:t>
            </w:r>
            <w:hyperlink r:id="rId19">
              <w:r w:rsidRPr="50ABF3C6">
                <w:rPr>
                  <w:b/>
                  <w:bCs/>
                </w:rPr>
                <w:t>Směrnice děkana doplňující pravidla průběhu studia v doktorských studijních programech na Fakultě aplikované informatiky</w:t>
              </w:r>
            </w:hyperlink>
            <w:r>
              <w:t>. Tento dokument je dostupný na úřední desce fakulty:</w:t>
            </w:r>
            <w:ins w:id="63" w:author="Jiří Vojtěšek" w:date="2024-10-28T19:39:00Z">
              <w:r w:rsidR="003666ED">
                <w:t xml:space="preserve"> </w:t>
              </w:r>
              <w:r w:rsidR="003666ED">
                <w:fldChar w:fldCharType="begin"/>
              </w:r>
              <w:r w:rsidR="003666ED">
                <w:instrText xml:space="preserve"> HYPERLINK "</w:instrText>
              </w:r>
              <w:r w:rsidR="003666ED" w:rsidRPr="003666ED">
                <w:instrText>https://fai.utb.cz/en/faculty/official-board/internal-regulations/fai-internal-regulations/</w:instrText>
              </w:r>
              <w:r w:rsidR="003666ED">
                <w:instrText xml:space="preserve">" </w:instrText>
              </w:r>
              <w:r w:rsidR="003666ED">
                <w:fldChar w:fldCharType="separate"/>
              </w:r>
              <w:r w:rsidR="003666ED" w:rsidRPr="00BD74D2">
                <w:rPr>
                  <w:rStyle w:val="Hypertextovodkaz"/>
                </w:rPr>
                <w:t>https://fai.utb.cz/en/faculty/official-board/internal-regulations/fai-internal-regulations/</w:t>
              </w:r>
              <w:r w:rsidR="003666ED">
                <w:fldChar w:fldCharType="end"/>
              </w:r>
              <w:r w:rsidR="003666ED">
                <w:t xml:space="preserve"> </w:t>
              </w:r>
            </w:ins>
            <w:del w:id="64" w:author="Jiří Vojtěšek" w:date="2024-10-28T19:39:00Z">
              <w:r w:rsidR="004E40FA" w:rsidDel="003666ED">
                <w:delText xml:space="preserve"> </w:delText>
              </w:r>
              <w:r w:rsidR="004E40FA" w:rsidRPr="003975B0" w:rsidDel="003666ED">
                <w:rPr>
                  <w:rStyle w:val="Hypertextovodkaz"/>
                </w:rPr>
                <w:delText>https://fai.utb.cz/o-fakulte/uredni-deska/vnitrni-predpisy-fai/</w:delText>
              </w:r>
              <w:r w:rsidDel="003666ED">
                <w:delText xml:space="preserve"> </w:delText>
              </w:r>
            </w:del>
            <w:r>
              <w:t>.</w:t>
            </w:r>
            <w:r w:rsidRPr="50ABF3C6">
              <w:rPr>
                <w:rStyle w:val="Hypertextovodkaz"/>
              </w:rPr>
              <w:t xml:space="preserve"> </w:t>
            </w:r>
          </w:p>
        </w:tc>
      </w:tr>
      <w:tr w:rsidR="004D0C53" w14:paraId="6A3DED90" w14:textId="77777777" w:rsidTr="12BDC1B0">
        <w:tc>
          <w:tcPr>
            <w:tcW w:w="4575" w:type="dxa"/>
            <w:shd w:val="clear" w:color="auto" w:fill="F7CAAC"/>
          </w:tcPr>
          <w:p w14:paraId="2724FB7C" w14:textId="77777777" w:rsidR="004D0C53" w:rsidRDefault="004D0C53" w:rsidP="006704EF">
            <w:r>
              <w:rPr>
                <w:b/>
              </w:rPr>
              <w:t>Návrh témat disertačních prací/témata obhájených prací a přístup k obhájeným disertačním pracím</w:t>
            </w:r>
          </w:p>
        </w:tc>
        <w:tc>
          <w:tcPr>
            <w:tcW w:w="4575" w:type="dxa"/>
            <w:tcBorders>
              <w:bottom w:val="nil"/>
            </w:tcBorders>
            <w:shd w:val="clear" w:color="auto" w:fill="FFFFFF" w:themeFill="background1"/>
          </w:tcPr>
          <w:p w14:paraId="50D082FC" w14:textId="77777777" w:rsidR="004D0C53" w:rsidRDefault="004D0C53" w:rsidP="006704EF">
            <w:pPr>
              <w:jc w:val="center"/>
            </w:pPr>
          </w:p>
        </w:tc>
      </w:tr>
      <w:tr w:rsidR="004D0C53" w14:paraId="0BAE303E" w14:textId="77777777" w:rsidTr="12BDC1B0">
        <w:trPr>
          <w:trHeight w:val="3087"/>
        </w:trPr>
        <w:tc>
          <w:tcPr>
            <w:tcW w:w="9150" w:type="dxa"/>
            <w:gridSpan w:val="2"/>
            <w:tcBorders>
              <w:top w:val="nil"/>
            </w:tcBorders>
          </w:tcPr>
          <w:p w14:paraId="20FA6615" w14:textId="77777777" w:rsidR="00C5661D" w:rsidRPr="00F30088" w:rsidRDefault="00C5661D" w:rsidP="00C5661D">
            <w:r w:rsidRPr="00F30088">
              <w:t>Návrhy témat disertačních prací:</w:t>
            </w:r>
          </w:p>
          <w:p w14:paraId="412B0035" w14:textId="77777777" w:rsidR="00C5661D" w:rsidRDefault="00C5661D" w:rsidP="00C5661D">
            <w:pPr>
              <w:ind w:left="708"/>
            </w:pPr>
            <w:r>
              <w:t xml:space="preserve">Use </w:t>
            </w:r>
            <w:proofErr w:type="spellStart"/>
            <w:r>
              <w:t>of</w:t>
            </w:r>
            <w:proofErr w:type="spellEnd"/>
            <w:r>
              <w:t xml:space="preserve"> </w:t>
            </w:r>
            <w:proofErr w:type="spellStart"/>
            <w:r>
              <w:t>geographic</w:t>
            </w:r>
            <w:proofErr w:type="spellEnd"/>
            <w:r>
              <w:t xml:space="preserve"> </w:t>
            </w:r>
            <w:proofErr w:type="spellStart"/>
            <w:r>
              <w:t>information</w:t>
            </w:r>
            <w:proofErr w:type="spellEnd"/>
            <w:r>
              <w:t xml:space="preserve"> </w:t>
            </w:r>
            <w:proofErr w:type="spellStart"/>
            <w:r>
              <w:t>systems</w:t>
            </w:r>
            <w:proofErr w:type="spellEnd"/>
            <w:r>
              <w:t xml:space="preserve"> in </w:t>
            </w:r>
            <w:proofErr w:type="spellStart"/>
            <w:r>
              <w:t>the</w:t>
            </w:r>
            <w:proofErr w:type="spellEnd"/>
            <w:r>
              <w:t xml:space="preserve"> </w:t>
            </w:r>
            <w:proofErr w:type="spellStart"/>
            <w:r>
              <w:t>process</w:t>
            </w:r>
            <w:proofErr w:type="spellEnd"/>
            <w:r>
              <w:t xml:space="preserve"> </w:t>
            </w:r>
            <w:proofErr w:type="spellStart"/>
            <w:r>
              <w:t>of</w:t>
            </w:r>
            <w:proofErr w:type="spellEnd"/>
            <w:r>
              <w:t xml:space="preserve"> </w:t>
            </w:r>
            <w:proofErr w:type="spellStart"/>
            <w:r>
              <w:t>mapping</w:t>
            </w:r>
            <w:proofErr w:type="spellEnd"/>
            <w:r>
              <w:t xml:space="preserve"> and risk management</w:t>
            </w:r>
          </w:p>
          <w:p w14:paraId="29B3BD28" w14:textId="77777777" w:rsidR="00C5661D" w:rsidRDefault="00C5661D" w:rsidP="00C5661D">
            <w:pPr>
              <w:ind w:left="708"/>
            </w:pPr>
            <w:proofErr w:type="spellStart"/>
            <w:r>
              <w:t>Warning</w:t>
            </w:r>
            <w:proofErr w:type="spellEnd"/>
            <w:r>
              <w:t xml:space="preserve"> and </w:t>
            </w:r>
            <w:proofErr w:type="spellStart"/>
            <w:r>
              <w:t>information</w:t>
            </w:r>
            <w:proofErr w:type="spellEnd"/>
            <w:r>
              <w:t xml:space="preserve"> </w:t>
            </w:r>
            <w:proofErr w:type="spellStart"/>
            <w:r>
              <w:t>of</w:t>
            </w:r>
            <w:proofErr w:type="spellEnd"/>
            <w:r>
              <w:t xml:space="preserve"> </w:t>
            </w:r>
            <w:proofErr w:type="spellStart"/>
            <w:r>
              <w:t>persons</w:t>
            </w:r>
            <w:proofErr w:type="spellEnd"/>
            <w:r>
              <w:t xml:space="preserve"> </w:t>
            </w:r>
            <w:proofErr w:type="spellStart"/>
            <w:r>
              <w:t>with</w:t>
            </w:r>
            <w:proofErr w:type="spellEnd"/>
            <w:r>
              <w:t xml:space="preserve"> </w:t>
            </w:r>
            <w:proofErr w:type="spellStart"/>
            <w:r>
              <w:t>special</w:t>
            </w:r>
            <w:proofErr w:type="spellEnd"/>
            <w:r>
              <w:t xml:space="preserve"> </w:t>
            </w:r>
            <w:proofErr w:type="spellStart"/>
            <w:r>
              <w:t>needs</w:t>
            </w:r>
            <w:proofErr w:type="spellEnd"/>
            <w:r>
              <w:t xml:space="preserve"> in </w:t>
            </w:r>
            <w:proofErr w:type="spellStart"/>
            <w:r>
              <w:t>the</w:t>
            </w:r>
            <w:proofErr w:type="spellEnd"/>
            <w:r>
              <w:t xml:space="preserve"> public </w:t>
            </w:r>
            <w:proofErr w:type="spellStart"/>
            <w:r>
              <w:t>protection</w:t>
            </w:r>
            <w:proofErr w:type="spellEnd"/>
            <w:r>
              <w:t xml:space="preserve"> </w:t>
            </w:r>
            <w:proofErr w:type="spellStart"/>
            <w:r>
              <w:t>system</w:t>
            </w:r>
            <w:proofErr w:type="spellEnd"/>
          </w:p>
          <w:p w14:paraId="6F6C8171" w14:textId="77777777" w:rsidR="00C5661D" w:rsidRDefault="00C5661D" w:rsidP="00C5661D">
            <w:pPr>
              <w:ind w:left="708"/>
            </w:pPr>
            <w:r>
              <w:t xml:space="preserve">Use </w:t>
            </w:r>
            <w:proofErr w:type="spellStart"/>
            <w:r>
              <w:t>of</w:t>
            </w:r>
            <w:proofErr w:type="spellEnd"/>
            <w:r>
              <w:t xml:space="preserve"> 3D modelling and </w:t>
            </w:r>
            <w:proofErr w:type="spellStart"/>
            <w:r>
              <w:t>virtual</w:t>
            </w:r>
            <w:proofErr w:type="spellEnd"/>
            <w:r>
              <w:t xml:space="preserve"> reality in civil </w:t>
            </w:r>
            <w:proofErr w:type="spellStart"/>
            <w:r>
              <w:t>protection</w:t>
            </w:r>
            <w:proofErr w:type="spellEnd"/>
          </w:p>
          <w:p w14:paraId="30AECB0E" w14:textId="5434C258" w:rsidR="00C5661D" w:rsidDel="0011558E" w:rsidRDefault="00C5661D" w:rsidP="00C5661D">
            <w:pPr>
              <w:ind w:left="708"/>
              <w:rPr>
                <w:del w:id="65" w:author="Jiří Vojtěšek" w:date="2024-10-28T19:30:00Z"/>
              </w:rPr>
            </w:pPr>
            <w:del w:id="66" w:author="Jiří Vojtěšek" w:date="2024-10-28T19:30:00Z">
              <w:r w:rsidDel="0011558E">
                <w:delText>New trends in CBRN terrorism protection</w:delText>
              </w:r>
            </w:del>
          </w:p>
          <w:p w14:paraId="3CB0AD6E" w14:textId="207DBACA" w:rsidR="00C5661D" w:rsidDel="0011558E" w:rsidRDefault="00C5661D" w:rsidP="00C5661D">
            <w:pPr>
              <w:ind w:left="708"/>
              <w:rPr>
                <w:del w:id="67" w:author="Jiří Vojtěšek" w:date="2024-10-28T19:30:00Z"/>
              </w:rPr>
            </w:pPr>
            <w:del w:id="68" w:author="Jiří Vojtěšek" w:date="2024-10-28T19:30:00Z">
              <w:r w:rsidDel="0011558E">
                <w:delText>New trends in emergency supply</w:delText>
              </w:r>
            </w:del>
          </w:p>
          <w:p w14:paraId="60FA2A87" w14:textId="77777777" w:rsidR="00C5661D" w:rsidRDefault="00C5661D" w:rsidP="00C5661D">
            <w:pPr>
              <w:ind w:left="708"/>
            </w:pPr>
            <w:proofErr w:type="spellStart"/>
            <w:r>
              <w:t>Automation</w:t>
            </w:r>
            <w:proofErr w:type="spellEnd"/>
            <w:r>
              <w:t xml:space="preserve">, </w:t>
            </w:r>
            <w:proofErr w:type="spellStart"/>
            <w:r>
              <w:t>robotization</w:t>
            </w:r>
            <w:proofErr w:type="spellEnd"/>
            <w:r>
              <w:t xml:space="preserve"> and </w:t>
            </w:r>
            <w:proofErr w:type="spellStart"/>
            <w:r>
              <w:t>digitalization</w:t>
            </w:r>
            <w:proofErr w:type="spellEnd"/>
            <w:r>
              <w:t xml:space="preserve"> and </w:t>
            </w:r>
            <w:proofErr w:type="spellStart"/>
            <w:r>
              <w:t>their</w:t>
            </w:r>
            <w:proofErr w:type="spellEnd"/>
            <w:r>
              <w:t xml:space="preserve"> </w:t>
            </w:r>
            <w:proofErr w:type="spellStart"/>
            <w:r>
              <w:t>impact</w:t>
            </w:r>
            <w:proofErr w:type="spellEnd"/>
            <w:r>
              <w:t xml:space="preserve"> on </w:t>
            </w:r>
            <w:proofErr w:type="spellStart"/>
            <w:r>
              <w:t>the</w:t>
            </w:r>
            <w:proofErr w:type="spellEnd"/>
            <w:r>
              <w:t xml:space="preserve"> </w:t>
            </w:r>
            <w:proofErr w:type="spellStart"/>
            <w:r>
              <w:t>protection</w:t>
            </w:r>
            <w:proofErr w:type="spellEnd"/>
            <w:r>
              <w:t xml:space="preserve"> </w:t>
            </w:r>
            <w:proofErr w:type="spellStart"/>
            <w:r>
              <w:t>of</w:t>
            </w:r>
            <w:proofErr w:type="spellEnd"/>
            <w:r>
              <w:t xml:space="preserve"> </w:t>
            </w:r>
            <w:proofErr w:type="spellStart"/>
            <w:r>
              <w:t>the</w:t>
            </w:r>
            <w:proofErr w:type="spellEnd"/>
            <w:r>
              <w:t xml:space="preserve"> </w:t>
            </w:r>
            <w:proofErr w:type="spellStart"/>
            <w:r>
              <w:t>population</w:t>
            </w:r>
            <w:proofErr w:type="spellEnd"/>
          </w:p>
          <w:p w14:paraId="783E6783" w14:textId="77777777" w:rsidR="00C5661D" w:rsidRPr="00F30088" w:rsidRDefault="00C5661D" w:rsidP="00C5661D">
            <w:proofErr w:type="spellStart"/>
            <w:r>
              <w:t>The</w:t>
            </w:r>
            <w:proofErr w:type="spellEnd"/>
            <w:r>
              <w:t xml:space="preserve"> </w:t>
            </w:r>
            <w:proofErr w:type="spellStart"/>
            <w:r>
              <w:t>impact</w:t>
            </w:r>
            <w:proofErr w:type="spellEnd"/>
            <w:r>
              <w:t xml:space="preserve"> </w:t>
            </w:r>
            <w:proofErr w:type="spellStart"/>
            <w:r>
              <w:t>of</w:t>
            </w:r>
            <w:proofErr w:type="spellEnd"/>
            <w:r>
              <w:t xml:space="preserve"> </w:t>
            </w:r>
            <w:proofErr w:type="spellStart"/>
            <w:r>
              <w:t>criminal</w:t>
            </w:r>
            <w:proofErr w:type="spellEnd"/>
            <w:r>
              <w:t xml:space="preserve"> </w:t>
            </w:r>
            <w:proofErr w:type="spellStart"/>
            <w:r>
              <w:t>conduct</w:t>
            </w:r>
            <w:proofErr w:type="spellEnd"/>
            <w:r>
              <w:t xml:space="preserve"> in </w:t>
            </w:r>
            <w:proofErr w:type="spellStart"/>
            <w:r>
              <w:t>the</w:t>
            </w:r>
            <w:proofErr w:type="spellEnd"/>
            <w:r>
              <w:t xml:space="preserve"> </w:t>
            </w:r>
            <w:proofErr w:type="spellStart"/>
            <w:r>
              <w:t>cyber-physical</w:t>
            </w:r>
            <w:proofErr w:type="spellEnd"/>
            <w:r>
              <w:t xml:space="preserve"> </w:t>
            </w:r>
            <w:proofErr w:type="spellStart"/>
            <w:r>
              <w:t>security</w:t>
            </w:r>
            <w:proofErr w:type="spellEnd"/>
            <w:r>
              <w:t xml:space="preserve"> </w:t>
            </w:r>
            <w:proofErr w:type="spellStart"/>
            <w:r>
              <w:t>systemPříklad</w:t>
            </w:r>
            <w:proofErr w:type="spellEnd"/>
            <w:r w:rsidRPr="00F30088">
              <w:t xml:space="preserve"> obhájených disertačních prací:</w:t>
            </w:r>
          </w:p>
          <w:p w14:paraId="0D161111" w14:textId="77777777" w:rsidR="00C5661D" w:rsidRDefault="00C5661D" w:rsidP="00C5661D">
            <w:pPr>
              <w:ind w:left="708"/>
            </w:pPr>
            <w:proofErr w:type="spellStart"/>
            <w:r>
              <w:t>Protection</w:t>
            </w:r>
            <w:proofErr w:type="spellEnd"/>
            <w:r>
              <w:t xml:space="preserve"> </w:t>
            </w:r>
            <w:proofErr w:type="spellStart"/>
            <w:r>
              <w:t>of</w:t>
            </w:r>
            <w:proofErr w:type="spellEnd"/>
            <w:r>
              <w:t xml:space="preserve"> </w:t>
            </w:r>
            <w:proofErr w:type="spellStart"/>
            <w:r>
              <w:t>Privacy</w:t>
            </w:r>
            <w:proofErr w:type="spellEnd"/>
            <w:r>
              <w:t xml:space="preserve"> </w:t>
            </w:r>
            <w:proofErr w:type="spellStart"/>
            <w:r>
              <w:t>Information</w:t>
            </w:r>
            <w:proofErr w:type="spellEnd"/>
            <w:r>
              <w:t xml:space="preserve"> in </w:t>
            </w:r>
            <w:proofErr w:type="spellStart"/>
            <w:r>
              <w:t>e-Government</w:t>
            </w:r>
            <w:proofErr w:type="spellEnd"/>
          </w:p>
          <w:p w14:paraId="2299720C" w14:textId="77777777" w:rsidR="00C5661D" w:rsidRPr="00F30088" w:rsidRDefault="00C5661D" w:rsidP="00C5661D">
            <w:pPr>
              <w:ind w:left="708"/>
            </w:pPr>
            <w:r>
              <w:t xml:space="preserve">pozn. Výše uvedená práce je jedinou obhájenou disertační prací zabývající se bezpečnostní v příbuzném doktorském studijním programu </w:t>
            </w:r>
            <w:proofErr w:type="spellStart"/>
            <w:r>
              <w:rPr>
                <w:i/>
                <w:iCs/>
              </w:rPr>
              <w:t>Engineering</w:t>
            </w:r>
            <w:proofErr w:type="spellEnd"/>
            <w:r>
              <w:rPr>
                <w:i/>
                <w:iCs/>
              </w:rPr>
              <w:t xml:space="preserve"> </w:t>
            </w:r>
            <w:proofErr w:type="spellStart"/>
            <w:r>
              <w:rPr>
                <w:i/>
                <w:iCs/>
              </w:rPr>
              <w:t>Informatics</w:t>
            </w:r>
            <w:proofErr w:type="spellEnd"/>
            <w:r>
              <w:t xml:space="preserve">, který je předchůdcem studijního programu </w:t>
            </w:r>
            <w:proofErr w:type="spellStart"/>
            <w:r w:rsidRPr="0038072E">
              <w:rPr>
                <w:i/>
                <w:iCs/>
              </w:rPr>
              <w:t>Security</w:t>
            </w:r>
            <w:proofErr w:type="spellEnd"/>
            <w:r w:rsidRPr="0038072E">
              <w:rPr>
                <w:i/>
                <w:iCs/>
              </w:rPr>
              <w:t xml:space="preserve"> Technologies, Systems and Management</w:t>
            </w:r>
            <w:r>
              <w:t xml:space="preserve">, který dosud nemá žádné zahraniční </w:t>
            </w:r>
            <w:proofErr w:type="gramStart"/>
            <w:r>
              <w:t>absolventy</w:t>
            </w:r>
            <w:proofErr w:type="gramEnd"/>
            <w:r>
              <w:t xml:space="preserve"> a to z důvodu krátké doby realizace.</w:t>
            </w:r>
          </w:p>
          <w:p w14:paraId="0DAC443D" w14:textId="77777777" w:rsidR="00C4644C" w:rsidRPr="00E9459D" w:rsidRDefault="00C4644C" w:rsidP="00C4644C">
            <w:pPr>
              <w:ind w:left="708"/>
            </w:pPr>
          </w:p>
          <w:p w14:paraId="64CF9C5B" w14:textId="68827DE4" w:rsidR="004D0C53" w:rsidRDefault="006F35B6" w:rsidP="006F35B6">
            <w:pPr>
              <w:jc w:val="both"/>
            </w:pPr>
            <w:r w:rsidRPr="00F30088">
              <w:t>Obhájené disertační práce jsou dostupné na:</w:t>
            </w:r>
            <w:ins w:id="69" w:author="Jiří Vojtěšek" w:date="2024-10-28T21:26:00Z">
              <w:r w:rsidR="005269BC">
                <w:t xml:space="preserve"> </w:t>
              </w:r>
              <w:r w:rsidR="005269BC">
                <w:fldChar w:fldCharType="begin"/>
              </w:r>
              <w:r w:rsidR="005269BC">
                <w:instrText xml:space="preserve"> HYPERLINK "</w:instrText>
              </w:r>
              <w:r w:rsidR="005269BC" w:rsidRPr="005269BC">
                <w:instrText>https://digilib.k.utb.cz/handle/10563/78?locale-attribute=en</w:instrText>
              </w:r>
              <w:r w:rsidR="005269BC">
                <w:instrText xml:space="preserve">" </w:instrText>
              </w:r>
              <w:r w:rsidR="005269BC">
                <w:fldChar w:fldCharType="separate"/>
              </w:r>
              <w:r w:rsidR="005269BC" w:rsidRPr="00BD74D2">
                <w:rPr>
                  <w:rStyle w:val="Hypertextovodkaz"/>
                </w:rPr>
                <w:t>https://digilib.k.utb.cz/handle/10563/78?locale-attribute=en</w:t>
              </w:r>
              <w:r w:rsidR="005269BC">
                <w:fldChar w:fldCharType="end"/>
              </w:r>
              <w:r w:rsidR="005269BC">
                <w:t xml:space="preserve"> </w:t>
              </w:r>
            </w:ins>
            <w:del w:id="70" w:author="Jiří Vojtěšek" w:date="2024-10-28T21:25:00Z">
              <w:r w:rsidR="00D82E64" w:rsidDel="005269BC">
                <w:delText xml:space="preserve"> </w:delText>
              </w:r>
              <w:r w:rsidR="00DA5C99" w:rsidDel="005269BC">
                <w:fldChar w:fldCharType="begin"/>
              </w:r>
              <w:r w:rsidR="00DA5C99" w:rsidDel="005269BC">
                <w:delInstrText xml:space="preserve"> HYPERLINK "https://digilib.k.utb.cz/handle/10563/78" </w:delInstrText>
              </w:r>
              <w:r w:rsidR="00DA5C99" w:rsidDel="005269BC">
                <w:fldChar w:fldCharType="separate"/>
              </w:r>
              <w:r w:rsidR="001E1DFE" w:rsidRPr="00581357" w:rsidDel="005269BC">
                <w:rPr>
                  <w:rStyle w:val="Hypertextovodkaz"/>
                </w:rPr>
                <w:delText>https://digilib.k.utb.cz/handle/10563/78</w:delText>
              </w:r>
              <w:r w:rsidR="00DA5C99" w:rsidDel="005269BC">
                <w:rPr>
                  <w:rStyle w:val="Hypertextovodkaz"/>
                </w:rPr>
                <w:fldChar w:fldCharType="end"/>
              </w:r>
            </w:del>
            <w:r w:rsidR="00750570">
              <w:t>.</w:t>
            </w:r>
            <w:r w:rsidR="001E1DFE">
              <w:t xml:space="preserve"> </w:t>
            </w:r>
          </w:p>
        </w:tc>
      </w:tr>
    </w:tbl>
    <w:p w14:paraId="4E5300BF" w14:textId="4DDCBC00" w:rsidR="004D0C53" w:rsidRDefault="004D0C53" w:rsidP="00C4644C">
      <w:pPr>
        <w:spacing w:after="160" w:line="259" w:lineRule="auto"/>
      </w:pPr>
    </w:p>
    <w:p w14:paraId="2D090841" w14:textId="77777777" w:rsidR="008451FC" w:rsidRDefault="008451FC">
      <w:r>
        <w:br w:type="page"/>
      </w:r>
    </w:p>
    <w:tbl>
      <w:tblPr>
        <w:tblW w:w="9889" w:type="dxa"/>
        <w:tblInd w:w="-113" w:type="dxa"/>
        <w:tblLayout w:type="fixed"/>
        <w:tblCellMar>
          <w:left w:w="70" w:type="dxa"/>
          <w:right w:w="70" w:type="dxa"/>
        </w:tblCellMar>
        <w:tblLook w:val="0000" w:firstRow="0" w:lastRow="0" w:firstColumn="0" w:lastColumn="0" w:noHBand="0" w:noVBand="0"/>
      </w:tblPr>
      <w:tblGrid>
        <w:gridCol w:w="2800"/>
        <w:gridCol w:w="1767"/>
        <w:gridCol w:w="5322"/>
      </w:tblGrid>
      <w:tr w:rsidR="008451FC" w:rsidRPr="002732A7" w14:paraId="483E5F08" w14:textId="77777777" w:rsidTr="002217F3">
        <w:tc>
          <w:tcPr>
            <w:tcW w:w="9889" w:type="dxa"/>
            <w:gridSpan w:val="3"/>
            <w:tcBorders>
              <w:top w:val="single" w:sz="4" w:space="0" w:color="000000"/>
              <w:left w:val="single" w:sz="4" w:space="0" w:color="000000"/>
              <w:bottom w:val="double" w:sz="4" w:space="0" w:color="000000"/>
              <w:right w:val="single" w:sz="4" w:space="0" w:color="000000"/>
            </w:tcBorders>
            <w:shd w:val="clear" w:color="auto" w:fill="BDD6EE"/>
          </w:tcPr>
          <w:p w14:paraId="4E8E6826" w14:textId="7783C0B8" w:rsidR="008451FC" w:rsidRPr="002732A7" w:rsidRDefault="008451FC" w:rsidP="002217F3">
            <w:pPr>
              <w:pageBreakBefore/>
              <w:widowControl w:val="0"/>
              <w:tabs>
                <w:tab w:val="right" w:pos="9605"/>
              </w:tabs>
              <w:jc w:val="both"/>
            </w:pPr>
            <w:bookmarkStart w:id="71" w:name="BIII"/>
            <w:bookmarkStart w:id="72" w:name="BIII_obsah"/>
            <w:r w:rsidRPr="002732A7">
              <w:rPr>
                <w:b/>
                <w:sz w:val="28"/>
              </w:rPr>
              <w:lastRenderedPageBreak/>
              <w:t xml:space="preserve">B-III – Charakteristika studijního </w:t>
            </w:r>
            <w:proofErr w:type="gramStart"/>
            <w:r w:rsidRPr="002732A7">
              <w:rPr>
                <w:b/>
                <w:sz w:val="28"/>
              </w:rPr>
              <w:t xml:space="preserve">předmětu </w:t>
            </w:r>
            <w:bookmarkEnd w:id="71"/>
            <w:r w:rsidRPr="002732A7">
              <w:rPr>
                <w:b/>
                <w:sz w:val="28"/>
              </w:rPr>
              <w:t xml:space="preserve">- </w:t>
            </w:r>
            <w:r>
              <w:rPr>
                <w:b/>
                <w:sz w:val="28"/>
              </w:rPr>
              <w:t>p</w:t>
            </w:r>
            <w:r w:rsidRPr="002732A7">
              <w:rPr>
                <w:b/>
                <w:sz w:val="28"/>
              </w:rPr>
              <w:t>řehled</w:t>
            </w:r>
            <w:bookmarkEnd w:id="72"/>
            <w:proofErr w:type="gramEnd"/>
            <w:r w:rsidRPr="002732A7">
              <w:rPr>
                <w:b/>
                <w:sz w:val="26"/>
                <w:szCs w:val="26"/>
              </w:rPr>
              <w:tab/>
            </w:r>
            <w:r w:rsidRPr="002732A7">
              <w:rPr>
                <w:rStyle w:val="Odkazintenzivn"/>
                <w:rFonts w:eastAsiaTheme="majorEastAsia"/>
              </w:rPr>
              <w:fldChar w:fldCharType="begin"/>
            </w:r>
            <w:r w:rsidRPr="002732A7">
              <w:rPr>
                <w:rStyle w:val="Odkazintenzivn"/>
                <w:rFonts w:eastAsiaTheme="majorEastAsia"/>
              </w:rPr>
              <w:instrText xml:space="preserve"> REF aobsah \h  \* MERGEFORMAT </w:instrText>
            </w:r>
            <w:r w:rsidRPr="002732A7">
              <w:rPr>
                <w:rStyle w:val="Odkazintenzivn"/>
                <w:rFonts w:eastAsiaTheme="majorEastAsia"/>
              </w:rPr>
            </w:r>
            <w:r w:rsidRPr="002732A7">
              <w:rPr>
                <w:rStyle w:val="Odkazintenzivn"/>
                <w:rFonts w:eastAsiaTheme="majorEastAsia"/>
              </w:rPr>
              <w:fldChar w:fldCharType="separate"/>
            </w:r>
            <w:r w:rsidR="00063627" w:rsidRPr="00063627">
              <w:rPr>
                <w:rStyle w:val="Odkazintenzivn"/>
                <w:rFonts w:eastAsiaTheme="majorEastAsia"/>
              </w:rPr>
              <w:t>Obsah žádosti</w:t>
            </w:r>
            <w:r w:rsidRPr="002732A7">
              <w:rPr>
                <w:rStyle w:val="Odkazintenzivn"/>
                <w:rFonts w:eastAsiaTheme="majorEastAsia"/>
              </w:rPr>
              <w:fldChar w:fldCharType="end"/>
            </w:r>
          </w:p>
        </w:tc>
      </w:tr>
      <w:tr w:rsidR="008451FC" w:rsidRPr="002732A7" w14:paraId="130C64A5" w14:textId="77777777" w:rsidTr="002217F3">
        <w:tc>
          <w:tcPr>
            <w:tcW w:w="2800" w:type="dxa"/>
            <w:tcBorders>
              <w:top w:val="double" w:sz="4" w:space="0" w:color="000000"/>
              <w:left w:val="single" w:sz="4" w:space="0" w:color="000000"/>
              <w:bottom w:val="single" w:sz="4" w:space="0" w:color="000000"/>
              <w:right w:val="single" w:sz="4" w:space="0" w:color="000000"/>
            </w:tcBorders>
            <w:shd w:val="clear" w:color="auto" w:fill="F7CAAC"/>
          </w:tcPr>
          <w:p w14:paraId="1BD09EF5" w14:textId="77777777" w:rsidR="008451FC" w:rsidRPr="002732A7" w:rsidRDefault="008451FC" w:rsidP="002217F3">
            <w:pPr>
              <w:widowControl w:val="0"/>
              <w:jc w:val="both"/>
              <w:rPr>
                <w:b/>
              </w:rPr>
            </w:pPr>
            <w:r w:rsidRPr="002732A7">
              <w:rPr>
                <w:b/>
              </w:rPr>
              <w:t>Vysoká škola</w:t>
            </w:r>
          </w:p>
        </w:tc>
        <w:tc>
          <w:tcPr>
            <w:tcW w:w="7089" w:type="dxa"/>
            <w:gridSpan w:val="2"/>
            <w:tcBorders>
              <w:top w:val="double" w:sz="4" w:space="0" w:color="000000"/>
              <w:left w:val="single" w:sz="4" w:space="0" w:color="000000"/>
              <w:bottom w:val="single" w:sz="4" w:space="0" w:color="000000"/>
              <w:right w:val="single" w:sz="4" w:space="0" w:color="000000"/>
            </w:tcBorders>
          </w:tcPr>
          <w:p w14:paraId="2D6EE9CF" w14:textId="77777777" w:rsidR="008451FC" w:rsidRPr="002732A7" w:rsidRDefault="008451FC" w:rsidP="002217F3">
            <w:pPr>
              <w:widowControl w:val="0"/>
              <w:jc w:val="both"/>
            </w:pPr>
            <w:r w:rsidRPr="002732A7">
              <w:t>Univerzita Tomáše Bati ve Zlíně</w:t>
            </w:r>
          </w:p>
        </w:tc>
      </w:tr>
      <w:tr w:rsidR="008451FC" w:rsidRPr="002732A7" w14:paraId="62EA5AD6" w14:textId="77777777" w:rsidTr="002217F3">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5D7DDB7E" w14:textId="77777777" w:rsidR="008451FC" w:rsidRPr="002732A7" w:rsidRDefault="008451FC" w:rsidP="002217F3">
            <w:pPr>
              <w:widowControl w:val="0"/>
              <w:jc w:val="both"/>
              <w:rPr>
                <w:b/>
              </w:rPr>
            </w:pPr>
            <w:r w:rsidRPr="002732A7">
              <w:rPr>
                <w:b/>
              </w:rPr>
              <w:t>Součást vysoké školy</w:t>
            </w:r>
          </w:p>
        </w:tc>
        <w:tc>
          <w:tcPr>
            <w:tcW w:w="7089" w:type="dxa"/>
            <w:gridSpan w:val="2"/>
            <w:tcBorders>
              <w:top w:val="single" w:sz="4" w:space="0" w:color="000000"/>
              <w:left w:val="single" w:sz="4" w:space="0" w:color="000000"/>
              <w:bottom w:val="single" w:sz="4" w:space="0" w:color="000000"/>
              <w:right w:val="single" w:sz="4" w:space="0" w:color="000000"/>
            </w:tcBorders>
          </w:tcPr>
          <w:p w14:paraId="405A4A8A" w14:textId="77777777" w:rsidR="008451FC" w:rsidRPr="002732A7" w:rsidRDefault="008451FC" w:rsidP="002217F3">
            <w:pPr>
              <w:widowControl w:val="0"/>
              <w:jc w:val="both"/>
            </w:pPr>
            <w:r w:rsidRPr="002732A7">
              <w:t>Fakulta aplikované informatiky</w:t>
            </w:r>
          </w:p>
        </w:tc>
      </w:tr>
      <w:tr w:rsidR="008451FC" w:rsidRPr="002732A7" w14:paraId="518F8C81" w14:textId="77777777" w:rsidTr="002217F3">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53ABA140" w14:textId="77777777" w:rsidR="008451FC" w:rsidRPr="002732A7" w:rsidRDefault="008451FC" w:rsidP="002217F3">
            <w:pPr>
              <w:widowControl w:val="0"/>
              <w:jc w:val="both"/>
              <w:rPr>
                <w:b/>
              </w:rPr>
            </w:pPr>
            <w:r w:rsidRPr="002732A7">
              <w:rPr>
                <w:b/>
              </w:rPr>
              <w:t>Název studijního programu</w:t>
            </w:r>
          </w:p>
        </w:tc>
        <w:tc>
          <w:tcPr>
            <w:tcW w:w="7089" w:type="dxa"/>
            <w:gridSpan w:val="2"/>
            <w:tcBorders>
              <w:top w:val="single" w:sz="4" w:space="0" w:color="000000"/>
              <w:left w:val="single" w:sz="4" w:space="0" w:color="000000"/>
              <w:bottom w:val="single" w:sz="4" w:space="0" w:color="000000"/>
              <w:right w:val="single" w:sz="4" w:space="0" w:color="000000"/>
            </w:tcBorders>
          </w:tcPr>
          <w:p w14:paraId="7A560876" w14:textId="1E1C7A0A" w:rsidR="008451FC" w:rsidRPr="002732A7" w:rsidRDefault="00D217E0" w:rsidP="002217F3">
            <w:pPr>
              <w:widowControl w:val="0"/>
              <w:jc w:val="both"/>
            </w:pPr>
            <w:proofErr w:type="spellStart"/>
            <w:r>
              <w:t>Security</w:t>
            </w:r>
            <w:proofErr w:type="spellEnd"/>
            <w:r>
              <w:t xml:space="preserve"> Technologies, Systems and Management</w:t>
            </w:r>
          </w:p>
        </w:tc>
      </w:tr>
      <w:tr w:rsidR="008451FC" w:rsidRPr="002732A7" w14:paraId="35C5E12A"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B0E1199" w14:textId="77777777" w:rsidR="008451FC" w:rsidRPr="002732A7" w:rsidRDefault="008451FC" w:rsidP="002217F3">
            <w:pPr>
              <w:widowControl w:val="0"/>
              <w:jc w:val="center"/>
              <w:rPr>
                <w:b/>
              </w:rPr>
            </w:pPr>
            <w:bookmarkStart w:id="73" w:name="aaSeznamB"/>
            <w:bookmarkStart w:id="74" w:name="top"/>
            <w:r w:rsidRPr="002732A7">
              <w:rPr>
                <w:b/>
              </w:rPr>
              <w:t xml:space="preserve">Abecední </w:t>
            </w:r>
            <w:proofErr w:type="gramStart"/>
            <w:r w:rsidRPr="002732A7">
              <w:rPr>
                <w:b/>
              </w:rPr>
              <w:t>seznam</w:t>
            </w:r>
            <w:bookmarkEnd w:id="73"/>
            <w:bookmarkEnd w:id="74"/>
            <w:r w:rsidRPr="002732A7">
              <w:rPr>
                <w:b/>
              </w:rPr>
              <w:t xml:space="preserve"> - </w:t>
            </w:r>
            <w:bookmarkStart w:id="75" w:name="BIII_prehledPredmetu"/>
            <w:r w:rsidRPr="002732A7">
              <w:rPr>
                <w:b/>
                <w:bCs/>
              </w:rPr>
              <w:t>Přehled</w:t>
            </w:r>
            <w:proofErr w:type="gramEnd"/>
            <w:r w:rsidRPr="002732A7">
              <w:rPr>
                <w:b/>
                <w:bCs/>
              </w:rPr>
              <w:t xml:space="preserve"> předmětů</w:t>
            </w:r>
            <w:bookmarkEnd w:id="75"/>
          </w:p>
        </w:tc>
      </w:tr>
      <w:tr w:rsidR="008451FC" w:rsidRPr="002732A7" w14:paraId="3F66DD99" w14:textId="77777777" w:rsidTr="002217F3">
        <w:tc>
          <w:tcPr>
            <w:tcW w:w="4567"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14:paraId="035BE626" w14:textId="77777777" w:rsidR="008451FC" w:rsidRPr="002732A7" w:rsidRDefault="008451FC" w:rsidP="002217F3">
            <w:pPr>
              <w:widowControl w:val="0"/>
              <w:jc w:val="center"/>
              <w:rPr>
                <w:b/>
              </w:rPr>
            </w:pPr>
            <w:r w:rsidRPr="002732A7">
              <w:rPr>
                <w:b/>
              </w:rPr>
              <w:t>Název předmětu</w:t>
            </w:r>
          </w:p>
        </w:tc>
        <w:tc>
          <w:tcPr>
            <w:tcW w:w="532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798E3C4" w14:textId="77777777" w:rsidR="008451FC" w:rsidRPr="002732A7" w:rsidRDefault="008451FC" w:rsidP="002217F3">
            <w:pPr>
              <w:widowControl w:val="0"/>
              <w:jc w:val="center"/>
              <w:rPr>
                <w:b/>
              </w:rPr>
            </w:pPr>
            <w:r w:rsidRPr="002732A7">
              <w:rPr>
                <w:b/>
              </w:rPr>
              <w:t>Garant v akreditaci (náhradní vyučující)</w:t>
            </w:r>
          </w:p>
        </w:tc>
      </w:tr>
      <w:tr w:rsidR="008451FC" w:rsidRPr="002732A7" w14:paraId="63E041E7"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bottom"/>
          </w:tcPr>
          <w:p w14:paraId="6850191C" w14:textId="77777777" w:rsidR="008451FC" w:rsidRPr="002732A7" w:rsidRDefault="008451FC" w:rsidP="002217F3">
            <w:pPr>
              <w:jc w:val="center"/>
              <w:rPr>
                <w:b/>
                <w:bCs/>
              </w:rPr>
            </w:pPr>
            <w:r w:rsidRPr="002732A7">
              <w:rPr>
                <w:b/>
                <w:bCs/>
              </w:rPr>
              <w:t>Povinné předměty</w:t>
            </w:r>
          </w:p>
        </w:tc>
      </w:tr>
      <w:tr w:rsidR="008451FC" w:rsidRPr="002732A7" w14:paraId="64AEC1A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D28FD" w14:textId="4D8EEC06"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BIII_Anglictina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English</w:t>
            </w:r>
            <w:proofErr w:type="spellEnd"/>
            <w:r w:rsidR="00063627">
              <w:t xml:space="preserve"> (</w:t>
            </w:r>
            <w:proofErr w:type="spellStart"/>
            <w:r w:rsidR="00063627">
              <w:t>Academic</w:t>
            </w:r>
            <w:proofErr w:type="spellEnd"/>
            <w:r w:rsidR="00063627">
              <w:t xml:space="preserve"> </w:t>
            </w:r>
            <w:proofErr w:type="spellStart"/>
            <w:r w:rsidR="00063627">
              <w:t>Writing</w:t>
            </w:r>
            <w:proofErr w:type="spellEnd"/>
            <w:r w:rsidR="00063627">
              <w:t>)</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453C" w14:textId="77777777" w:rsidR="008451FC" w:rsidRPr="002732A7" w:rsidRDefault="008451FC" w:rsidP="002217F3">
            <w:pPr>
              <w:rPr>
                <w:b/>
              </w:rPr>
            </w:pPr>
            <w:r w:rsidRPr="002732A7">
              <w:rPr>
                <w:b/>
                <w:bCs/>
              </w:rPr>
              <w:t xml:space="preserve">Ing. Dagmar Svobodová, </w:t>
            </w:r>
            <w:proofErr w:type="spellStart"/>
            <w:r w:rsidRPr="002732A7">
              <w:rPr>
                <w:b/>
                <w:bCs/>
              </w:rPr>
              <w:t>MSc</w:t>
            </w:r>
            <w:proofErr w:type="spellEnd"/>
            <w:r w:rsidRPr="002732A7">
              <w:rPr>
                <w:b/>
                <w:bCs/>
              </w:rPr>
              <w:t>.</w:t>
            </w:r>
            <w:r w:rsidRPr="002732A7">
              <w:t xml:space="preserve"> (100 %)</w:t>
            </w:r>
          </w:p>
        </w:tc>
      </w:tr>
      <w:tr w:rsidR="008451FC" w:rsidRPr="002732A7" w14:paraId="22AD355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8CA23" w14:textId="28CCA2B9"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BIII_Matematika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Mathematics</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F74B6" w14:textId="77777777" w:rsidR="008451FC" w:rsidRPr="002732A7" w:rsidRDefault="008451FC" w:rsidP="002217F3">
            <w:pPr>
              <w:rPr>
                <w:b/>
              </w:rPr>
            </w:pPr>
            <w:bookmarkStart w:id="76" w:name="RANGE!B3"/>
            <w:r w:rsidRPr="002732A7">
              <w:rPr>
                <w:b/>
                <w:bCs/>
              </w:rPr>
              <w:t>Ing. Pavel Martinek, Ph.D.</w:t>
            </w:r>
            <w:r w:rsidRPr="002732A7">
              <w:t xml:space="preserve"> (34 %), </w:t>
            </w:r>
            <w:r w:rsidRPr="00072F40">
              <w:t>RNDr. Martin Fajkus, Ph.D.</w:t>
            </w:r>
            <w:r w:rsidRPr="002732A7">
              <w:t xml:space="preserve"> (33 %), </w:t>
            </w:r>
            <w:r w:rsidRPr="00072F40">
              <w:t>Mgr. Jana Řezníčková, Ph.D.</w:t>
            </w:r>
            <w:r w:rsidRPr="002732A7">
              <w:t xml:space="preserve"> (33 %)</w:t>
            </w:r>
            <w:bookmarkEnd w:id="76"/>
          </w:p>
        </w:tc>
      </w:tr>
      <w:tr w:rsidR="008451FC" w:rsidRPr="002732A7" w14:paraId="5C74DFD8"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458E4" w14:textId="1273DACB"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BIII_MetodologieVP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Research</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Methodology</w:t>
            </w:r>
            <w:proofErr w:type="spellEnd"/>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3208E" w14:textId="77777777" w:rsidR="008451FC" w:rsidRPr="002732A7" w:rsidRDefault="008451FC" w:rsidP="002217F3">
            <w:pPr>
              <w:rPr>
                <w:b/>
              </w:rPr>
            </w:pPr>
            <w:r w:rsidRPr="002732A7">
              <w:rPr>
                <w:b/>
                <w:bCs/>
              </w:rPr>
              <w:t xml:space="preserve">doc. Ing. Bronislav </w:t>
            </w:r>
            <w:proofErr w:type="spellStart"/>
            <w:r w:rsidRPr="002732A7">
              <w:rPr>
                <w:b/>
                <w:bCs/>
              </w:rPr>
              <w:t>Chramcov</w:t>
            </w:r>
            <w:proofErr w:type="spellEnd"/>
            <w:r w:rsidRPr="002732A7">
              <w:rPr>
                <w:b/>
                <w:bCs/>
              </w:rPr>
              <w:t>, Ph.D.</w:t>
            </w:r>
            <w:r w:rsidRPr="002732A7">
              <w:t xml:space="preserve"> (70 %), </w:t>
            </w:r>
            <w:r w:rsidRPr="002732A7">
              <w:rPr>
                <w:b/>
                <w:bCs/>
              </w:rPr>
              <w:t>PhDr. Ondřej Fabián</w:t>
            </w:r>
            <w:r w:rsidRPr="002732A7">
              <w:t xml:space="preserve"> (30 %)</w:t>
            </w:r>
          </w:p>
        </w:tc>
      </w:tr>
      <w:tr w:rsidR="008451FC" w:rsidRPr="002732A7" w14:paraId="754FB3EF"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bottom"/>
          </w:tcPr>
          <w:p w14:paraId="0ABC4FD7" w14:textId="77777777" w:rsidR="008451FC" w:rsidRPr="002732A7" w:rsidRDefault="008451FC" w:rsidP="002217F3">
            <w:pPr>
              <w:jc w:val="center"/>
              <w:rPr>
                <w:b/>
                <w:bCs/>
              </w:rPr>
            </w:pPr>
            <w:r w:rsidRPr="002732A7">
              <w:rPr>
                <w:b/>
                <w:bCs/>
              </w:rPr>
              <w:t>Povinně volitelné předměty I</w:t>
            </w:r>
          </w:p>
        </w:tc>
      </w:tr>
      <w:tr w:rsidR="008451FC" w:rsidRPr="002732A7" w14:paraId="3166E62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6C6F2" w14:textId="1693C0BD"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BIII_TechnickeProstredkyBP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Security</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System</w:t>
            </w:r>
            <w:proofErr w:type="spellEnd"/>
            <w:r w:rsidR="00063627" w:rsidRPr="00063627">
              <w:rPr>
                <w:rStyle w:val="Odkazintenzivn"/>
                <w:rFonts w:eastAsiaTheme="majorEastAsia"/>
              </w:rPr>
              <w:t xml:space="preserve"> Technology</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AF3C7" w14:textId="77777777" w:rsidR="008451FC" w:rsidRPr="002732A7" w:rsidRDefault="008451FC" w:rsidP="002217F3">
            <w:pPr>
              <w:rPr>
                <w:b/>
              </w:rPr>
            </w:pPr>
            <w:r w:rsidRPr="002732A7">
              <w:rPr>
                <w:b/>
                <w:bCs/>
              </w:rPr>
              <w:t>prof. Mgr. Milan Adámek, Ph.D.</w:t>
            </w:r>
            <w:r w:rsidRPr="002732A7">
              <w:t xml:space="preserve"> (100 %), (doc. RNDr. Vojtěch </w:t>
            </w:r>
            <w:proofErr w:type="spellStart"/>
            <w:r w:rsidRPr="002732A7">
              <w:t>Křesálek</w:t>
            </w:r>
            <w:proofErr w:type="spellEnd"/>
            <w:r w:rsidRPr="002732A7">
              <w:t>, CSc.)</w:t>
            </w:r>
          </w:p>
        </w:tc>
      </w:tr>
      <w:tr w:rsidR="008451FC" w:rsidRPr="002732A7" w14:paraId="7D96582F"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8E765" w14:textId="669CD04B"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BIII_PokrocilaTB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Theory</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of</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Security</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1FD7C" w14:textId="4EDDC713" w:rsidR="008451FC" w:rsidRPr="002732A7" w:rsidRDefault="008451FC" w:rsidP="002217F3">
            <w:pPr>
              <w:rPr>
                <w:b/>
              </w:rPr>
            </w:pPr>
            <w:bookmarkStart w:id="77" w:name="RANGE!B7"/>
            <w:r w:rsidRPr="002732A7">
              <w:rPr>
                <w:b/>
                <w:bCs/>
              </w:rPr>
              <w:t>prof. Ing. Martin Hromada, Ph.D.</w:t>
            </w:r>
            <w:r w:rsidRPr="002732A7">
              <w:t xml:space="preserve"> (100 %)</w:t>
            </w:r>
            <w:del w:id="78" w:author="Jiří Vojtěšek" w:date="2024-10-30T10:51:00Z">
              <w:r w:rsidRPr="002732A7" w:rsidDel="008134BB">
                <w:delText>, (Ing. Jan Valouch, Ph.D.)</w:delText>
              </w:r>
            </w:del>
            <w:bookmarkEnd w:id="77"/>
          </w:p>
        </w:tc>
      </w:tr>
      <w:tr w:rsidR="008451FC" w:rsidRPr="002732A7" w14:paraId="2A38CCD2" w14:textId="77777777" w:rsidTr="002217F3">
        <w:tc>
          <w:tcPr>
            <w:tcW w:w="9889"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0BC1F09F" w14:textId="77777777" w:rsidR="008451FC" w:rsidRPr="002732A7" w:rsidRDefault="008451FC" w:rsidP="002217F3">
            <w:pPr>
              <w:rPr>
                <w:b/>
                <w:bCs/>
              </w:rPr>
            </w:pPr>
            <w:r w:rsidRPr="002732A7">
              <w:rPr>
                <w:b/>
                <w:bCs/>
              </w:rPr>
              <w:t>Povinně volitelné předměty II</w:t>
            </w:r>
          </w:p>
        </w:tc>
      </w:tr>
      <w:tr w:rsidR="008451FC" w:rsidRPr="002732A7" w14:paraId="1191B231"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164B96" w14:textId="6BAE33E5"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BIII_BezpecnostniManagementVorganizaci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Security</w:t>
            </w:r>
            <w:proofErr w:type="spellEnd"/>
            <w:r w:rsidR="00063627" w:rsidRPr="00063627">
              <w:rPr>
                <w:rStyle w:val="Odkazintenzivn"/>
                <w:rFonts w:eastAsiaTheme="majorEastAsia"/>
              </w:rPr>
              <w:t xml:space="preserve"> Management in </w:t>
            </w:r>
            <w:proofErr w:type="spellStart"/>
            <w:r w:rsidR="00063627" w:rsidRPr="00063627">
              <w:rPr>
                <w:rStyle w:val="Odkazintenzivn"/>
                <w:rFonts w:eastAsiaTheme="majorEastAsia"/>
              </w:rPr>
              <w:t>Organization</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E9547" w14:textId="77777777" w:rsidR="008451FC" w:rsidRPr="002732A7" w:rsidRDefault="008451FC" w:rsidP="002217F3">
            <w:pPr>
              <w:rPr>
                <w:b/>
              </w:rPr>
            </w:pPr>
            <w:r w:rsidRPr="002732A7">
              <w:rPr>
                <w:b/>
                <w:bCs/>
              </w:rPr>
              <w:t>prof. Mgr. Roman Jašek, Ph.D., DBA</w:t>
            </w:r>
            <w:r w:rsidRPr="002732A7">
              <w:t xml:space="preserve"> (100 %), (prof. Ing. Martin Hromada, Ph.D.)</w:t>
            </w:r>
          </w:p>
        </w:tc>
      </w:tr>
      <w:tr w:rsidR="008451FC" w:rsidRPr="002732A7" w14:paraId="2647A9B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DBCC6" w14:textId="32E74C42"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BIII_BezpecnostniPrognostika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Security</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Prognostics</w:t>
            </w:r>
            <w:proofErr w:type="spellEnd"/>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FA989" w14:textId="2D2B0BC1" w:rsidR="008451FC" w:rsidRPr="002732A7" w:rsidRDefault="008451FC" w:rsidP="002217F3">
            <w:pPr>
              <w:rPr>
                <w:b/>
              </w:rPr>
            </w:pPr>
            <w:r w:rsidRPr="002732A7">
              <w:rPr>
                <w:b/>
                <w:bCs/>
                <w:color w:val="000000" w:themeColor="text1"/>
              </w:rPr>
              <w:t>prof. Ing. Martin Hromada, Ph.D.</w:t>
            </w:r>
            <w:r w:rsidRPr="002732A7">
              <w:rPr>
                <w:color w:val="000000" w:themeColor="text1"/>
              </w:rPr>
              <w:t xml:space="preserve"> (100 %)</w:t>
            </w:r>
            <w:del w:id="79" w:author="Jiří Vojtěšek" w:date="2024-10-30T10:51:00Z">
              <w:r w:rsidRPr="002732A7" w:rsidDel="008134BB">
                <w:rPr>
                  <w:color w:val="000000" w:themeColor="text1"/>
                </w:rPr>
                <w:delText>, (Ing. Jan Valouch, Ph.D.)</w:delText>
              </w:r>
            </w:del>
          </w:p>
        </w:tc>
      </w:tr>
      <w:tr w:rsidR="008451FC" w:rsidRPr="002732A7" w14:paraId="32410E61"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59244" w14:textId="5A3C7B2B" w:rsidR="008451FC" w:rsidRPr="00197BE3" w:rsidRDefault="008451FC" w:rsidP="002217F3">
            <w:pPr>
              <w:rPr>
                <w:rStyle w:val="Odkazintenzivn"/>
                <w:rFonts w:eastAsiaTheme="majorEastAsia"/>
              </w:rPr>
            </w:pPr>
            <w:r w:rsidRPr="00197BE3">
              <w:rPr>
                <w:rStyle w:val="Odkazintenzivn"/>
                <w:rFonts w:eastAsiaTheme="majorEastAsia"/>
              </w:rPr>
              <w:fldChar w:fldCharType="begin"/>
            </w:r>
            <w:r w:rsidRPr="00197BE3">
              <w:rPr>
                <w:rStyle w:val="Odkazintenzivn"/>
                <w:rFonts w:eastAsiaTheme="majorEastAsia"/>
              </w:rPr>
              <w:instrText xml:space="preserve"> REF BIII_VybraneKapitolyUI \h  \* MERGEFORMAT </w:instrText>
            </w:r>
            <w:r w:rsidRPr="00197BE3">
              <w:rPr>
                <w:rStyle w:val="Odkazintenzivn"/>
                <w:rFonts w:eastAsiaTheme="majorEastAsia"/>
              </w:rPr>
            </w:r>
            <w:r w:rsidRPr="00197BE3">
              <w:rPr>
                <w:rStyle w:val="Odkazintenzivn"/>
                <w:rFonts w:eastAsiaTheme="majorEastAsia"/>
              </w:rPr>
              <w:fldChar w:fldCharType="separate"/>
            </w:r>
            <w:proofErr w:type="spellStart"/>
            <w:r w:rsidR="00063627" w:rsidRPr="00063627">
              <w:rPr>
                <w:rStyle w:val="Odkazintenzivn"/>
              </w:rPr>
              <w:t>Selected</w:t>
            </w:r>
            <w:proofErr w:type="spellEnd"/>
            <w:r w:rsidR="00063627" w:rsidRPr="00063627">
              <w:rPr>
                <w:rStyle w:val="Odkazintenzivn"/>
              </w:rPr>
              <w:t xml:space="preserve"> </w:t>
            </w:r>
            <w:proofErr w:type="spellStart"/>
            <w:r w:rsidR="00063627" w:rsidRPr="00063627">
              <w:rPr>
                <w:rStyle w:val="Odkazintenzivn"/>
              </w:rPr>
              <w:t>Chapters</w:t>
            </w:r>
            <w:proofErr w:type="spellEnd"/>
            <w:r w:rsidR="00063627" w:rsidRPr="00063627">
              <w:rPr>
                <w:rStyle w:val="Odkazintenzivn"/>
              </w:rPr>
              <w:t xml:space="preserve"> </w:t>
            </w:r>
            <w:proofErr w:type="spellStart"/>
            <w:r w:rsidR="00063627" w:rsidRPr="00063627">
              <w:rPr>
                <w:rStyle w:val="Odkazintenzivn"/>
              </w:rPr>
              <w:t>from</w:t>
            </w:r>
            <w:proofErr w:type="spellEnd"/>
            <w:r w:rsidR="00063627" w:rsidRPr="00063627">
              <w:rPr>
                <w:rStyle w:val="Odkazintenzivn"/>
              </w:rPr>
              <w:t xml:space="preserve"> </w:t>
            </w:r>
            <w:proofErr w:type="spellStart"/>
            <w:r w:rsidR="00063627" w:rsidRPr="00063627">
              <w:rPr>
                <w:rStyle w:val="Odkazintenzivn"/>
              </w:rPr>
              <w:t>Artificial</w:t>
            </w:r>
            <w:proofErr w:type="spellEnd"/>
            <w:r w:rsidR="00063627" w:rsidRPr="00063627">
              <w:rPr>
                <w:rStyle w:val="Odkazintenzivn"/>
              </w:rPr>
              <w:t xml:space="preserve"> </w:t>
            </w:r>
            <w:proofErr w:type="spellStart"/>
            <w:r w:rsidR="00063627" w:rsidRPr="00063627">
              <w:rPr>
                <w:rStyle w:val="Odkazintenzivn"/>
              </w:rPr>
              <w:t>Intelligence</w:t>
            </w:r>
            <w:proofErr w:type="spellEnd"/>
            <w:r w:rsidRPr="00197BE3">
              <w:rPr>
                <w:rStyle w:val="Odkazintenzivn"/>
                <w:rFonts w:eastAsiaTheme="majorEastAsia"/>
              </w:rPr>
              <w:fldChar w:fldCharType="end"/>
            </w:r>
            <w:r w:rsidRPr="00197BE3">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8FF90" w14:textId="77777777" w:rsidR="008451FC" w:rsidRPr="002732A7" w:rsidRDefault="008451FC" w:rsidP="002217F3">
            <w:pPr>
              <w:rPr>
                <w:b/>
              </w:rPr>
            </w:pPr>
            <w:r w:rsidRPr="002732A7">
              <w:rPr>
                <w:b/>
                <w:bCs/>
              </w:rPr>
              <w:t>prof. Ing. Roman Šenkeřík, Ph.D.</w:t>
            </w:r>
            <w:r w:rsidRPr="002732A7">
              <w:t xml:space="preserve"> (100 %), (prof. Ing. Zuzana Oplatková Komínková, Ph.D.)</w:t>
            </w:r>
          </w:p>
        </w:tc>
      </w:tr>
      <w:tr w:rsidR="008451FC" w:rsidRPr="002732A7" w14:paraId="23F671DD"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D17BA1" w14:textId="5E8A2438"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BIII_EMC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Electromagnetic</w:t>
            </w:r>
            <w:proofErr w:type="spellEnd"/>
            <w:r w:rsidR="00063627" w:rsidRPr="00063627">
              <w:rPr>
                <w:rStyle w:val="Odkazintenzivn"/>
              </w:rPr>
              <w:t xml:space="preserve"> </w:t>
            </w:r>
            <w:proofErr w:type="spellStart"/>
            <w:r w:rsidR="00063627" w:rsidRPr="00063627">
              <w:rPr>
                <w:rStyle w:val="Odkazintenzivn"/>
              </w:rPr>
              <w:t>Compatibility</w:t>
            </w:r>
            <w:proofErr w:type="spellEnd"/>
            <w:r w:rsidR="00063627" w:rsidRPr="00063627">
              <w:rPr>
                <w:rStyle w:val="Odkazintenzivn"/>
              </w:rPr>
              <w:t xml:space="preserve"> in </w:t>
            </w:r>
            <w:proofErr w:type="spellStart"/>
            <w:r w:rsidR="00063627" w:rsidRPr="00063627">
              <w:rPr>
                <w:rStyle w:val="Odkazintenzivn"/>
              </w:rPr>
              <w:t>Security</w:t>
            </w:r>
            <w:proofErr w:type="spellEnd"/>
            <w:r w:rsidR="00063627" w:rsidRPr="00063627">
              <w:rPr>
                <w:rStyle w:val="Odkazintenzivn"/>
              </w:rPr>
              <w:t xml:space="preserve"> Systems</w:t>
            </w:r>
            <w:r w:rsidRPr="00B706A0">
              <w:rPr>
                <w:rStyle w:val="Odkazintenzivn"/>
                <w:rFonts w:eastAsiaTheme="majorEastAsia"/>
              </w:rPr>
              <w:fldChar w:fldCharType="end"/>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0818A" w14:textId="77777777" w:rsidR="008451FC" w:rsidRPr="002732A7" w:rsidRDefault="008451FC" w:rsidP="002217F3">
            <w:pPr>
              <w:rPr>
                <w:b/>
              </w:rPr>
            </w:pPr>
            <w:r w:rsidRPr="002732A7">
              <w:rPr>
                <w:b/>
                <w:bCs/>
              </w:rPr>
              <w:t xml:space="preserve">doc. Ing. Martin </w:t>
            </w:r>
            <w:proofErr w:type="spellStart"/>
            <w:r w:rsidRPr="002732A7">
              <w:rPr>
                <w:b/>
                <w:bCs/>
              </w:rPr>
              <w:t>Pospíšilík</w:t>
            </w:r>
            <w:proofErr w:type="spellEnd"/>
            <w:r w:rsidRPr="002732A7">
              <w:rPr>
                <w:b/>
                <w:bCs/>
              </w:rPr>
              <w:t xml:space="preserve">, Ph.D. </w:t>
            </w:r>
            <w:r w:rsidRPr="002732A7">
              <w:t xml:space="preserve">(100 %), (prof. Mgr. Milan Adámek, Ph.D./doc. RNDr. Vojtěch </w:t>
            </w:r>
            <w:proofErr w:type="spellStart"/>
            <w:r w:rsidRPr="002732A7">
              <w:t>Křesálek</w:t>
            </w:r>
            <w:proofErr w:type="spellEnd"/>
            <w:r w:rsidRPr="002732A7">
              <w:t>, CSc.)</w:t>
            </w:r>
          </w:p>
        </w:tc>
      </w:tr>
      <w:tr w:rsidR="008451FC" w:rsidRPr="002732A7" w14:paraId="13A7093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ADFF6" w14:textId="5F0AC964" w:rsidR="008451FC" w:rsidRPr="00197BE3" w:rsidRDefault="008451FC" w:rsidP="002217F3">
            <w:pPr>
              <w:rPr>
                <w:rStyle w:val="Odkazintenzivn"/>
                <w:rFonts w:eastAsiaTheme="majorEastAsia"/>
              </w:rPr>
            </w:pPr>
            <w:r w:rsidRPr="00197BE3">
              <w:rPr>
                <w:rStyle w:val="Odkazintenzivn"/>
                <w:rFonts w:eastAsiaTheme="majorEastAsia"/>
              </w:rPr>
              <w:fldChar w:fldCharType="begin"/>
            </w:r>
            <w:r w:rsidRPr="00197BE3">
              <w:rPr>
                <w:rStyle w:val="Odkazintenzivn"/>
                <w:rFonts w:eastAsiaTheme="majorEastAsia"/>
              </w:rPr>
              <w:instrText xml:space="preserve"> REF BIII_ElektronickeObvodyvBT \h  \* MERGEFORMAT </w:instrText>
            </w:r>
            <w:r w:rsidRPr="00197BE3">
              <w:rPr>
                <w:rStyle w:val="Odkazintenzivn"/>
                <w:rFonts w:eastAsiaTheme="majorEastAsia"/>
              </w:rPr>
            </w:r>
            <w:r w:rsidRPr="00197BE3">
              <w:rPr>
                <w:rStyle w:val="Odkazintenzivn"/>
                <w:rFonts w:eastAsiaTheme="majorEastAsia"/>
              </w:rPr>
              <w:fldChar w:fldCharType="separate"/>
            </w:r>
            <w:proofErr w:type="spellStart"/>
            <w:r w:rsidR="00063627" w:rsidRPr="00063627">
              <w:rPr>
                <w:rStyle w:val="Odkazintenzivn"/>
              </w:rPr>
              <w:t>Electronic</w:t>
            </w:r>
            <w:proofErr w:type="spellEnd"/>
            <w:r w:rsidR="00063627" w:rsidRPr="00063627">
              <w:rPr>
                <w:rStyle w:val="Odkazintenzivn"/>
              </w:rPr>
              <w:t xml:space="preserve"> </w:t>
            </w:r>
            <w:proofErr w:type="spellStart"/>
            <w:r w:rsidR="00063627" w:rsidRPr="00063627">
              <w:rPr>
                <w:rStyle w:val="Odkazintenzivn"/>
              </w:rPr>
              <w:t>Circuits</w:t>
            </w:r>
            <w:proofErr w:type="spellEnd"/>
            <w:r w:rsidR="00063627" w:rsidRPr="00063627">
              <w:rPr>
                <w:rStyle w:val="Odkazintenzivn"/>
              </w:rPr>
              <w:t xml:space="preserve"> in </w:t>
            </w:r>
            <w:proofErr w:type="spellStart"/>
            <w:r w:rsidR="00063627" w:rsidRPr="00063627">
              <w:rPr>
                <w:rStyle w:val="Odkazintenzivn"/>
              </w:rPr>
              <w:t>Security</w:t>
            </w:r>
            <w:proofErr w:type="spellEnd"/>
            <w:r w:rsidR="00063627" w:rsidRPr="00063627">
              <w:rPr>
                <w:rStyle w:val="Odkazintenzivn"/>
              </w:rPr>
              <w:t xml:space="preserve"> Technologies </w:t>
            </w:r>
            <w:r w:rsidRPr="00197BE3">
              <w:rPr>
                <w:rStyle w:val="Odkazintenzivn"/>
                <w:rFonts w:eastAsiaTheme="majorEastAsia"/>
              </w:rPr>
              <w:fldChar w:fldCharType="end"/>
            </w:r>
            <w:r w:rsidRPr="00197BE3">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EAE71" w14:textId="77777777" w:rsidR="008451FC" w:rsidRPr="002732A7" w:rsidRDefault="008451FC" w:rsidP="002217F3">
            <w:pPr>
              <w:rPr>
                <w:b/>
              </w:rPr>
            </w:pPr>
            <w:r w:rsidRPr="002732A7">
              <w:rPr>
                <w:b/>
                <w:bCs/>
              </w:rPr>
              <w:t>prof. Mgr. Milan Adámek, Ph.D.</w:t>
            </w:r>
            <w:r w:rsidRPr="002732A7">
              <w:t xml:space="preserve"> (100 %), (doc. Ing. Martin </w:t>
            </w:r>
            <w:proofErr w:type="spellStart"/>
            <w:r w:rsidRPr="002732A7">
              <w:t>Pospíšilík</w:t>
            </w:r>
            <w:proofErr w:type="spellEnd"/>
            <w:r w:rsidRPr="002732A7">
              <w:t>, Ph.D.)</w:t>
            </w:r>
          </w:p>
        </w:tc>
      </w:tr>
      <w:tr w:rsidR="008451FC" w:rsidRPr="002732A7" w14:paraId="3CA1920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9F0A8" w14:textId="4DF3BBEB"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BIII_VybraneKapitolyForenznichVed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Forensic</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Techniques</w:t>
            </w:r>
            <w:proofErr w:type="spellEnd"/>
            <w:r w:rsidR="00063627" w:rsidRPr="00063627">
              <w:rPr>
                <w:rStyle w:val="Odkazintenzivn"/>
                <w:rFonts w:eastAsiaTheme="majorEastAsia"/>
              </w:rPr>
              <w:t xml:space="preserve"> </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216CE" w14:textId="77777777" w:rsidR="008451FC" w:rsidRPr="002732A7" w:rsidRDefault="008451FC" w:rsidP="002217F3">
            <w:pPr>
              <w:rPr>
                <w:b/>
              </w:rPr>
            </w:pPr>
            <w:r w:rsidRPr="002732A7">
              <w:rPr>
                <w:b/>
                <w:bCs/>
              </w:rPr>
              <w:t xml:space="preserve">doc. RNDr. Vojtěch </w:t>
            </w:r>
            <w:proofErr w:type="spellStart"/>
            <w:r w:rsidRPr="002732A7">
              <w:rPr>
                <w:b/>
                <w:bCs/>
              </w:rPr>
              <w:t>Křesálek</w:t>
            </w:r>
            <w:proofErr w:type="spellEnd"/>
            <w:r w:rsidRPr="002732A7">
              <w:rPr>
                <w:b/>
                <w:bCs/>
              </w:rPr>
              <w:t>, CSc.</w:t>
            </w:r>
            <w:r w:rsidRPr="002732A7">
              <w:t xml:space="preserve"> (100 %), (Ing. Milan Navrátil, Ph.D.)</w:t>
            </w:r>
          </w:p>
        </w:tc>
      </w:tr>
      <w:tr w:rsidR="008451FC" w:rsidRPr="002732A7" w14:paraId="3BDEC1D4"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6C3BC3" w14:textId="20A93A7B"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BIII_KrizoveRizeni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Crisis</w:t>
            </w:r>
            <w:proofErr w:type="spellEnd"/>
            <w:r w:rsidR="00063627" w:rsidRPr="00063627">
              <w:rPr>
                <w:rStyle w:val="Odkazintenzivn"/>
                <w:rFonts w:eastAsiaTheme="majorEastAsia"/>
              </w:rPr>
              <w:t xml:space="preserve"> Management and Public </w:t>
            </w:r>
            <w:proofErr w:type="spellStart"/>
            <w:r w:rsidR="00063627" w:rsidRPr="00063627">
              <w:rPr>
                <w:rStyle w:val="Odkazintenzivn"/>
                <w:rFonts w:eastAsiaTheme="majorEastAsia"/>
              </w:rPr>
              <w:t>Protection</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6F2C" w14:textId="26DEF751" w:rsidR="008451FC" w:rsidRPr="002732A7" w:rsidRDefault="008451FC" w:rsidP="002217F3">
            <w:pPr>
              <w:rPr>
                <w:b/>
              </w:rPr>
            </w:pPr>
            <w:r w:rsidRPr="002732A7">
              <w:rPr>
                <w:b/>
                <w:bCs/>
              </w:rPr>
              <w:t>prof. Ing. Martin Hromada, Ph.D.</w:t>
            </w:r>
            <w:r w:rsidRPr="002732A7">
              <w:t xml:space="preserve"> (100 %)</w:t>
            </w:r>
            <w:del w:id="80" w:author="Jiří Vojtěšek" w:date="2024-10-30T10:52:00Z">
              <w:r w:rsidRPr="002732A7" w:rsidDel="004C7B4A">
                <w:delText>, (Ing. David Šaur, Ph.D.)</w:delText>
              </w:r>
            </w:del>
          </w:p>
        </w:tc>
      </w:tr>
      <w:tr w:rsidR="008451FC" w:rsidRPr="002732A7" w14:paraId="254863B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EA97F" w14:textId="24B124F0"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BIII_KybernetickaBezpecnost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Cyber</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Security</w:t>
            </w:r>
            <w:proofErr w:type="spellEnd"/>
            <w:r w:rsidR="00063627">
              <w:t xml:space="preserve"> </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951EB" w14:textId="77777777" w:rsidR="008451FC" w:rsidRPr="002732A7" w:rsidRDefault="008451FC" w:rsidP="002217F3">
            <w:pPr>
              <w:rPr>
                <w:b/>
              </w:rPr>
            </w:pPr>
            <w:r w:rsidRPr="002732A7">
              <w:rPr>
                <w:b/>
                <w:bCs/>
              </w:rPr>
              <w:t>prof. Mgr. Roman Jašek, Ph.D., DBA</w:t>
            </w:r>
            <w:r w:rsidRPr="002732A7">
              <w:t xml:space="preserve"> (100 %), (prof. Ing. Roman Šenkeřík, Ph.D.)</w:t>
            </w:r>
          </w:p>
        </w:tc>
      </w:tr>
      <w:tr w:rsidR="008451FC" w:rsidRPr="002732A7" w14:paraId="322CFAE0"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51D12" w14:textId="0FBF4847"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BIII_metodySystemovehoInzenyrstvi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System</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Engineering</w:t>
            </w:r>
            <w:proofErr w:type="spellEnd"/>
            <w:r w:rsidR="00063627" w:rsidRPr="00063627">
              <w:rPr>
                <w:rStyle w:val="Odkazintenzivn"/>
                <w:rFonts w:eastAsiaTheme="majorEastAsia"/>
              </w:rPr>
              <w:t xml:space="preserve"> </w:t>
            </w:r>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915FA" w14:textId="77777777" w:rsidR="008451FC" w:rsidRPr="002732A7" w:rsidRDefault="008451FC" w:rsidP="002217F3">
            <w:pPr>
              <w:rPr>
                <w:b/>
              </w:rPr>
            </w:pPr>
            <w:r w:rsidRPr="002732A7">
              <w:rPr>
                <w:b/>
                <w:bCs/>
              </w:rPr>
              <w:t>prof. Mgr. Roman Jašek, Ph.D., DBA</w:t>
            </w:r>
            <w:r w:rsidRPr="002732A7">
              <w:t xml:space="preserve"> (100 %), (doc. Ing. Bronislav </w:t>
            </w:r>
            <w:proofErr w:type="spellStart"/>
            <w:r w:rsidRPr="002732A7">
              <w:t>Chramcov</w:t>
            </w:r>
            <w:proofErr w:type="spellEnd"/>
            <w:r w:rsidRPr="002732A7">
              <w:t>, Ph.D.)</w:t>
            </w:r>
          </w:p>
        </w:tc>
      </w:tr>
      <w:tr w:rsidR="008451FC" w:rsidRPr="002732A7" w14:paraId="1DCF84D9"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1422A" w14:textId="626143AC"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BIII_ModerniDatabazoveTechniky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Modern</w:t>
            </w:r>
            <w:proofErr w:type="spellEnd"/>
            <w:r w:rsidR="00063627" w:rsidRPr="00063627">
              <w:rPr>
                <w:rStyle w:val="Odkazintenzivn"/>
                <w:rFonts w:eastAsiaTheme="majorEastAsia"/>
              </w:rPr>
              <w:t xml:space="preserve"> Database </w:t>
            </w:r>
            <w:proofErr w:type="spellStart"/>
            <w:r w:rsidR="00063627" w:rsidRPr="00063627">
              <w:rPr>
                <w:rStyle w:val="Odkazintenzivn"/>
                <w:rFonts w:eastAsiaTheme="majorEastAsia"/>
              </w:rPr>
              <w:t>Techniques</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3F01D" w14:textId="77777777" w:rsidR="008451FC" w:rsidRPr="002732A7" w:rsidRDefault="008451FC" w:rsidP="002217F3">
            <w:pPr>
              <w:rPr>
                <w:b/>
              </w:rPr>
            </w:pPr>
            <w:r w:rsidRPr="002732A7">
              <w:rPr>
                <w:b/>
                <w:bCs/>
              </w:rPr>
              <w:t>doc. Ing. Zdenka Prokopová, CSc.</w:t>
            </w:r>
            <w:r w:rsidRPr="002732A7">
              <w:t xml:space="preserve"> (100 %), (doc. Ing. Petr Šilhavý, Ph.D.)</w:t>
            </w:r>
          </w:p>
        </w:tc>
      </w:tr>
      <w:tr w:rsidR="008451FC" w:rsidRPr="002732A7" w14:paraId="30C6412F"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82A0F" w14:textId="38C88562"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BIII_OchranaKritickeInfrastruktury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proofErr w:type="spellStart"/>
            <w:r w:rsidR="00063627" w:rsidRPr="00063627">
              <w:rPr>
                <w:rStyle w:val="Odkazintenzivn"/>
                <w:rFonts w:eastAsiaTheme="majorEastAsia"/>
              </w:rPr>
              <w:t>Critical</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Infrastructure</w:t>
            </w:r>
            <w:proofErr w:type="spellEnd"/>
            <w:r w:rsidR="00063627" w:rsidRPr="00063627">
              <w:rPr>
                <w:rStyle w:val="Odkazintenzivn"/>
                <w:rFonts w:eastAsiaTheme="majorEastAsia"/>
              </w:rPr>
              <w:t xml:space="preserve"> and Soft </w:t>
            </w:r>
            <w:proofErr w:type="spellStart"/>
            <w:r w:rsidR="00063627" w:rsidRPr="00063627">
              <w:rPr>
                <w:rStyle w:val="Odkazintenzivn"/>
                <w:rFonts w:eastAsiaTheme="majorEastAsia"/>
              </w:rPr>
              <w:t>Targets</w:t>
            </w:r>
            <w:proofErr w:type="spellEnd"/>
            <w:r w:rsidR="00063627" w:rsidRPr="00063627">
              <w:rPr>
                <w:rStyle w:val="Odkazintenzivn"/>
                <w:rFonts w:eastAsiaTheme="majorEastAsia"/>
              </w:rPr>
              <w:t xml:space="preserve"> </w:t>
            </w:r>
            <w:proofErr w:type="spellStart"/>
            <w:r w:rsidR="00063627" w:rsidRPr="00063627">
              <w:rPr>
                <w:rStyle w:val="Odkazintenzivn"/>
                <w:rFonts w:eastAsiaTheme="majorEastAsia"/>
              </w:rPr>
              <w:t>Protection</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6840" w14:textId="52C2B39E" w:rsidR="008451FC" w:rsidRPr="002732A7" w:rsidRDefault="008451FC" w:rsidP="002217F3">
            <w:pPr>
              <w:rPr>
                <w:b/>
              </w:rPr>
            </w:pPr>
            <w:r w:rsidRPr="002732A7">
              <w:rPr>
                <w:b/>
                <w:bCs/>
              </w:rPr>
              <w:t>prof. Ing. Martin Hromada, Ph.D.</w:t>
            </w:r>
            <w:r w:rsidRPr="002732A7">
              <w:t xml:space="preserve"> (100 %)</w:t>
            </w:r>
            <w:del w:id="81" w:author="Jiří Vojtěšek" w:date="2024-10-30T10:52:00Z">
              <w:r w:rsidRPr="002732A7" w:rsidDel="004C7B4A">
                <w:delText>, (Ing. Lukáš Králík, Ph.D.)</w:delText>
              </w:r>
            </w:del>
          </w:p>
        </w:tc>
      </w:tr>
      <w:tr w:rsidR="008451FC" w:rsidRPr="002732A7" w14:paraId="2CCD26F3"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F6B0F" w14:textId="52607B98" w:rsidR="008451FC" w:rsidRPr="00197BE3" w:rsidRDefault="008451FC" w:rsidP="002217F3">
            <w:pPr>
              <w:rPr>
                <w:rStyle w:val="Odkazintenzivn"/>
                <w:rFonts w:eastAsiaTheme="majorEastAsia"/>
              </w:rPr>
            </w:pPr>
            <w:r w:rsidRPr="00197BE3">
              <w:rPr>
                <w:rStyle w:val="Odkazintenzivn"/>
                <w:rFonts w:eastAsiaTheme="majorEastAsia"/>
              </w:rPr>
              <w:fldChar w:fldCharType="begin"/>
            </w:r>
            <w:r w:rsidRPr="00197BE3">
              <w:rPr>
                <w:rStyle w:val="Odkazintenzivn"/>
                <w:rFonts w:eastAsiaTheme="majorEastAsia"/>
              </w:rPr>
              <w:instrText xml:space="preserve"> REF BIII_PokrocileTechnikyOchranyIS \h  \* MERGEFORMAT </w:instrText>
            </w:r>
            <w:r w:rsidRPr="00197BE3">
              <w:rPr>
                <w:rStyle w:val="Odkazintenzivn"/>
                <w:rFonts w:eastAsiaTheme="majorEastAsia"/>
              </w:rPr>
            </w:r>
            <w:r w:rsidRPr="00197BE3">
              <w:rPr>
                <w:rStyle w:val="Odkazintenzivn"/>
                <w:rFonts w:eastAsiaTheme="majorEastAsia"/>
              </w:rPr>
              <w:fldChar w:fldCharType="separate"/>
            </w:r>
            <w:proofErr w:type="spellStart"/>
            <w:r w:rsidR="00063627" w:rsidRPr="00063627">
              <w:rPr>
                <w:rStyle w:val="Odkazintenzivn"/>
              </w:rPr>
              <w:t>Advanced</w:t>
            </w:r>
            <w:proofErr w:type="spellEnd"/>
            <w:r w:rsidR="00063627" w:rsidRPr="00063627">
              <w:rPr>
                <w:rStyle w:val="Odkazintenzivn"/>
              </w:rPr>
              <w:t xml:space="preserve"> Technologies </w:t>
            </w:r>
            <w:proofErr w:type="spellStart"/>
            <w:r w:rsidR="00063627" w:rsidRPr="00063627">
              <w:rPr>
                <w:rStyle w:val="Odkazintenzivn"/>
              </w:rPr>
              <w:t>for</w:t>
            </w:r>
            <w:proofErr w:type="spellEnd"/>
            <w:r w:rsidR="00063627" w:rsidRPr="00063627">
              <w:rPr>
                <w:rStyle w:val="Odkazintenzivn"/>
              </w:rPr>
              <w:t xml:space="preserve"> </w:t>
            </w:r>
            <w:proofErr w:type="spellStart"/>
            <w:r w:rsidR="00063627" w:rsidRPr="00063627">
              <w:rPr>
                <w:rStyle w:val="Odkazintenzivn"/>
              </w:rPr>
              <w:t>Protecting</w:t>
            </w:r>
            <w:proofErr w:type="spellEnd"/>
            <w:r w:rsidR="00063627" w:rsidRPr="00063627">
              <w:rPr>
                <w:rStyle w:val="Odkazintenzivn"/>
              </w:rPr>
              <w:t xml:space="preserve"> </w:t>
            </w:r>
            <w:proofErr w:type="spellStart"/>
            <w:r w:rsidR="00063627" w:rsidRPr="00063627">
              <w:rPr>
                <w:rStyle w:val="Odkazintenzivn"/>
              </w:rPr>
              <w:t>Information</w:t>
            </w:r>
            <w:proofErr w:type="spellEnd"/>
            <w:r w:rsidR="00063627" w:rsidRPr="00063627">
              <w:rPr>
                <w:rStyle w:val="Odkazintenzivn"/>
              </w:rPr>
              <w:t xml:space="preserve"> and </w:t>
            </w:r>
            <w:proofErr w:type="spellStart"/>
            <w:r w:rsidR="00063627" w:rsidRPr="00063627">
              <w:rPr>
                <w:rStyle w:val="Odkazintenzivn"/>
              </w:rPr>
              <w:t>Communication</w:t>
            </w:r>
            <w:proofErr w:type="spellEnd"/>
            <w:r w:rsidR="00063627" w:rsidRPr="00063627">
              <w:rPr>
                <w:rStyle w:val="Odkazintenzivn"/>
              </w:rPr>
              <w:t xml:space="preserve"> Systems </w:t>
            </w:r>
            <w:r w:rsidRPr="00197BE3">
              <w:rPr>
                <w:rStyle w:val="Odkazintenzivn"/>
                <w:rFonts w:eastAsiaTheme="majorEastAsia"/>
              </w:rPr>
              <w:fldChar w:fldCharType="end"/>
            </w:r>
            <w:r w:rsidRPr="00197BE3">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B0721" w14:textId="77777777" w:rsidR="008451FC" w:rsidRPr="002732A7" w:rsidRDefault="008451FC" w:rsidP="002217F3">
            <w:pPr>
              <w:rPr>
                <w:b/>
              </w:rPr>
            </w:pPr>
            <w:r w:rsidRPr="002732A7">
              <w:rPr>
                <w:b/>
                <w:bCs/>
              </w:rPr>
              <w:t>prof. Ing. Roman Šenkeřík, Ph.D.</w:t>
            </w:r>
            <w:r w:rsidRPr="002732A7">
              <w:t xml:space="preserve"> (100 %), (prof. Mgr. Roman Jašek, Ph.D., DBA)</w:t>
            </w:r>
          </w:p>
        </w:tc>
      </w:tr>
      <w:tr w:rsidR="008451FC" w:rsidRPr="002732A7" w14:paraId="67455C2C" w14:textId="77777777" w:rsidTr="002217F3">
        <w:trPr>
          <w:trHeight w:val="624"/>
        </w:trPr>
        <w:tc>
          <w:tcPr>
            <w:tcW w:w="4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C0753" w14:textId="579747D0" w:rsidR="008451FC" w:rsidRPr="00B706A0" w:rsidRDefault="008451FC" w:rsidP="002217F3">
            <w:pPr>
              <w:rPr>
                <w:rStyle w:val="Odkazintenzivn"/>
                <w:rFonts w:eastAsiaTheme="majorEastAsia"/>
              </w:rPr>
            </w:pPr>
            <w:r w:rsidRPr="00B706A0">
              <w:rPr>
                <w:rStyle w:val="Odkazintenzivn"/>
                <w:rFonts w:eastAsiaTheme="majorEastAsia"/>
              </w:rPr>
              <w:fldChar w:fldCharType="begin"/>
            </w:r>
            <w:r w:rsidRPr="00B706A0">
              <w:rPr>
                <w:rStyle w:val="Odkazintenzivn"/>
                <w:rFonts w:eastAsiaTheme="majorEastAsia"/>
              </w:rPr>
              <w:instrText xml:space="preserve"> REF BIII_ZpracovaniMultimedialnichDat \h </w:instrText>
            </w:r>
            <w:r>
              <w:rPr>
                <w:rStyle w:val="Odkazintenzivn"/>
                <w:rFonts w:eastAsiaTheme="majorEastAsia"/>
              </w:rPr>
              <w:instrText xml:space="preserve"> \* MERGEFORMAT </w:instrText>
            </w:r>
            <w:r w:rsidRPr="00B706A0">
              <w:rPr>
                <w:rStyle w:val="Odkazintenzivn"/>
                <w:rFonts w:eastAsiaTheme="majorEastAsia"/>
              </w:rPr>
            </w:r>
            <w:r w:rsidRPr="00B706A0">
              <w:rPr>
                <w:rStyle w:val="Odkazintenzivn"/>
                <w:rFonts w:eastAsiaTheme="majorEastAsia"/>
              </w:rPr>
              <w:fldChar w:fldCharType="separate"/>
            </w:r>
            <w:r w:rsidR="00063627" w:rsidRPr="00063627">
              <w:rPr>
                <w:rStyle w:val="Odkazintenzivn"/>
                <w:rFonts w:eastAsiaTheme="majorEastAsia"/>
              </w:rPr>
              <w:t xml:space="preserve">Multimedia Data </w:t>
            </w:r>
            <w:proofErr w:type="spellStart"/>
            <w:r w:rsidR="00063627" w:rsidRPr="00063627">
              <w:rPr>
                <w:rStyle w:val="Odkazintenzivn"/>
                <w:rFonts w:eastAsiaTheme="majorEastAsia"/>
              </w:rPr>
              <w:t>Processing</w:t>
            </w:r>
            <w:proofErr w:type="spellEnd"/>
            <w:r w:rsidRPr="00B706A0">
              <w:rPr>
                <w:rStyle w:val="Odkazintenzivn"/>
                <w:rFonts w:eastAsiaTheme="majorEastAsia"/>
              </w:rPr>
              <w:fldChar w:fldCharType="end"/>
            </w:r>
            <w:r w:rsidRPr="00B706A0">
              <w:rPr>
                <w:rStyle w:val="Odkazintenzivn"/>
                <w:rFonts w:eastAsiaTheme="majorEastAsia"/>
              </w:rPr>
              <w:t xml:space="preserve"> </w:t>
            </w:r>
          </w:p>
        </w:tc>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1ED31" w14:textId="77777777" w:rsidR="008451FC" w:rsidRPr="002732A7" w:rsidRDefault="008451FC" w:rsidP="002217F3">
            <w:pPr>
              <w:rPr>
                <w:b/>
              </w:rPr>
            </w:pPr>
            <w:r w:rsidRPr="002732A7">
              <w:rPr>
                <w:b/>
                <w:bCs/>
                <w:color w:val="000000" w:themeColor="text1"/>
              </w:rPr>
              <w:t>prof. Ing. Zuzana Oplatková, Ph.D.</w:t>
            </w:r>
            <w:r w:rsidRPr="002732A7">
              <w:rPr>
                <w:color w:val="000000" w:themeColor="text1"/>
              </w:rPr>
              <w:t xml:space="preserve"> (100 %), (prof. Ing. Roman Šenkeřík, Ph.D.)</w:t>
            </w:r>
          </w:p>
        </w:tc>
      </w:tr>
    </w:tbl>
    <w:p w14:paraId="6AEDE8FC"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5C52054" w14:textId="77777777" w:rsidTr="002217F3">
        <w:tc>
          <w:tcPr>
            <w:tcW w:w="9855" w:type="dxa"/>
            <w:gridSpan w:val="9"/>
            <w:tcBorders>
              <w:bottom w:val="double" w:sz="4" w:space="0" w:color="auto"/>
            </w:tcBorders>
            <w:shd w:val="clear" w:color="auto" w:fill="BDD6EE"/>
          </w:tcPr>
          <w:p w14:paraId="4410060E" w14:textId="038A88E1" w:rsidR="008451FC" w:rsidRPr="002732A7" w:rsidRDefault="008451FC" w:rsidP="002217F3">
            <w:pPr>
              <w:tabs>
                <w:tab w:val="right" w:pos="9496"/>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09B4869C" w14:textId="77777777" w:rsidTr="002217F3">
        <w:tc>
          <w:tcPr>
            <w:tcW w:w="3086" w:type="dxa"/>
            <w:tcBorders>
              <w:top w:val="double" w:sz="4" w:space="0" w:color="auto"/>
            </w:tcBorders>
            <w:shd w:val="clear" w:color="auto" w:fill="F7CAAC"/>
          </w:tcPr>
          <w:p w14:paraId="6675F6CD"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68A10D4" w14:textId="090D9695" w:rsidR="008451FC" w:rsidRPr="002732A7" w:rsidRDefault="00ED5A96" w:rsidP="002217F3">
            <w:pPr>
              <w:jc w:val="both"/>
            </w:pPr>
            <w:bookmarkStart w:id="82" w:name="BIII_Anglictina"/>
            <w:proofErr w:type="spellStart"/>
            <w:r>
              <w:t>English</w:t>
            </w:r>
            <w:proofErr w:type="spellEnd"/>
            <w:r>
              <w:t xml:space="preserve"> (</w:t>
            </w:r>
            <w:proofErr w:type="spellStart"/>
            <w:r>
              <w:t>Academic</w:t>
            </w:r>
            <w:proofErr w:type="spellEnd"/>
            <w:r>
              <w:t xml:space="preserve"> </w:t>
            </w:r>
            <w:proofErr w:type="spellStart"/>
            <w:r>
              <w:t>Writing</w:t>
            </w:r>
            <w:proofErr w:type="spellEnd"/>
            <w:r>
              <w:t>)</w:t>
            </w:r>
            <w:bookmarkEnd w:id="82"/>
          </w:p>
        </w:tc>
      </w:tr>
      <w:tr w:rsidR="008451FC" w:rsidRPr="002732A7" w14:paraId="51D716DF" w14:textId="77777777" w:rsidTr="002217F3">
        <w:tc>
          <w:tcPr>
            <w:tcW w:w="3086" w:type="dxa"/>
            <w:shd w:val="clear" w:color="auto" w:fill="F7CAAC"/>
          </w:tcPr>
          <w:p w14:paraId="6D9CD03B" w14:textId="77777777" w:rsidR="008451FC" w:rsidRPr="002732A7" w:rsidRDefault="008451FC" w:rsidP="002217F3">
            <w:pPr>
              <w:jc w:val="both"/>
              <w:rPr>
                <w:b/>
              </w:rPr>
            </w:pPr>
            <w:r w:rsidRPr="002732A7">
              <w:rPr>
                <w:b/>
              </w:rPr>
              <w:t>Typ předmětu</w:t>
            </w:r>
          </w:p>
        </w:tc>
        <w:tc>
          <w:tcPr>
            <w:tcW w:w="3406" w:type="dxa"/>
            <w:gridSpan w:val="5"/>
          </w:tcPr>
          <w:p w14:paraId="33ED652A" w14:textId="77777777" w:rsidR="008451FC" w:rsidRPr="002732A7" w:rsidRDefault="008451FC" w:rsidP="002217F3">
            <w:pPr>
              <w:jc w:val="both"/>
            </w:pPr>
            <w:r w:rsidRPr="002732A7">
              <w:t>povinný</w:t>
            </w:r>
          </w:p>
        </w:tc>
        <w:tc>
          <w:tcPr>
            <w:tcW w:w="2695" w:type="dxa"/>
            <w:gridSpan w:val="2"/>
            <w:shd w:val="clear" w:color="auto" w:fill="F7CAAC"/>
          </w:tcPr>
          <w:p w14:paraId="354ECE4E" w14:textId="77777777" w:rsidR="008451FC" w:rsidRPr="002732A7" w:rsidRDefault="008451FC" w:rsidP="002217F3">
            <w:pPr>
              <w:jc w:val="both"/>
            </w:pPr>
            <w:r w:rsidRPr="002732A7">
              <w:rPr>
                <w:b/>
              </w:rPr>
              <w:t>doporučený ročník / semestr</w:t>
            </w:r>
          </w:p>
        </w:tc>
        <w:tc>
          <w:tcPr>
            <w:tcW w:w="668" w:type="dxa"/>
          </w:tcPr>
          <w:p w14:paraId="2B4D5C35" w14:textId="77777777" w:rsidR="008451FC" w:rsidRPr="002732A7" w:rsidRDefault="008451FC" w:rsidP="002217F3">
            <w:pPr>
              <w:jc w:val="both"/>
            </w:pPr>
          </w:p>
        </w:tc>
      </w:tr>
      <w:tr w:rsidR="008451FC" w:rsidRPr="002732A7" w14:paraId="4A43A571" w14:textId="77777777" w:rsidTr="002217F3">
        <w:tc>
          <w:tcPr>
            <w:tcW w:w="3086" w:type="dxa"/>
            <w:shd w:val="clear" w:color="auto" w:fill="F7CAAC"/>
          </w:tcPr>
          <w:p w14:paraId="43955D00" w14:textId="77777777" w:rsidR="008451FC" w:rsidRPr="002732A7" w:rsidRDefault="008451FC" w:rsidP="002217F3">
            <w:pPr>
              <w:jc w:val="both"/>
              <w:rPr>
                <w:b/>
              </w:rPr>
            </w:pPr>
            <w:r w:rsidRPr="002732A7">
              <w:rPr>
                <w:b/>
              </w:rPr>
              <w:t>Rozsah studijního předmětu</w:t>
            </w:r>
          </w:p>
        </w:tc>
        <w:tc>
          <w:tcPr>
            <w:tcW w:w="1701" w:type="dxa"/>
            <w:gridSpan w:val="3"/>
          </w:tcPr>
          <w:p w14:paraId="541DA9BB" w14:textId="75C95F0B" w:rsidR="008451FC" w:rsidRPr="002732A7" w:rsidRDefault="008F0239" w:rsidP="002217F3">
            <w:pPr>
              <w:jc w:val="both"/>
            </w:pPr>
            <w:proofErr w:type="gramStart"/>
            <w:ins w:id="83" w:author="Jiří Vojtěšek" w:date="2024-10-28T19:18:00Z">
              <w:r>
                <w:t>168s</w:t>
              </w:r>
            </w:ins>
            <w:proofErr w:type="gramEnd"/>
          </w:p>
        </w:tc>
        <w:tc>
          <w:tcPr>
            <w:tcW w:w="889" w:type="dxa"/>
            <w:shd w:val="clear" w:color="auto" w:fill="F7CAAC"/>
          </w:tcPr>
          <w:p w14:paraId="110557E2" w14:textId="77777777" w:rsidR="008451FC" w:rsidRPr="002732A7" w:rsidRDefault="008451FC" w:rsidP="002217F3">
            <w:pPr>
              <w:jc w:val="both"/>
              <w:rPr>
                <w:b/>
              </w:rPr>
            </w:pPr>
            <w:r w:rsidRPr="002732A7">
              <w:rPr>
                <w:b/>
              </w:rPr>
              <w:t xml:space="preserve">hod. </w:t>
            </w:r>
          </w:p>
        </w:tc>
        <w:tc>
          <w:tcPr>
            <w:tcW w:w="816" w:type="dxa"/>
          </w:tcPr>
          <w:p w14:paraId="150930A0" w14:textId="49501199" w:rsidR="008451FC" w:rsidRPr="002732A7" w:rsidRDefault="008451FC" w:rsidP="002217F3">
            <w:pPr>
              <w:jc w:val="both"/>
            </w:pPr>
            <w:r w:rsidRPr="002732A7">
              <w:t>168</w:t>
            </w:r>
          </w:p>
        </w:tc>
        <w:tc>
          <w:tcPr>
            <w:tcW w:w="2156" w:type="dxa"/>
            <w:shd w:val="clear" w:color="auto" w:fill="F7CAAC"/>
          </w:tcPr>
          <w:p w14:paraId="1C9B3475" w14:textId="77777777" w:rsidR="008451FC" w:rsidRPr="002732A7" w:rsidRDefault="008451FC" w:rsidP="002217F3">
            <w:pPr>
              <w:jc w:val="both"/>
              <w:rPr>
                <w:b/>
              </w:rPr>
            </w:pPr>
            <w:r w:rsidRPr="002732A7">
              <w:rPr>
                <w:b/>
              </w:rPr>
              <w:t>kreditů</w:t>
            </w:r>
          </w:p>
        </w:tc>
        <w:tc>
          <w:tcPr>
            <w:tcW w:w="1207" w:type="dxa"/>
            <w:gridSpan w:val="2"/>
          </w:tcPr>
          <w:p w14:paraId="0938272D" w14:textId="77777777" w:rsidR="008451FC" w:rsidRPr="002732A7" w:rsidRDefault="008451FC" w:rsidP="002217F3">
            <w:pPr>
              <w:jc w:val="both"/>
            </w:pPr>
            <w:r w:rsidRPr="002732A7">
              <w:t>10</w:t>
            </w:r>
          </w:p>
        </w:tc>
      </w:tr>
      <w:tr w:rsidR="008451FC" w:rsidRPr="002732A7" w14:paraId="3D352B0A" w14:textId="77777777" w:rsidTr="002217F3">
        <w:tc>
          <w:tcPr>
            <w:tcW w:w="3086" w:type="dxa"/>
            <w:shd w:val="clear" w:color="auto" w:fill="F7CAAC"/>
          </w:tcPr>
          <w:p w14:paraId="202EAD74"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39C106F8" w14:textId="77777777" w:rsidR="008451FC" w:rsidRPr="002732A7" w:rsidRDefault="008451FC" w:rsidP="002217F3">
            <w:pPr>
              <w:jc w:val="both"/>
            </w:pPr>
          </w:p>
        </w:tc>
      </w:tr>
      <w:tr w:rsidR="008451FC" w:rsidRPr="002732A7" w14:paraId="32F8A7E0" w14:textId="77777777" w:rsidTr="002217F3">
        <w:tc>
          <w:tcPr>
            <w:tcW w:w="3086" w:type="dxa"/>
            <w:shd w:val="clear" w:color="auto" w:fill="F7CAAC"/>
          </w:tcPr>
          <w:p w14:paraId="3BC0FB65" w14:textId="77777777" w:rsidR="008451FC" w:rsidRPr="002732A7" w:rsidRDefault="008451FC" w:rsidP="002217F3">
            <w:pPr>
              <w:jc w:val="both"/>
              <w:rPr>
                <w:b/>
              </w:rPr>
            </w:pPr>
            <w:r w:rsidRPr="002732A7">
              <w:rPr>
                <w:b/>
              </w:rPr>
              <w:t>Způsob ověření výsledků učení</w:t>
            </w:r>
          </w:p>
        </w:tc>
        <w:tc>
          <w:tcPr>
            <w:tcW w:w="3406" w:type="dxa"/>
            <w:gridSpan w:val="5"/>
          </w:tcPr>
          <w:p w14:paraId="75792695" w14:textId="77777777" w:rsidR="008451FC" w:rsidRPr="002732A7" w:rsidRDefault="008451FC" w:rsidP="002217F3">
            <w:pPr>
              <w:jc w:val="both"/>
            </w:pPr>
            <w:r w:rsidRPr="002732A7">
              <w:t>Zkouška</w:t>
            </w:r>
          </w:p>
        </w:tc>
        <w:tc>
          <w:tcPr>
            <w:tcW w:w="2156" w:type="dxa"/>
            <w:shd w:val="clear" w:color="auto" w:fill="F7CAAC"/>
          </w:tcPr>
          <w:p w14:paraId="43CA1A9D" w14:textId="77777777" w:rsidR="008451FC" w:rsidRPr="002732A7" w:rsidRDefault="008451FC" w:rsidP="002217F3">
            <w:pPr>
              <w:jc w:val="both"/>
              <w:rPr>
                <w:b/>
              </w:rPr>
            </w:pPr>
            <w:r w:rsidRPr="002732A7">
              <w:rPr>
                <w:b/>
              </w:rPr>
              <w:t>Forma výuky</w:t>
            </w:r>
          </w:p>
        </w:tc>
        <w:tc>
          <w:tcPr>
            <w:tcW w:w="1207" w:type="dxa"/>
            <w:gridSpan w:val="2"/>
          </w:tcPr>
          <w:p w14:paraId="3B6BD5DF" w14:textId="77777777" w:rsidR="008451FC" w:rsidRPr="002732A7" w:rsidRDefault="008451FC" w:rsidP="002217F3">
            <w:pPr>
              <w:jc w:val="both"/>
            </w:pPr>
            <w:r w:rsidRPr="002732A7">
              <w:t>Seminář</w:t>
            </w:r>
          </w:p>
        </w:tc>
      </w:tr>
      <w:tr w:rsidR="008451FC" w:rsidRPr="002732A7" w14:paraId="5E4EA64C" w14:textId="77777777" w:rsidTr="002217F3">
        <w:tc>
          <w:tcPr>
            <w:tcW w:w="3086" w:type="dxa"/>
            <w:shd w:val="clear" w:color="auto" w:fill="F7CAAC"/>
          </w:tcPr>
          <w:p w14:paraId="084D0A6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0E93E217" w14:textId="77777777" w:rsidR="008451FC" w:rsidRPr="002732A7" w:rsidRDefault="008451FC" w:rsidP="002217F3">
            <w:r w:rsidRPr="002732A7">
              <w:t>Písemné testy na konci každého semestru</w:t>
            </w:r>
          </w:p>
          <w:p w14:paraId="5A553E55" w14:textId="77777777" w:rsidR="008451FC" w:rsidRPr="002732A7" w:rsidRDefault="008451FC" w:rsidP="002217F3">
            <w:r w:rsidRPr="002732A7">
              <w:t>Odevzdání odborného článku.</w:t>
            </w:r>
          </w:p>
          <w:p w14:paraId="134522A4" w14:textId="77777777" w:rsidR="008451FC" w:rsidRPr="002732A7" w:rsidRDefault="008451FC" w:rsidP="002217F3">
            <w:pPr>
              <w:jc w:val="both"/>
            </w:pPr>
            <w:r w:rsidRPr="002732A7">
              <w:t>Ústní prezentace odborného tématu</w:t>
            </w:r>
          </w:p>
        </w:tc>
      </w:tr>
      <w:tr w:rsidR="008451FC" w:rsidRPr="002732A7" w14:paraId="052B4B37" w14:textId="77777777" w:rsidTr="002217F3">
        <w:trPr>
          <w:trHeight w:val="149"/>
        </w:trPr>
        <w:tc>
          <w:tcPr>
            <w:tcW w:w="9855" w:type="dxa"/>
            <w:gridSpan w:val="9"/>
            <w:tcBorders>
              <w:top w:val="nil"/>
            </w:tcBorders>
          </w:tcPr>
          <w:p w14:paraId="0A4E9EB5" w14:textId="77777777" w:rsidR="008451FC" w:rsidRPr="002732A7" w:rsidRDefault="008451FC" w:rsidP="002217F3">
            <w:pPr>
              <w:jc w:val="both"/>
            </w:pPr>
          </w:p>
        </w:tc>
      </w:tr>
      <w:tr w:rsidR="008451FC" w:rsidRPr="002732A7" w14:paraId="3BE7A26B" w14:textId="77777777" w:rsidTr="002217F3">
        <w:trPr>
          <w:trHeight w:val="197"/>
        </w:trPr>
        <w:tc>
          <w:tcPr>
            <w:tcW w:w="3086" w:type="dxa"/>
            <w:tcBorders>
              <w:top w:val="nil"/>
            </w:tcBorders>
            <w:shd w:val="clear" w:color="auto" w:fill="F7CAAC"/>
          </w:tcPr>
          <w:p w14:paraId="68F13F11"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0A0D50F6" w14:textId="77777777" w:rsidR="008451FC" w:rsidRPr="002732A7" w:rsidRDefault="008451FC" w:rsidP="002217F3">
            <w:pPr>
              <w:jc w:val="both"/>
            </w:pPr>
            <w:r w:rsidRPr="002732A7">
              <w:t xml:space="preserve">Ing. Dagmar Svobodová, </w:t>
            </w:r>
            <w:proofErr w:type="spellStart"/>
            <w:r w:rsidRPr="002732A7">
              <w:t>MSc</w:t>
            </w:r>
            <w:proofErr w:type="spellEnd"/>
          </w:p>
        </w:tc>
      </w:tr>
      <w:tr w:rsidR="008451FC" w:rsidRPr="002732A7" w14:paraId="0C5731CB" w14:textId="77777777" w:rsidTr="002217F3">
        <w:trPr>
          <w:trHeight w:val="243"/>
        </w:trPr>
        <w:tc>
          <w:tcPr>
            <w:tcW w:w="3086" w:type="dxa"/>
            <w:tcBorders>
              <w:top w:val="nil"/>
            </w:tcBorders>
            <w:shd w:val="clear" w:color="auto" w:fill="F7CAAC"/>
          </w:tcPr>
          <w:p w14:paraId="404EAD6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55FFE2C" w14:textId="77777777" w:rsidR="008451FC" w:rsidRPr="002732A7" w:rsidRDefault="008451FC" w:rsidP="002217F3">
            <w:r w:rsidRPr="002732A7">
              <w:t>Metodické vedení, konzultace, zkoušení, výuka</w:t>
            </w:r>
          </w:p>
          <w:p w14:paraId="6EA6B413" w14:textId="77777777" w:rsidR="008451FC" w:rsidRPr="002732A7" w:rsidRDefault="008451FC" w:rsidP="002217F3">
            <w:pPr>
              <w:jc w:val="both"/>
            </w:pPr>
          </w:p>
        </w:tc>
      </w:tr>
      <w:tr w:rsidR="008451FC" w:rsidRPr="002732A7" w14:paraId="6ADC3682" w14:textId="77777777" w:rsidTr="002217F3">
        <w:tc>
          <w:tcPr>
            <w:tcW w:w="3086" w:type="dxa"/>
            <w:shd w:val="clear" w:color="auto" w:fill="F7CAAC"/>
          </w:tcPr>
          <w:p w14:paraId="081DFA03"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010D0096" w14:textId="77777777" w:rsidR="008451FC" w:rsidRPr="00072F40" w:rsidRDefault="008451FC" w:rsidP="002217F3">
            <w:pPr>
              <w:jc w:val="both"/>
              <w:rPr>
                <w:b/>
                <w:bCs/>
              </w:rPr>
            </w:pPr>
            <w:r w:rsidRPr="00072F40">
              <w:rPr>
                <w:b/>
                <w:bCs/>
              </w:rPr>
              <w:t xml:space="preserve">Ing. Dagmar Svobodová, </w:t>
            </w:r>
            <w:proofErr w:type="spellStart"/>
            <w:r w:rsidRPr="00072F40">
              <w:rPr>
                <w:b/>
                <w:bCs/>
              </w:rPr>
              <w:t>MSc</w:t>
            </w:r>
            <w:proofErr w:type="spellEnd"/>
            <w:r>
              <w:rPr>
                <w:b/>
                <w:bCs/>
              </w:rPr>
              <w:t xml:space="preserve"> </w:t>
            </w:r>
            <w:r w:rsidRPr="00072F40">
              <w:t>(100 %)</w:t>
            </w:r>
          </w:p>
        </w:tc>
      </w:tr>
      <w:tr w:rsidR="008451FC" w:rsidRPr="002732A7" w14:paraId="0A07EFAC" w14:textId="77777777" w:rsidTr="002217F3">
        <w:trPr>
          <w:trHeight w:val="554"/>
        </w:trPr>
        <w:tc>
          <w:tcPr>
            <w:tcW w:w="9855" w:type="dxa"/>
            <w:gridSpan w:val="9"/>
            <w:tcBorders>
              <w:top w:val="nil"/>
            </w:tcBorders>
          </w:tcPr>
          <w:p w14:paraId="1D240607" w14:textId="77777777" w:rsidR="008451FC" w:rsidRPr="002732A7" w:rsidRDefault="008451FC" w:rsidP="002217F3">
            <w:pPr>
              <w:jc w:val="both"/>
            </w:pPr>
          </w:p>
        </w:tc>
      </w:tr>
      <w:tr w:rsidR="008451FC" w:rsidRPr="002732A7" w14:paraId="6CF6AE3B" w14:textId="77777777" w:rsidTr="002217F3">
        <w:tc>
          <w:tcPr>
            <w:tcW w:w="3086" w:type="dxa"/>
            <w:shd w:val="clear" w:color="auto" w:fill="F7CAAC"/>
          </w:tcPr>
          <w:p w14:paraId="6D8244A4"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9903965" w14:textId="77777777" w:rsidR="008451FC" w:rsidRPr="002732A7" w:rsidRDefault="008451FC" w:rsidP="002217F3">
            <w:pPr>
              <w:jc w:val="both"/>
            </w:pPr>
          </w:p>
        </w:tc>
      </w:tr>
      <w:tr w:rsidR="008451FC" w:rsidRPr="002732A7" w14:paraId="2F11F12C" w14:textId="77777777" w:rsidTr="002217F3">
        <w:trPr>
          <w:trHeight w:val="1266"/>
        </w:trPr>
        <w:tc>
          <w:tcPr>
            <w:tcW w:w="9855" w:type="dxa"/>
            <w:gridSpan w:val="9"/>
            <w:tcBorders>
              <w:top w:val="nil"/>
              <w:bottom w:val="single" w:sz="4" w:space="0" w:color="auto"/>
            </w:tcBorders>
          </w:tcPr>
          <w:p w14:paraId="50463624" w14:textId="77777777" w:rsidR="002029E3" w:rsidRDefault="002029E3" w:rsidP="002029E3">
            <w:pPr>
              <w:rPr>
                <w:ins w:id="84" w:author="Jiří Vojtěšek" w:date="2024-10-28T19:18:00Z"/>
              </w:rPr>
            </w:pPr>
            <w:ins w:id="85" w:author="Jiří Vojtěšek" w:date="2024-10-28T19:18:00Z">
              <w:r>
                <w:t xml:space="preserve">Při studiu budou </w:t>
              </w:r>
              <w:r w:rsidRPr="006A65D6">
                <w:t>dále prohloubeny a rozvíjeny znalosti a dovednosti umožňující vést výzkum s širokým využitím zahraniční literatury, absolvování zahraniční stáže a podpora studia povinně volitelných předmětů.</w:t>
              </w:r>
            </w:ins>
          </w:p>
          <w:p w14:paraId="4E8705C5" w14:textId="77777777" w:rsidR="008451FC" w:rsidRDefault="008451FC" w:rsidP="002217F3">
            <w:r>
              <w:t>Hlavní témata:</w:t>
            </w:r>
          </w:p>
          <w:p w14:paraId="2CF5259E" w14:textId="77777777" w:rsidR="008451FC" w:rsidRDefault="008451FC" w:rsidP="002217F3">
            <w:pPr>
              <w:ind w:left="708"/>
            </w:pPr>
            <w:r w:rsidRPr="002732A7">
              <w:t>Psaní</w:t>
            </w:r>
          </w:p>
          <w:p w14:paraId="53B0EA13" w14:textId="77777777" w:rsidR="008451FC" w:rsidRDefault="008451FC" w:rsidP="00C31356">
            <w:pPr>
              <w:pStyle w:val="Odstavecseseznamem"/>
              <w:numPr>
                <w:ilvl w:val="0"/>
                <w:numId w:val="10"/>
              </w:numPr>
              <w:suppressAutoHyphens w:val="0"/>
              <w:ind w:left="1428"/>
            </w:pPr>
            <w:r w:rsidRPr="002732A7">
              <w:t>Přístup k akademickému psaní.</w:t>
            </w:r>
          </w:p>
          <w:p w14:paraId="4510C646" w14:textId="77777777" w:rsidR="008451FC" w:rsidRDefault="008451FC" w:rsidP="00C31356">
            <w:pPr>
              <w:pStyle w:val="Odstavecseseznamem"/>
              <w:numPr>
                <w:ilvl w:val="0"/>
                <w:numId w:val="10"/>
              </w:numPr>
              <w:suppressAutoHyphens w:val="0"/>
              <w:ind w:left="1428"/>
            </w:pPr>
            <w:r w:rsidRPr="002732A7">
              <w:t>Od obecnému ke specifickému.</w:t>
            </w:r>
          </w:p>
          <w:p w14:paraId="2F93506F" w14:textId="77777777" w:rsidR="008451FC" w:rsidRDefault="008451FC" w:rsidP="00C31356">
            <w:pPr>
              <w:pStyle w:val="Odstavecseseznamem"/>
              <w:numPr>
                <w:ilvl w:val="0"/>
                <w:numId w:val="10"/>
              </w:numPr>
              <w:suppressAutoHyphens w:val="0"/>
              <w:ind w:left="1428"/>
            </w:pPr>
            <w:r w:rsidRPr="002732A7">
              <w:t>Problém, proces, řešení.</w:t>
            </w:r>
          </w:p>
          <w:p w14:paraId="41818678" w14:textId="77777777" w:rsidR="008451FC" w:rsidRDefault="008451FC" w:rsidP="00C31356">
            <w:pPr>
              <w:pStyle w:val="Odstavecseseznamem"/>
              <w:numPr>
                <w:ilvl w:val="0"/>
                <w:numId w:val="10"/>
              </w:numPr>
              <w:suppressAutoHyphens w:val="0"/>
              <w:ind w:left="1428"/>
            </w:pPr>
            <w:r w:rsidRPr="002732A7">
              <w:t>Komentář k číselným údajům (tabulky, grafy).</w:t>
            </w:r>
          </w:p>
          <w:p w14:paraId="211082C3" w14:textId="77777777" w:rsidR="008451FC" w:rsidRDefault="008451FC" w:rsidP="00C31356">
            <w:pPr>
              <w:pStyle w:val="Odstavecseseznamem"/>
              <w:numPr>
                <w:ilvl w:val="0"/>
                <w:numId w:val="10"/>
              </w:numPr>
              <w:suppressAutoHyphens w:val="0"/>
              <w:ind w:left="1428"/>
            </w:pPr>
            <w:r w:rsidRPr="002732A7">
              <w:t>Psaní souhrnu.</w:t>
            </w:r>
          </w:p>
          <w:p w14:paraId="11752C2A" w14:textId="77777777" w:rsidR="008451FC" w:rsidRDefault="008451FC" w:rsidP="002217F3">
            <w:pPr>
              <w:ind w:left="708"/>
            </w:pPr>
            <w:r w:rsidRPr="002732A7">
              <w:t>Psaní jednotlivých částí odborného článku</w:t>
            </w:r>
          </w:p>
          <w:p w14:paraId="572BF902" w14:textId="77777777" w:rsidR="008451FC" w:rsidRDefault="008451FC" w:rsidP="00C31356">
            <w:pPr>
              <w:pStyle w:val="Odstavecseseznamem"/>
              <w:numPr>
                <w:ilvl w:val="0"/>
                <w:numId w:val="10"/>
              </w:numPr>
              <w:suppressAutoHyphens w:val="0"/>
              <w:ind w:left="1428"/>
            </w:pPr>
            <w:r w:rsidRPr="002732A7">
              <w:t>Metody a materiály.</w:t>
            </w:r>
          </w:p>
          <w:p w14:paraId="4CFCB2F1" w14:textId="77777777" w:rsidR="008451FC" w:rsidRDefault="008451FC" w:rsidP="00C31356">
            <w:pPr>
              <w:pStyle w:val="Odstavecseseznamem"/>
              <w:numPr>
                <w:ilvl w:val="0"/>
                <w:numId w:val="10"/>
              </w:numPr>
              <w:suppressAutoHyphens w:val="0"/>
              <w:ind w:left="1428"/>
            </w:pPr>
            <w:r w:rsidRPr="002732A7">
              <w:t>Výsledky (+diskuse).</w:t>
            </w:r>
          </w:p>
          <w:p w14:paraId="1569B300" w14:textId="77777777" w:rsidR="008451FC" w:rsidRDefault="008451FC" w:rsidP="00C31356">
            <w:pPr>
              <w:pStyle w:val="Odstavecseseznamem"/>
              <w:numPr>
                <w:ilvl w:val="0"/>
                <w:numId w:val="10"/>
              </w:numPr>
              <w:suppressAutoHyphens w:val="0"/>
              <w:ind w:left="1428"/>
            </w:pPr>
            <w:r w:rsidRPr="002732A7">
              <w:t>Úvod.</w:t>
            </w:r>
          </w:p>
          <w:p w14:paraId="1304CC9D" w14:textId="77777777" w:rsidR="008451FC" w:rsidRDefault="008451FC" w:rsidP="00C31356">
            <w:pPr>
              <w:pStyle w:val="Odstavecseseznamem"/>
              <w:numPr>
                <w:ilvl w:val="0"/>
                <w:numId w:val="10"/>
              </w:numPr>
              <w:suppressAutoHyphens w:val="0"/>
              <w:ind w:left="1428"/>
            </w:pPr>
            <w:r w:rsidRPr="002732A7">
              <w:t>Závěr(y), poděkování.</w:t>
            </w:r>
          </w:p>
          <w:p w14:paraId="3A2A4CB2" w14:textId="77777777" w:rsidR="008451FC" w:rsidRDefault="008451FC" w:rsidP="00C31356">
            <w:pPr>
              <w:pStyle w:val="Odstavecseseznamem"/>
              <w:numPr>
                <w:ilvl w:val="0"/>
                <w:numId w:val="10"/>
              </w:numPr>
              <w:suppressAutoHyphens w:val="0"/>
              <w:ind w:left="1428"/>
            </w:pPr>
            <w:r w:rsidRPr="002732A7">
              <w:t>Název.</w:t>
            </w:r>
          </w:p>
          <w:p w14:paraId="03CD2235" w14:textId="77777777" w:rsidR="008451FC" w:rsidRPr="002732A7" w:rsidRDefault="008451FC" w:rsidP="00C31356">
            <w:pPr>
              <w:pStyle w:val="Odstavecseseznamem"/>
              <w:numPr>
                <w:ilvl w:val="0"/>
                <w:numId w:val="10"/>
              </w:numPr>
              <w:suppressAutoHyphens w:val="0"/>
              <w:ind w:left="1428"/>
            </w:pPr>
            <w:r w:rsidRPr="002732A7">
              <w:t>Abstrakt, klíčová slova.</w:t>
            </w:r>
          </w:p>
          <w:p w14:paraId="6FA6010D" w14:textId="77777777" w:rsidR="008451FC" w:rsidRDefault="008451FC" w:rsidP="002217F3">
            <w:pPr>
              <w:ind w:left="708"/>
            </w:pPr>
            <w:r w:rsidRPr="002732A7">
              <w:t>Ústní komunikace</w:t>
            </w:r>
          </w:p>
          <w:p w14:paraId="4E833999" w14:textId="77777777" w:rsidR="008451FC" w:rsidRDefault="008451FC" w:rsidP="00C31356">
            <w:pPr>
              <w:pStyle w:val="Odstavecseseznamem"/>
              <w:numPr>
                <w:ilvl w:val="0"/>
                <w:numId w:val="10"/>
              </w:numPr>
              <w:suppressAutoHyphens w:val="0"/>
              <w:ind w:left="1428"/>
            </w:pPr>
            <w:r w:rsidRPr="002732A7">
              <w:t xml:space="preserve">Komunikace před </w:t>
            </w:r>
            <w:proofErr w:type="gramStart"/>
            <w:r w:rsidRPr="002732A7">
              <w:t>konferencí - telefonování</w:t>
            </w:r>
            <w:proofErr w:type="gramEnd"/>
            <w:r w:rsidRPr="002732A7">
              <w:t>, email.</w:t>
            </w:r>
          </w:p>
          <w:p w14:paraId="1B456F63" w14:textId="77777777" w:rsidR="008451FC" w:rsidRDefault="008451FC" w:rsidP="00C31356">
            <w:pPr>
              <w:pStyle w:val="Odstavecseseznamem"/>
              <w:numPr>
                <w:ilvl w:val="0"/>
                <w:numId w:val="10"/>
              </w:numPr>
              <w:suppressAutoHyphens w:val="0"/>
              <w:ind w:left="1428"/>
            </w:pPr>
            <w:r w:rsidRPr="002732A7">
              <w:t>Konferenční abstrakt.</w:t>
            </w:r>
          </w:p>
          <w:p w14:paraId="51CEE368" w14:textId="77777777" w:rsidR="008451FC" w:rsidRDefault="008451FC" w:rsidP="00C31356">
            <w:pPr>
              <w:pStyle w:val="Odstavecseseznamem"/>
              <w:numPr>
                <w:ilvl w:val="0"/>
                <w:numId w:val="10"/>
              </w:numPr>
              <w:suppressAutoHyphens w:val="0"/>
              <w:ind w:left="1428"/>
            </w:pPr>
            <w:proofErr w:type="gramStart"/>
            <w:r w:rsidRPr="002732A7">
              <w:t>Poster - příprava</w:t>
            </w:r>
            <w:proofErr w:type="gramEnd"/>
            <w:r w:rsidRPr="002732A7">
              <w:t xml:space="preserve"> a prezentace.</w:t>
            </w:r>
          </w:p>
          <w:p w14:paraId="08F700B3" w14:textId="77777777" w:rsidR="008451FC" w:rsidRDefault="008451FC" w:rsidP="002217F3">
            <w:pPr>
              <w:ind w:left="708"/>
            </w:pPr>
            <w:r w:rsidRPr="002732A7">
              <w:t>Ústní prezentace:</w:t>
            </w:r>
          </w:p>
          <w:p w14:paraId="06E2866F" w14:textId="77777777" w:rsidR="008451FC" w:rsidRDefault="008451FC" w:rsidP="00C31356">
            <w:pPr>
              <w:pStyle w:val="Odstavecseseznamem"/>
              <w:numPr>
                <w:ilvl w:val="0"/>
                <w:numId w:val="10"/>
              </w:numPr>
              <w:suppressAutoHyphens w:val="0"/>
              <w:ind w:left="1428"/>
            </w:pPr>
            <w:r w:rsidRPr="002732A7">
              <w:t>Aspekty prezentace (analýza publika, komunikační cíl, rozdíl mezi písemnou a ústní komunikací, struktura).</w:t>
            </w:r>
          </w:p>
          <w:p w14:paraId="3B4BF4AA" w14:textId="77777777" w:rsidR="008451FC" w:rsidRDefault="008451FC" w:rsidP="00C31356">
            <w:pPr>
              <w:pStyle w:val="Odstavecseseznamem"/>
              <w:numPr>
                <w:ilvl w:val="0"/>
                <w:numId w:val="10"/>
              </w:numPr>
              <w:suppressAutoHyphens w:val="0"/>
              <w:ind w:left="1428"/>
            </w:pPr>
            <w:r w:rsidRPr="002732A7">
              <w:t>Zásady přípravy prezentace a jejího přednesu.</w:t>
            </w:r>
          </w:p>
          <w:p w14:paraId="6BF5FB44" w14:textId="77777777" w:rsidR="008451FC" w:rsidRDefault="008451FC" w:rsidP="00C31356">
            <w:pPr>
              <w:pStyle w:val="Odstavecseseznamem"/>
              <w:numPr>
                <w:ilvl w:val="0"/>
                <w:numId w:val="10"/>
              </w:numPr>
              <w:suppressAutoHyphens w:val="0"/>
              <w:ind w:left="1428"/>
            </w:pPr>
            <w:r w:rsidRPr="002732A7">
              <w:t>Jazyk prezentací (verbální prostředky).</w:t>
            </w:r>
          </w:p>
          <w:p w14:paraId="56B553EA" w14:textId="77777777" w:rsidR="008451FC" w:rsidRDefault="008451FC" w:rsidP="00C31356">
            <w:pPr>
              <w:pStyle w:val="Odstavecseseznamem"/>
              <w:numPr>
                <w:ilvl w:val="0"/>
                <w:numId w:val="10"/>
              </w:numPr>
              <w:suppressAutoHyphens w:val="0"/>
              <w:ind w:left="1428"/>
            </w:pPr>
            <w:r w:rsidRPr="002732A7">
              <w:t>Přednes (hlas, vizuální prostředky, řeč těla, časový limit).</w:t>
            </w:r>
          </w:p>
          <w:p w14:paraId="05612DB9" w14:textId="77777777" w:rsidR="008451FC" w:rsidRDefault="008451FC" w:rsidP="00C31356">
            <w:pPr>
              <w:pStyle w:val="Odstavecseseznamem"/>
              <w:numPr>
                <w:ilvl w:val="0"/>
                <w:numId w:val="10"/>
              </w:numPr>
              <w:suppressAutoHyphens w:val="0"/>
              <w:ind w:left="1428"/>
            </w:pPr>
            <w:r w:rsidRPr="002732A7">
              <w:t>Dotazy z publika a reakce na ně.</w:t>
            </w:r>
          </w:p>
          <w:p w14:paraId="7C23D364" w14:textId="77777777" w:rsidR="008451FC" w:rsidRDefault="008451FC" w:rsidP="00C31356">
            <w:pPr>
              <w:pStyle w:val="Odstavecseseznamem"/>
              <w:numPr>
                <w:ilvl w:val="0"/>
                <w:numId w:val="10"/>
              </w:numPr>
              <w:suppressAutoHyphens w:val="0"/>
              <w:ind w:left="1428"/>
            </w:pPr>
            <w:r w:rsidRPr="002732A7">
              <w:t xml:space="preserve">Typy prezentací (představení sebe a jiných, popis předmětu, definice/vysvětlení pojmu, popis procesu, </w:t>
            </w:r>
            <w:proofErr w:type="gramStart"/>
            <w:r w:rsidRPr="002732A7">
              <w:t>problém - řešení</w:t>
            </w:r>
            <w:proofErr w:type="gramEnd"/>
            <w:r w:rsidRPr="002732A7">
              <w:t>).</w:t>
            </w:r>
          </w:p>
          <w:p w14:paraId="0571A495" w14:textId="77777777" w:rsidR="008451FC" w:rsidRDefault="008451FC" w:rsidP="00C31356">
            <w:pPr>
              <w:pStyle w:val="Odstavecseseznamem"/>
              <w:numPr>
                <w:ilvl w:val="0"/>
                <w:numId w:val="10"/>
              </w:numPr>
              <w:suppressAutoHyphens w:val="0"/>
              <w:ind w:left="1428"/>
            </w:pPr>
            <w:r w:rsidRPr="002732A7">
              <w:t>Kritéria pro hodnocení prezentací.</w:t>
            </w:r>
          </w:p>
          <w:p w14:paraId="73C3A857" w14:textId="77777777" w:rsidR="008451FC" w:rsidRPr="002732A7" w:rsidRDefault="008451FC" w:rsidP="002217F3">
            <w:pPr>
              <w:ind w:left="708"/>
            </w:pPr>
            <w:r w:rsidRPr="002732A7">
              <w:t>Samostudium odborné literatury doporučené školitelem v rozsahu min. 200 stran textu.</w:t>
            </w:r>
            <w:r w:rsidRPr="002732A7">
              <w:br/>
              <w:t>Příprava a přednes 3-4 prezentací přímo z oblasti studentova výzkumu (na základě přečtené literatury, příp. prezentace na konferenci).</w:t>
            </w:r>
          </w:p>
          <w:p w14:paraId="341E04FF" w14:textId="77777777" w:rsidR="008451FC" w:rsidRDefault="008451FC" w:rsidP="002217F3">
            <w:r>
              <w:t xml:space="preserve">Výsledky učení: </w:t>
            </w:r>
          </w:p>
          <w:p w14:paraId="7EB279FB" w14:textId="77777777" w:rsidR="008451FC" w:rsidRDefault="008451FC" w:rsidP="002217F3">
            <w:pPr>
              <w:ind w:left="708"/>
            </w:pPr>
            <w:r>
              <w:t>Po absolvování předmětu prokazuje student znalosti:</w:t>
            </w:r>
          </w:p>
          <w:p w14:paraId="1FFEA01A" w14:textId="77777777" w:rsidR="008451FC" w:rsidRDefault="008451FC" w:rsidP="00C31356">
            <w:pPr>
              <w:pStyle w:val="Odstavecseseznamem"/>
              <w:numPr>
                <w:ilvl w:val="0"/>
                <w:numId w:val="16"/>
              </w:numPr>
              <w:suppressAutoHyphens w:val="0"/>
              <w:ind w:left="1428"/>
            </w:pPr>
            <w:r>
              <w:t>popsat rozdíl mezi vědeckým faktem, názorem a spekulací</w:t>
            </w:r>
          </w:p>
          <w:p w14:paraId="0650BA20" w14:textId="77777777" w:rsidR="008451FC" w:rsidRDefault="008451FC" w:rsidP="00C31356">
            <w:pPr>
              <w:pStyle w:val="Odstavecseseznamem"/>
              <w:numPr>
                <w:ilvl w:val="0"/>
                <w:numId w:val="16"/>
              </w:numPr>
              <w:suppressAutoHyphens w:val="0"/>
              <w:ind w:left="1428"/>
            </w:pPr>
            <w:r>
              <w:t>identifikovat nevhodné či neověřitelné literární zdroje</w:t>
            </w:r>
          </w:p>
          <w:p w14:paraId="62010556" w14:textId="77777777" w:rsidR="008451FC" w:rsidRDefault="008451FC" w:rsidP="00C31356">
            <w:pPr>
              <w:pStyle w:val="Odstavecseseznamem"/>
              <w:numPr>
                <w:ilvl w:val="0"/>
                <w:numId w:val="16"/>
              </w:numPr>
              <w:suppressAutoHyphens w:val="0"/>
              <w:ind w:left="1428"/>
            </w:pPr>
            <w:r>
              <w:t>vybrat akademický styl jazyka se všemi jeho specifiky v gramatice a slovní zásobě</w:t>
            </w:r>
          </w:p>
          <w:p w14:paraId="5C36986B" w14:textId="77777777" w:rsidR="008451FC" w:rsidRDefault="008451FC" w:rsidP="00C31356">
            <w:pPr>
              <w:pStyle w:val="Odstavecseseznamem"/>
              <w:numPr>
                <w:ilvl w:val="0"/>
                <w:numId w:val="16"/>
              </w:numPr>
              <w:suppressAutoHyphens w:val="0"/>
              <w:ind w:left="1428"/>
            </w:pPr>
            <w:r>
              <w:t xml:space="preserve">identifikovat a správně používat spojky a spojovací výrazy a další nástroje sloužící k udržení </w:t>
            </w:r>
            <w:proofErr w:type="spellStart"/>
            <w:r>
              <w:t>koherentnosti</w:t>
            </w:r>
            <w:proofErr w:type="spellEnd"/>
            <w:r>
              <w:t xml:space="preserve"> a návaznosti textu</w:t>
            </w:r>
          </w:p>
          <w:p w14:paraId="35823B74" w14:textId="77777777" w:rsidR="008451FC" w:rsidRDefault="008451FC" w:rsidP="00C31356">
            <w:pPr>
              <w:pStyle w:val="Odstavecseseznamem"/>
              <w:numPr>
                <w:ilvl w:val="0"/>
                <w:numId w:val="16"/>
              </w:numPr>
              <w:suppressAutoHyphens w:val="0"/>
              <w:ind w:left="1428"/>
            </w:pPr>
            <w:r>
              <w:t>vysvětlit zásady formálního členění odborného článku určeného k publikaci</w:t>
            </w:r>
          </w:p>
          <w:p w14:paraId="602FB146" w14:textId="77777777" w:rsidR="008451FC" w:rsidRDefault="008451FC" w:rsidP="00C31356">
            <w:pPr>
              <w:pStyle w:val="Odstavecseseznamem"/>
              <w:numPr>
                <w:ilvl w:val="0"/>
                <w:numId w:val="16"/>
              </w:numPr>
              <w:suppressAutoHyphens w:val="0"/>
              <w:ind w:left="1428"/>
            </w:pPr>
            <w:r>
              <w:t>vyjmenovat zásady správného členění odborné prezentace pro mezinárodní konferenci</w:t>
            </w:r>
          </w:p>
          <w:p w14:paraId="20B0A5FF" w14:textId="77777777" w:rsidR="008451FC" w:rsidRDefault="008451FC" w:rsidP="002217F3">
            <w:pPr>
              <w:ind w:left="708"/>
            </w:pPr>
            <w:r>
              <w:t>Po absolvování předmětu prokazuje student dovednosti:</w:t>
            </w:r>
          </w:p>
          <w:p w14:paraId="33DCD9C4" w14:textId="77777777" w:rsidR="008451FC" w:rsidRDefault="008451FC" w:rsidP="00C31356">
            <w:pPr>
              <w:pStyle w:val="Odstavecseseznamem"/>
              <w:numPr>
                <w:ilvl w:val="0"/>
                <w:numId w:val="17"/>
              </w:numPr>
              <w:suppressAutoHyphens w:val="0"/>
              <w:ind w:left="1428"/>
            </w:pPr>
            <w:r>
              <w:t>využít vhodné literární zdroje a správně je citovat</w:t>
            </w:r>
          </w:p>
          <w:p w14:paraId="3A9AFB89" w14:textId="77777777" w:rsidR="008451FC" w:rsidRDefault="008451FC" w:rsidP="00C31356">
            <w:pPr>
              <w:pStyle w:val="Odstavecseseznamem"/>
              <w:numPr>
                <w:ilvl w:val="0"/>
                <w:numId w:val="17"/>
              </w:numPr>
              <w:suppressAutoHyphens w:val="0"/>
              <w:ind w:left="1428"/>
            </w:pPr>
            <w:r>
              <w:t>navrhnout cíl vědeckého výzkumu i s jeho limity</w:t>
            </w:r>
          </w:p>
          <w:p w14:paraId="66B08D9C" w14:textId="77777777" w:rsidR="008451FC" w:rsidRDefault="008451FC" w:rsidP="00C31356">
            <w:pPr>
              <w:pStyle w:val="Odstavecseseznamem"/>
              <w:numPr>
                <w:ilvl w:val="0"/>
                <w:numId w:val="17"/>
              </w:numPr>
              <w:suppressAutoHyphens w:val="0"/>
              <w:ind w:left="1428"/>
            </w:pPr>
            <w:r>
              <w:t>interpretovat slovně neverbální komplexní data, tabulky, grafy, soustavy rovnic, matematické modely</w:t>
            </w:r>
          </w:p>
          <w:p w14:paraId="1E358785" w14:textId="77777777" w:rsidR="008451FC" w:rsidRDefault="008451FC" w:rsidP="00C31356">
            <w:pPr>
              <w:pStyle w:val="Odstavecseseznamem"/>
              <w:numPr>
                <w:ilvl w:val="0"/>
                <w:numId w:val="17"/>
              </w:numPr>
              <w:suppressAutoHyphens w:val="0"/>
              <w:ind w:left="1428"/>
            </w:pPr>
            <w:proofErr w:type="spellStart"/>
            <w:r>
              <w:t>charaktericovat</w:t>
            </w:r>
            <w:proofErr w:type="spellEnd"/>
            <w:r>
              <w:t xml:space="preserve"> trendy vyplývající z konkrétních dat</w:t>
            </w:r>
          </w:p>
          <w:p w14:paraId="069CB7BC" w14:textId="77777777" w:rsidR="008451FC" w:rsidRDefault="008451FC" w:rsidP="00C31356">
            <w:pPr>
              <w:pStyle w:val="Odstavecseseznamem"/>
              <w:numPr>
                <w:ilvl w:val="0"/>
                <w:numId w:val="17"/>
              </w:numPr>
              <w:suppressAutoHyphens w:val="0"/>
              <w:ind w:left="1428"/>
            </w:pPr>
            <w:r>
              <w:lastRenderedPageBreak/>
              <w:t>rozlišit různé experimentální metody výzkumu</w:t>
            </w:r>
          </w:p>
          <w:p w14:paraId="79077B4B" w14:textId="42446E62" w:rsidR="008451FC" w:rsidRPr="002732A7" w:rsidRDefault="008451FC" w:rsidP="00C31356">
            <w:pPr>
              <w:pStyle w:val="Odstavecseseznamem"/>
              <w:numPr>
                <w:ilvl w:val="0"/>
                <w:numId w:val="17"/>
              </w:numPr>
              <w:suppressAutoHyphens w:val="0"/>
              <w:ind w:left="1428"/>
            </w:pPr>
            <w:r>
              <w:t>analyzovat obsah odborného textu</w:t>
            </w:r>
          </w:p>
        </w:tc>
      </w:tr>
      <w:tr w:rsidR="008451FC" w:rsidRPr="002732A7" w14:paraId="355E426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E5DE173" w14:textId="77777777" w:rsidR="008451FC" w:rsidRPr="002732A7" w:rsidRDefault="008451FC" w:rsidP="002217F3">
            <w:pPr>
              <w:jc w:val="both"/>
            </w:pPr>
            <w:r w:rsidRPr="002732A7">
              <w:rPr>
                <w:b/>
              </w:rPr>
              <w:lastRenderedPageBreak/>
              <w:t>Metody výuky</w:t>
            </w:r>
          </w:p>
        </w:tc>
        <w:tc>
          <w:tcPr>
            <w:tcW w:w="6703" w:type="dxa"/>
            <w:gridSpan w:val="7"/>
            <w:tcBorders>
              <w:top w:val="single" w:sz="4" w:space="0" w:color="auto"/>
              <w:left w:val="single" w:sz="4" w:space="0" w:color="auto"/>
              <w:bottom w:val="nil"/>
              <w:right w:val="single" w:sz="4" w:space="0" w:color="auto"/>
            </w:tcBorders>
          </w:tcPr>
          <w:p w14:paraId="529EE905" w14:textId="77777777" w:rsidR="008451FC" w:rsidRPr="002732A7" w:rsidRDefault="008451FC" w:rsidP="002217F3">
            <w:pPr>
              <w:jc w:val="both"/>
            </w:pPr>
          </w:p>
        </w:tc>
      </w:tr>
      <w:tr w:rsidR="008451FC" w:rsidRPr="002732A7" w14:paraId="502FED7A" w14:textId="77777777" w:rsidTr="00AC0190">
        <w:trPr>
          <w:trHeight w:val="2676"/>
        </w:trPr>
        <w:tc>
          <w:tcPr>
            <w:tcW w:w="9855" w:type="dxa"/>
            <w:gridSpan w:val="9"/>
            <w:tcBorders>
              <w:top w:val="nil"/>
              <w:bottom w:val="single" w:sz="4" w:space="0" w:color="auto"/>
            </w:tcBorders>
          </w:tcPr>
          <w:p w14:paraId="7C263E3C" w14:textId="77777777" w:rsidR="008451FC" w:rsidRDefault="008451FC" w:rsidP="002217F3">
            <w:r>
              <w:t>Pro dosažení odborných znalostí jsou užívány vyučovací metody:</w:t>
            </w:r>
          </w:p>
          <w:p w14:paraId="622E7550" w14:textId="77777777" w:rsidR="008451FC" w:rsidRDefault="008451FC" w:rsidP="00C31356">
            <w:pPr>
              <w:pStyle w:val="Odstavecseseznamem"/>
              <w:numPr>
                <w:ilvl w:val="0"/>
                <w:numId w:val="18"/>
              </w:numPr>
              <w:suppressAutoHyphens w:val="0"/>
            </w:pPr>
            <w:r w:rsidRPr="00072F40">
              <w:t>d</w:t>
            </w:r>
            <w:r w:rsidRPr="00664EE2">
              <w:t>ialogická</w:t>
            </w:r>
            <w:r>
              <w:t xml:space="preserve"> (diskuze, rozhovor, brainstorming)</w:t>
            </w:r>
          </w:p>
          <w:p w14:paraId="2B575F19" w14:textId="77777777" w:rsidR="008451FC" w:rsidRDefault="008451FC" w:rsidP="00C31356">
            <w:pPr>
              <w:pStyle w:val="Odstavecseseznamem"/>
              <w:numPr>
                <w:ilvl w:val="0"/>
                <w:numId w:val="18"/>
              </w:numPr>
              <w:suppressAutoHyphens w:val="0"/>
            </w:pPr>
            <w:r>
              <w:t>metody práce s textem (učebnicí, knihou)</w:t>
            </w:r>
          </w:p>
          <w:p w14:paraId="51E7FE2C" w14:textId="77777777" w:rsidR="008451FC" w:rsidRDefault="008451FC" w:rsidP="00C31356">
            <w:pPr>
              <w:pStyle w:val="Odstavecseseznamem"/>
              <w:numPr>
                <w:ilvl w:val="0"/>
                <w:numId w:val="18"/>
              </w:numPr>
              <w:suppressAutoHyphens w:val="0"/>
            </w:pPr>
            <w:r>
              <w:t>monologická (výklad, přednáška, instruktáž)</w:t>
            </w:r>
          </w:p>
          <w:p w14:paraId="4C0ED1C0" w14:textId="77777777" w:rsidR="008451FC" w:rsidRDefault="008451FC" w:rsidP="00C31356">
            <w:pPr>
              <w:pStyle w:val="Odstavecseseznamem"/>
              <w:numPr>
                <w:ilvl w:val="0"/>
                <w:numId w:val="18"/>
              </w:numPr>
              <w:suppressAutoHyphens w:val="0"/>
            </w:pPr>
            <w:r>
              <w:t>praktické procvičování</w:t>
            </w:r>
          </w:p>
          <w:p w14:paraId="6F917E93" w14:textId="77777777" w:rsidR="008451FC" w:rsidRDefault="008451FC" w:rsidP="00C31356">
            <w:pPr>
              <w:pStyle w:val="Odstavecseseznamem"/>
              <w:numPr>
                <w:ilvl w:val="0"/>
                <w:numId w:val="18"/>
              </w:numPr>
              <w:suppressAutoHyphens w:val="0"/>
            </w:pPr>
            <w:r>
              <w:t>přednášení</w:t>
            </w:r>
          </w:p>
          <w:p w14:paraId="3BB1C6B6" w14:textId="77777777" w:rsidR="008451FC" w:rsidRDefault="008451FC" w:rsidP="00C31356">
            <w:pPr>
              <w:pStyle w:val="Odstavecseseznamem"/>
              <w:numPr>
                <w:ilvl w:val="0"/>
                <w:numId w:val="18"/>
              </w:numPr>
              <w:suppressAutoHyphens w:val="0"/>
            </w:pPr>
            <w:r>
              <w:t>odborné dovednosti – pro dosažení odborných dovedností jsou užívány vyučovací metody:</w:t>
            </w:r>
          </w:p>
          <w:p w14:paraId="2E2110F4" w14:textId="77777777" w:rsidR="008451FC" w:rsidRDefault="008451FC" w:rsidP="00C31356">
            <w:pPr>
              <w:pStyle w:val="Odstavecseseznamem"/>
              <w:numPr>
                <w:ilvl w:val="0"/>
                <w:numId w:val="18"/>
              </w:numPr>
              <w:suppressAutoHyphens w:val="0"/>
            </w:pPr>
            <w:r>
              <w:t>analýza prezentace</w:t>
            </w:r>
          </w:p>
          <w:p w14:paraId="45943C81" w14:textId="77777777" w:rsidR="008451FC" w:rsidRDefault="008451FC" w:rsidP="00C31356">
            <w:pPr>
              <w:pStyle w:val="Odstavecseseznamem"/>
              <w:numPr>
                <w:ilvl w:val="0"/>
                <w:numId w:val="18"/>
              </w:numPr>
              <w:suppressAutoHyphens w:val="0"/>
            </w:pPr>
            <w:r>
              <w:t>e-learning</w:t>
            </w:r>
          </w:p>
          <w:p w14:paraId="62E1EEDD" w14:textId="77777777" w:rsidR="008451FC" w:rsidRDefault="008451FC" w:rsidP="00C31356">
            <w:pPr>
              <w:pStyle w:val="Odstavecseseznamem"/>
              <w:numPr>
                <w:ilvl w:val="0"/>
                <w:numId w:val="18"/>
              </w:numPr>
              <w:suppressAutoHyphens w:val="0"/>
            </w:pPr>
            <w:r>
              <w:t>individuální práce studentů</w:t>
            </w:r>
          </w:p>
          <w:p w14:paraId="10957180" w14:textId="77777777" w:rsidR="008451FC" w:rsidRPr="002732A7" w:rsidRDefault="008451FC" w:rsidP="002217F3">
            <w:pPr>
              <w:jc w:val="both"/>
            </w:pPr>
          </w:p>
        </w:tc>
      </w:tr>
      <w:tr w:rsidR="008451FC" w:rsidRPr="002732A7" w14:paraId="47E7F26D" w14:textId="77777777" w:rsidTr="002217F3">
        <w:trPr>
          <w:trHeight w:val="265"/>
        </w:trPr>
        <w:tc>
          <w:tcPr>
            <w:tcW w:w="3653" w:type="dxa"/>
            <w:gridSpan w:val="3"/>
            <w:tcBorders>
              <w:top w:val="single" w:sz="4" w:space="0" w:color="auto"/>
            </w:tcBorders>
            <w:shd w:val="clear" w:color="auto" w:fill="F7CAAC"/>
          </w:tcPr>
          <w:p w14:paraId="59B64114"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FEB7B5A" w14:textId="77777777" w:rsidR="008451FC" w:rsidRPr="002732A7" w:rsidRDefault="008451FC" w:rsidP="002217F3">
            <w:pPr>
              <w:jc w:val="both"/>
            </w:pPr>
          </w:p>
        </w:tc>
      </w:tr>
      <w:tr w:rsidR="008451FC" w:rsidRPr="002732A7" w14:paraId="165F0CAF" w14:textId="77777777" w:rsidTr="002217F3">
        <w:trPr>
          <w:trHeight w:val="1497"/>
        </w:trPr>
        <w:tc>
          <w:tcPr>
            <w:tcW w:w="9855" w:type="dxa"/>
            <w:gridSpan w:val="9"/>
            <w:tcBorders>
              <w:top w:val="nil"/>
            </w:tcBorders>
          </w:tcPr>
          <w:p w14:paraId="284C2B6C"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Povinná literatura: </w:t>
            </w:r>
          </w:p>
          <w:p w14:paraId="0D2A9053" w14:textId="77777777" w:rsidR="008451FC" w:rsidRPr="002732A7" w:rsidRDefault="008451FC" w:rsidP="002217F3">
            <w:r w:rsidRPr="002732A7">
              <w:t xml:space="preserve">SWALES, </w:t>
            </w:r>
            <w:proofErr w:type="gramStart"/>
            <w:r w:rsidRPr="002732A7">
              <w:t>J.M.,FEAK</w:t>
            </w:r>
            <w:proofErr w:type="gramEnd"/>
            <w:r w:rsidRPr="002732A7">
              <w:t xml:space="preserve">, </w:t>
            </w:r>
            <w:proofErr w:type="spellStart"/>
            <w:r w:rsidRPr="002732A7">
              <w:t>Ch.B</w:t>
            </w:r>
            <w:proofErr w:type="spellEnd"/>
            <w:r w:rsidRPr="002732A7">
              <w:t>. </w:t>
            </w:r>
            <w:proofErr w:type="spellStart"/>
            <w:r w:rsidRPr="00072F40">
              <w:rPr>
                <w:i/>
              </w:rPr>
              <w:t>Academic</w:t>
            </w:r>
            <w:proofErr w:type="spellEnd"/>
            <w:r w:rsidRPr="00072F40">
              <w:rPr>
                <w:i/>
              </w:rPr>
              <w:t xml:space="preserve"> </w:t>
            </w:r>
            <w:proofErr w:type="spellStart"/>
            <w:r w:rsidRPr="00072F40">
              <w:rPr>
                <w:i/>
              </w:rPr>
              <w:t>Writing</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Graduate</w:t>
            </w:r>
            <w:proofErr w:type="spellEnd"/>
            <w:r w:rsidRPr="00072F40">
              <w:rPr>
                <w:i/>
              </w:rPr>
              <w:t xml:space="preserve"> </w:t>
            </w:r>
            <w:proofErr w:type="spellStart"/>
            <w:r w:rsidRPr="00072F40">
              <w:rPr>
                <w:i/>
              </w:rPr>
              <w:t>Students</w:t>
            </w:r>
            <w:proofErr w:type="spellEnd"/>
            <w:r>
              <w:t xml:space="preserve">. </w:t>
            </w:r>
            <w:r w:rsidRPr="002732A7">
              <w:t xml:space="preserve">3rd </w:t>
            </w:r>
            <w:proofErr w:type="spellStart"/>
            <w:r w:rsidRPr="002732A7">
              <w:t>edition</w:t>
            </w:r>
            <w:proofErr w:type="spellEnd"/>
            <w:r w:rsidRPr="002732A7">
              <w:t xml:space="preserve">. Ann </w:t>
            </w:r>
            <w:proofErr w:type="spellStart"/>
            <w:r w:rsidRPr="002732A7">
              <w:t>Arbor</w:t>
            </w:r>
            <w:proofErr w:type="spellEnd"/>
            <w:r w:rsidRPr="002732A7">
              <w:t>, 2012. ISBN 9780472034758.</w:t>
            </w:r>
          </w:p>
          <w:p w14:paraId="34EF7B92" w14:textId="77777777" w:rsidR="008451FC" w:rsidRPr="002732A7" w:rsidRDefault="008451FC" w:rsidP="002217F3">
            <w:proofErr w:type="gramStart"/>
            <w:r w:rsidRPr="002732A7">
              <w:t>GOODSON,P.</w:t>
            </w:r>
            <w:proofErr w:type="gramEnd"/>
            <w:r w:rsidRPr="002732A7">
              <w:t> </w:t>
            </w:r>
            <w:proofErr w:type="spellStart"/>
            <w:r w:rsidRPr="00072F40">
              <w:rPr>
                <w:i/>
              </w:rPr>
              <w:t>Becoming</w:t>
            </w:r>
            <w:proofErr w:type="spellEnd"/>
            <w:r w:rsidRPr="00072F40">
              <w:rPr>
                <w:i/>
              </w:rPr>
              <w:t xml:space="preserve"> </w:t>
            </w:r>
            <w:proofErr w:type="spellStart"/>
            <w:r w:rsidRPr="00072F40">
              <w:rPr>
                <w:i/>
              </w:rPr>
              <w:t>an</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Writer</w:t>
            </w:r>
            <w:proofErr w:type="spellEnd"/>
            <w:r w:rsidRPr="002732A7">
              <w:t xml:space="preserve">. 3rd </w:t>
            </w:r>
            <w:proofErr w:type="spellStart"/>
            <w:r w:rsidRPr="002732A7">
              <w:t>edition</w:t>
            </w:r>
            <w:proofErr w:type="spellEnd"/>
            <w:r w:rsidRPr="002732A7">
              <w:t xml:space="preserve">. </w:t>
            </w:r>
            <w:proofErr w:type="spellStart"/>
            <w:r w:rsidRPr="002732A7">
              <w:t>Sage</w:t>
            </w:r>
            <w:proofErr w:type="spellEnd"/>
            <w:r w:rsidRPr="002732A7">
              <w:t xml:space="preserve"> </w:t>
            </w:r>
            <w:proofErr w:type="spellStart"/>
            <w:r w:rsidRPr="002732A7">
              <w:t>publications</w:t>
            </w:r>
            <w:proofErr w:type="spellEnd"/>
            <w:r w:rsidRPr="002732A7">
              <w:t>, 2023. ISBN 9781544356150</w:t>
            </w:r>
          </w:p>
          <w:p w14:paraId="62646B73" w14:textId="77777777" w:rsidR="008451FC" w:rsidRPr="002732A7" w:rsidRDefault="008451FC" w:rsidP="002217F3">
            <w:r w:rsidRPr="002732A7">
              <w:t xml:space="preserve">WALLWORK Adrian, </w:t>
            </w:r>
            <w:proofErr w:type="spellStart"/>
            <w:r w:rsidRPr="00072F40">
              <w:rPr>
                <w:i/>
              </w:rPr>
              <w:t>English</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writing</w:t>
            </w:r>
            <w:proofErr w:type="spellEnd"/>
            <w:r w:rsidRPr="00072F40">
              <w:rPr>
                <w:i/>
              </w:rPr>
              <w:t xml:space="preserve"> </w:t>
            </w:r>
            <w:proofErr w:type="spellStart"/>
            <w:r w:rsidRPr="00072F40">
              <w:rPr>
                <w:i/>
              </w:rPr>
              <w:t>research</w:t>
            </w:r>
            <w:proofErr w:type="spellEnd"/>
            <w:r w:rsidRPr="00072F40">
              <w:rPr>
                <w:i/>
              </w:rPr>
              <w:t xml:space="preserve"> </w:t>
            </w:r>
            <w:proofErr w:type="spellStart"/>
            <w:r w:rsidRPr="00072F40">
              <w:rPr>
                <w:i/>
              </w:rPr>
              <w:t>papers</w:t>
            </w:r>
            <w:proofErr w:type="spellEnd"/>
            <w:r w:rsidRPr="00072F40">
              <w:rPr>
                <w:i/>
              </w:rPr>
              <w:t>.</w:t>
            </w:r>
            <w:r w:rsidRPr="002732A7">
              <w:t xml:space="preserve"> </w:t>
            </w:r>
            <w:proofErr w:type="spellStart"/>
            <w:r w:rsidRPr="002732A7">
              <w:t>Springer</w:t>
            </w:r>
            <w:proofErr w:type="spellEnd"/>
            <w:r w:rsidRPr="002732A7">
              <w:t xml:space="preserve"> 2023. ISBN 978-3031310713</w:t>
            </w:r>
          </w:p>
          <w:p w14:paraId="417B0BB2" w14:textId="77777777" w:rsidR="008451FC" w:rsidRDefault="008451FC" w:rsidP="002217F3">
            <w:r w:rsidRPr="002732A7">
              <w:t xml:space="preserve">WALLWORK, A., </w:t>
            </w:r>
            <w:r w:rsidRPr="00072F40">
              <w:rPr>
                <w:i/>
              </w:rPr>
              <w:t xml:space="preserve">AI </w:t>
            </w:r>
            <w:proofErr w:type="spellStart"/>
            <w:r w:rsidRPr="00072F40">
              <w:rPr>
                <w:i/>
              </w:rPr>
              <w:t>assisted</w:t>
            </w:r>
            <w:proofErr w:type="spellEnd"/>
            <w:r w:rsidRPr="00072F40">
              <w:rPr>
                <w:i/>
              </w:rPr>
              <w:t xml:space="preserve"> </w:t>
            </w:r>
            <w:proofErr w:type="spellStart"/>
            <w:r w:rsidRPr="00072F40">
              <w:rPr>
                <w:i/>
              </w:rPr>
              <w:t>writing</w:t>
            </w:r>
            <w:proofErr w:type="spellEnd"/>
            <w:r w:rsidRPr="00072F40">
              <w:rPr>
                <w:i/>
              </w:rPr>
              <w:t xml:space="preserve"> and </w:t>
            </w:r>
            <w:proofErr w:type="spellStart"/>
            <w:r w:rsidRPr="00072F40">
              <w:rPr>
                <w:i/>
              </w:rPr>
              <w:t>presenting</w:t>
            </w:r>
            <w:proofErr w:type="spellEnd"/>
            <w:r w:rsidRPr="00072F40">
              <w:rPr>
                <w:i/>
              </w:rPr>
              <w:t xml:space="preserve"> in </w:t>
            </w:r>
            <w:proofErr w:type="spellStart"/>
            <w:r w:rsidRPr="00072F40">
              <w:rPr>
                <w:i/>
              </w:rPr>
              <w:t>English</w:t>
            </w:r>
            <w:proofErr w:type="spellEnd"/>
            <w:r w:rsidRPr="002732A7">
              <w:t xml:space="preserve">. </w:t>
            </w:r>
            <w:proofErr w:type="spellStart"/>
            <w:r w:rsidRPr="002732A7">
              <w:t>Springer</w:t>
            </w:r>
            <w:proofErr w:type="spellEnd"/>
            <w:r w:rsidRPr="002732A7">
              <w:t>, 2024. ISBN 978-3031481468</w:t>
            </w:r>
          </w:p>
          <w:p w14:paraId="287C7B3D" w14:textId="77777777" w:rsidR="008451FC" w:rsidRPr="002732A7" w:rsidRDefault="008451FC" w:rsidP="002217F3"/>
          <w:p w14:paraId="4A90A941" w14:textId="77777777" w:rsidR="008451FC" w:rsidRPr="00072F40" w:rsidRDefault="008451FC" w:rsidP="002217F3">
            <w:pPr>
              <w:pStyle w:val="Default"/>
              <w:jc w:val="both"/>
              <w:rPr>
                <w:b/>
              </w:rPr>
            </w:pPr>
            <w:r w:rsidRPr="006B2A23">
              <w:rPr>
                <w:rFonts w:ascii="Arial Narrow" w:hAnsi="Arial Narrow"/>
                <w:b/>
                <w:i/>
                <w:iCs/>
                <w:sz w:val="20"/>
                <w:szCs w:val="20"/>
              </w:rPr>
              <w:t xml:space="preserve">Doporučená literatura: </w:t>
            </w:r>
          </w:p>
          <w:p w14:paraId="2AB9F124" w14:textId="77777777" w:rsidR="008451FC" w:rsidRPr="002732A7" w:rsidRDefault="008451FC" w:rsidP="002217F3">
            <w:r w:rsidRPr="0045583B">
              <w:t xml:space="preserve">PHILPOT, </w:t>
            </w:r>
            <w:proofErr w:type="gramStart"/>
            <w:r w:rsidRPr="0045583B">
              <w:t>S.,CURNICK</w:t>
            </w:r>
            <w:proofErr w:type="gramEnd"/>
            <w:r w:rsidRPr="0045583B">
              <w:t>, L. </w:t>
            </w:r>
            <w:proofErr w:type="spellStart"/>
            <w:r w:rsidRPr="00072F40">
              <w:rPr>
                <w:i/>
              </w:rPr>
              <w:t>Headway</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Skills</w:t>
            </w:r>
            <w:proofErr w:type="spellEnd"/>
            <w:r w:rsidRPr="00072F40">
              <w:rPr>
                <w:i/>
              </w:rPr>
              <w:t xml:space="preserve"> Level 2 </w:t>
            </w:r>
            <w:proofErr w:type="spellStart"/>
            <w:r w:rsidRPr="00072F40">
              <w:rPr>
                <w:i/>
              </w:rPr>
              <w:t>Student´s</w:t>
            </w:r>
            <w:proofErr w:type="spellEnd"/>
            <w:r w:rsidRPr="00072F40">
              <w:rPr>
                <w:i/>
              </w:rPr>
              <w:t xml:space="preserve"> </w:t>
            </w:r>
            <w:proofErr w:type="spellStart"/>
            <w:r w:rsidRPr="00072F40">
              <w:rPr>
                <w:i/>
              </w:rPr>
              <w:t>Book</w:t>
            </w:r>
            <w:proofErr w:type="spellEnd"/>
            <w:r w:rsidRPr="00072F40">
              <w:rPr>
                <w:i/>
              </w:rPr>
              <w:t xml:space="preserve">, </w:t>
            </w:r>
            <w:proofErr w:type="spellStart"/>
            <w:r w:rsidRPr="00072F40">
              <w:rPr>
                <w:i/>
              </w:rPr>
              <w:t>Listening</w:t>
            </w:r>
            <w:proofErr w:type="spellEnd"/>
            <w:r w:rsidRPr="00072F40">
              <w:rPr>
                <w:i/>
              </w:rPr>
              <w:t xml:space="preserve">, </w:t>
            </w:r>
            <w:proofErr w:type="spellStart"/>
            <w:r w:rsidRPr="00072F40">
              <w:rPr>
                <w:i/>
              </w:rPr>
              <w:t>Speaking</w:t>
            </w:r>
            <w:proofErr w:type="spellEnd"/>
            <w:r w:rsidRPr="00072F40">
              <w:rPr>
                <w:i/>
              </w:rPr>
              <w:t xml:space="preserve">, and Study </w:t>
            </w:r>
            <w:proofErr w:type="spellStart"/>
            <w:r w:rsidRPr="00072F40">
              <w:rPr>
                <w:i/>
              </w:rPr>
              <w:t>Skills</w:t>
            </w:r>
            <w:proofErr w:type="spellEnd"/>
            <w:r w:rsidRPr="0045583B">
              <w:t>. OUP, 2013. ISBN 9780194741576.</w:t>
            </w:r>
          </w:p>
          <w:p w14:paraId="3A64B357" w14:textId="77777777" w:rsidR="008451FC" w:rsidRPr="002732A7" w:rsidRDefault="008451FC" w:rsidP="002217F3">
            <w:r w:rsidRPr="0045583B">
              <w:t>PHILPOT, S. </w:t>
            </w:r>
            <w:proofErr w:type="spellStart"/>
            <w:r w:rsidRPr="00072F40">
              <w:rPr>
                <w:i/>
              </w:rPr>
              <w:t>Headway</w:t>
            </w:r>
            <w:proofErr w:type="spellEnd"/>
            <w:r w:rsidRPr="00072F40">
              <w:rPr>
                <w:i/>
              </w:rPr>
              <w:t xml:space="preserve"> </w:t>
            </w:r>
            <w:proofErr w:type="spellStart"/>
            <w:r w:rsidRPr="00072F40">
              <w:rPr>
                <w:i/>
              </w:rPr>
              <w:t>Academic</w:t>
            </w:r>
            <w:proofErr w:type="spellEnd"/>
            <w:r w:rsidRPr="00072F40">
              <w:rPr>
                <w:i/>
              </w:rPr>
              <w:t xml:space="preserve"> </w:t>
            </w:r>
            <w:proofErr w:type="spellStart"/>
            <w:r w:rsidRPr="00072F40">
              <w:rPr>
                <w:i/>
              </w:rPr>
              <w:t>Skills</w:t>
            </w:r>
            <w:proofErr w:type="spellEnd"/>
            <w:r w:rsidRPr="00072F40">
              <w:rPr>
                <w:i/>
              </w:rPr>
              <w:t xml:space="preserve"> Level 2 </w:t>
            </w:r>
            <w:proofErr w:type="spellStart"/>
            <w:r w:rsidRPr="00072F40">
              <w:rPr>
                <w:i/>
              </w:rPr>
              <w:t>Student´s</w:t>
            </w:r>
            <w:proofErr w:type="spellEnd"/>
            <w:r w:rsidRPr="00072F40">
              <w:rPr>
                <w:i/>
              </w:rPr>
              <w:t xml:space="preserve"> </w:t>
            </w:r>
            <w:proofErr w:type="spellStart"/>
            <w:r w:rsidRPr="00072F40">
              <w:rPr>
                <w:i/>
              </w:rPr>
              <w:t>Book</w:t>
            </w:r>
            <w:proofErr w:type="spellEnd"/>
            <w:r w:rsidRPr="00072F40">
              <w:rPr>
                <w:i/>
              </w:rPr>
              <w:t xml:space="preserve">, </w:t>
            </w:r>
            <w:proofErr w:type="spellStart"/>
            <w:r w:rsidRPr="00072F40">
              <w:rPr>
                <w:i/>
              </w:rPr>
              <w:t>Reading</w:t>
            </w:r>
            <w:proofErr w:type="spellEnd"/>
            <w:r w:rsidRPr="00072F40">
              <w:rPr>
                <w:i/>
              </w:rPr>
              <w:t xml:space="preserve">, </w:t>
            </w:r>
            <w:proofErr w:type="spellStart"/>
            <w:r w:rsidRPr="00072F40">
              <w:rPr>
                <w:i/>
              </w:rPr>
              <w:t>Writing</w:t>
            </w:r>
            <w:proofErr w:type="spellEnd"/>
            <w:r w:rsidRPr="00072F40">
              <w:rPr>
                <w:i/>
              </w:rPr>
              <w:t xml:space="preserve">, and Study </w:t>
            </w:r>
            <w:proofErr w:type="spellStart"/>
            <w:r w:rsidRPr="00072F40">
              <w:rPr>
                <w:i/>
              </w:rPr>
              <w:t>Skills</w:t>
            </w:r>
            <w:proofErr w:type="spellEnd"/>
            <w:r w:rsidRPr="0045583B">
              <w:t>. OUP, 2013. ISBN 9780194741606.</w:t>
            </w:r>
          </w:p>
          <w:p w14:paraId="4440F276" w14:textId="77777777" w:rsidR="008451FC" w:rsidRPr="002732A7" w:rsidRDefault="008451FC" w:rsidP="002217F3">
            <w:proofErr w:type="gramStart"/>
            <w:r w:rsidRPr="002732A7">
              <w:t>SWAN,M.</w:t>
            </w:r>
            <w:proofErr w:type="gramEnd"/>
            <w:r w:rsidRPr="002732A7">
              <w:t>, WATER,C. </w:t>
            </w:r>
            <w:r w:rsidRPr="00072F40">
              <w:rPr>
                <w:i/>
              </w:rPr>
              <w:t xml:space="preserve">Oxford </w:t>
            </w:r>
            <w:proofErr w:type="spellStart"/>
            <w:r w:rsidRPr="00072F40">
              <w:rPr>
                <w:i/>
              </w:rPr>
              <w:t>English</w:t>
            </w:r>
            <w:proofErr w:type="spellEnd"/>
            <w:r w:rsidRPr="00072F40">
              <w:rPr>
                <w:i/>
              </w:rPr>
              <w:t xml:space="preserve"> </w:t>
            </w:r>
            <w:proofErr w:type="spellStart"/>
            <w:r w:rsidRPr="00072F40">
              <w:rPr>
                <w:i/>
              </w:rPr>
              <w:t>Grammar</w:t>
            </w:r>
            <w:proofErr w:type="spellEnd"/>
            <w:r w:rsidRPr="00072F40">
              <w:rPr>
                <w:i/>
              </w:rPr>
              <w:t xml:space="preserve"> </w:t>
            </w:r>
            <w:proofErr w:type="spellStart"/>
            <w:r w:rsidRPr="00072F40">
              <w:rPr>
                <w:i/>
              </w:rPr>
              <w:t>Course</w:t>
            </w:r>
            <w:proofErr w:type="spellEnd"/>
            <w:r w:rsidRPr="00072F40">
              <w:rPr>
                <w:i/>
              </w:rPr>
              <w:t xml:space="preserve"> </w:t>
            </w:r>
            <w:proofErr w:type="spellStart"/>
            <w:r w:rsidRPr="00072F40">
              <w:rPr>
                <w:i/>
              </w:rPr>
              <w:t>Intermediate</w:t>
            </w:r>
            <w:proofErr w:type="spellEnd"/>
            <w:r w:rsidRPr="002732A7">
              <w:t>. OUP 2019. ISBN 978-0194414876</w:t>
            </w:r>
          </w:p>
          <w:p w14:paraId="0AA27B40" w14:textId="77777777" w:rsidR="008451FC" w:rsidRPr="002732A7" w:rsidRDefault="008451FC" w:rsidP="002217F3">
            <w:pPr>
              <w:jc w:val="both"/>
            </w:pPr>
          </w:p>
        </w:tc>
      </w:tr>
      <w:tr w:rsidR="008451FC" w:rsidRPr="002732A7" w14:paraId="7421983F"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7766586" w14:textId="77777777" w:rsidR="008451FC" w:rsidRPr="002732A7" w:rsidRDefault="008451FC" w:rsidP="002217F3">
            <w:pPr>
              <w:jc w:val="center"/>
              <w:rPr>
                <w:b/>
              </w:rPr>
            </w:pPr>
            <w:r w:rsidRPr="002732A7">
              <w:rPr>
                <w:b/>
              </w:rPr>
              <w:t>Informace ke kombinované nebo distanční formě</w:t>
            </w:r>
          </w:p>
        </w:tc>
      </w:tr>
      <w:tr w:rsidR="008451FC" w:rsidRPr="002732A7" w14:paraId="0D6ADC62" w14:textId="77777777" w:rsidTr="002217F3">
        <w:tc>
          <w:tcPr>
            <w:tcW w:w="4787" w:type="dxa"/>
            <w:gridSpan w:val="4"/>
            <w:tcBorders>
              <w:top w:val="single" w:sz="2" w:space="0" w:color="auto"/>
            </w:tcBorders>
            <w:shd w:val="clear" w:color="auto" w:fill="F7CAAC"/>
          </w:tcPr>
          <w:p w14:paraId="47DAAF88"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8CDDFB" w14:textId="77777777" w:rsidR="008451FC" w:rsidRPr="002732A7" w:rsidRDefault="008451FC" w:rsidP="002217F3">
            <w:pPr>
              <w:jc w:val="both"/>
            </w:pPr>
            <w:r w:rsidRPr="002732A7">
              <w:t>32</w:t>
            </w:r>
          </w:p>
        </w:tc>
        <w:tc>
          <w:tcPr>
            <w:tcW w:w="4179" w:type="dxa"/>
            <w:gridSpan w:val="4"/>
            <w:tcBorders>
              <w:top w:val="single" w:sz="2" w:space="0" w:color="auto"/>
            </w:tcBorders>
            <w:shd w:val="clear" w:color="auto" w:fill="F7CAAC"/>
          </w:tcPr>
          <w:p w14:paraId="562CBD66" w14:textId="77777777" w:rsidR="008451FC" w:rsidRPr="002732A7" w:rsidRDefault="008451FC" w:rsidP="002217F3">
            <w:pPr>
              <w:jc w:val="both"/>
              <w:rPr>
                <w:b/>
              </w:rPr>
            </w:pPr>
            <w:r w:rsidRPr="002732A7">
              <w:rPr>
                <w:b/>
              </w:rPr>
              <w:t xml:space="preserve">hodin </w:t>
            </w:r>
          </w:p>
        </w:tc>
      </w:tr>
      <w:tr w:rsidR="008451FC" w:rsidRPr="002732A7" w14:paraId="1494B4A0" w14:textId="77777777" w:rsidTr="002217F3">
        <w:tc>
          <w:tcPr>
            <w:tcW w:w="9855" w:type="dxa"/>
            <w:gridSpan w:val="9"/>
            <w:shd w:val="clear" w:color="auto" w:fill="F7CAAC"/>
          </w:tcPr>
          <w:p w14:paraId="57954569" w14:textId="77777777" w:rsidR="008451FC" w:rsidRPr="002732A7" w:rsidRDefault="008451FC" w:rsidP="002217F3">
            <w:pPr>
              <w:jc w:val="both"/>
              <w:rPr>
                <w:b/>
              </w:rPr>
            </w:pPr>
            <w:r w:rsidRPr="002732A7">
              <w:rPr>
                <w:b/>
              </w:rPr>
              <w:t>Informace o způsobu kontaktu s vyučujícím</w:t>
            </w:r>
          </w:p>
        </w:tc>
      </w:tr>
      <w:tr w:rsidR="008451FC" w:rsidRPr="002732A7" w14:paraId="25E6FCD6" w14:textId="77777777" w:rsidTr="002217F3">
        <w:trPr>
          <w:trHeight w:val="918"/>
        </w:trPr>
        <w:tc>
          <w:tcPr>
            <w:tcW w:w="9855" w:type="dxa"/>
            <w:gridSpan w:val="9"/>
          </w:tcPr>
          <w:p w14:paraId="27E20BAF"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 jin</w:t>
            </w:r>
            <w:r>
              <w:t>ý</w:t>
            </w:r>
            <w:r w:rsidRPr="002732A7">
              <w:t>ch term</w:t>
            </w:r>
            <w:r>
              <w:t>í</w:t>
            </w:r>
            <w:r w:rsidRPr="002732A7">
              <w:t>nech.</w:t>
            </w:r>
          </w:p>
        </w:tc>
      </w:tr>
    </w:tbl>
    <w:p w14:paraId="297E636D" w14:textId="77777777" w:rsidR="008451FC" w:rsidRPr="002732A7" w:rsidRDefault="008451FC" w:rsidP="008451FC"/>
    <w:p w14:paraId="70B92396"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1635"/>
        <w:gridCol w:w="889"/>
        <w:gridCol w:w="816"/>
        <w:gridCol w:w="2156"/>
        <w:gridCol w:w="539"/>
        <w:gridCol w:w="668"/>
      </w:tblGrid>
      <w:tr w:rsidR="008451FC" w:rsidRPr="002732A7" w14:paraId="07B0B2F8" w14:textId="77777777" w:rsidTr="002217F3">
        <w:tc>
          <w:tcPr>
            <w:tcW w:w="9855" w:type="dxa"/>
            <w:gridSpan w:val="8"/>
            <w:tcBorders>
              <w:bottom w:val="double" w:sz="4" w:space="0" w:color="auto"/>
            </w:tcBorders>
            <w:shd w:val="clear" w:color="auto" w:fill="BDD6EE"/>
          </w:tcPr>
          <w:p w14:paraId="09972D47" w14:textId="20971A6C" w:rsidR="008451FC" w:rsidRPr="002732A7" w:rsidRDefault="008451FC" w:rsidP="002217F3">
            <w:pPr>
              <w:tabs>
                <w:tab w:val="right" w:pos="9532"/>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01F0DC40" w14:textId="77777777" w:rsidTr="002217F3">
        <w:tc>
          <w:tcPr>
            <w:tcW w:w="3086" w:type="dxa"/>
            <w:tcBorders>
              <w:top w:val="double" w:sz="4" w:space="0" w:color="auto"/>
            </w:tcBorders>
            <w:shd w:val="clear" w:color="auto" w:fill="F7CAAC"/>
          </w:tcPr>
          <w:p w14:paraId="20CE9416" w14:textId="77777777" w:rsidR="008451FC" w:rsidRPr="002732A7" w:rsidRDefault="008451FC" w:rsidP="002217F3">
            <w:pPr>
              <w:jc w:val="both"/>
              <w:rPr>
                <w:b/>
              </w:rPr>
            </w:pPr>
            <w:r w:rsidRPr="002732A7">
              <w:rPr>
                <w:b/>
              </w:rPr>
              <w:t>Název studijního předmětu</w:t>
            </w:r>
          </w:p>
        </w:tc>
        <w:tc>
          <w:tcPr>
            <w:tcW w:w="6769" w:type="dxa"/>
            <w:gridSpan w:val="7"/>
            <w:tcBorders>
              <w:top w:val="double" w:sz="4" w:space="0" w:color="auto"/>
            </w:tcBorders>
          </w:tcPr>
          <w:p w14:paraId="3013C81D" w14:textId="030B92D4" w:rsidR="008451FC" w:rsidRPr="002732A7" w:rsidRDefault="008451FC" w:rsidP="002217F3">
            <w:pPr>
              <w:jc w:val="both"/>
            </w:pPr>
            <w:bookmarkStart w:id="86" w:name="BIII_Matematika"/>
            <w:proofErr w:type="spellStart"/>
            <w:r w:rsidRPr="002732A7">
              <w:t>Mat</w:t>
            </w:r>
            <w:r w:rsidR="003B7191">
              <w:t>hematics</w:t>
            </w:r>
            <w:bookmarkEnd w:id="86"/>
            <w:proofErr w:type="spellEnd"/>
          </w:p>
        </w:tc>
      </w:tr>
      <w:tr w:rsidR="008451FC" w:rsidRPr="002732A7" w14:paraId="276224FA" w14:textId="77777777" w:rsidTr="002217F3">
        <w:tc>
          <w:tcPr>
            <w:tcW w:w="3086" w:type="dxa"/>
            <w:shd w:val="clear" w:color="auto" w:fill="F7CAAC"/>
          </w:tcPr>
          <w:p w14:paraId="103E4351" w14:textId="77777777" w:rsidR="008451FC" w:rsidRPr="002732A7" w:rsidRDefault="008451FC" w:rsidP="002217F3">
            <w:pPr>
              <w:jc w:val="both"/>
              <w:rPr>
                <w:b/>
              </w:rPr>
            </w:pPr>
            <w:r w:rsidRPr="002732A7">
              <w:rPr>
                <w:b/>
              </w:rPr>
              <w:t>Typ předmětu</w:t>
            </w:r>
          </w:p>
        </w:tc>
        <w:tc>
          <w:tcPr>
            <w:tcW w:w="3406" w:type="dxa"/>
            <w:gridSpan w:val="4"/>
          </w:tcPr>
          <w:p w14:paraId="3FA93985" w14:textId="77777777" w:rsidR="008451FC" w:rsidRPr="002732A7" w:rsidRDefault="008451FC" w:rsidP="002217F3">
            <w:pPr>
              <w:jc w:val="both"/>
            </w:pPr>
            <w:r w:rsidRPr="002732A7">
              <w:t>povinný</w:t>
            </w:r>
          </w:p>
        </w:tc>
        <w:tc>
          <w:tcPr>
            <w:tcW w:w="2695" w:type="dxa"/>
            <w:gridSpan w:val="2"/>
            <w:shd w:val="clear" w:color="auto" w:fill="F7CAAC"/>
          </w:tcPr>
          <w:p w14:paraId="5A106B8C" w14:textId="77777777" w:rsidR="008451FC" w:rsidRPr="002732A7" w:rsidRDefault="008451FC" w:rsidP="002217F3">
            <w:pPr>
              <w:jc w:val="both"/>
            </w:pPr>
            <w:r w:rsidRPr="002732A7">
              <w:rPr>
                <w:b/>
              </w:rPr>
              <w:t>doporučený ročník / semestr</w:t>
            </w:r>
          </w:p>
        </w:tc>
        <w:tc>
          <w:tcPr>
            <w:tcW w:w="668" w:type="dxa"/>
          </w:tcPr>
          <w:p w14:paraId="42FAB798" w14:textId="77777777" w:rsidR="008451FC" w:rsidRPr="002732A7" w:rsidRDefault="008451FC" w:rsidP="002217F3">
            <w:pPr>
              <w:jc w:val="both"/>
            </w:pPr>
          </w:p>
        </w:tc>
      </w:tr>
      <w:tr w:rsidR="008451FC" w:rsidRPr="002732A7" w14:paraId="2E6E7D7D" w14:textId="77777777" w:rsidTr="002217F3">
        <w:tc>
          <w:tcPr>
            <w:tcW w:w="3086" w:type="dxa"/>
            <w:shd w:val="clear" w:color="auto" w:fill="F7CAAC"/>
          </w:tcPr>
          <w:p w14:paraId="7B314DBA" w14:textId="77777777" w:rsidR="008451FC" w:rsidRPr="002732A7" w:rsidRDefault="008451FC" w:rsidP="002217F3">
            <w:pPr>
              <w:jc w:val="both"/>
              <w:rPr>
                <w:b/>
              </w:rPr>
            </w:pPr>
            <w:r w:rsidRPr="002732A7">
              <w:rPr>
                <w:b/>
              </w:rPr>
              <w:t>Rozsah studijního předmětu</w:t>
            </w:r>
          </w:p>
        </w:tc>
        <w:tc>
          <w:tcPr>
            <w:tcW w:w="1701" w:type="dxa"/>
            <w:gridSpan w:val="2"/>
          </w:tcPr>
          <w:p w14:paraId="2D7FE0A4" w14:textId="77777777" w:rsidR="008451FC" w:rsidRPr="002732A7" w:rsidRDefault="008451FC" w:rsidP="002217F3">
            <w:pPr>
              <w:jc w:val="both"/>
            </w:pPr>
            <w:proofErr w:type="gramStart"/>
            <w:r w:rsidRPr="002732A7">
              <w:t>10s</w:t>
            </w:r>
            <w:proofErr w:type="gramEnd"/>
          </w:p>
        </w:tc>
        <w:tc>
          <w:tcPr>
            <w:tcW w:w="889" w:type="dxa"/>
            <w:shd w:val="clear" w:color="auto" w:fill="F7CAAC"/>
          </w:tcPr>
          <w:p w14:paraId="1DD9C806" w14:textId="77777777" w:rsidR="008451FC" w:rsidRPr="002732A7" w:rsidRDefault="008451FC" w:rsidP="002217F3">
            <w:pPr>
              <w:jc w:val="both"/>
              <w:rPr>
                <w:b/>
              </w:rPr>
            </w:pPr>
            <w:r w:rsidRPr="002732A7">
              <w:rPr>
                <w:b/>
              </w:rPr>
              <w:t xml:space="preserve">hod. </w:t>
            </w:r>
          </w:p>
        </w:tc>
        <w:tc>
          <w:tcPr>
            <w:tcW w:w="816" w:type="dxa"/>
          </w:tcPr>
          <w:p w14:paraId="46DB5CDB" w14:textId="052AA963" w:rsidR="008451FC" w:rsidRPr="002732A7" w:rsidRDefault="001D6091" w:rsidP="002217F3">
            <w:pPr>
              <w:jc w:val="both"/>
            </w:pPr>
            <w:ins w:id="87" w:author="Jiří Vojtěšek" w:date="2024-10-30T10:37:00Z">
              <w:r>
                <w:t>10</w:t>
              </w:r>
            </w:ins>
          </w:p>
        </w:tc>
        <w:tc>
          <w:tcPr>
            <w:tcW w:w="2156" w:type="dxa"/>
            <w:shd w:val="clear" w:color="auto" w:fill="F7CAAC"/>
          </w:tcPr>
          <w:p w14:paraId="68860CC1" w14:textId="77777777" w:rsidR="008451FC" w:rsidRPr="002732A7" w:rsidRDefault="008451FC" w:rsidP="002217F3">
            <w:pPr>
              <w:jc w:val="both"/>
              <w:rPr>
                <w:b/>
              </w:rPr>
            </w:pPr>
            <w:r w:rsidRPr="002732A7">
              <w:rPr>
                <w:b/>
              </w:rPr>
              <w:t>kreditů</w:t>
            </w:r>
          </w:p>
        </w:tc>
        <w:tc>
          <w:tcPr>
            <w:tcW w:w="1207" w:type="dxa"/>
            <w:gridSpan w:val="2"/>
          </w:tcPr>
          <w:p w14:paraId="79A44816" w14:textId="77777777" w:rsidR="008451FC" w:rsidRPr="002732A7" w:rsidRDefault="008451FC" w:rsidP="002217F3">
            <w:pPr>
              <w:jc w:val="both"/>
            </w:pPr>
            <w:r w:rsidRPr="002732A7">
              <w:t>10</w:t>
            </w:r>
          </w:p>
        </w:tc>
      </w:tr>
      <w:tr w:rsidR="008451FC" w:rsidRPr="002732A7" w14:paraId="2D8FD39D" w14:textId="77777777" w:rsidTr="002217F3">
        <w:tc>
          <w:tcPr>
            <w:tcW w:w="3086" w:type="dxa"/>
            <w:shd w:val="clear" w:color="auto" w:fill="F7CAAC"/>
          </w:tcPr>
          <w:p w14:paraId="5FD0E3DF"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7"/>
          </w:tcPr>
          <w:p w14:paraId="6BC2DC71" w14:textId="77777777" w:rsidR="008451FC" w:rsidRPr="002732A7" w:rsidRDefault="008451FC" w:rsidP="002217F3">
            <w:pPr>
              <w:jc w:val="both"/>
            </w:pPr>
          </w:p>
        </w:tc>
      </w:tr>
      <w:tr w:rsidR="008451FC" w:rsidRPr="002732A7" w14:paraId="69105376" w14:textId="77777777" w:rsidTr="002217F3">
        <w:tc>
          <w:tcPr>
            <w:tcW w:w="3086" w:type="dxa"/>
            <w:shd w:val="clear" w:color="auto" w:fill="F7CAAC"/>
          </w:tcPr>
          <w:p w14:paraId="01B5EB8E" w14:textId="77777777" w:rsidR="008451FC" w:rsidRPr="002732A7" w:rsidRDefault="008451FC" w:rsidP="002217F3">
            <w:pPr>
              <w:jc w:val="both"/>
              <w:rPr>
                <w:b/>
              </w:rPr>
            </w:pPr>
            <w:r w:rsidRPr="002732A7">
              <w:rPr>
                <w:b/>
              </w:rPr>
              <w:t>Způsob ověření výsledků učení</w:t>
            </w:r>
          </w:p>
        </w:tc>
        <w:tc>
          <w:tcPr>
            <w:tcW w:w="3406" w:type="dxa"/>
            <w:gridSpan w:val="4"/>
          </w:tcPr>
          <w:p w14:paraId="3B1A5EEF" w14:textId="77777777" w:rsidR="008451FC" w:rsidRPr="002732A7" w:rsidRDefault="008451FC" w:rsidP="002217F3">
            <w:pPr>
              <w:jc w:val="both"/>
            </w:pPr>
            <w:r w:rsidRPr="002732A7">
              <w:t>Zkouška</w:t>
            </w:r>
          </w:p>
        </w:tc>
        <w:tc>
          <w:tcPr>
            <w:tcW w:w="2156" w:type="dxa"/>
            <w:shd w:val="clear" w:color="auto" w:fill="F7CAAC"/>
          </w:tcPr>
          <w:p w14:paraId="7DB8C114" w14:textId="77777777" w:rsidR="008451FC" w:rsidRPr="002732A7" w:rsidRDefault="008451FC" w:rsidP="002217F3">
            <w:pPr>
              <w:jc w:val="both"/>
              <w:rPr>
                <w:b/>
              </w:rPr>
            </w:pPr>
            <w:r w:rsidRPr="002732A7">
              <w:rPr>
                <w:b/>
              </w:rPr>
              <w:t>Forma výuky</w:t>
            </w:r>
          </w:p>
        </w:tc>
        <w:tc>
          <w:tcPr>
            <w:tcW w:w="1207" w:type="dxa"/>
            <w:gridSpan w:val="2"/>
          </w:tcPr>
          <w:p w14:paraId="33D40D55" w14:textId="77777777" w:rsidR="008451FC" w:rsidRPr="002732A7" w:rsidRDefault="008451FC" w:rsidP="002217F3">
            <w:pPr>
              <w:jc w:val="both"/>
            </w:pPr>
            <w:r w:rsidRPr="002732A7">
              <w:t>Seminář</w:t>
            </w:r>
          </w:p>
        </w:tc>
      </w:tr>
      <w:tr w:rsidR="008451FC" w:rsidRPr="002732A7" w14:paraId="1B563456" w14:textId="77777777" w:rsidTr="002217F3">
        <w:tc>
          <w:tcPr>
            <w:tcW w:w="3086" w:type="dxa"/>
            <w:shd w:val="clear" w:color="auto" w:fill="F7CAAC"/>
          </w:tcPr>
          <w:p w14:paraId="325ED10D"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7"/>
            <w:tcBorders>
              <w:bottom w:val="nil"/>
            </w:tcBorders>
          </w:tcPr>
          <w:p w14:paraId="7A86AADF" w14:textId="77777777" w:rsidR="008451FC" w:rsidRPr="002732A7" w:rsidRDefault="008451FC" w:rsidP="002217F3">
            <w:r w:rsidRPr="002732A7">
              <w:t>Písemná zkouška z každé ze dvou částí předmětu.</w:t>
            </w:r>
          </w:p>
        </w:tc>
      </w:tr>
      <w:tr w:rsidR="008451FC" w:rsidRPr="002732A7" w14:paraId="270FB36A" w14:textId="77777777" w:rsidTr="002217F3">
        <w:trPr>
          <w:trHeight w:val="46"/>
        </w:trPr>
        <w:tc>
          <w:tcPr>
            <w:tcW w:w="9855" w:type="dxa"/>
            <w:gridSpan w:val="8"/>
            <w:tcBorders>
              <w:top w:val="nil"/>
            </w:tcBorders>
          </w:tcPr>
          <w:p w14:paraId="55227C84" w14:textId="77777777" w:rsidR="008451FC" w:rsidRPr="002732A7" w:rsidRDefault="008451FC" w:rsidP="002217F3">
            <w:pPr>
              <w:jc w:val="both"/>
            </w:pPr>
          </w:p>
        </w:tc>
      </w:tr>
      <w:tr w:rsidR="008451FC" w:rsidRPr="002732A7" w14:paraId="12EEB7C7" w14:textId="77777777" w:rsidTr="002217F3">
        <w:trPr>
          <w:trHeight w:val="197"/>
        </w:trPr>
        <w:tc>
          <w:tcPr>
            <w:tcW w:w="3086" w:type="dxa"/>
            <w:tcBorders>
              <w:top w:val="nil"/>
            </w:tcBorders>
            <w:shd w:val="clear" w:color="auto" w:fill="F7CAAC"/>
          </w:tcPr>
          <w:p w14:paraId="2062ACB9" w14:textId="77777777" w:rsidR="008451FC" w:rsidRPr="002732A7" w:rsidRDefault="008451FC" w:rsidP="002217F3">
            <w:pPr>
              <w:jc w:val="both"/>
              <w:rPr>
                <w:b/>
              </w:rPr>
            </w:pPr>
            <w:r w:rsidRPr="002732A7">
              <w:rPr>
                <w:b/>
              </w:rPr>
              <w:t>Garant předmětu</w:t>
            </w:r>
          </w:p>
        </w:tc>
        <w:tc>
          <w:tcPr>
            <w:tcW w:w="6769" w:type="dxa"/>
            <w:gridSpan w:val="7"/>
            <w:tcBorders>
              <w:top w:val="nil"/>
            </w:tcBorders>
          </w:tcPr>
          <w:p w14:paraId="0488E610" w14:textId="77777777" w:rsidR="008451FC" w:rsidRPr="002732A7" w:rsidRDefault="008451FC" w:rsidP="002217F3">
            <w:pPr>
              <w:jc w:val="both"/>
            </w:pPr>
            <w:r w:rsidRPr="002732A7">
              <w:t>Ing. Pavel Martinek, Ph.D.</w:t>
            </w:r>
          </w:p>
        </w:tc>
      </w:tr>
      <w:tr w:rsidR="008451FC" w:rsidRPr="002732A7" w14:paraId="571B3CBA" w14:textId="77777777" w:rsidTr="002217F3">
        <w:trPr>
          <w:trHeight w:val="243"/>
        </w:trPr>
        <w:tc>
          <w:tcPr>
            <w:tcW w:w="3086" w:type="dxa"/>
            <w:tcBorders>
              <w:top w:val="nil"/>
            </w:tcBorders>
            <w:shd w:val="clear" w:color="auto" w:fill="F7CAAC"/>
          </w:tcPr>
          <w:p w14:paraId="6B0CF71A" w14:textId="77777777" w:rsidR="008451FC" w:rsidRPr="002732A7" w:rsidRDefault="008451FC" w:rsidP="002217F3">
            <w:pPr>
              <w:jc w:val="both"/>
              <w:rPr>
                <w:b/>
              </w:rPr>
            </w:pPr>
            <w:r w:rsidRPr="002732A7">
              <w:rPr>
                <w:b/>
              </w:rPr>
              <w:t>Zapojení garanta do výuky předmětu</w:t>
            </w:r>
          </w:p>
        </w:tc>
        <w:tc>
          <w:tcPr>
            <w:tcW w:w="6769" w:type="dxa"/>
            <w:gridSpan w:val="7"/>
            <w:tcBorders>
              <w:top w:val="nil"/>
            </w:tcBorders>
          </w:tcPr>
          <w:p w14:paraId="6B7087EB" w14:textId="77777777" w:rsidR="008451FC" w:rsidRPr="002732A7" w:rsidRDefault="008451FC" w:rsidP="002217F3">
            <w:pPr>
              <w:jc w:val="both"/>
            </w:pPr>
            <w:r w:rsidRPr="002732A7">
              <w:t>Metodické vedení, výuka, konzultace, zkoušení</w:t>
            </w:r>
          </w:p>
        </w:tc>
      </w:tr>
      <w:tr w:rsidR="008451FC" w:rsidRPr="002732A7" w14:paraId="05E75A8D" w14:textId="77777777" w:rsidTr="002217F3">
        <w:tc>
          <w:tcPr>
            <w:tcW w:w="3086" w:type="dxa"/>
            <w:shd w:val="clear" w:color="auto" w:fill="F7CAAC"/>
          </w:tcPr>
          <w:p w14:paraId="4AF59D3C" w14:textId="77777777" w:rsidR="008451FC" w:rsidRPr="002732A7" w:rsidRDefault="008451FC" w:rsidP="002217F3">
            <w:pPr>
              <w:jc w:val="both"/>
              <w:rPr>
                <w:b/>
              </w:rPr>
            </w:pPr>
            <w:r w:rsidRPr="002732A7">
              <w:rPr>
                <w:b/>
              </w:rPr>
              <w:t>Vyučující</w:t>
            </w:r>
          </w:p>
        </w:tc>
        <w:tc>
          <w:tcPr>
            <w:tcW w:w="6769" w:type="dxa"/>
            <w:gridSpan w:val="7"/>
            <w:tcBorders>
              <w:bottom w:val="nil"/>
            </w:tcBorders>
          </w:tcPr>
          <w:p w14:paraId="4B9DF5B1" w14:textId="77777777" w:rsidR="008451FC" w:rsidRPr="002732A7" w:rsidRDefault="008451FC" w:rsidP="002217F3">
            <w:r w:rsidRPr="00072F40">
              <w:rPr>
                <w:b/>
                <w:bCs/>
              </w:rPr>
              <w:t>Ing. Pavel Martinek, Ph.D.</w:t>
            </w:r>
            <w:r w:rsidRPr="002732A7">
              <w:t xml:space="preserve"> (</w:t>
            </w:r>
            <w:r>
              <w:t>34</w:t>
            </w:r>
            <w:r w:rsidRPr="002732A7">
              <w:t xml:space="preserve"> %), RNDr. Martin Fajkus, Ph.D. (</w:t>
            </w:r>
            <w:r>
              <w:t>33</w:t>
            </w:r>
            <w:r w:rsidRPr="002732A7">
              <w:t xml:space="preserve"> %), Mgr. Jana Řezníčková, Ph.D. (</w:t>
            </w:r>
            <w:r>
              <w:t>33</w:t>
            </w:r>
            <w:r w:rsidRPr="002732A7">
              <w:t xml:space="preserve"> %)</w:t>
            </w:r>
          </w:p>
        </w:tc>
      </w:tr>
      <w:tr w:rsidR="008451FC" w:rsidRPr="002732A7" w14:paraId="10DEFFC4" w14:textId="77777777" w:rsidTr="002217F3">
        <w:trPr>
          <w:trHeight w:val="178"/>
        </w:trPr>
        <w:tc>
          <w:tcPr>
            <w:tcW w:w="9855" w:type="dxa"/>
            <w:gridSpan w:val="8"/>
            <w:tcBorders>
              <w:top w:val="nil"/>
            </w:tcBorders>
          </w:tcPr>
          <w:p w14:paraId="17897F22" w14:textId="77777777" w:rsidR="008451FC" w:rsidRPr="002732A7" w:rsidRDefault="008451FC" w:rsidP="002217F3">
            <w:pPr>
              <w:jc w:val="both"/>
            </w:pPr>
          </w:p>
        </w:tc>
      </w:tr>
      <w:tr w:rsidR="008451FC" w:rsidRPr="002732A7" w14:paraId="07385392" w14:textId="77777777" w:rsidTr="002217F3">
        <w:tc>
          <w:tcPr>
            <w:tcW w:w="3086" w:type="dxa"/>
            <w:shd w:val="clear" w:color="auto" w:fill="F7CAAC"/>
          </w:tcPr>
          <w:p w14:paraId="5606AF75" w14:textId="77777777" w:rsidR="008451FC" w:rsidRPr="002732A7" w:rsidRDefault="008451FC" w:rsidP="002217F3">
            <w:pPr>
              <w:jc w:val="both"/>
              <w:rPr>
                <w:b/>
              </w:rPr>
            </w:pPr>
            <w:r w:rsidRPr="002732A7">
              <w:rPr>
                <w:b/>
              </w:rPr>
              <w:t>Hlavní témata a výsledky učení</w:t>
            </w:r>
          </w:p>
        </w:tc>
        <w:tc>
          <w:tcPr>
            <w:tcW w:w="6769" w:type="dxa"/>
            <w:gridSpan w:val="7"/>
            <w:tcBorders>
              <w:bottom w:val="nil"/>
            </w:tcBorders>
          </w:tcPr>
          <w:p w14:paraId="5986109E" w14:textId="77777777" w:rsidR="008451FC" w:rsidRPr="002732A7" w:rsidRDefault="008451FC" w:rsidP="002217F3">
            <w:pPr>
              <w:jc w:val="both"/>
            </w:pPr>
          </w:p>
        </w:tc>
      </w:tr>
      <w:tr w:rsidR="008451FC" w:rsidRPr="002732A7" w14:paraId="424E5E43" w14:textId="77777777" w:rsidTr="002217F3">
        <w:trPr>
          <w:trHeight w:val="2197"/>
        </w:trPr>
        <w:tc>
          <w:tcPr>
            <w:tcW w:w="9855" w:type="dxa"/>
            <w:gridSpan w:val="8"/>
            <w:tcBorders>
              <w:top w:val="nil"/>
              <w:bottom w:val="single" w:sz="4" w:space="0" w:color="auto"/>
            </w:tcBorders>
          </w:tcPr>
          <w:p w14:paraId="16EAB72C" w14:textId="2D623D8A" w:rsidR="008451FC" w:rsidRPr="002732A7" w:rsidRDefault="008451FC" w:rsidP="002217F3">
            <w:bookmarkStart w:id="88" w:name="OLE_LINK50"/>
            <w:bookmarkStart w:id="89" w:name="OLE_LINK51"/>
            <w:r>
              <w:t>C</w:t>
            </w:r>
            <w:r w:rsidRPr="002732A7">
              <w:t xml:space="preserve">ílem předmětu je </w:t>
            </w:r>
            <w:ins w:id="90" w:author="Jiří Vojtěšek" w:date="2024-10-28T19:19:00Z">
              <w:r w:rsidR="001C5560">
                <w:t xml:space="preserve">prohloubení a </w:t>
              </w:r>
              <w:proofErr w:type="spellStart"/>
              <w:r w:rsidR="001C5560">
                <w:t>a</w:t>
              </w:r>
              <w:proofErr w:type="spellEnd"/>
              <w:r w:rsidR="001C5560">
                <w:t xml:space="preserve"> rozvíjení znalostí a dovedností podporující realizaci výzkumu v rámci povinně volitelných předmětů</w:t>
              </w:r>
              <w:r w:rsidR="001C5560" w:rsidRPr="002732A7">
                <w:t>.</w:t>
              </w:r>
            </w:ins>
            <w:del w:id="91" w:author="Jiří Vojtěšek" w:date="2024-10-28T19:19:00Z">
              <w:r w:rsidRPr="002732A7" w:rsidDel="001C5560">
                <w:delText>předat studentům vědomosti a naučit je dovednosti z</w:delText>
              </w:r>
              <w:r w:rsidDel="001C5560">
                <w:delText> disciplín</w:delText>
              </w:r>
              <w:r w:rsidRPr="002732A7" w:rsidDel="001C5560">
                <w:delText>, které tvoří části tohoto předmětu</w:delText>
              </w:r>
            </w:del>
            <w:r w:rsidRPr="002732A7">
              <w:t>.</w:t>
            </w:r>
          </w:p>
          <w:p w14:paraId="4581D020" w14:textId="77777777" w:rsidR="008451FC" w:rsidRPr="00072F40" w:rsidRDefault="008451FC" w:rsidP="002217F3">
            <w:r w:rsidRPr="005E6F29">
              <w:t>Dílčí cíle</w:t>
            </w:r>
            <w:r>
              <w:t xml:space="preserve"> jsou</w:t>
            </w:r>
            <w:r w:rsidRPr="00072F40">
              <w:t>:</w:t>
            </w:r>
          </w:p>
          <w:p w14:paraId="201A3DDC" w14:textId="77777777" w:rsidR="008451FC" w:rsidRPr="002732A7" w:rsidRDefault="008451FC" w:rsidP="002217F3">
            <w:r w:rsidRPr="002732A7">
              <w:t>- Seznámit studenty s</w:t>
            </w:r>
            <w:r>
              <w:t> </w:t>
            </w:r>
            <w:r w:rsidRPr="002732A7">
              <w:t>metodami řešení některých typů obyčejných diferenciálních rovnic 1. řádu a vyšších řádů.</w:t>
            </w:r>
          </w:p>
          <w:p w14:paraId="29C3D96B" w14:textId="77777777" w:rsidR="008451FC" w:rsidRPr="002732A7" w:rsidRDefault="008451FC" w:rsidP="002217F3">
            <w:r w:rsidRPr="002732A7">
              <w:t>- Obeznámit studenty se základy teorie grafů.</w:t>
            </w:r>
          </w:p>
          <w:p w14:paraId="5978B60F" w14:textId="77777777" w:rsidR="008451FC" w:rsidRPr="002732A7" w:rsidRDefault="008451FC" w:rsidP="002217F3">
            <w:r w:rsidRPr="002732A7">
              <w:t>- Seznámit studenty se základy teoretické statistiky, základními metodami zpracování dat a statistickými testy.</w:t>
            </w:r>
          </w:p>
          <w:p w14:paraId="06ED55A3" w14:textId="77777777" w:rsidR="008451FC" w:rsidRPr="00072F40" w:rsidRDefault="008451FC" w:rsidP="002217F3"/>
          <w:p w14:paraId="59FB0F2D" w14:textId="77777777" w:rsidR="008451FC" w:rsidRPr="005E6F29" w:rsidRDefault="008451FC" w:rsidP="002217F3">
            <w:r w:rsidRPr="005E6F29">
              <w:t>Hlavní témata:</w:t>
            </w:r>
          </w:p>
          <w:p w14:paraId="0F821DB2" w14:textId="77777777" w:rsidR="008451FC" w:rsidRPr="002732A7" w:rsidRDefault="008451FC" w:rsidP="002217F3">
            <w:pPr>
              <w:rPr>
                <w:u w:val="single"/>
              </w:rPr>
            </w:pPr>
          </w:p>
          <w:bookmarkEnd w:id="88"/>
          <w:bookmarkEnd w:id="89"/>
          <w:p w14:paraId="0DBA022B" w14:textId="77777777" w:rsidR="008451FC" w:rsidRPr="002732A7" w:rsidRDefault="008451FC" w:rsidP="002217F3">
            <w:pPr>
              <w:jc w:val="both"/>
            </w:pPr>
            <w:r w:rsidRPr="002732A7">
              <w:t>I) V</w:t>
            </w:r>
            <w:r>
              <w:t> </w:t>
            </w:r>
            <w:r w:rsidRPr="002732A7">
              <w:t>1. části (zahrnující 5 dvouhodinových seminářů) si student povinně volí jednu ze dvou oblastí:</w:t>
            </w:r>
          </w:p>
          <w:p w14:paraId="33F1F08E" w14:textId="77777777" w:rsidR="008451FC" w:rsidRPr="002732A7" w:rsidRDefault="008451FC" w:rsidP="002217F3">
            <w:pPr>
              <w:jc w:val="both"/>
            </w:pPr>
            <w:r w:rsidRPr="002732A7">
              <w:t>A) Diferenciální rovnice, nebo B) Teorie grafů.</w:t>
            </w:r>
          </w:p>
          <w:p w14:paraId="63A6559E" w14:textId="77777777" w:rsidR="008451FC" w:rsidRPr="002732A7" w:rsidRDefault="008451FC" w:rsidP="002217F3">
            <w:pPr>
              <w:jc w:val="both"/>
            </w:pPr>
          </w:p>
          <w:p w14:paraId="7F2F8D06" w14:textId="77777777" w:rsidR="008451FC" w:rsidRPr="002732A7" w:rsidRDefault="008451FC" w:rsidP="002217F3">
            <w:pPr>
              <w:jc w:val="both"/>
            </w:pPr>
            <w:r w:rsidRPr="002732A7">
              <w:t>II) Ve 2. části (sestávající ze dvou pětihodinových bloků) všichni studenti povinně absolvují oblast Statistika.</w:t>
            </w:r>
          </w:p>
          <w:p w14:paraId="5E421E55" w14:textId="77777777" w:rsidR="008451FC" w:rsidRPr="002732A7" w:rsidRDefault="008451FC" w:rsidP="002217F3">
            <w:pPr>
              <w:jc w:val="both"/>
            </w:pPr>
          </w:p>
          <w:p w14:paraId="29928629" w14:textId="77777777" w:rsidR="008451FC" w:rsidRPr="002732A7" w:rsidRDefault="008451FC" w:rsidP="002217F3">
            <w:pPr>
              <w:jc w:val="both"/>
            </w:pPr>
            <w:r w:rsidRPr="002732A7">
              <w:t>IA) Diferenciální rovnice</w:t>
            </w:r>
          </w:p>
          <w:p w14:paraId="7531A038" w14:textId="77777777" w:rsidR="008451FC" w:rsidRPr="002732A7" w:rsidRDefault="008451FC" w:rsidP="002217F3">
            <w:pPr>
              <w:ind w:left="247"/>
              <w:jc w:val="both"/>
            </w:pPr>
            <w:r w:rsidRPr="002732A7">
              <w:t xml:space="preserve">1. </w:t>
            </w:r>
            <w:r w:rsidRPr="002732A7">
              <w:rPr>
                <w:rFonts w:ascii="Arial" w:hAnsi="Arial" w:cs="Arial"/>
              </w:rPr>
              <w:t>​</w:t>
            </w:r>
            <w:r w:rsidRPr="002732A7">
              <w:t>Pojem diferenci</w:t>
            </w:r>
            <w:r w:rsidRPr="002732A7">
              <w:rPr>
                <w:rFonts w:cs="Arial Narrow"/>
              </w:rPr>
              <w:t>á</w:t>
            </w:r>
            <w:r w:rsidRPr="002732A7">
              <w:t>ln</w:t>
            </w:r>
            <w:r w:rsidRPr="002732A7">
              <w:rPr>
                <w:rFonts w:cs="Arial Narrow"/>
              </w:rPr>
              <w:t>í</w:t>
            </w:r>
            <w:r w:rsidRPr="002732A7">
              <w:t xml:space="preserve"> rovnice. </w:t>
            </w:r>
            <w:proofErr w:type="spellStart"/>
            <w:r w:rsidRPr="002732A7">
              <w:t>Cauchyova</w:t>
            </w:r>
            <w:proofErr w:type="spellEnd"/>
            <w:r w:rsidRPr="002732A7">
              <w:t xml:space="preserve"> </w:t>
            </w:r>
            <w:r w:rsidRPr="002732A7">
              <w:rPr>
                <w:rFonts w:cs="Arial Narrow"/>
              </w:rPr>
              <w:t>ú</w:t>
            </w:r>
            <w:r w:rsidRPr="002732A7">
              <w:t>loha.</w:t>
            </w:r>
          </w:p>
          <w:p w14:paraId="0BDC6F92" w14:textId="77777777" w:rsidR="008451FC" w:rsidRPr="002732A7" w:rsidRDefault="008451FC" w:rsidP="002217F3">
            <w:pPr>
              <w:ind w:left="247"/>
              <w:jc w:val="both"/>
            </w:pPr>
            <w:r w:rsidRPr="002732A7">
              <w:t xml:space="preserve">2. Obyčejné diferenciální rovnice prvního řádu. Řešení </w:t>
            </w:r>
            <w:proofErr w:type="spellStart"/>
            <w:r w:rsidRPr="002732A7">
              <w:t>separovatelné</w:t>
            </w:r>
            <w:proofErr w:type="spellEnd"/>
            <w:r w:rsidRPr="002732A7">
              <w:t xml:space="preserve"> a lineární obyčejné diferenciální rovnice prvního řádu.</w:t>
            </w:r>
          </w:p>
          <w:p w14:paraId="22B0E4D2" w14:textId="77777777" w:rsidR="008451FC" w:rsidRPr="002732A7" w:rsidRDefault="008451FC" w:rsidP="002217F3">
            <w:pPr>
              <w:ind w:left="247"/>
              <w:jc w:val="both"/>
            </w:pPr>
            <w:r w:rsidRPr="002732A7">
              <w:t>3. Lineární obyčejné diferenciální rovnice vyšších řádů s</w:t>
            </w:r>
            <w:r>
              <w:t> </w:t>
            </w:r>
            <w:r w:rsidRPr="002732A7">
              <w:t>konstantními koeficienty a jejich řešení.</w:t>
            </w:r>
          </w:p>
          <w:p w14:paraId="77470947" w14:textId="77777777" w:rsidR="008451FC" w:rsidRPr="002732A7" w:rsidRDefault="008451FC" w:rsidP="002217F3">
            <w:pPr>
              <w:ind w:left="247"/>
              <w:jc w:val="both"/>
            </w:pPr>
            <w:r w:rsidRPr="002732A7">
              <w:t xml:space="preserve">4. </w:t>
            </w:r>
            <w:proofErr w:type="spellStart"/>
            <w:r w:rsidRPr="002732A7">
              <w:t>Laplaceova</w:t>
            </w:r>
            <w:proofErr w:type="spellEnd"/>
            <w:r w:rsidRPr="002732A7">
              <w:t xml:space="preserve"> transformace a její užití při řešení obyčejných diferenciálních rovnic.</w:t>
            </w:r>
          </w:p>
          <w:p w14:paraId="7B3BE373" w14:textId="77777777" w:rsidR="008451FC" w:rsidRPr="002732A7" w:rsidRDefault="008451FC" w:rsidP="002217F3">
            <w:pPr>
              <w:ind w:left="247"/>
              <w:jc w:val="both"/>
            </w:pPr>
            <w:r w:rsidRPr="002732A7">
              <w:t>5. Vybrané aplikace obyčejných diferenciálních rovnic.</w:t>
            </w:r>
          </w:p>
          <w:p w14:paraId="439199F4" w14:textId="77777777" w:rsidR="008451FC" w:rsidRPr="002732A7" w:rsidRDefault="008451FC" w:rsidP="002217F3">
            <w:pPr>
              <w:jc w:val="both"/>
            </w:pPr>
          </w:p>
          <w:p w14:paraId="43CC0420" w14:textId="77777777" w:rsidR="008451FC" w:rsidRPr="002732A7" w:rsidRDefault="008451FC" w:rsidP="002217F3">
            <w:pPr>
              <w:jc w:val="both"/>
            </w:pPr>
            <w:r w:rsidRPr="002732A7">
              <w:t>IB) Teorie grafů</w:t>
            </w:r>
          </w:p>
          <w:p w14:paraId="04C71B57" w14:textId="77777777" w:rsidR="008451FC" w:rsidRPr="002732A7" w:rsidRDefault="008451FC" w:rsidP="002217F3">
            <w:pPr>
              <w:ind w:left="247"/>
              <w:jc w:val="both"/>
            </w:pPr>
            <w:r w:rsidRPr="002732A7">
              <w:t>1. Základní pojmy z</w:t>
            </w:r>
            <w:r>
              <w:t> </w:t>
            </w:r>
            <w:r w:rsidRPr="002732A7">
              <w:t>teorie neorientovaných grafů.</w:t>
            </w:r>
          </w:p>
          <w:p w14:paraId="657098AB" w14:textId="77777777" w:rsidR="008451FC" w:rsidRPr="002732A7" w:rsidRDefault="008451FC" w:rsidP="002217F3">
            <w:pPr>
              <w:ind w:left="247"/>
              <w:jc w:val="both"/>
            </w:pPr>
            <w:r w:rsidRPr="002732A7">
              <w:t>2. Souvislost grafů.</w:t>
            </w:r>
          </w:p>
          <w:p w14:paraId="2B9DBD93" w14:textId="77777777" w:rsidR="008451FC" w:rsidRPr="002732A7" w:rsidRDefault="008451FC" w:rsidP="002217F3">
            <w:pPr>
              <w:ind w:left="247"/>
              <w:jc w:val="both"/>
            </w:pPr>
            <w:r w:rsidRPr="002732A7">
              <w:t>3. Vzdálenost a metrika v</w:t>
            </w:r>
            <w:r>
              <w:t> </w:t>
            </w:r>
            <w:r w:rsidRPr="002732A7">
              <w:t>grafech, nejkratší cesta ve váženém grafu.</w:t>
            </w:r>
          </w:p>
          <w:p w14:paraId="5D7E87FE" w14:textId="77777777" w:rsidR="008451FC" w:rsidRPr="002732A7" w:rsidRDefault="008451FC" w:rsidP="002217F3">
            <w:pPr>
              <w:ind w:left="247"/>
              <w:jc w:val="both"/>
            </w:pPr>
            <w:r w:rsidRPr="002732A7">
              <w:t>4. Stromy a les, minimální kostra.</w:t>
            </w:r>
          </w:p>
          <w:p w14:paraId="5A340213" w14:textId="77777777" w:rsidR="008451FC" w:rsidRPr="002732A7" w:rsidRDefault="008451FC" w:rsidP="002217F3">
            <w:pPr>
              <w:ind w:left="247"/>
              <w:jc w:val="both"/>
            </w:pPr>
            <w:r w:rsidRPr="002732A7">
              <w:t>5. Toky v</w:t>
            </w:r>
            <w:r>
              <w:t> </w:t>
            </w:r>
            <w:r w:rsidRPr="002732A7">
              <w:t>sítích.</w:t>
            </w:r>
          </w:p>
          <w:p w14:paraId="184074D6" w14:textId="77777777" w:rsidR="008451FC" w:rsidRPr="002732A7" w:rsidRDefault="008451FC" w:rsidP="002217F3">
            <w:pPr>
              <w:jc w:val="both"/>
            </w:pPr>
          </w:p>
          <w:p w14:paraId="7BCEF8BA" w14:textId="77777777" w:rsidR="008451FC" w:rsidRPr="002732A7" w:rsidRDefault="008451FC" w:rsidP="002217F3">
            <w:pPr>
              <w:jc w:val="both"/>
            </w:pPr>
            <w:r w:rsidRPr="002732A7">
              <w:t>II) Statistika</w:t>
            </w:r>
          </w:p>
          <w:p w14:paraId="4E28E03F" w14:textId="77777777" w:rsidR="008451FC" w:rsidRPr="002732A7" w:rsidRDefault="008451FC" w:rsidP="002217F3">
            <w:pPr>
              <w:jc w:val="both"/>
            </w:pPr>
            <w:r>
              <w:t>1.</w:t>
            </w:r>
            <w:r w:rsidRPr="002732A7">
              <w:t>Blok</w:t>
            </w:r>
          </w:p>
          <w:p w14:paraId="112FA14A" w14:textId="77777777" w:rsidR="008451FC" w:rsidRPr="002732A7" w:rsidRDefault="008451FC" w:rsidP="00C31356">
            <w:pPr>
              <w:pStyle w:val="Odstavecseseznamem"/>
              <w:numPr>
                <w:ilvl w:val="0"/>
                <w:numId w:val="10"/>
              </w:numPr>
              <w:suppressAutoHyphens w:val="0"/>
              <w:jc w:val="both"/>
            </w:pPr>
            <w:r w:rsidRPr="002732A7">
              <w:t>Stručné opakování kombinatoriky a elementární pravděpodobnosti.</w:t>
            </w:r>
          </w:p>
          <w:p w14:paraId="6B4B4389" w14:textId="77777777" w:rsidR="008451FC" w:rsidRPr="002732A7" w:rsidRDefault="008451FC" w:rsidP="00C31356">
            <w:pPr>
              <w:pStyle w:val="Odstavecseseznamem"/>
              <w:numPr>
                <w:ilvl w:val="0"/>
                <w:numId w:val="10"/>
              </w:numPr>
              <w:suppressAutoHyphens w:val="0"/>
              <w:jc w:val="both"/>
            </w:pPr>
            <w:r w:rsidRPr="002732A7">
              <w:t xml:space="preserve">Úvod do teorie pravděpodobnosti, náhodný jev, vlastnosti pravděpodobnosti, podmíněná pravděpodobnost, věta o úplné pravděpodobnosti, </w:t>
            </w:r>
            <w:proofErr w:type="spellStart"/>
            <w:r w:rsidRPr="002732A7">
              <w:t>Bayesova</w:t>
            </w:r>
            <w:proofErr w:type="spellEnd"/>
            <w:r w:rsidRPr="002732A7">
              <w:t xml:space="preserve"> věta.</w:t>
            </w:r>
          </w:p>
          <w:p w14:paraId="416ACCB1" w14:textId="77777777" w:rsidR="008451FC" w:rsidRPr="002732A7" w:rsidRDefault="008451FC" w:rsidP="00C31356">
            <w:pPr>
              <w:pStyle w:val="Odstavecseseznamem"/>
              <w:numPr>
                <w:ilvl w:val="0"/>
                <w:numId w:val="10"/>
              </w:numPr>
              <w:suppressAutoHyphens w:val="0"/>
              <w:jc w:val="both"/>
            </w:pPr>
            <w:r w:rsidRPr="002732A7">
              <w:t>Náhodná veličina, pravděpodobnostní a distribuční funkce.</w:t>
            </w:r>
          </w:p>
          <w:p w14:paraId="393B67C3" w14:textId="77777777" w:rsidR="008451FC" w:rsidRPr="002732A7" w:rsidRDefault="008451FC" w:rsidP="00C31356">
            <w:pPr>
              <w:pStyle w:val="Odstavecseseznamem"/>
              <w:numPr>
                <w:ilvl w:val="0"/>
                <w:numId w:val="10"/>
              </w:numPr>
              <w:suppressAutoHyphens w:val="0"/>
              <w:jc w:val="both"/>
            </w:pPr>
            <w:r w:rsidRPr="002732A7">
              <w:t>Číselné charakteristiky náhodných veličin.</w:t>
            </w:r>
          </w:p>
          <w:p w14:paraId="370865ED" w14:textId="77777777" w:rsidR="008451FC" w:rsidRPr="002732A7" w:rsidRDefault="008451FC" w:rsidP="00C31356">
            <w:pPr>
              <w:pStyle w:val="Odstavecseseznamem"/>
              <w:numPr>
                <w:ilvl w:val="0"/>
                <w:numId w:val="10"/>
              </w:numPr>
              <w:suppressAutoHyphens w:val="0"/>
              <w:jc w:val="both"/>
            </w:pPr>
            <w:r w:rsidRPr="002732A7">
              <w:t>Rozdělení některých diskrétních a spojitých veličin.</w:t>
            </w:r>
          </w:p>
          <w:p w14:paraId="583B16E1" w14:textId="77777777" w:rsidR="008451FC" w:rsidRPr="002732A7" w:rsidRDefault="008451FC" w:rsidP="002217F3">
            <w:pPr>
              <w:jc w:val="both"/>
            </w:pPr>
            <w:r w:rsidRPr="002732A7">
              <w:t>2.Blok</w:t>
            </w:r>
          </w:p>
          <w:p w14:paraId="6DE99126" w14:textId="77777777" w:rsidR="008451FC" w:rsidRPr="002732A7" w:rsidRDefault="008451FC" w:rsidP="00C31356">
            <w:pPr>
              <w:pStyle w:val="Odstavecseseznamem"/>
              <w:numPr>
                <w:ilvl w:val="0"/>
                <w:numId w:val="10"/>
              </w:numPr>
              <w:suppressAutoHyphens w:val="0"/>
              <w:jc w:val="both"/>
            </w:pPr>
            <w:r w:rsidRPr="002732A7">
              <w:t>Zákon velkých čísel a centrální limitní věta; typy znaků a jejich charakteristiky.</w:t>
            </w:r>
          </w:p>
          <w:p w14:paraId="34724FB9" w14:textId="77777777" w:rsidR="008451FC" w:rsidRPr="002732A7" w:rsidRDefault="008451FC" w:rsidP="00C31356">
            <w:pPr>
              <w:pStyle w:val="Odstavecseseznamem"/>
              <w:numPr>
                <w:ilvl w:val="0"/>
                <w:numId w:val="10"/>
              </w:numPr>
              <w:suppressAutoHyphens w:val="0"/>
              <w:jc w:val="both"/>
            </w:pPr>
            <w:r w:rsidRPr="002732A7">
              <w:t>Popisná statistika; náhodný výběr a jeho zpracování; bodové a intervalové rozložení četnosti.</w:t>
            </w:r>
          </w:p>
          <w:p w14:paraId="20693BDC" w14:textId="77777777" w:rsidR="008451FC" w:rsidRPr="002732A7" w:rsidRDefault="008451FC" w:rsidP="00C31356">
            <w:pPr>
              <w:pStyle w:val="Odstavecseseznamem"/>
              <w:numPr>
                <w:ilvl w:val="0"/>
                <w:numId w:val="10"/>
              </w:numPr>
              <w:suppressAutoHyphens w:val="0"/>
              <w:jc w:val="both"/>
            </w:pPr>
            <w:r w:rsidRPr="002732A7">
              <w:t>Parametrické a neparametrické testy.</w:t>
            </w:r>
          </w:p>
          <w:p w14:paraId="002A1DA0" w14:textId="77777777" w:rsidR="008451FC" w:rsidRPr="002732A7" w:rsidRDefault="008451FC" w:rsidP="00C31356">
            <w:pPr>
              <w:pStyle w:val="Odstavecseseznamem"/>
              <w:numPr>
                <w:ilvl w:val="0"/>
                <w:numId w:val="10"/>
              </w:numPr>
              <w:suppressAutoHyphens w:val="0"/>
              <w:jc w:val="both"/>
            </w:pPr>
            <w:r w:rsidRPr="002732A7">
              <w:t>Analýza kvalitativních dat.</w:t>
            </w:r>
          </w:p>
          <w:p w14:paraId="6ABF272A" w14:textId="77777777" w:rsidR="008451FC" w:rsidRPr="002732A7" w:rsidRDefault="008451FC" w:rsidP="00C31356">
            <w:pPr>
              <w:pStyle w:val="Odstavecseseznamem"/>
              <w:numPr>
                <w:ilvl w:val="0"/>
                <w:numId w:val="11"/>
              </w:numPr>
              <w:suppressAutoHyphens w:val="0"/>
              <w:jc w:val="both"/>
            </w:pPr>
            <w:r w:rsidRPr="002732A7">
              <w:t>Základy korelační a regresní analýzy.</w:t>
            </w:r>
          </w:p>
        </w:tc>
      </w:tr>
      <w:tr w:rsidR="008451FC" w:rsidRPr="002732A7" w14:paraId="2509F56C"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382F6B2" w14:textId="77777777" w:rsidR="008451FC" w:rsidRPr="002732A7" w:rsidRDefault="008451FC" w:rsidP="002217F3">
            <w:pPr>
              <w:jc w:val="both"/>
            </w:pPr>
            <w:r w:rsidRPr="002732A7">
              <w:rPr>
                <w:b/>
              </w:rPr>
              <w:t>Metody výuky</w:t>
            </w:r>
          </w:p>
        </w:tc>
        <w:tc>
          <w:tcPr>
            <w:tcW w:w="6703" w:type="dxa"/>
            <w:gridSpan w:val="6"/>
            <w:tcBorders>
              <w:top w:val="single" w:sz="4" w:space="0" w:color="auto"/>
              <w:left w:val="single" w:sz="4" w:space="0" w:color="auto"/>
              <w:bottom w:val="nil"/>
              <w:right w:val="single" w:sz="4" w:space="0" w:color="auto"/>
            </w:tcBorders>
          </w:tcPr>
          <w:p w14:paraId="623EFA01" w14:textId="77777777" w:rsidR="008451FC" w:rsidRPr="002732A7" w:rsidRDefault="008451FC" w:rsidP="002217F3">
            <w:pPr>
              <w:jc w:val="both"/>
            </w:pPr>
          </w:p>
        </w:tc>
      </w:tr>
      <w:tr w:rsidR="008451FC" w:rsidRPr="002732A7" w14:paraId="3CB73EBB" w14:textId="77777777" w:rsidTr="002217F3">
        <w:trPr>
          <w:trHeight w:val="558"/>
        </w:trPr>
        <w:tc>
          <w:tcPr>
            <w:tcW w:w="9855" w:type="dxa"/>
            <w:gridSpan w:val="8"/>
            <w:tcBorders>
              <w:top w:val="nil"/>
              <w:bottom w:val="single" w:sz="4" w:space="0" w:color="auto"/>
            </w:tcBorders>
          </w:tcPr>
          <w:p w14:paraId="0A18E9C8" w14:textId="77777777" w:rsidR="008451FC" w:rsidRDefault="008451FC" w:rsidP="002217F3">
            <w:pPr>
              <w:jc w:val="both"/>
            </w:pPr>
            <w:r w:rsidRPr="002732A7">
              <w:t xml:space="preserve">Hlavní vyučovací metody: </w:t>
            </w:r>
          </w:p>
          <w:p w14:paraId="78CD644F" w14:textId="77777777" w:rsidR="008451FC" w:rsidRDefault="008451FC" w:rsidP="00C31356">
            <w:pPr>
              <w:pStyle w:val="Odstavecseseznamem"/>
              <w:numPr>
                <w:ilvl w:val="0"/>
                <w:numId w:val="11"/>
              </w:numPr>
              <w:suppressAutoHyphens w:val="0"/>
              <w:jc w:val="both"/>
            </w:pPr>
            <w:r w:rsidRPr="002732A7">
              <w:t xml:space="preserve">výklad, přednáška, instruktáž, </w:t>
            </w:r>
          </w:p>
          <w:p w14:paraId="7A8E35EA" w14:textId="77777777" w:rsidR="008451FC" w:rsidRPr="002732A7" w:rsidRDefault="008451FC" w:rsidP="00C31356">
            <w:pPr>
              <w:pStyle w:val="Odstavecseseznamem"/>
              <w:numPr>
                <w:ilvl w:val="0"/>
                <w:numId w:val="11"/>
              </w:numPr>
              <w:suppressAutoHyphens w:val="0"/>
              <w:jc w:val="both"/>
            </w:pPr>
            <w:r w:rsidRPr="002732A7">
              <w:t>řešení situačních problematik.</w:t>
            </w:r>
          </w:p>
        </w:tc>
      </w:tr>
    </w:tbl>
    <w:p w14:paraId="53C5FFD9" w14:textId="77777777" w:rsidR="0098542D" w:rsidRDefault="0098542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8451FC" w:rsidRPr="002732A7" w14:paraId="1D42FBD4" w14:textId="77777777" w:rsidTr="002217F3">
        <w:trPr>
          <w:trHeight w:val="265"/>
        </w:trPr>
        <w:tc>
          <w:tcPr>
            <w:tcW w:w="3653" w:type="dxa"/>
            <w:tcBorders>
              <w:top w:val="single" w:sz="4" w:space="0" w:color="auto"/>
            </w:tcBorders>
            <w:shd w:val="clear" w:color="auto" w:fill="F7CAAC"/>
          </w:tcPr>
          <w:p w14:paraId="5CEE54FD" w14:textId="773F55A8" w:rsidR="008451FC" w:rsidRPr="002732A7" w:rsidRDefault="008451FC" w:rsidP="002217F3">
            <w:pPr>
              <w:jc w:val="both"/>
            </w:pPr>
            <w:r w:rsidRPr="002732A7">
              <w:rPr>
                <w:b/>
              </w:rPr>
              <w:lastRenderedPageBreak/>
              <w:t>Studijní literatura a studijní pomůcky</w:t>
            </w:r>
          </w:p>
        </w:tc>
        <w:tc>
          <w:tcPr>
            <w:tcW w:w="6202" w:type="dxa"/>
            <w:gridSpan w:val="3"/>
            <w:tcBorders>
              <w:top w:val="single" w:sz="4" w:space="0" w:color="auto"/>
              <w:bottom w:val="nil"/>
            </w:tcBorders>
          </w:tcPr>
          <w:p w14:paraId="3E3F4B92" w14:textId="77777777" w:rsidR="008451FC" w:rsidRPr="002732A7" w:rsidRDefault="008451FC" w:rsidP="002217F3">
            <w:pPr>
              <w:jc w:val="both"/>
            </w:pPr>
          </w:p>
        </w:tc>
      </w:tr>
      <w:tr w:rsidR="008451FC" w:rsidRPr="002732A7" w14:paraId="08D61F07" w14:textId="77777777" w:rsidTr="002217F3">
        <w:trPr>
          <w:trHeight w:val="1497"/>
        </w:trPr>
        <w:tc>
          <w:tcPr>
            <w:tcW w:w="9855" w:type="dxa"/>
            <w:gridSpan w:val="4"/>
            <w:tcBorders>
              <w:top w:val="nil"/>
            </w:tcBorders>
          </w:tcPr>
          <w:p w14:paraId="2DC3BB0D"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Povinná literatura:</w:t>
            </w:r>
          </w:p>
          <w:p w14:paraId="48EB9CB1" w14:textId="77777777" w:rsidR="008451FC" w:rsidRPr="00712EF3" w:rsidRDefault="008451FC" w:rsidP="002217F3">
            <w:pPr>
              <w:pStyle w:val="Bezmezer"/>
              <w:ind w:left="67" w:hanging="67"/>
              <w:jc w:val="both"/>
              <w:rPr>
                <w:rFonts w:ascii="Arial Narrow" w:hAnsi="Arial Narrow" w:cs="Times New Roman"/>
                <w:color w:val="000000"/>
                <w:sz w:val="20"/>
                <w:szCs w:val="20"/>
              </w:rPr>
            </w:pPr>
            <w:r w:rsidRPr="002217F3">
              <w:rPr>
                <w:rFonts w:ascii="Arial Narrow" w:hAnsi="Arial Narrow" w:cs="Times New Roman"/>
                <w:sz w:val="20"/>
                <w:szCs w:val="20"/>
                <w:lang w:eastAsia="cs-CZ"/>
              </w:rPr>
              <w:t xml:space="preserve">DIESTEL, R.: </w:t>
            </w:r>
            <w:proofErr w:type="spellStart"/>
            <w:r w:rsidRPr="002217F3">
              <w:rPr>
                <w:rFonts w:ascii="Arial Narrow" w:hAnsi="Arial Narrow" w:cs="Times New Roman"/>
                <w:i/>
                <w:sz w:val="20"/>
                <w:szCs w:val="20"/>
                <w:lang w:eastAsia="cs-CZ"/>
              </w:rPr>
              <w:t>Graph</w:t>
            </w:r>
            <w:proofErr w:type="spellEnd"/>
            <w:r w:rsidRPr="002217F3">
              <w:rPr>
                <w:rFonts w:ascii="Arial Narrow" w:hAnsi="Arial Narrow" w:cs="Times New Roman"/>
                <w:i/>
                <w:sz w:val="20"/>
                <w:szCs w:val="20"/>
                <w:lang w:eastAsia="cs-CZ"/>
              </w:rPr>
              <w:t xml:space="preserve"> </w:t>
            </w:r>
            <w:proofErr w:type="spellStart"/>
            <w:r w:rsidRPr="002217F3">
              <w:rPr>
                <w:rFonts w:ascii="Arial Narrow" w:hAnsi="Arial Narrow" w:cs="Times New Roman"/>
                <w:i/>
                <w:sz w:val="20"/>
                <w:szCs w:val="20"/>
                <w:lang w:eastAsia="cs-CZ"/>
              </w:rPr>
              <w:t>Theory</w:t>
            </w:r>
            <w:proofErr w:type="spellEnd"/>
            <w:r w:rsidRPr="002217F3">
              <w:rPr>
                <w:rFonts w:ascii="Arial Narrow" w:hAnsi="Arial Narrow" w:cs="Times New Roman"/>
                <w:sz w:val="20"/>
                <w:szCs w:val="20"/>
                <w:lang w:eastAsia="cs-CZ"/>
              </w:rPr>
              <w:t xml:space="preserve">, 6th </w:t>
            </w:r>
            <w:proofErr w:type="spellStart"/>
            <w:r w:rsidRPr="002217F3">
              <w:rPr>
                <w:rFonts w:ascii="Arial Narrow" w:hAnsi="Arial Narrow" w:cs="Times New Roman"/>
                <w:sz w:val="20"/>
                <w:szCs w:val="20"/>
                <w:lang w:eastAsia="cs-CZ"/>
              </w:rPr>
              <w:t>ed</w:t>
            </w:r>
            <w:proofErr w:type="spellEnd"/>
            <w:r w:rsidRPr="002217F3">
              <w:rPr>
                <w:rFonts w:ascii="Arial Narrow" w:hAnsi="Arial Narrow" w:cs="Times New Roman"/>
                <w:sz w:val="20"/>
                <w:szCs w:val="20"/>
                <w:lang w:eastAsia="cs-CZ"/>
              </w:rPr>
              <w:t xml:space="preserve">., </w:t>
            </w:r>
            <w:proofErr w:type="spellStart"/>
            <w:r w:rsidRPr="002217F3">
              <w:rPr>
                <w:rFonts w:ascii="Arial Narrow" w:hAnsi="Arial Narrow" w:cs="Times New Roman"/>
                <w:sz w:val="20"/>
                <w:szCs w:val="20"/>
                <w:lang w:eastAsia="cs-CZ"/>
              </w:rPr>
              <w:t>Springer</w:t>
            </w:r>
            <w:proofErr w:type="spellEnd"/>
            <w:r w:rsidRPr="002217F3">
              <w:rPr>
                <w:rFonts w:ascii="Arial Narrow" w:hAnsi="Arial Narrow" w:cs="Times New Roman"/>
                <w:sz w:val="20"/>
                <w:szCs w:val="20"/>
                <w:lang w:eastAsia="cs-CZ"/>
              </w:rPr>
              <w:t>, 2024. ISBN 978-3-662-53621-6.</w:t>
            </w:r>
          </w:p>
          <w:p w14:paraId="11E70A45" w14:textId="2946AE58" w:rsidR="008451FC" w:rsidRPr="002732A7" w:rsidDel="00BB64E0" w:rsidRDefault="008451FC" w:rsidP="002217F3">
            <w:pPr>
              <w:pStyle w:val="Bezmezer"/>
              <w:ind w:left="67" w:hanging="67"/>
              <w:jc w:val="both"/>
              <w:rPr>
                <w:del w:id="92" w:author="Jiří Vojtěšek" w:date="2024-10-28T19:21:00Z"/>
                <w:rFonts w:ascii="Arial Narrow" w:hAnsi="Arial Narrow" w:cs="Times New Roman"/>
                <w:color w:val="000000"/>
                <w:sz w:val="20"/>
                <w:szCs w:val="20"/>
              </w:rPr>
            </w:pPr>
            <w:del w:id="93" w:author="Jiří Vojtěšek" w:date="2024-10-28T19:21:00Z">
              <w:r w:rsidRPr="002732A7" w:rsidDel="00BB64E0">
                <w:rPr>
                  <w:rFonts w:ascii="Arial Narrow" w:hAnsi="Arial Narrow" w:cs="Times New Roman"/>
                  <w:color w:val="000000"/>
                  <w:sz w:val="20"/>
                  <w:szCs w:val="20"/>
                </w:rPr>
                <w:delText xml:space="preserve">HLINĚNÝ, P. </w:delText>
              </w:r>
              <w:r w:rsidRPr="002732A7" w:rsidDel="00BB64E0">
                <w:rPr>
                  <w:rFonts w:ascii="Arial Narrow" w:hAnsi="Arial Narrow" w:cs="Times New Roman"/>
                  <w:i/>
                  <w:color w:val="000000"/>
                  <w:sz w:val="20"/>
                  <w:szCs w:val="20"/>
                </w:rPr>
                <w:delText>Základy teorie grafů</w:delText>
              </w:r>
              <w:r w:rsidRPr="002732A7" w:rsidDel="00BB64E0">
                <w:rPr>
                  <w:rFonts w:ascii="Arial Narrow" w:hAnsi="Arial Narrow" w:cs="Times New Roman"/>
                  <w:color w:val="000000"/>
                  <w:sz w:val="20"/>
                  <w:szCs w:val="20"/>
                </w:rPr>
                <w:delText>, FI MU Brno, 2010.</w:delText>
              </w:r>
            </w:del>
          </w:p>
          <w:p w14:paraId="6781B5FB" w14:textId="67A49B23" w:rsidR="008451FC" w:rsidRPr="002732A7" w:rsidDel="00BB64E0" w:rsidRDefault="008451FC" w:rsidP="002217F3">
            <w:pPr>
              <w:pStyle w:val="Bezmezer"/>
              <w:ind w:left="67" w:hanging="67"/>
              <w:jc w:val="both"/>
              <w:rPr>
                <w:del w:id="94" w:author="Jiří Vojtěšek" w:date="2024-10-28T19:21:00Z"/>
                <w:rFonts w:ascii="Arial Narrow" w:hAnsi="Arial Narrow" w:cs="Times New Roman"/>
                <w:sz w:val="20"/>
                <w:szCs w:val="20"/>
              </w:rPr>
            </w:pPr>
            <w:del w:id="95" w:author="Jiří Vojtěšek" w:date="2024-10-28T19:21:00Z">
              <w:r w:rsidRPr="002732A7" w:rsidDel="00BB64E0">
                <w:rPr>
                  <w:rFonts w:ascii="Arial Narrow" w:hAnsi="Arial Narrow" w:cs="Times New Roman"/>
                  <w:sz w:val="20"/>
                  <w:szCs w:val="20"/>
                </w:rPr>
                <w:delText xml:space="preserve">KALAS, J. a M. RÁB. </w:delText>
              </w:r>
              <w:r w:rsidRPr="002732A7" w:rsidDel="00BB64E0">
                <w:rPr>
                  <w:rFonts w:ascii="Arial Narrow" w:hAnsi="Arial Narrow" w:cs="Times New Roman"/>
                  <w:i/>
                  <w:iCs/>
                  <w:sz w:val="20"/>
                  <w:szCs w:val="20"/>
                </w:rPr>
                <w:delText>Obyčejné diferenciální rovnice</w:delText>
              </w:r>
              <w:r w:rsidRPr="002732A7" w:rsidDel="00BB64E0">
                <w:rPr>
                  <w:rFonts w:ascii="Arial Narrow" w:hAnsi="Arial Narrow" w:cs="Times New Roman"/>
                  <w:sz w:val="20"/>
                  <w:szCs w:val="20"/>
                </w:rPr>
                <w:delText xml:space="preserve">, Vyd. 2. Brno: Masarykova univerzita, 2001. </w:delText>
              </w:r>
            </w:del>
          </w:p>
          <w:p w14:paraId="762F51DF" w14:textId="7F0E5729" w:rsidR="008451FC" w:rsidDel="00BB64E0" w:rsidRDefault="008451FC" w:rsidP="002217F3">
            <w:pPr>
              <w:pStyle w:val="Bezmezer"/>
              <w:ind w:left="67" w:hanging="67"/>
              <w:jc w:val="both"/>
              <w:rPr>
                <w:del w:id="96" w:author="Jiří Vojtěšek" w:date="2024-10-28T19:21:00Z"/>
                <w:rFonts w:ascii="Arial Narrow" w:hAnsi="Arial Narrow" w:cs="Times New Roman"/>
                <w:sz w:val="20"/>
                <w:szCs w:val="20"/>
              </w:rPr>
            </w:pPr>
            <w:del w:id="97" w:author="Jiří Vojtěšek" w:date="2024-10-28T19:21:00Z">
              <w:r w:rsidRPr="002732A7" w:rsidDel="00BB64E0">
                <w:rPr>
                  <w:rFonts w:ascii="Arial Narrow" w:hAnsi="Arial Narrow" w:cs="Times New Roman"/>
                  <w:sz w:val="20"/>
                  <w:szCs w:val="20"/>
                </w:rPr>
                <w:delText xml:space="preserve">JAROŠ, F. </w:delText>
              </w:r>
              <w:r w:rsidRPr="002732A7" w:rsidDel="00BB64E0">
                <w:rPr>
                  <w:rFonts w:ascii="Arial Narrow" w:hAnsi="Arial Narrow" w:cs="Times New Roman"/>
                  <w:i/>
                  <w:iCs/>
                  <w:sz w:val="20"/>
                  <w:szCs w:val="20"/>
                </w:rPr>
                <w:delText>Pravděpodobnost a statistika</w:delText>
              </w:r>
              <w:r w:rsidRPr="002732A7" w:rsidDel="00BB64E0">
                <w:rPr>
                  <w:rFonts w:ascii="Arial Narrow" w:hAnsi="Arial Narrow" w:cs="Times New Roman"/>
                  <w:sz w:val="20"/>
                  <w:szCs w:val="20"/>
                </w:rPr>
                <w:delText>. Praha, 2002. ISBN 80-7080-474-2.</w:delText>
              </w:r>
            </w:del>
          </w:p>
          <w:p w14:paraId="1064C33D" w14:textId="77777777" w:rsidR="008451FC" w:rsidRPr="005E6F29"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BRONSON, R., COSTA G.: </w:t>
            </w:r>
            <w:proofErr w:type="spellStart"/>
            <w:r w:rsidRPr="005E6F29">
              <w:rPr>
                <w:rFonts w:ascii="Arial Narrow" w:hAnsi="Arial Narrow" w:cs="Times New Roman"/>
                <w:sz w:val="20"/>
                <w:szCs w:val="20"/>
                <w:lang w:eastAsia="cs-CZ"/>
              </w:rPr>
              <w:t>Schaum’s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Outlines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of</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Differential</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Equations</w:t>
            </w:r>
            <w:proofErr w:type="spellEnd"/>
            <w:r w:rsidRPr="005E6F29">
              <w:rPr>
                <w:rFonts w:ascii="Arial Narrow" w:hAnsi="Arial Narrow" w:cs="Times New Roman"/>
                <w:sz w:val="20"/>
                <w:szCs w:val="20"/>
                <w:lang w:eastAsia="cs-CZ"/>
              </w:rPr>
              <w:t xml:space="preserve">, 4th </w:t>
            </w:r>
            <w:proofErr w:type="spellStart"/>
            <w:r w:rsidRPr="005E6F29">
              <w:rPr>
                <w:rFonts w:ascii="Arial Narrow" w:hAnsi="Arial Narrow" w:cs="Times New Roman"/>
                <w:sz w:val="20"/>
                <w:szCs w:val="20"/>
                <w:lang w:eastAsia="cs-CZ"/>
              </w:rPr>
              <w:t>ed</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McGraw-Hill</w:t>
            </w:r>
            <w:proofErr w:type="spellEnd"/>
            <w:r w:rsidRPr="005E6F29">
              <w:rPr>
                <w:rFonts w:ascii="Arial Narrow" w:hAnsi="Arial Narrow" w:cs="Times New Roman"/>
                <w:sz w:val="20"/>
                <w:szCs w:val="20"/>
                <w:lang w:eastAsia="cs-CZ"/>
              </w:rPr>
              <w:t>, 2014. ISBN 978-0-07-182485-9.</w:t>
            </w:r>
          </w:p>
          <w:p w14:paraId="04A2ABF1" w14:textId="77777777" w:rsidR="008451FC" w:rsidRPr="005E6F29"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DEVORE, J. L.: Probability and </w:t>
            </w:r>
            <w:proofErr w:type="spellStart"/>
            <w:r w:rsidRPr="005E6F29">
              <w:rPr>
                <w:rFonts w:ascii="Arial Narrow" w:hAnsi="Arial Narrow" w:cs="Times New Roman"/>
                <w:sz w:val="20"/>
                <w:szCs w:val="20"/>
                <w:lang w:eastAsia="cs-CZ"/>
              </w:rPr>
              <w:t>Statistics</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for</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Engineering</w:t>
            </w:r>
            <w:proofErr w:type="spellEnd"/>
            <w:r w:rsidRPr="005E6F29">
              <w:rPr>
                <w:rFonts w:ascii="Arial Narrow" w:hAnsi="Arial Narrow" w:cs="Times New Roman"/>
                <w:sz w:val="20"/>
                <w:szCs w:val="20"/>
                <w:lang w:eastAsia="cs-CZ"/>
              </w:rPr>
              <w:t xml:space="preserve"> and </w:t>
            </w:r>
            <w:proofErr w:type="spellStart"/>
            <w:r w:rsidRPr="005E6F29">
              <w:rPr>
                <w:rFonts w:ascii="Arial Narrow" w:hAnsi="Arial Narrow" w:cs="Times New Roman"/>
                <w:sz w:val="20"/>
                <w:szCs w:val="20"/>
                <w:lang w:eastAsia="cs-CZ"/>
              </w:rPr>
              <w:t>the</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Sciences</w:t>
            </w:r>
            <w:proofErr w:type="spellEnd"/>
            <w:r w:rsidRPr="005E6F29">
              <w:rPr>
                <w:rFonts w:ascii="Arial Narrow" w:hAnsi="Arial Narrow" w:cs="Times New Roman"/>
                <w:sz w:val="20"/>
                <w:szCs w:val="20"/>
                <w:lang w:eastAsia="cs-CZ"/>
              </w:rPr>
              <w:t xml:space="preserve">, 6th </w:t>
            </w:r>
            <w:proofErr w:type="spellStart"/>
            <w:r w:rsidRPr="005E6F29">
              <w:rPr>
                <w:rFonts w:ascii="Arial Narrow" w:hAnsi="Arial Narrow" w:cs="Times New Roman"/>
                <w:sz w:val="20"/>
                <w:szCs w:val="20"/>
                <w:lang w:eastAsia="cs-CZ"/>
              </w:rPr>
              <w:t>ed</w:t>
            </w:r>
            <w:proofErr w:type="spellEnd"/>
            <w:r w:rsidRPr="005E6F29">
              <w:rPr>
                <w:rFonts w:ascii="Arial Narrow" w:hAnsi="Arial Narrow" w:cs="Times New Roman"/>
                <w:sz w:val="20"/>
                <w:szCs w:val="20"/>
                <w:lang w:eastAsia="cs-CZ"/>
              </w:rPr>
              <w:t>., Thomson Learning, 2004. ISBN 0-534-39933-9.</w:t>
            </w:r>
          </w:p>
          <w:p w14:paraId="6FAAF98A" w14:textId="77777777" w:rsidR="008451FC" w:rsidRDefault="008451FC" w:rsidP="002217F3">
            <w:pPr>
              <w:pStyle w:val="Bezmezer"/>
              <w:ind w:left="67" w:hanging="67"/>
              <w:jc w:val="both"/>
              <w:rPr>
                <w:rFonts w:ascii="Arial Narrow" w:hAnsi="Arial Narrow" w:cs="Times New Roman"/>
                <w:sz w:val="20"/>
                <w:szCs w:val="20"/>
                <w:lang w:eastAsia="cs-CZ"/>
              </w:rPr>
            </w:pPr>
            <w:r w:rsidRPr="005E6F29">
              <w:rPr>
                <w:rFonts w:ascii="Arial Narrow" w:hAnsi="Arial Narrow" w:cs="Times New Roman"/>
                <w:sz w:val="20"/>
                <w:szCs w:val="20"/>
                <w:lang w:eastAsia="cs-CZ"/>
              </w:rPr>
              <w:t xml:space="preserve">SHI, N. Z., TAO, J.: </w:t>
            </w:r>
            <w:proofErr w:type="spellStart"/>
            <w:r w:rsidRPr="005E6F29">
              <w:rPr>
                <w:rFonts w:ascii="Arial Narrow" w:hAnsi="Arial Narrow" w:cs="Times New Roman"/>
                <w:sz w:val="20"/>
                <w:szCs w:val="20"/>
                <w:lang w:eastAsia="cs-CZ"/>
              </w:rPr>
              <w:t>Statistical</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Hypothesis</w:t>
            </w:r>
            <w:proofErr w:type="spellEnd"/>
            <w:r w:rsidRPr="005E6F29">
              <w:rPr>
                <w:rFonts w:ascii="Arial Narrow" w:hAnsi="Arial Narrow" w:cs="Times New Roman"/>
                <w:sz w:val="20"/>
                <w:szCs w:val="20"/>
                <w:lang w:eastAsia="cs-CZ"/>
              </w:rPr>
              <w:t xml:space="preserve"> Testing, </w:t>
            </w:r>
            <w:proofErr w:type="spellStart"/>
            <w:r w:rsidRPr="005E6F29">
              <w:rPr>
                <w:rFonts w:ascii="Arial Narrow" w:hAnsi="Arial Narrow" w:cs="Times New Roman"/>
                <w:sz w:val="20"/>
                <w:szCs w:val="20"/>
                <w:lang w:eastAsia="cs-CZ"/>
              </w:rPr>
              <w:t>World</w:t>
            </w:r>
            <w:proofErr w:type="spellEnd"/>
            <w:r w:rsidRPr="005E6F29">
              <w:rPr>
                <w:rFonts w:ascii="Arial Narrow" w:hAnsi="Arial Narrow" w:cs="Times New Roman"/>
                <w:sz w:val="20"/>
                <w:szCs w:val="20"/>
                <w:lang w:eastAsia="cs-CZ"/>
              </w:rPr>
              <w:t xml:space="preserve"> </w:t>
            </w:r>
            <w:proofErr w:type="spellStart"/>
            <w:r w:rsidRPr="005E6F29">
              <w:rPr>
                <w:rFonts w:ascii="Arial Narrow" w:hAnsi="Arial Narrow" w:cs="Times New Roman"/>
                <w:sz w:val="20"/>
                <w:szCs w:val="20"/>
                <w:lang w:eastAsia="cs-CZ"/>
              </w:rPr>
              <w:t>Scientific</w:t>
            </w:r>
            <w:proofErr w:type="spellEnd"/>
            <w:r w:rsidRPr="005E6F29">
              <w:rPr>
                <w:rFonts w:ascii="Arial Narrow" w:hAnsi="Arial Narrow" w:cs="Times New Roman"/>
                <w:sz w:val="20"/>
                <w:szCs w:val="20"/>
                <w:lang w:eastAsia="cs-CZ"/>
              </w:rPr>
              <w:t>, 2008. ISBN 10-981-281-436-1.</w:t>
            </w:r>
          </w:p>
          <w:p w14:paraId="0D341DCB" w14:textId="77777777" w:rsidR="008451FC" w:rsidRPr="002732A7" w:rsidRDefault="008451FC" w:rsidP="002217F3">
            <w:pPr>
              <w:pStyle w:val="Bezmezer"/>
              <w:jc w:val="both"/>
              <w:rPr>
                <w:rFonts w:ascii="Arial Narrow" w:hAnsi="Arial Narrow" w:cs="Times New Roman"/>
                <w:sz w:val="20"/>
                <w:szCs w:val="20"/>
              </w:rPr>
            </w:pPr>
          </w:p>
          <w:p w14:paraId="2367B590"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Doporučená literatura:</w:t>
            </w:r>
          </w:p>
          <w:p w14:paraId="5CAD0D5C" w14:textId="77777777" w:rsidR="008451FC" w:rsidRPr="002732A7" w:rsidRDefault="008451FC" w:rsidP="002217F3">
            <w:pPr>
              <w:pStyle w:val="Bezmezer"/>
              <w:ind w:left="67" w:hanging="67"/>
              <w:jc w:val="both"/>
              <w:rPr>
                <w:rFonts w:ascii="Arial Narrow" w:hAnsi="Arial Narrow" w:cs="Times New Roman"/>
                <w:sz w:val="20"/>
                <w:szCs w:val="20"/>
              </w:rPr>
            </w:pPr>
            <w:r w:rsidRPr="002732A7">
              <w:rPr>
                <w:rFonts w:ascii="Arial Narrow" w:hAnsi="Arial Narrow" w:cs="Times New Roman"/>
                <w:sz w:val="20"/>
                <w:szCs w:val="20"/>
              </w:rPr>
              <w:t xml:space="preserve">JUNGNICKEL, D.: </w:t>
            </w:r>
            <w:proofErr w:type="spellStart"/>
            <w:r w:rsidRPr="002732A7">
              <w:rPr>
                <w:rFonts w:ascii="Arial Narrow" w:hAnsi="Arial Narrow" w:cs="Times New Roman"/>
                <w:i/>
                <w:sz w:val="20"/>
                <w:szCs w:val="20"/>
              </w:rPr>
              <w:t>Graphs</w:t>
            </w:r>
            <w:proofErr w:type="spellEnd"/>
            <w:r w:rsidRPr="002732A7">
              <w:rPr>
                <w:rFonts w:ascii="Arial Narrow" w:hAnsi="Arial Narrow" w:cs="Times New Roman"/>
                <w:i/>
                <w:sz w:val="20"/>
                <w:szCs w:val="20"/>
              </w:rPr>
              <w:t xml:space="preserve">, </w:t>
            </w:r>
            <w:proofErr w:type="spellStart"/>
            <w:r w:rsidRPr="002732A7">
              <w:rPr>
                <w:rFonts w:ascii="Arial Narrow" w:hAnsi="Arial Narrow" w:cs="Times New Roman"/>
                <w:i/>
                <w:sz w:val="20"/>
                <w:szCs w:val="20"/>
              </w:rPr>
              <w:t>networks</w:t>
            </w:r>
            <w:proofErr w:type="spellEnd"/>
            <w:r w:rsidRPr="002732A7">
              <w:rPr>
                <w:rFonts w:ascii="Arial Narrow" w:hAnsi="Arial Narrow" w:cs="Times New Roman"/>
                <w:i/>
                <w:sz w:val="20"/>
                <w:szCs w:val="20"/>
              </w:rPr>
              <w:t xml:space="preserve"> and </w:t>
            </w:r>
            <w:proofErr w:type="spellStart"/>
            <w:r w:rsidRPr="002732A7">
              <w:rPr>
                <w:rFonts w:ascii="Arial Narrow" w:hAnsi="Arial Narrow" w:cs="Times New Roman"/>
                <w:i/>
                <w:sz w:val="20"/>
                <w:szCs w:val="20"/>
              </w:rPr>
              <w:t>algorithms</w:t>
            </w:r>
            <w:proofErr w:type="spellEnd"/>
            <w:r w:rsidRPr="002732A7">
              <w:rPr>
                <w:rFonts w:ascii="Arial Narrow" w:hAnsi="Arial Narrow" w:cs="Times New Roman"/>
                <w:sz w:val="20"/>
                <w:szCs w:val="20"/>
              </w:rPr>
              <w:t xml:space="preserve">, 4th </w:t>
            </w:r>
            <w:proofErr w:type="spellStart"/>
            <w:r w:rsidRPr="002732A7">
              <w:rPr>
                <w:rFonts w:ascii="Arial Narrow" w:hAnsi="Arial Narrow" w:cs="Times New Roman"/>
                <w:sz w:val="20"/>
                <w:szCs w:val="20"/>
              </w:rPr>
              <w:t>ed</w:t>
            </w:r>
            <w:proofErr w:type="spellEnd"/>
            <w:r w:rsidRPr="002732A7">
              <w:rPr>
                <w:rFonts w:ascii="Arial Narrow" w:hAnsi="Arial Narrow" w:cs="Times New Roman"/>
                <w:sz w:val="20"/>
                <w:szCs w:val="20"/>
              </w:rPr>
              <w:t xml:space="preserve">., </w:t>
            </w:r>
            <w:proofErr w:type="spellStart"/>
            <w:r w:rsidRPr="002732A7">
              <w:rPr>
                <w:rFonts w:ascii="Arial Narrow" w:hAnsi="Arial Narrow" w:cs="Times New Roman"/>
                <w:sz w:val="20"/>
                <w:szCs w:val="20"/>
              </w:rPr>
              <w:t>Springer</w:t>
            </w:r>
            <w:proofErr w:type="spellEnd"/>
            <w:r w:rsidRPr="002732A7">
              <w:rPr>
                <w:rFonts w:ascii="Arial Narrow" w:hAnsi="Arial Narrow" w:cs="Times New Roman"/>
                <w:sz w:val="20"/>
                <w:szCs w:val="20"/>
              </w:rPr>
              <w:t>, 2013.</w:t>
            </w:r>
          </w:p>
          <w:p w14:paraId="75E6572A" w14:textId="7C775825" w:rsidR="008451FC" w:rsidRPr="002732A7" w:rsidDel="00F91012" w:rsidRDefault="008451FC" w:rsidP="002217F3">
            <w:pPr>
              <w:pStyle w:val="Bezmezer"/>
              <w:ind w:left="67" w:hanging="67"/>
              <w:jc w:val="both"/>
              <w:rPr>
                <w:del w:id="98" w:author="Jiří Vojtěšek" w:date="2024-10-28T19:21:00Z"/>
                <w:rFonts w:ascii="Arial Narrow" w:hAnsi="Arial Narrow" w:cs="Times New Roman"/>
                <w:sz w:val="20"/>
                <w:szCs w:val="20"/>
              </w:rPr>
            </w:pPr>
            <w:del w:id="99" w:author="Jiří Vojtěšek" w:date="2024-10-28T19:21:00Z">
              <w:r w:rsidRPr="002732A7" w:rsidDel="00F91012">
                <w:rPr>
                  <w:rFonts w:ascii="Arial Narrow" w:hAnsi="Arial Narrow" w:cs="Times New Roman"/>
                  <w:sz w:val="20"/>
                  <w:szCs w:val="20"/>
                </w:rPr>
                <w:delText xml:space="preserve">BUDÍKOVÁ, M. </w:delText>
              </w:r>
              <w:r w:rsidRPr="002732A7" w:rsidDel="00F91012">
                <w:rPr>
                  <w:rFonts w:ascii="Arial Narrow" w:hAnsi="Arial Narrow" w:cs="Times New Roman"/>
                  <w:i/>
                  <w:iCs/>
                  <w:sz w:val="20"/>
                  <w:szCs w:val="20"/>
                </w:rPr>
                <w:delText>Průvodce základními statistickými metodami</w:delText>
              </w:r>
              <w:r w:rsidRPr="002732A7" w:rsidDel="00F91012">
                <w:rPr>
                  <w:rFonts w:ascii="Arial Narrow" w:hAnsi="Arial Narrow" w:cs="Times New Roman"/>
                  <w:sz w:val="20"/>
                  <w:szCs w:val="20"/>
                </w:rPr>
                <w:delText xml:space="preserve">. Praha, 2010. ISBN 978-80-247-3243-5. </w:delText>
              </w:r>
            </w:del>
          </w:p>
          <w:p w14:paraId="20AAD0CF" w14:textId="132E08BE" w:rsidR="008451FC" w:rsidRPr="002732A7" w:rsidDel="00F91012" w:rsidRDefault="008451FC" w:rsidP="002217F3">
            <w:pPr>
              <w:pStyle w:val="Bezmezer"/>
              <w:ind w:left="67" w:hanging="67"/>
              <w:jc w:val="both"/>
              <w:rPr>
                <w:del w:id="100" w:author="Jiří Vojtěšek" w:date="2024-10-28T19:21:00Z"/>
                <w:rFonts w:ascii="Arial Narrow" w:hAnsi="Arial Narrow" w:cs="Times New Roman"/>
                <w:sz w:val="20"/>
                <w:szCs w:val="20"/>
              </w:rPr>
            </w:pPr>
            <w:del w:id="101" w:author="Jiří Vojtěšek" w:date="2024-10-28T19:21:00Z">
              <w:r w:rsidRPr="002732A7" w:rsidDel="00F91012">
                <w:rPr>
                  <w:rFonts w:ascii="Arial Narrow" w:hAnsi="Arial Narrow" w:cs="Times New Roman"/>
                  <w:color w:val="000000"/>
                  <w:sz w:val="20"/>
                  <w:szCs w:val="20"/>
                  <w:shd w:val="clear" w:color="auto" w:fill="FFFFFF"/>
                </w:rPr>
                <w:delText xml:space="preserve">DEMEL, J.: </w:delText>
              </w:r>
              <w:r w:rsidRPr="002732A7" w:rsidDel="00F91012">
                <w:rPr>
                  <w:rFonts w:ascii="Arial Narrow" w:hAnsi="Arial Narrow" w:cs="Times New Roman"/>
                  <w:i/>
                  <w:color w:val="000000"/>
                  <w:sz w:val="20"/>
                  <w:szCs w:val="20"/>
                  <w:shd w:val="clear" w:color="auto" w:fill="FFFFFF"/>
                </w:rPr>
                <w:delText>Grafy a jejich aplikace</w:delText>
              </w:r>
              <w:r w:rsidRPr="002732A7" w:rsidDel="00F91012">
                <w:rPr>
                  <w:rFonts w:ascii="Arial Narrow" w:hAnsi="Arial Narrow" w:cs="Times New Roman"/>
                  <w:color w:val="000000"/>
                  <w:sz w:val="20"/>
                  <w:szCs w:val="20"/>
                  <w:shd w:val="clear" w:color="auto" w:fill="FFFFFF"/>
                </w:rPr>
                <w:delText>, Academia, Praha, 2002.</w:delText>
              </w:r>
            </w:del>
          </w:p>
          <w:p w14:paraId="54195410" w14:textId="68C39AC8" w:rsidR="008451FC" w:rsidRPr="002732A7" w:rsidDel="00F91012" w:rsidRDefault="008451FC" w:rsidP="002217F3">
            <w:pPr>
              <w:pStyle w:val="Bezmezer"/>
              <w:ind w:left="67" w:hanging="67"/>
              <w:jc w:val="both"/>
              <w:rPr>
                <w:del w:id="102" w:author="Jiří Vojtěšek" w:date="2024-10-28T19:21:00Z"/>
                <w:rFonts w:ascii="Arial Narrow" w:hAnsi="Arial Narrow" w:cs="Times New Roman"/>
                <w:sz w:val="20"/>
                <w:szCs w:val="20"/>
              </w:rPr>
            </w:pPr>
            <w:del w:id="103" w:author="Jiří Vojtěšek" w:date="2024-10-28T19:21:00Z">
              <w:r w:rsidRPr="002732A7" w:rsidDel="00F91012">
                <w:rPr>
                  <w:rFonts w:ascii="Arial Narrow" w:hAnsi="Arial Narrow" w:cs="Times New Roman"/>
                  <w:sz w:val="20"/>
                  <w:szCs w:val="20"/>
                </w:rPr>
                <w:delText xml:space="preserve">PTÁK, P.: </w:delText>
              </w:r>
              <w:r w:rsidRPr="002732A7" w:rsidDel="00F91012">
                <w:rPr>
                  <w:rFonts w:ascii="Arial Narrow" w:hAnsi="Arial Narrow" w:cs="Times New Roman"/>
                  <w:i/>
                  <w:iCs/>
                  <w:sz w:val="20"/>
                  <w:szCs w:val="20"/>
                </w:rPr>
                <w:delText>Diferenciální rovnice: Laplaceova transformace</w:delText>
              </w:r>
              <w:r w:rsidRPr="002732A7" w:rsidDel="00F91012">
                <w:rPr>
                  <w:rFonts w:ascii="Arial Narrow" w:hAnsi="Arial Narrow" w:cs="Times New Roman"/>
                  <w:sz w:val="20"/>
                  <w:szCs w:val="20"/>
                </w:rPr>
                <w:delText xml:space="preserve">. Praha: České vysoké učení technické, 1997. </w:delText>
              </w:r>
            </w:del>
          </w:p>
          <w:p w14:paraId="6ABAD2DC" w14:textId="3315CBC4" w:rsidR="008451FC" w:rsidRPr="005E6F29" w:rsidRDefault="008451FC" w:rsidP="002217F3">
            <w:pPr>
              <w:pStyle w:val="Bezmezer"/>
              <w:ind w:left="67" w:hanging="67"/>
              <w:jc w:val="both"/>
              <w:rPr>
                <w:rFonts w:ascii="Arial Narrow" w:hAnsi="Arial Narrow" w:cs="Times New Roman"/>
                <w:sz w:val="20"/>
                <w:szCs w:val="20"/>
              </w:rPr>
            </w:pPr>
            <w:del w:id="104" w:author="Jiří Vojtěšek" w:date="2024-10-28T19:21:00Z">
              <w:r w:rsidRPr="005E6F29" w:rsidDel="00F91012">
                <w:rPr>
                  <w:rFonts w:ascii="Arial Narrow" w:hAnsi="Arial Narrow" w:cs="Times New Roman"/>
                  <w:sz w:val="20"/>
                  <w:szCs w:val="20"/>
                </w:rPr>
                <w:delText xml:space="preserve"> </w:delText>
              </w:r>
            </w:del>
            <w:r w:rsidRPr="005E6F29">
              <w:rPr>
                <w:rFonts w:ascii="Arial Narrow" w:hAnsi="Arial Narrow" w:cs="Times New Roman"/>
                <w:sz w:val="20"/>
                <w:szCs w:val="20"/>
              </w:rPr>
              <w:t xml:space="preserve">FROST, J.: </w:t>
            </w:r>
            <w:proofErr w:type="spellStart"/>
            <w:r w:rsidRPr="005E6F29">
              <w:rPr>
                <w:rFonts w:ascii="Arial Narrow" w:hAnsi="Arial Narrow" w:cs="Times New Roman"/>
                <w:sz w:val="20"/>
                <w:szCs w:val="20"/>
              </w:rPr>
              <w:t>Introduction</w:t>
            </w:r>
            <w:proofErr w:type="spellEnd"/>
            <w:r w:rsidRPr="005E6F29">
              <w:rPr>
                <w:rFonts w:ascii="Arial Narrow" w:hAnsi="Arial Narrow" w:cs="Times New Roman"/>
                <w:sz w:val="20"/>
                <w:szCs w:val="20"/>
              </w:rPr>
              <w:t xml:space="preserve"> to </w:t>
            </w:r>
            <w:proofErr w:type="spellStart"/>
            <w:r w:rsidRPr="005E6F29">
              <w:rPr>
                <w:rFonts w:ascii="Arial Narrow" w:hAnsi="Arial Narrow" w:cs="Times New Roman"/>
                <w:sz w:val="20"/>
                <w:szCs w:val="20"/>
              </w:rPr>
              <w:t>Statistics</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Statistics</w:t>
            </w:r>
            <w:proofErr w:type="spellEnd"/>
            <w:r w:rsidRPr="005E6F29">
              <w:rPr>
                <w:rFonts w:ascii="Arial Narrow" w:hAnsi="Arial Narrow" w:cs="Times New Roman"/>
                <w:sz w:val="20"/>
                <w:szCs w:val="20"/>
              </w:rPr>
              <w:t xml:space="preserve"> by Jim </w:t>
            </w:r>
            <w:proofErr w:type="spellStart"/>
            <w:r w:rsidRPr="005E6F29">
              <w:rPr>
                <w:rFonts w:ascii="Arial Narrow" w:hAnsi="Arial Narrow" w:cs="Times New Roman"/>
                <w:sz w:val="20"/>
                <w:szCs w:val="20"/>
              </w:rPr>
              <w:t>Publishing</w:t>
            </w:r>
            <w:proofErr w:type="spellEnd"/>
            <w:r w:rsidRPr="005E6F29">
              <w:rPr>
                <w:rFonts w:ascii="Arial Narrow" w:hAnsi="Arial Narrow" w:cs="Times New Roman"/>
                <w:sz w:val="20"/>
                <w:szCs w:val="20"/>
              </w:rPr>
              <w:t>, 2020. ISBN 978-1-7354311-0-9.</w:t>
            </w:r>
          </w:p>
          <w:p w14:paraId="1C383517" w14:textId="77777777" w:rsidR="008451FC" w:rsidRPr="005E6F29" w:rsidRDefault="008451FC" w:rsidP="002217F3">
            <w:pPr>
              <w:pStyle w:val="Bezmezer"/>
              <w:ind w:left="67" w:hanging="67"/>
              <w:jc w:val="both"/>
              <w:rPr>
                <w:rFonts w:ascii="Arial Narrow" w:hAnsi="Arial Narrow" w:cs="Times New Roman"/>
                <w:sz w:val="20"/>
                <w:szCs w:val="20"/>
              </w:rPr>
            </w:pPr>
            <w:r w:rsidRPr="005E6F29">
              <w:rPr>
                <w:rFonts w:ascii="Arial Narrow" w:hAnsi="Arial Narrow" w:cs="Times New Roman"/>
                <w:sz w:val="20"/>
                <w:szCs w:val="20"/>
              </w:rPr>
              <w:t xml:space="preserve">CHICONE, C.: </w:t>
            </w:r>
            <w:proofErr w:type="spellStart"/>
            <w:r w:rsidRPr="005E6F29">
              <w:rPr>
                <w:rFonts w:ascii="Arial Narrow" w:hAnsi="Arial Narrow" w:cs="Times New Roman"/>
                <w:sz w:val="20"/>
                <w:szCs w:val="20"/>
              </w:rPr>
              <w:t>Ordinary</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Differential</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Equations</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with</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Applications</w:t>
            </w:r>
            <w:proofErr w:type="spellEnd"/>
            <w:r w:rsidRPr="005E6F29">
              <w:rPr>
                <w:rFonts w:ascii="Arial Narrow" w:hAnsi="Arial Narrow" w:cs="Times New Roman"/>
                <w:sz w:val="20"/>
                <w:szCs w:val="20"/>
              </w:rPr>
              <w:t xml:space="preserve">, 3rd </w:t>
            </w:r>
            <w:proofErr w:type="spellStart"/>
            <w:r w:rsidRPr="005E6F29">
              <w:rPr>
                <w:rFonts w:ascii="Arial Narrow" w:hAnsi="Arial Narrow" w:cs="Times New Roman"/>
                <w:sz w:val="20"/>
                <w:szCs w:val="20"/>
              </w:rPr>
              <w:t>ed</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Springer</w:t>
            </w:r>
            <w:proofErr w:type="spellEnd"/>
            <w:r w:rsidRPr="005E6F29">
              <w:rPr>
                <w:rFonts w:ascii="Arial Narrow" w:hAnsi="Arial Narrow" w:cs="Times New Roman"/>
                <w:sz w:val="20"/>
                <w:szCs w:val="20"/>
              </w:rPr>
              <w:t>, 2024. ISBN 978-3-031-51651-1.</w:t>
            </w:r>
          </w:p>
          <w:p w14:paraId="33596DCD" w14:textId="77777777" w:rsidR="008451FC" w:rsidRPr="005E6F29" w:rsidRDefault="008451FC" w:rsidP="002217F3">
            <w:pPr>
              <w:pStyle w:val="Bezmezer"/>
              <w:ind w:left="67" w:hanging="67"/>
              <w:jc w:val="both"/>
              <w:rPr>
                <w:rFonts w:ascii="Arial Narrow" w:hAnsi="Arial Narrow" w:cs="Times New Roman"/>
                <w:sz w:val="20"/>
                <w:szCs w:val="20"/>
              </w:rPr>
            </w:pPr>
            <w:r w:rsidRPr="005E6F29">
              <w:rPr>
                <w:rFonts w:ascii="Arial Narrow" w:hAnsi="Arial Narrow" w:cs="Times New Roman"/>
                <w:sz w:val="20"/>
                <w:szCs w:val="20"/>
              </w:rPr>
              <w:t xml:space="preserve">JUNGNICKEL, D.: </w:t>
            </w:r>
            <w:proofErr w:type="spellStart"/>
            <w:r w:rsidRPr="005E6F29">
              <w:rPr>
                <w:rFonts w:ascii="Arial Narrow" w:hAnsi="Arial Narrow" w:cs="Times New Roman"/>
                <w:i/>
                <w:sz w:val="20"/>
                <w:szCs w:val="20"/>
              </w:rPr>
              <w:t>Graphs</w:t>
            </w:r>
            <w:proofErr w:type="spellEnd"/>
            <w:r w:rsidRPr="005E6F29">
              <w:rPr>
                <w:rFonts w:ascii="Arial Narrow" w:hAnsi="Arial Narrow" w:cs="Times New Roman"/>
                <w:i/>
                <w:sz w:val="20"/>
                <w:szCs w:val="20"/>
              </w:rPr>
              <w:t xml:space="preserve">, </w:t>
            </w:r>
            <w:proofErr w:type="spellStart"/>
            <w:r w:rsidRPr="005E6F29">
              <w:rPr>
                <w:rFonts w:ascii="Arial Narrow" w:hAnsi="Arial Narrow" w:cs="Times New Roman"/>
                <w:i/>
                <w:sz w:val="20"/>
                <w:szCs w:val="20"/>
              </w:rPr>
              <w:t>networks</w:t>
            </w:r>
            <w:proofErr w:type="spellEnd"/>
            <w:r w:rsidRPr="005E6F29">
              <w:rPr>
                <w:rFonts w:ascii="Arial Narrow" w:hAnsi="Arial Narrow" w:cs="Times New Roman"/>
                <w:i/>
                <w:sz w:val="20"/>
                <w:szCs w:val="20"/>
              </w:rPr>
              <w:t xml:space="preserve"> and </w:t>
            </w:r>
            <w:proofErr w:type="spellStart"/>
            <w:r w:rsidRPr="005E6F29">
              <w:rPr>
                <w:rFonts w:ascii="Arial Narrow" w:hAnsi="Arial Narrow" w:cs="Times New Roman"/>
                <w:i/>
                <w:sz w:val="20"/>
                <w:szCs w:val="20"/>
              </w:rPr>
              <w:t>algorithms</w:t>
            </w:r>
            <w:proofErr w:type="spellEnd"/>
            <w:r w:rsidRPr="005E6F29">
              <w:rPr>
                <w:rFonts w:ascii="Arial Narrow" w:hAnsi="Arial Narrow" w:cs="Times New Roman"/>
                <w:sz w:val="20"/>
                <w:szCs w:val="20"/>
              </w:rPr>
              <w:t xml:space="preserve">, 4th </w:t>
            </w:r>
            <w:proofErr w:type="spellStart"/>
            <w:r w:rsidRPr="005E6F29">
              <w:rPr>
                <w:rFonts w:ascii="Arial Narrow" w:hAnsi="Arial Narrow" w:cs="Times New Roman"/>
                <w:sz w:val="20"/>
                <w:szCs w:val="20"/>
              </w:rPr>
              <w:t>ed</w:t>
            </w:r>
            <w:proofErr w:type="spellEnd"/>
            <w:r w:rsidRPr="005E6F29">
              <w:rPr>
                <w:rFonts w:ascii="Arial Narrow" w:hAnsi="Arial Narrow" w:cs="Times New Roman"/>
                <w:sz w:val="20"/>
                <w:szCs w:val="20"/>
              </w:rPr>
              <w:t xml:space="preserve">., </w:t>
            </w:r>
            <w:proofErr w:type="spellStart"/>
            <w:r w:rsidRPr="005E6F29">
              <w:rPr>
                <w:rFonts w:ascii="Arial Narrow" w:hAnsi="Arial Narrow" w:cs="Times New Roman"/>
                <w:sz w:val="20"/>
                <w:szCs w:val="20"/>
              </w:rPr>
              <w:t>Springer</w:t>
            </w:r>
            <w:proofErr w:type="spellEnd"/>
            <w:r w:rsidRPr="005E6F29">
              <w:rPr>
                <w:rFonts w:ascii="Arial Narrow" w:hAnsi="Arial Narrow" w:cs="Times New Roman"/>
                <w:sz w:val="20"/>
                <w:szCs w:val="20"/>
              </w:rPr>
              <w:t>, 2013. ISBN 978-3-642-32277-8.</w:t>
            </w:r>
          </w:p>
        </w:tc>
      </w:tr>
      <w:tr w:rsidR="008451FC" w:rsidRPr="002732A7" w14:paraId="1F8AC89F" w14:textId="77777777" w:rsidTr="002217F3">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97102F2" w14:textId="77777777" w:rsidR="008451FC" w:rsidRPr="002732A7" w:rsidRDefault="008451FC" w:rsidP="002217F3">
            <w:pPr>
              <w:jc w:val="center"/>
              <w:rPr>
                <w:b/>
              </w:rPr>
            </w:pPr>
            <w:r w:rsidRPr="002732A7">
              <w:rPr>
                <w:b/>
              </w:rPr>
              <w:t>Informace ke kombinované nebo distanční formě</w:t>
            </w:r>
          </w:p>
        </w:tc>
      </w:tr>
      <w:tr w:rsidR="008451FC" w:rsidRPr="002732A7" w14:paraId="733329B9" w14:textId="77777777" w:rsidTr="002217F3">
        <w:tc>
          <w:tcPr>
            <w:tcW w:w="4787" w:type="dxa"/>
            <w:gridSpan w:val="2"/>
            <w:tcBorders>
              <w:top w:val="single" w:sz="2" w:space="0" w:color="auto"/>
            </w:tcBorders>
            <w:shd w:val="clear" w:color="auto" w:fill="F7CAAC"/>
          </w:tcPr>
          <w:p w14:paraId="2A3F32E9"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590E27E"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24DF169" w14:textId="77777777" w:rsidR="008451FC" w:rsidRPr="002732A7" w:rsidRDefault="008451FC" w:rsidP="002217F3">
            <w:pPr>
              <w:jc w:val="both"/>
              <w:rPr>
                <w:b/>
              </w:rPr>
            </w:pPr>
            <w:r w:rsidRPr="002732A7">
              <w:rPr>
                <w:b/>
              </w:rPr>
              <w:t xml:space="preserve">hodin </w:t>
            </w:r>
          </w:p>
        </w:tc>
      </w:tr>
      <w:tr w:rsidR="008451FC" w:rsidRPr="002732A7" w14:paraId="54944AE4" w14:textId="77777777" w:rsidTr="002217F3">
        <w:tc>
          <w:tcPr>
            <w:tcW w:w="9855" w:type="dxa"/>
            <w:gridSpan w:val="4"/>
            <w:shd w:val="clear" w:color="auto" w:fill="F7CAAC"/>
          </w:tcPr>
          <w:p w14:paraId="0CD4A395" w14:textId="77777777" w:rsidR="008451FC" w:rsidRPr="002732A7" w:rsidRDefault="008451FC" w:rsidP="002217F3">
            <w:pPr>
              <w:jc w:val="both"/>
              <w:rPr>
                <w:b/>
              </w:rPr>
            </w:pPr>
            <w:r w:rsidRPr="002732A7">
              <w:rPr>
                <w:b/>
              </w:rPr>
              <w:t>Informace o způsobu kontaktu s</w:t>
            </w:r>
            <w:r>
              <w:rPr>
                <w:b/>
              </w:rPr>
              <w:t> </w:t>
            </w:r>
            <w:r w:rsidRPr="002732A7">
              <w:rPr>
                <w:b/>
              </w:rPr>
              <w:t>vyučujícím</w:t>
            </w:r>
          </w:p>
        </w:tc>
      </w:tr>
      <w:tr w:rsidR="008451FC" w:rsidRPr="002732A7" w14:paraId="1232F9A5" w14:textId="77777777" w:rsidTr="002217F3">
        <w:trPr>
          <w:trHeight w:val="1373"/>
        </w:trPr>
        <w:tc>
          <w:tcPr>
            <w:tcW w:w="9855" w:type="dxa"/>
            <w:gridSpan w:val="4"/>
          </w:tcPr>
          <w:p w14:paraId="5809FCC5"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w:t>
            </w:r>
            <w:r>
              <w:t> </w:t>
            </w:r>
            <w:r w:rsidRPr="002732A7">
              <w:t>jin</w:t>
            </w:r>
            <w:r>
              <w:t>ý</w:t>
            </w:r>
            <w:r w:rsidRPr="002732A7">
              <w:t>ch term</w:t>
            </w:r>
            <w:r>
              <w:t>í</w:t>
            </w:r>
            <w:r w:rsidRPr="002732A7">
              <w:t>nech.</w:t>
            </w:r>
          </w:p>
        </w:tc>
      </w:tr>
    </w:tbl>
    <w:p w14:paraId="489FEDE2" w14:textId="77777777" w:rsidR="008451FC" w:rsidRPr="002732A7" w:rsidRDefault="008451FC" w:rsidP="008451FC"/>
    <w:p w14:paraId="3A75C0C2"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44FD2EB7" w14:textId="77777777" w:rsidTr="002217F3">
        <w:tc>
          <w:tcPr>
            <w:tcW w:w="9855" w:type="dxa"/>
            <w:gridSpan w:val="9"/>
            <w:tcBorders>
              <w:bottom w:val="double" w:sz="4" w:space="0" w:color="auto"/>
            </w:tcBorders>
            <w:shd w:val="clear" w:color="auto" w:fill="BDD6EE"/>
          </w:tcPr>
          <w:p w14:paraId="52709B28" w14:textId="4DD95749" w:rsidR="008451FC" w:rsidRPr="002732A7" w:rsidRDefault="008451FC" w:rsidP="002217F3">
            <w:pPr>
              <w:tabs>
                <w:tab w:val="right" w:pos="9505"/>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064EC54" w14:textId="77777777" w:rsidTr="002217F3">
        <w:tc>
          <w:tcPr>
            <w:tcW w:w="3086" w:type="dxa"/>
            <w:tcBorders>
              <w:top w:val="double" w:sz="4" w:space="0" w:color="auto"/>
            </w:tcBorders>
            <w:shd w:val="clear" w:color="auto" w:fill="F7CAAC"/>
          </w:tcPr>
          <w:p w14:paraId="3FF5EC83"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87F22BF" w14:textId="366410DE" w:rsidR="008451FC" w:rsidRPr="002732A7" w:rsidRDefault="008C3C53" w:rsidP="002217F3">
            <w:pPr>
              <w:jc w:val="both"/>
            </w:pPr>
            <w:bookmarkStart w:id="105" w:name="BIII_MetodologieVP"/>
            <w:proofErr w:type="spellStart"/>
            <w:r>
              <w:t>Research</w:t>
            </w:r>
            <w:proofErr w:type="spellEnd"/>
            <w:r>
              <w:t xml:space="preserve"> </w:t>
            </w:r>
            <w:proofErr w:type="spellStart"/>
            <w:r>
              <w:t>Methodology</w:t>
            </w:r>
            <w:bookmarkEnd w:id="105"/>
            <w:proofErr w:type="spellEnd"/>
          </w:p>
        </w:tc>
      </w:tr>
      <w:tr w:rsidR="008451FC" w:rsidRPr="002732A7" w14:paraId="6F0FA75B" w14:textId="77777777" w:rsidTr="002217F3">
        <w:tc>
          <w:tcPr>
            <w:tcW w:w="3086" w:type="dxa"/>
            <w:shd w:val="clear" w:color="auto" w:fill="F7CAAC"/>
          </w:tcPr>
          <w:p w14:paraId="5ACB1E6B" w14:textId="77777777" w:rsidR="008451FC" w:rsidRPr="002732A7" w:rsidRDefault="008451FC" w:rsidP="002217F3">
            <w:pPr>
              <w:jc w:val="both"/>
              <w:rPr>
                <w:b/>
              </w:rPr>
            </w:pPr>
            <w:r w:rsidRPr="002732A7">
              <w:rPr>
                <w:b/>
              </w:rPr>
              <w:t>Typ předmětu</w:t>
            </w:r>
          </w:p>
        </w:tc>
        <w:tc>
          <w:tcPr>
            <w:tcW w:w="3406" w:type="dxa"/>
            <w:gridSpan w:val="5"/>
          </w:tcPr>
          <w:p w14:paraId="3D5AC8C9" w14:textId="77777777" w:rsidR="008451FC" w:rsidRPr="002732A7" w:rsidRDefault="008451FC" w:rsidP="002217F3">
            <w:pPr>
              <w:jc w:val="both"/>
            </w:pPr>
            <w:r w:rsidRPr="002732A7">
              <w:t>povinný</w:t>
            </w:r>
          </w:p>
        </w:tc>
        <w:tc>
          <w:tcPr>
            <w:tcW w:w="2695" w:type="dxa"/>
            <w:gridSpan w:val="2"/>
            <w:shd w:val="clear" w:color="auto" w:fill="F7CAAC"/>
          </w:tcPr>
          <w:p w14:paraId="5ED59FA8" w14:textId="77777777" w:rsidR="008451FC" w:rsidRPr="002732A7" w:rsidRDefault="008451FC" w:rsidP="002217F3">
            <w:pPr>
              <w:jc w:val="both"/>
            </w:pPr>
            <w:r w:rsidRPr="002732A7">
              <w:rPr>
                <w:b/>
              </w:rPr>
              <w:t>doporučený ročník / semestr</w:t>
            </w:r>
          </w:p>
        </w:tc>
        <w:tc>
          <w:tcPr>
            <w:tcW w:w="668" w:type="dxa"/>
          </w:tcPr>
          <w:p w14:paraId="445AEBAA" w14:textId="77777777" w:rsidR="008451FC" w:rsidRPr="002732A7" w:rsidRDefault="008451FC" w:rsidP="002217F3">
            <w:pPr>
              <w:jc w:val="both"/>
            </w:pPr>
          </w:p>
        </w:tc>
      </w:tr>
      <w:tr w:rsidR="008451FC" w:rsidRPr="002732A7" w14:paraId="20A7B87E" w14:textId="77777777" w:rsidTr="002217F3">
        <w:tc>
          <w:tcPr>
            <w:tcW w:w="3086" w:type="dxa"/>
            <w:shd w:val="clear" w:color="auto" w:fill="F7CAAC"/>
          </w:tcPr>
          <w:p w14:paraId="46943CA7" w14:textId="77777777" w:rsidR="008451FC" w:rsidRPr="002732A7" w:rsidRDefault="008451FC" w:rsidP="002217F3">
            <w:pPr>
              <w:jc w:val="both"/>
              <w:rPr>
                <w:b/>
              </w:rPr>
            </w:pPr>
            <w:r w:rsidRPr="002732A7">
              <w:rPr>
                <w:b/>
              </w:rPr>
              <w:t>Rozsah studijního předmětu</w:t>
            </w:r>
          </w:p>
        </w:tc>
        <w:tc>
          <w:tcPr>
            <w:tcW w:w="1701" w:type="dxa"/>
            <w:gridSpan w:val="3"/>
          </w:tcPr>
          <w:p w14:paraId="3FE7B067" w14:textId="77777777" w:rsidR="008451FC" w:rsidRPr="002732A7" w:rsidRDefault="008451FC" w:rsidP="002217F3">
            <w:pPr>
              <w:jc w:val="both"/>
            </w:pPr>
            <w:r>
              <w:t>15</w:t>
            </w:r>
            <w:r w:rsidRPr="002732A7">
              <w:t>k</w:t>
            </w:r>
          </w:p>
        </w:tc>
        <w:tc>
          <w:tcPr>
            <w:tcW w:w="889" w:type="dxa"/>
            <w:shd w:val="clear" w:color="auto" w:fill="F7CAAC"/>
          </w:tcPr>
          <w:p w14:paraId="3667422D" w14:textId="77777777" w:rsidR="008451FC" w:rsidRPr="002732A7" w:rsidRDefault="008451FC" w:rsidP="002217F3">
            <w:pPr>
              <w:jc w:val="both"/>
              <w:rPr>
                <w:b/>
              </w:rPr>
            </w:pPr>
            <w:r w:rsidRPr="002732A7">
              <w:rPr>
                <w:b/>
              </w:rPr>
              <w:t xml:space="preserve">hod. </w:t>
            </w:r>
          </w:p>
        </w:tc>
        <w:tc>
          <w:tcPr>
            <w:tcW w:w="816" w:type="dxa"/>
          </w:tcPr>
          <w:p w14:paraId="32627B43" w14:textId="50B0E9A5" w:rsidR="008451FC" w:rsidRPr="002732A7" w:rsidRDefault="001D6091" w:rsidP="002217F3">
            <w:pPr>
              <w:jc w:val="both"/>
            </w:pPr>
            <w:ins w:id="106" w:author="Jiří Vojtěšek" w:date="2024-10-30T10:37:00Z">
              <w:r>
                <w:t>15</w:t>
              </w:r>
            </w:ins>
          </w:p>
        </w:tc>
        <w:tc>
          <w:tcPr>
            <w:tcW w:w="2156" w:type="dxa"/>
            <w:shd w:val="clear" w:color="auto" w:fill="F7CAAC"/>
          </w:tcPr>
          <w:p w14:paraId="071F74B0" w14:textId="77777777" w:rsidR="008451FC" w:rsidRPr="002732A7" w:rsidRDefault="008451FC" w:rsidP="002217F3">
            <w:pPr>
              <w:jc w:val="both"/>
              <w:rPr>
                <w:b/>
              </w:rPr>
            </w:pPr>
            <w:r w:rsidRPr="002732A7">
              <w:rPr>
                <w:b/>
              </w:rPr>
              <w:t>kreditů</w:t>
            </w:r>
          </w:p>
        </w:tc>
        <w:tc>
          <w:tcPr>
            <w:tcW w:w="1207" w:type="dxa"/>
            <w:gridSpan w:val="2"/>
          </w:tcPr>
          <w:p w14:paraId="5CCC3204" w14:textId="77777777" w:rsidR="008451FC" w:rsidRPr="002732A7" w:rsidRDefault="008451FC" w:rsidP="002217F3">
            <w:pPr>
              <w:jc w:val="both"/>
            </w:pPr>
            <w:r w:rsidRPr="002732A7">
              <w:t>10</w:t>
            </w:r>
          </w:p>
        </w:tc>
      </w:tr>
      <w:tr w:rsidR="008451FC" w:rsidRPr="002732A7" w14:paraId="425C9FAB" w14:textId="77777777" w:rsidTr="002217F3">
        <w:tc>
          <w:tcPr>
            <w:tcW w:w="3086" w:type="dxa"/>
            <w:shd w:val="clear" w:color="auto" w:fill="F7CAAC"/>
          </w:tcPr>
          <w:p w14:paraId="5D5D88F9"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685C9212" w14:textId="77777777" w:rsidR="008451FC" w:rsidRPr="002732A7" w:rsidRDefault="008451FC" w:rsidP="002217F3">
            <w:pPr>
              <w:jc w:val="both"/>
            </w:pPr>
          </w:p>
        </w:tc>
      </w:tr>
      <w:tr w:rsidR="008451FC" w:rsidRPr="002732A7" w14:paraId="223F3B19" w14:textId="77777777" w:rsidTr="002217F3">
        <w:tc>
          <w:tcPr>
            <w:tcW w:w="3086" w:type="dxa"/>
            <w:shd w:val="clear" w:color="auto" w:fill="F7CAAC"/>
          </w:tcPr>
          <w:p w14:paraId="766648DF" w14:textId="77777777" w:rsidR="008451FC" w:rsidRPr="002732A7" w:rsidRDefault="008451FC" w:rsidP="002217F3">
            <w:pPr>
              <w:jc w:val="both"/>
              <w:rPr>
                <w:b/>
              </w:rPr>
            </w:pPr>
            <w:r w:rsidRPr="002732A7">
              <w:rPr>
                <w:b/>
              </w:rPr>
              <w:t>Způsob ověření výsledků učení</w:t>
            </w:r>
          </w:p>
        </w:tc>
        <w:tc>
          <w:tcPr>
            <w:tcW w:w="3406" w:type="dxa"/>
            <w:gridSpan w:val="5"/>
          </w:tcPr>
          <w:p w14:paraId="4D06867A" w14:textId="77777777" w:rsidR="008451FC" w:rsidRPr="002732A7" w:rsidRDefault="008451FC" w:rsidP="002217F3">
            <w:pPr>
              <w:jc w:val="both"/>
            </w:pPr>
            <w:r w:rsidRPr="002732A7">
              <w:t>Zkouška formou kolokvia</w:t>
            </w:r>
          </w:p>
        </w:tc>
        <w:tc>
          <w:tcPr>
            <w:tcW w:w="2156" w:type="dxa"/>
            <w:shd w:val="clear" w:color="auto" w:fill="F7CAAC"/>
          </w:tcPr>
          <w:p w14:paraId="0E61CCB7" w14:textId="77777777" w:rsidR="008451FC" w:rsidRPr="002732A7" w:rsidRDefault="008451FC" w:rsidP="002217F3">
            <w:pPr>
              <w:jc w:val="both"/>
              <w:rPr>
                <w:b/>
              </w:rPr>
            </w:pPr>
            <w:r w:rsidRPr="002732A7">
              <w:rPr>
                <w:b/>
              </w:rPr>
              <w:t>Forma výuky</w:t>
            </w:r>
          </w:p>
        </w:tc>
        <w:tc>
          <w:tcPr>
            <w:tcW w:w="1207" w:type="dxa"/>
            <w:gridSpan w:val="2"/>
          </w:tcPr>
          <w:p w14:paraId="58F74C84" w14:textId="77777777" w:rsidR="008451FC" w:rsidRPr="002732A7" w:rsidRDefault="008451FC" w:rsidP="002217F3">
            <w:pPr>
              <w:jc w:val="both"/>
            </w:pPr>
            <w:r w:rsidRPr="002732A7">
              <w:t>Přednáška, odborný seminář</w:t>
            </w:r>
          </w:p>
        </w:tc>
      </w:tr>
      <w:tr w:rsidR="008451FC" w:rsidRPr="002732A7" w14:paraId="4E2B1F11" w14:textId="77777777" w:rsidTr="002217F3">
        <w:tc>
          <w:tcPr>
            <w:tcW w:w="3086" w:type="dxa"/>
            <w:shd w:val="clear" w:color="auto" w:fill="F7CAAC"/>
          </w:tcPr>
          <w:p w14:paraId="6ECAEB12"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9A90C32" w14:textId="77777777" w:rsidR="008451FC" w:rsidRPr="002732A7" w:rsidRDefault="008451FC" w:rsidP="002217F3">
            <w:pPr>
              <w:jc w:val="both"/>
            </w:pPr>
            <w:r w:rsidRPr="002732A7">
              <w:t>Písemná a ústní.</w:t>
            </w:r>
          </w:p>
          <w:p w14:paraId="6545C157" w14:textId="77777777" w:rsidR="008451FC" w:rsidRPr="002732A7" w:rsidRDefault="008451FC" w:rsidP="002217F3">
            <w:pPr>
              <w:jc w:val="both"/>
            </w:pPr>
            <w:r w:rsidRPr="002732A7">
              <w:t>Student ke zkoušce zpracuje seminární práci (esej), která obsahuje podrobnou literární rešerši tématu řešeného v</w:t>
            </w:r>
            <w:r>
              <w:t> </w:t>
            </w:r>
            <w:r w:rsidRPr="002732A7">
              <w:t>rámci disertační práce. Esej bude dále obsahovat rámcový návrh struktury disertační práce. Student formuluje výzkumné otázky a definuje cíle disertační práce, pokusí se nastínit metody výzkumu a navrhnout hypotézy.</w:t>
            </w:r>
          </w:p>
          <w:p w14:paraId="40170517" w14:textId="77777777" w:rsidR="008451FC" w:rsidRPr="002732A7" w:rsidRDefault="008451FC" w:rsidP="002217F3">
            <w:pPr>
              <w:jc w:val="both"/>
            </w:pPr>
            <w:r w:rsidRPr="002732A7">
              <w:t>Zkouška probíhá formou kolokvia, kdy student prezentuje a obhajuje obsah své eseje a reaguje na otázky zkoušejícího.</w:t>
            </w:r>
          </w:p>
        </w:tc>
      </w:tr>
      <w:tr w:rsidR="008451FC" w:rsidRPr="002732A7" w14:paraId="116ABA67" w14:textId="77777777" w:rsidTr="002217F3">
        <w:trPr>
          <w:trHeight w:val="339"/>
        </w:trPr>
        <w:tc>
          <w:tcPr>
            <w:tcW w:w="9855" w:type="dxa"/>
            <w:gridSpan w:val="9"/>
            <w:tcBorders>
              <w:top w:val="nil"/>
            </w:tcBorders>
          </w:tcPr>
          <w:p w14:paraId="6753B59A" w14:textId="77777777" w:rsidR="008451FC" w:rsidRPr="002732A7" w:rsidRDefault="008451FC" w:rsidP="002217F3">
            <w:pPr>
              <w:jc w:val="both"/>
            </w:pPr>
          </w:p>
        </w:tc>
      </w:tr>
      <w:tr w:rsidR="008451FC" w:rsidRPr="002732A7" w14:paraId="00AF3CF5" w14:textId="77777777" w:rsidTr="002217F3">
        <w:trPr>
          <w:trHeight w:val="197"/>
        </w:trPr>
        <w:tc>
          <w:tcPr>
            <w:tcW w:w="3086" w:type="dxa"/>
            <w:tcBorders>
              <w:top w:val="nil"/>
            </w:tcBorders>
            <w:shd w:val="clear" w:color="auto" w:fill="F7CAAC"/>
          </w:tcPr>
          <w:p w14:paraId="467DB2A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5F3B4ABE" w14:textId="77777777" w:rsidR="008451FC" w:rsidRPr="002732A7" w:rsidRDefault="008451FC" w:rsidP="002217F3">
            <w:pPr>
              <w:jc w:val="both"/>
            </w:pPr>
            <w:r w:rsidRPr="002732A7">
              <w:t xml:space="preserve">doc. Ing. Bc. Bronislav </w:t>
            </w:r>
            <w:proofErr w:type="spellStart"/>
            <w:r w:rsidRPr="002732A7">
              <w:t>Chramcov</w:t>
            </w:r>
            <w:proofErr w:type="spellEnd"/>
            <w:r w:rsidRPr="002732A7">
              <w:t>, Ph.D.</w:t>
            </w:r>
          </w:p>
        </w:tc>
      </w:tr>
      <w:tr w:rsidR="008451FC" w:rsidRPr="002732A7" w14:paraId="3D560A31" w14:textId="77777777" w:rsidTr="002217F3">
        <w:trPr>
          <w:trHeight w:val="243"/>
        </w:trPr>
        <w:tc>
          <w:tcPr>
            <w:tcW w:w="3086" w:type="dxa"/>
            <w:tcBorders>
              <w:top w:val="nil"/>
            </w:tcBorders>
            <w:shd w:val="clear" w:color="auto" w:fill="F7CAAC"/>
          </w:tcPr>
          <w:p w14:paraId="5DC245F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0103E397" w14:textId="77777777" w:rsidR="008451FC" w:rsidRPr="002732A7" w:rsidRDefault="008451FC" w:rsidP="002217F3">
            <w:pPr>
              <w:jc w:val="both"/>
            </w:pPr>
            <w:r w:rsidRPr="002732A7">
              <w:t>Garant se zapojuje formou metodického vedení, konzultací a zkoušení.</w:t>
            </w:r>
          </w:p>
          <w:p w14:paraId="0D3ECD48" w14:textId="77777777" w:rsidR="008451FC" w:rsidRPr="002732A7" w:rsidRDefault="008451FC" w:rsidP="002217F3">
            <w:pPr>
              <w:jc w:val="both"/>
            </w:pPr>
            <w:r w:rsidRPr="002732A7">
              <w:t xml:space="preserve">Dále se podílí na výuce formou přednášek zaměřených na oblasti: metodika a </w:t>
            </w:r>
            <w:proofErr w:type="gramStart"/>
            <w:r w:rsidRPr="002732A7">
              <w:t>postupy  výzkumné</w:t>
            </w:r>
            <w:proofErr w:type="gramEnd"/>
            <w:r w:rsidRPr="002732A7">
              <w:t xml:space="preserve"> práce, formulace výzkumného tématu, struktura disertační práce </w:t>
            </w:r>
          </w:p>
        </w:tc>
      </w:tr>
      <w:tr w:rsidR="008451FC" w:rsidRPr="002732A7" w14:paraId="525EB655" w14:textId="77777777" w:rsidTr="002217F3">
        <w:tc>
          <w:tcPr>
            <w:tcW w:w="3086" w:type="dxa"/>
            <w:shd w:val="clear" w:color="auto" w:fill="F7CAAC"/>
          </w:tcPr>
          <w:p w14:paraId="28D1C046"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1C9FDB9" w14:textId="77777777" w:rsidR="008451FC" w:rsidRPr="002732A7" w:rsidRDefault="008451FC" w:rsidP="002217F3">
            <w:pPr>
              <w:jc w:val="both"/>
            </w:pPr>
            <w:r w:rsidRPr="00072F40">
              <w:rPr>
                <w:b/>
                <w:bCs/>
              </w:rPr>
              <w:t xml:space="preserve">doc. Ing. Bc. Bronislav </w:t>
            </w:r>
            <w:proofErr w:type="spellStart"/>
            <w:r w:rsidRPr="00072F40">
              <w:rPr>
                <w:b/>
                <w:bCs/>
              </w:rPr>
              <w:t>Chramcov</w:t>
            </w:r>
            <w:proofErr w:type="spellEnd"/>
            <w:r w:rsidRPr="00072F40">
              <w:rPr>
                <w:b/>
                <w:bCs/>
              </w:rPr>
              <w:t>, Ph.D.</w:t>
            </w:r>
            <w:r w:rsidRPr="002732A7">
              <w:t xml:space="preserve"> (70 %) – výzkumné metody a postupy</w:t>
            </w:r>
          </w:p>
          <w:p w14:paraId="0D174FD8" w14:textId="77777777" w:rsidR="008451FC" w:rsidRPr="002732A7" w:rsidRDefault="008451FC" w:rsidP="002217F3">
            <w:pPr>
              <w:jc w:val="both"/>
            </w:pPr>
            <w:r w:rsidRPr="002732A7">
              <w:t>PhDr. Ondřej Fabián (30 %) – práce s</w:t>
            </w:r>
            <w:r>
              <w:t> </w:t>
            </w:r>
            <w:r w:rsidRPr="002732A7">
              <w:t>informačními zdroji</w:t>
            </w:r>
          </w:p>
        </w:tc>
      </w:tr>
      <w:tr w:rsidR="008451FC" w:rsidRPr="002732A7" w14:paraId="248F3034" w14:textId="77777777" w:rsidTr="002217F3">
        <w:trPr>
          <w:trHeight w:val="554"/>
        </w:trPr>
        <w:tc>
          <w:tcPr>
            <w:tcW w:w="9855" w:type="dxa"/>
            <w:gridSpan w:val="9"/>
            <w:tcBorders>
              <w:top w:val="nil"/>
            </w:tcBorders>
          </w:tcPr>
          <w:p w14:paraId="1685C2CF" w14:textId="77777777" w:rsidR="008451FC" w:rsidRPr="002732A7" w:rsidRDefault="008451FC" w:rsidP="002217F3">
            <w:pPr>
              <w:jc w:val="both"/>
            </w:pPr>
          </w:p>
        </w:tc>
      </w:tr>
      <w:tr w:rsidR="008451FC" w:rsidRPr="002732A7" w14:paraId="60510A49" w14:textId="77777777" w:rsidTr="002217F3">
        <w:tc>
          <w:tcPr>
            <w:tcW w:w="3086" w:type="dxa"/>
            <w:shd w:val="clear" w:color="auto" w:fill="F7CAAC"/>
          </w:tcPr>
          <w:p w14:paraId="24390CC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BAC6951" w14:textId="77777777" w:rsidR="008451FC" w:rsidRPr="002732A7" w:rsidRDefault="008451FC" w:rsidP="002217F3">
            <w:pPr>
              <w:jc w:val="both"/>
            </w:pPr>
          </w:p>
        </w:tc>
      </w:tr>
      <w:tr w:rsidR="008451FC" w:rsidRPr="002732A7" w14:paraId="22FA6F76" w14:textId="77777777" w:rsidTr="002217F3">
        <w:trPr>
          <w:trHeight w:val="2197"/>
        </w:trPr>
        <w:tc>
          <w:tcPr>
            <w:tcW w:w="9855" w:type="dxa"/>
            <w:gridSpan w:val="9"/>
            <w:tcBorders>
              <w:top w:val="nil"/>
              <w:bottom w:val="single" w:sz="4" w:space="0" w:color="auto"/>
            </w:tcBorders>
          </w:tcPr>
          <w:p w14:paraId="200485C3" w14:textId="41B61CDE" w:rsidR="008451FC" w:rsidRPr="002732A7" w:rsidRDefault="004A7425" w:rsidP="002217F3">
            <w:pPr>
              <w:pStyle w:val="Normlnweb"/>
              <w:spacing w:beforeAutospacing="0" w:afterAutospacing="0"/>
              <w:jc w:val="both"/>
              <w:rPr>
                <w:sz w:val="20"/>
                <w:szCs w:val="20"/>
              </w:rPr>
            </w:pPr>
            <w:ins w:id="107" w:author="Jiří Vojtěšek" w:date="2024-10-28T19:22:00Z">
              <w:r w:rsidRPr="001235DD">
                <w:rPr>
                  <w:sz w:val="20"/>
                  <w:szCs w:val="20"/>
                </w:rPr>
                <w:t>Předmět rozvíjí u doktoranda základní principy výzkumné práce</w:t>
              </w:r>
              <w:r w:rsidR="004F1A29">
                <w:rPr>
                  <w:sz w:val="20"/>
                  <w:szCs w:val="20"/>
                </w:rPr>
                <w:t xml:space="preserve">, </w:t>
              </w:r>
            </w:ins>
            <w:del w:id="108" w:author="Jiří Vojtěšek" w:date="2024-10-28T19:22:00Z">
              <w:r w:rsidR="008451FC" w:rsidRPr="002732A7" w:rsidDel="004A7425">
                <w:rPr>
                  <w:sz w:val="20"/>
                  <w:szCs w:val="20"/>
                </w:rPr>
                <w:delText xml:space="preserve">Předmět seznamuje doktoranda se základními principy výzkumné práce, </w:delText>
              </w:r>
            </w:del>
            <w:r w:rsidR="008451FC" w:rsidRPr="002732A7">
              <w:rPr>
                <w:sz w:val="20"/>
                <w:szCs w:val="20"/>
              </w:rPr>
              <w:t>možnostmi prezentace výsledků vědecké práce a s</w:t>
            </w:r>
            <w:r w:rsidR="008451FC">
              <w:rPr>
                <w:sz w:val="20"/>
                <w:szCs w:val="20"/>
              </w:rPr>
              <w:t> </w:t>
            </w:r>
            <w:r w:rsidR="008451FC" w:rsidRPr="002732A7">
              <w:rPr>
                <w:sz w:val="20"/>
                <w:szCs w:val="20"/>
              </w:rPr>
              <w:t>dalšími důležitými skutečnostmi, které budou užitečné pro jeho vědeckou přípravu. Předmět je vyučován ve dvou samostatných blocích. V</w:t>
            </w:r>
            <w:r w:rsidR="008451FC">
              <w:rPr>
                <w:sz w:val="20"/>
                <w:szCs w:val="20"/>
              </w:rPr>
              <w:t> </w:t>
            </w:r>
            <w:r w:rsidR="008451FC" w:rsidRPr="002732A7">
              <w:rPr>
                <w:sz w:val="20"/>
                <w:szCs w:val="20"/>
              </w:rPr>
              <w:t>prvním bloku si studenti osvojí základní výzkumné metody a postupy, seznámí se s</w:t>
            </w:r>
            <w:r w:rsidR="008451FC">
              <w:rPr>
                <w:sz w:val="20"/>
                <w:szCs w:val="20"/>
              </w:rPr>
              <w:t> </w:t>
            </w:r>
            <w:r w:rsidR="008451FC" w:rsidRPr="002732A7">
              <w:rPr>
                <w:sz w:val="20"/>
                <w:szCs w:val="20"/>
              </w:rPr>
              <w:t>možnostmi prezentace výsledků vědecké práce, metodikou hodnocení výsledků výzkumu, možnostmi financování výzkumu a etickými principy ve vědecké práci. Důraz bude kladen také na metodiku psaní a strukturu disertační práce, především pak správného stanovení výzkumných cílů a hypotéz. V</w:t>
            </w:r>
            <w:r w:rsidR="008451FC">
              <w:rPr>
                <w:sz w:val="20"/>
                <w:szCs w:val="20"/>
              </w:rPr>
              <w:t> </w:t>
            </w:r>
            <w:r w:rsidR="008451FC" w:rsidRPr="002732A7">
              <w:rPr>
                <w:sz w:val="20"/>
                <w:szCs w:val="20"/>
              </w:rPr>
              <w:t>druhém bloku se pak naučí pracovat s</w:t>
            </w:r>
            <w:r w:rsidR="008451FC">
              <w:rPr>
                <w:sz w:val="20"/>
                <w:szCs w:val="20"/>
              </w:rPr>
              <w:t> </w:t>
            </w:r>
            <w:r w:rsidR="008451FC" w:rsidRPr="002732A7">
              <w:rPr>
                <w:sz w:val="20"/>
                <w:szCs w:val="20"/>
              </w:rPr>
              <w:t>informačními zdroji pod dohledem odborníků z</w:t>
            </w:r>
            <w:r w:rsidR="008451FC">
              <w:rPr>
                <w:sz w:val="20"/>
                <w:szCs w:val="20"/>
              </w:rPr>
              <w:t> </w:t>
            </w:r>
            <w:r w:rsidR="008451FC" w:rsidRPr="002732A7">
              <w:rPr>
                <w:sz w:val="20"/>
                <w:szCs w:val="20"/>
              </w:rPr>
              <w:t>Knihovny UTB.  Předmět může být nahrazen absolvováním bezplatného týdenního kurzu “Kurz základů vědecké práce”, který je každoročně realizován Akademií věd České republiky.</w:t>
            </w:r>
          </w:p>
          <w:p w14:paraId="688C4B40" w14:textId="77777777" w:rsidR="008451FC" w:rsidRDefault="008451FC" w:rsidP="002217F3">
            <w:pPr>
              <w:pStyle w:val="Normlnweb"/>
              <w:spacing w:beforeAutospacing="0" w:afterAutospacing="0"/>
              <w:jc w:val="both"/>
              <w:rPr>
                <w:sz w:val="20"/>
                <w:szCs w:val="20"/>
              </w:rPr>
            </w:pPr>
          </w:p>
          <w:p w14:paraId="68CD6E22" w14:textId="7848A65A" w:rsidR="008451FC" w:rsidRDefault="008451FC" w:rsidP="002217F3">
            <w:pPr>
              <w:pStyle w:val="Normlnweb"/>
              <w:spacing w:beforeAutospacing="0" w:afterAutospacing="0"/>
              <w:jc w:val="both"/>
              <w:rPr>
                <w:sz w:val="20"/>
                <w:szCs w:val="20"/>
              </w:rPr>
            </w:pPr>
            <w:r>
              <w:rPr>
                <w:sz w:val="20"/>
                <w:szCs w:val="20"/>
              </w:rPr>
              <w:t>Hlavní témata: s</w:t>
            </w:r>
            <w:r w:rsidRPr="002732A7">
              <w:rPr>
                <w:sz w:val="20"/>
                <w:szCs w:val="20"/>
              </w:rPr>
              <w:t>truktura a náležitosti disertační práce</w:t>
            </w:r>
            <w:r>
              <w:rPr>
                <w:sz w:val="20"/>
                <w:szCs w:val="20"/>
              </w:rPr>
              <w:t>, e</w:t>
            </w:r>
            <w:r w:rsidRPr="002732A7">
              <w:rPr>
                <w:sz w:val="20"/>
                <w:szCs w:val="20"/>
              </w:rPr>
              <w:t>tika vědecké práce</w:t>
            </w:r>
            <w:r>
              <w:rPr>
                <w:sz w:val="20"/>
                <w:szCs w:val="20"/>
              </w:rPr>
              <w:t>, m</w:t>
            </w:r>
            <w:r w:rsidRPr="002732A7">
              <w:rPr>
                <w:sz w:val="20"/>
                <w:szCs w:val="20"/>
              </w:rPr>
              <w:t>etodologie, metodika výzkumné práce</w:t>
            </w:r>
            <w:r>
              <w:rPr>
                <w:sz w:val="20"/>
                <w:szCs w:val="20"/>
              </w:rPr>
              <w:t>, k</w:t>
            </w:r>
            <w:r w:rsidRPr="002732A7">
              <w:rPr>
                <w:sz w:val="20"/>
                <w:szCs w:val="20"/>
              </w:rPr>
              <w:t>vantitativní, kvalitativní výzkum</w:t>
            </w:r>
            <w:r>
              <w:rPr>
                <w:sz w:val="20"/>
                <w:szCs w:val="20"/>
              </w:rPr>
              <w:t>, v</w:t>
            </w:r>
            <w:r w:rsidRPr="002732A7">
              <w:rPr>
                <w:sz w:val="20"/>
                <w:szCs w:val="20"/>
              </w:rPr>
              <w:t>ýzkumné otázky a hypotézy</w:t>
            </w:r>
            <w:r>
              <w:rPr>
                <w:sz w:val="20"/>
                <w:szCs w:val="20"/>
              </w:rPr>
              <w:t>, e</w:t>
            </w:r>
            <w:r w:rsidRPr="002732A7">
              <w:rPr>
                <w:sz w:val="20"/>
                <w:szCs w:val="20"/>
              </w:rPr>
              <w:t>lektronické zdroje a práce s</w:t>
            </w:r>
            <w:r>
              <w:rPr>
                <w:sz w:val="20"/>
                <w:szCs w:val="20"/>
              </w:rPr>
              <w:t> </w:t>
            </w:r>
            <w:r w:rsidRPr="002732A7">
              <w:rPr>
                <w:sz w:val="20"/>
                <w:szCs w:val="20"/>
              </w:rPr>
              <w:t>nimi</w:t>
            </w:r>
            <w:r>
              <w:rPr>
                <w:sz w:val="20"/>
                <w:szCs w:val="20"/>
              </w:rPr>
              <w:t>, c</w:t>
            </w:r>
            <w:r w:rsidRPr="002732A7">
              <w:rPr>
                <w:sz w:val="20"/>
                <w:szCs w:val="20"/>
              </w:rPr>
              <w:t>itace informačních zdrojů</w:t>
            </w:r>
            <w:r>
              <w:rPr>
                <w:sz w:val="20"/>
                <w:szCs w:val="20"/>
              </w:rPr>
              <w:t>, f</w:t>
            </w:r>
            <w:r w:rsidRPr="002732A7">
              <w:rPr>
                <w:sz w:val="20"/>
                <w:szCs w:val="20"/>
              </w:rPr>
              <w:t>inanční zdroje pro výzkum, grantové systémy</w:t>
            </w:r>
            <w:r>
              <w:rPr>
                <w:sz w:val="20"/>
                <w:szCs w:val="20"/>
              </w:rPr>
              <w:t>, d</w:t>
            </w:r>
            <w:r w:rsidRPr="002732A7">
              <w:rPr>
                <w:sz w:val="20"/>
                <w:szCs w:val="20"/>
              </w:rPr>
              <w:t>uševní vlastnictví, komercionalizace výsledů výzkumu</w:t>
            </w:r>
            <w:r>
              <w:rPr>
                <w:sz w:val="20"/>
                <w:szCs w:val="20"/>
              </w:rPr>
              <w:t>.</w:t>
            </w:r>
          </w:p>
          <w:p w14:paraId="2C06FBE6" w14:textId="77777777" w:rsidR="008451FC" w:rsidRPr="002732A7" w:rsidRDefault="008451FC" w:rsidP="002217F3">
            <w:pPr>
              <w:pStyle w:val="Normlnweb"/>
              <w:jc w:val="both"/>
            </w:pPr>
            <w:r>
              <w:rPr>
                <w:sz w:val="20"/>
                <w:szCs w:val="20"/>
              </w:rPr>
              <w:t>Výsledky učení: p</w:t>
            </w:r>
            <w:r w:rsidRPr="005C4916">
              <w:rPr>
                <w:sz w:val="20"/>
                <w:szCs w:val="20"/>
              </w:rPr>
              <w:t>o úspěšném absolvování tohoto předmětu bude student schopen efektivně vyhledávat relevantní informace v elektronických informačních zdrojích, kriticky zhodnotit aktuální stav řešené problematiky, formulovat výzkumné otázky a k nim příslušné hypotézy. Dovede navrhnou jasnou strukturu výzkumné práce, zpracovat a zhodnotit výsledky výzkumu a tyto prezentovat, popřípadě publikovat</w:t>
            </w:r>
            <w:r>
              <w:rPr>
                <w:sz w:val="20"/>
                <w:szCs w:val="20"/>
              </w:rPr>
              <w:t>.</w:t>
            </w:r>
          </w:p>
        </w:tc>
      </w:tr>
      <w:tr w:rsidR="008451FC" w:rsidRPr="002732A7" w14:paraId="5F40D7D2"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7C92D196"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277F71E3" w14:textId="77777777" w:rsidR="008451FC" w:rsidRPr="002732A7" w:rsidRDefault="008451FC" w:rsidP="002217F3">
            <w:pPr>
              <w:jc w:val="both"/>
            </w:pPr>
          </w:p>
        </w:tc>
      </w:tr>
      <w:tr w:rsidR="008451FC" w:rsidRPr="002732A7" w14:paraId="1E300CEB" w14:textId="77777777" w:rsidTr="001322CD">
        <w:trPr>
          <w:trHeight w:val="1459"/>
        </w:trPr>
        <w:tc>
          <w:tcPr>
            <w:tcW w:w="9855" w:type="dxa"/>
            <w:gridSpan w:val="9"/>
            <w:tcBorders>
              <w:top w:val="nil"/>
              <w:bottom w:val="single" w:sz="4" w:space="0" w:color="auto"/>
            </w:tcBorders>
          </w:tcPr>
          <w:p w14:paraId="55A482A2" w14:textId="77777777" w:rsidR="008451FC" w:rsidRPr="002732A7" w:rsidRDefault="008451FC" w:rsidP="002217F3">
            <w:pPr>
              <w:jc w:val="both"/>
            </w:pPr>
            <w:r w:rsidRPr="002732A7">
              <w:t>Při výuce jsou využity metody výuky, které odpovídají charakteru předmětu. Konkrétně jsou využívány tyto metody:</w:t>
            </w:r>
          </w:p>
          <w:p w14:paraId="2334578C" w14:textId="77777777" w:rsidR="008451FC" w:rsidRPr="002732A7" w:rsidRDefault="008451FC" w:rsidP="00C31356">
            <w:pPr>
              <w:pStyle w:val="Odstavecseseznamem"/>
              <w:numPr>
                <w:ilvl w:val="0"/>
                <w:numId w:val="12"/>
              </w:numPr>
              <w:suppressAutoHyphens w:val="0"/>
              <w:jc w:val="both"/>
            </w:pPr>
            <w:r w:rsidRPr="002732A7">
              <w:t>Monologické metody (výklad, přednáška, instruktáž)</w:t>
            </w:r>
          </w:p>
          <w:p w14:paraId="2A0F4F68" w14:textId="77777777" w:rsidR="008451FC" w:rsidRPr="002732A7" w:rsidRDefault="008451FC" w:rsidP="00C31356">
            <w:pPr>
              <w:pStyle w:val="Odstavecseseznamem"/>
              <w:numPr>
                <w:ilvl w:val="0"/>
                <w:numId w:val="12"/>
              </w:numPr>
              <w:suppressAutoHyphens w:val="0"/>
              <w:jc w:val="both"/>
            </w:pPr>
            <w:r w:rsidRPr="002732A7">
              <w:t>Metoda práce s</w:t>
            </w:r>
            <w:r>
              <w:t> </w:t>
            </w:r>
            <w:r w:rsidRPr="002732A7">
              <w:t xml:space="preserve">odborným textem </w:t>
            </w:r>
          </w:p>
          <w:p w14:paraId="28660F71" w14:textId="77777777" w:rsidR="008451FC" w:rsidRPr="002732A7" w:rsidRDefault="008451FC" w:rsidP="00C31356">
            <w:pPr>
              <w:pStyle w:val="Odstavecseseznamem"/>
              <w:numPr>
                <w:ilvl w:val="0"/>
                <w:numId w:val="12"/>
              </w:numPr>
              <w:suppressAutoHyphens w:val="0"/>
              <w:jc w:val="both"/>
            </w:pPr>
            <w:r w:rsidRPr="002732A7">
              <w:t>Individuální práce studentů s</w:t>
            </w:r>
            <w:r>
              <w:t> </w:t>
            </w:r>
            <w:r w:rsidRPr="002732A7">
              <w:t>informačními zdroji</w:t>
            </w:r>
          </w:p>
          <w:p w14:paraId="6E6B208A" w14:textId="77777777" w:rsidR="008451FC" w:rsidRPr="002732A7" w:rsidRDefault="008451FC" w:rsidP="00C31356">
            <w:pPr>
              <w:pStyle w:val="Odstavecseseznamem"/>
              <w:numPr>
                <w:ilvl w:val="0"/>
                <w:numId w:val="12"/>
              </w:numPr>
              <w:suppressAutoHyphens w:val="0"/>
              <w:jc w:val="both"/>
            </w:pPr>
            <w:r w:rsidRPr="002732A7">
              <w:t>Individuální písemná práce studentů – zpracování eseje</w:t>
            </w:r>
          </w:p>
          <w:p w14:paraId="1BF4ECE0" w14:textId="591E33DC" w:rsidR="008451FC" w:rsidRPr="002732A7" w:rsidRDefault="008451FC" w:rsidP="00C31356">
            <w:pPr>
              <w:pStyle w:val="Odstavecseseznamem"/>
              <w:numPr>
                <w:ilvl w:val="0"/>
                <w:numId w:val="12"/>
              </w:numPr>
              <w:suppressAutoHyphens w:val="0"/>
              <w:jc w:val="both"/>
            </w:pPr>
            <w:r w:rsidRPr="002732A7">
              <w:t>Cvičení na počítači – práce s</w:t>
            </w:r>
            <w:r>
              <w:t> </w:t>
            </w:r>
            <w:r w:rsidRPr="002732A7">
              <w:t>informačními zdroji</w:t>
            </w:r>
          </w:p>
        </w:tc>
      </w:tr>
      <w:tr w:rsidR="008451FC" w:rsidRPr="002732A7" w14:paraId="6C740080" w14:textId="77777777" w:rsidTr="002217F3">
        <w:trPr>
          <w:trHeight w:val="265"/>
        </w:trPr>
        <w:tc>
          <w:tcPr>
            <w:tcW w:w="3653" w:type="dxa"/>
            <w:gridSpan w:val="3"/>
            <w:tcBorders>
              <w:top w:val="single" w:sz="4" w:space="0" w:color="auto"/>
            </w:tcBorders>
            <w:shd w:val="clear" w:color="auto" w:fill="F7CAAC"/>
          </w:tcPr>
          <w:p w14:paraId="346C480C"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914C26F" w14:textId="77777777" w:rsidR="008451FC" w:rsidRPr="002732A7" w:rsidRDefault="008451FC" w:rsidP="002217F3">
            <w:pPr>
              <w:jc w:val="both"/>
            </w:pPr>
          </w:p>
        </w:tc>
      </w:tr>
      <w:tr w:rsidR="008451FC" w:rsidRPr="002732A7" w14:paraId="7053B961" w14:textId="77777777" w:rsidTr="002217F3">
        <w:trPr>
          <w:trHeight w:val="1497"/>
        </w:trPr>
        <w:tc>
          <w:tcPr>
            <w:tcW w:w="9855" w:type="dxa"/>
            <w:gridSpan w:val="9"/>
            <w:tcBorders>
              <w:top w:val="nil"/>
            </w:tcBorders>
          </w:tcPr>
          <w:p w14:paraId="39442915" w14:textId="77777777" w:rsidR="008451FC" w:rsidRPr="002732A7" w:rsidRDefault="008451FC" w:rsidP="002217F3">
            <w:pPr>
              <w:pStyle w:val="Default"/>
              <w:ind w:left="67" w:hanging="67"/>
              <w:rPr>
                <w:rFonts w:ascii="Arial Narrow" w:hAnsi="Arial Narrow"/>
                <w:b/>
                <w:i/>
                <w:sz w:val="20"/>
                <w:szCs w:val="20"/>
              </w:rPr>
            </w:pPr>
            <w:r w:rsidRPr="002732A7">
              <w:rPr>
                <w:rFonts w:ascii="Arial Narrow" w:hAnsi="Arial Narrow"/>
                <w:b/>
                <w:i/>
                <w:iCs/>
                <w:sz w:val="20"/>
                <w:szCs w:val="20"/>
              </w:rPr>
              <w:t>Povinná literatura:</w:t>
            </w:r>
          </w:p>
          <w:p w14:paraId="06E8EAC4" w14:textId="77777777" w:rsidR="008451FC" w:rsidRDefault="008451FC" w:rsidP="002217F3">
            <w:pPr>
              <w:jc w:val="both"/>
              <w:rPr>
                <w:rFonts w:cs="Arial"/>
                <w:color w:val="000000" w:themeColor="text1"/>
                <w:shd w:val="clear" w:color="auto" w:fill="FFFFFF"/>
              </w:rPr>
            </w:pPr>
            <w:r w:rsidRPr="002732A7">
              <w:rPr>
                <w:rFonts w:cs="Arial"/>
                <w:color w:val="000000" w:themeColor="text1"/>
                <w:shd w:val="clear" w:color="auto" w:fill="FFFFFF"/>
              </w:rPr>
              <w:t>CRESWELL, John W. a CRESWELL, J. David. </w:t>
            </w:r>
            <w:proofErr w:type="spellStart"/>
            <w:r w:rsidRPr="002732A7">
              <w:rPr>
                <w:rFonts w:cs="Arial"/>
                <w:i/>
                <w:iCs/>
                <w:color w:val="000000" w:themeColor="text1"/>
                <w:shd w:val="clear" w:color="auto" w:fill="FFFFFF"/>
              </w:rPr>
              <w:t>Research</w:t>
            </w:r>
            <w:proofErr w:type="spellEnd"/>
            <w:r w:rsidRPr="002732A7">
              <w:rPr>
                <w:rFonts w:cs="Arial"/>
                <w:i/>
                <w:iCs/>
                <w:color w:val="000000" w:themeColor="text1"/>
                <w:shd w:val="clear" w:color="auto" w:fill="FFFFFF"/>
              </w:rPr>
              <w:t xml:space="preserve"> </w:t>
            </w:r>
            <w:proofErr w:type="gramStart"/>
            <w:r w:rsidRPr="002732A7">
              <w:rPr>
                <w:rFonts w:cs="Arial"/>
                <w:i/>
                <w:iCs/>
                <w:color w:val="000000" w:themeColor="text1"/>
                <w:shd w:val="clear" w:color="auto" w:fill="FFFFFF"/>
              </w:rPr>
              <w:t>design :</w:t>
            </w:r>
            <w:proofErr w:type="gram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qualitative</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quantitative</w:t>
            </w:r>
            <w:proofErr w:type="spellEnd"/>
            <w:r w:rsidRPr="002732A7">
              <w:rPr>
                <w:rFonts w:cs="Arial"/>
                <w:i/>
                <w:iCs/>
                <w:color w:val="000000" w:themeColor="text1"/>
                <w:shd w:val="clear" w:color="auto" w:fill="FFFFFF"/>
              </w:rPr>
              <w:t xml:space="preserve">, and </w:t>
            </w:r>
            <w:proofErr w:type="spellStart"/>
            <w:r w:rsidRPr="002732A7">
              <w:rPr>
                <w:rFonts w:cs="Arial"/>
                <w:i/>
                <w:iCs/>
                <w:color w:val="000000" w:themeColor="text1"/>
                <w:shd w:val="clear" w:color="auto" w:fill="FFFFFF"/>
              </w:rPr>
              <w:t>mixed</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methods</w:t>
            </w:r>
            <w:proofErr w:type="spellEnd"/>
            <w:r w:rsidRPr="002732A7">
              <w:rPr>
                <w:rFonts w:cs="Arial"/>
                <w:i/>
                <w:iCs/>
                <w:color w:val="000000" w:themeColor="text1"/>
                <w:shd w:val="clear" w:color="auto" w:fill="FFFFFF"/>
              </w:rPr>
              <w:t xml:space="preserve"> </w:t>
            </w:r>
            <w:proofErr w:type="spellStart"/>
            <w:r w:rsidRPr="002732A7">
              <w:rPr>
                <w:rFonts w:cs="Arial"/>
                <w:i/>
                <w:iCs/>
                <w:color w:val="000000" w:themeColor="text1"/>
                <w:shd w:val="clear" w:color="auto" w:fill="FFFFFF"/>
              </w:rPr>
              <w:t>approaches</w:t>
            </w:r>
            <w:proofErr w:type="spellEnd"/>
            <w:r w:rsidRPr="002732A7">
              <w:rPr>
                <w:rFonts w:cs="Arial"/>
                <w:color w:val="000000" w:themeColor="text1"/>
                <w:shd w:val="clear" w:color="auto" w:fill="FFFFFF"/>
              </w:rPr>
              <w:t xml:space="preserve">. 6th </w:t>
            </w:r>
            <w:proofErr w:type="spellStart"/>
            <w:r w:rsidRPr="002732A7">
              <w:rPr>
                <w:rFonts w:cs="Arial"/>
                <w:color w:val="000000" w:themeColor="text1"/>
                <w:shd w:val="clear" w:color="auto" w:fill="FFFFFF"/>
              </w:rPr>
              <w:t>edition</w:t>
            </w:r>
            <w:proofErr w:type="spellEnd"/>
            <w:r w:rsidRPr="002732A7">
              <w:rPr>
                <w:rFonts w:cs="Arial"/>
                <w:color w:val="000000" w:themeColor="text1"/>
                <w:shd w:val="clear" w:color="auto" w:fill="FFFFFF"/>
              </w:rPr>
              <w:t>. Los Angeles: SAGE, 2023. ISBN 978-1-0718-7063-1.</w:t>
            </w:r>
          </w:p>
          <w:p w14:paraId="30831667" w14:textId="77777777" w:rsidR="008451FC" w:rsidRPr="002732A7" w:rsidRDefault="008451FC" w:rsidP="002217F3">
            <w:pPr>
              <w:jc w:val="both"/>
              <w:rPr>
                <w:rFonts w:cs="Open Sans"/>
                <w:color w:val="000000" w:themeColor="text1"/>
                <w:shd w:val="clear" w:color="auto" w:fill="FFFFFF"/>
              </w:rPr>
            </w:pPr>
            <w:r w:rsidRPr="002732A7">
              <w:rPr>
                <w:rFonts w:cs="Open Sans"/>
                <w:color w:val="000000" w:themeColor="text1"/>
                <w:shd w:val="clear" w:color="auto" w:fill="FFFFFF"/>
              </w:rPr>
              <w:t>TAN, Willie. </w:t>
            </w:r>
            <w:proofErr w:type="spellStart"/>
            <w:r w:rsidRPr="002732A7">
              <w:rPr>
                <w:rFonts w:cs="Open Sans"/>
                <w:i/>
                <w:iCs/>
                <w:color w:val="000000" w:themeColor="text1"/>
                <w:shd w:val="clear" w:color="auto" w:fill="FFFFFF"/>
              </w:rPr>
              <w:t>Research</w:t>
            </w:r>
            <w:proofErr w:type="spellEnd"/>
            <w:r w:rsidRPr="002732A7">
              <w:rPr>
                <w:rFonts w:cs="Open Sans"/>
                <w:i/>
                <w:iCs/>
                <w:color w:val="000000" w:themeColor="text1"/>
                <w:shd w:val="clear" w:color="auto" w:fill="FFFFFF"/>
              </w:rPr>
              <w:t xml:space="preserve"> </w:t>
            </w:r>
            <w:proofErr w:type="spellStart"/>
            <w:r w:rsidRPr="002732A7">
              <w:rPr>
                <w:rFonts w:cs="Open Sans"/>
                <w:i/>
                <w:iCs/>
                <w:color w:val="000000" w:themeColor="text1"/>
                <w:shd w:val="clear" w:color="auto" w:fill="FFFFFF"/>
              </w:rPr>
              <w:t>methods</w:t>
            </w:r>
            <w:proofErr w:type="spellEnd"/>
            <w:r w:rsidRPr="002732A7">
              <w:rPr>
                <w:rFonts w:cs="Open Sans"/>
                <w:i/>
                <w:iCs/>
                <w:color w:val="000000" w:themeColor="text1"/>
                <w:shd w:val="clear" w:color="auto" w:fill="FFFFFF"/>
              </w:rPr>
              <w:t>.</w:t>
            </w:r>
            <w:r w:rsidRPr="002732A7">
              <w:rPr>
                <w:rFonts w:cs="Open Sans"/>
                <w:color w:val="000000" w:themeColor="text1"/>
                <w:shd w:val="clear" w:color="auto" w:fill="FFFFFF"/>
              </w:rPr>
              <w:t xml:space="preserve"> New Jersey: </w:t>
            </w:r>
            <w:proofErr w:type="spellStart"/>
            <w:r w:rsidRPr="002732A7">
              <w:rPr>
                <w:rFonts w:cs="Open Sans"/>
                <w:color w:val="000000" w:themeColor="text1"/>
                <w:shd w:val="clear" w:color="auto" w:fill="FFFFFF"/>
              </w:rPr>
              <w:t>World</w:t>
            </w:r>
            <w:proofErr w:type="spellEnd"/>
            <w:r w:rsidRPr="002732A7">
              <w:rPr>
                <w:rFonts w:cs="Open Sans"/>
                <w:color w:val="000000" w:themeColor="text1"/>
                <w:shd w:val="clear" w:color="auto" w:fill="FFFFFF"/>
              </w:rPr>
              <w:t xml:space="preserve"> </w:t>
            </w:r>
            <w:proofErr w:type="spellStart"/>
            <w:r w:rsidRPr="002732A7">
              <w:rPr>
                <w:rFonts w:cs="Open Sans"/>
                <w:color w:val="000000" w:themeColor="text1"/>
                <w:shd w:val="clear" w:color="auto" w:fill="FFFFFF"/>
              </w:rPr>
              <w:t>Scientific</w:t>
            </w:r>
            <w:proofErr w:type="spellEnd"/>
            <w:r w:rsidRPr="002732A7">
              <w:rPr>
                <w:rFonts w:cs="Open Sans"/>
                <w:color w:val="000000" w:themeColor="text1"/>
                <w:shd w:val="clear" w:color="auto" w:fill="FFFFFF"/>
              </w:rPr>
              <w:t>, 2022. ISBN 978-981-125-795-7.</w:t>
            </w:r>
          </w:p>
          <w:p w14:paraId="2FFF45E9" w14:textId="02C31554" w:rsidR="008451FC" w:rsidRPr="002732A7" w:rsidRDefault="008451FC" w:rsidP="002217F3">
            <w:pPr>
              <w:jc w:val="both"/>
              <w:rPr>
                <w:rFonts w:cs="Arial"/>
                <w:color w:val="000000" w:themeColor="text1"/>
                <w:shd w:val="clear" w:color="auto" w:fill="FFFFFF"/>
              </w:rPr>
            </w:pPr>
            <w:r w:rsidRPr="002732A7">
              <w:rPr>
                <w:rFonts w:cs="Open Sans"/>
                <w:color w:val="212529"/>
                <w:shd w:val="clear" w:color="auto" w:fill="FFFFFF"/>
              </w:rPr>
              <w:t>THOMAS, C. George. </w:t>
            </w:r>
            <w:proofErr w:type="spellStart"/>
            <w:r w:rsidRPr="002732A7">
              <w:rPr>
                <w:rFonts w:cs="Open Sans"/>
                <w:i/>
                <w:iCs/>
                <w:color w:val="212529"/>
                <w:shd w:val="clear" w:color="auto" w:fill="FFFFFF"/>
              </w:rPr>
              <w:t>Research</w:t>
            </w:r>
            <w:proofErr w:type="spellEnd"/>
            <w:r w:rsidRPr="002732A7">
              <w:rPr>
                <w:rFonts w:cs="Open Sans"/>
                <w:i/>
                <w:iCs/>
                <w:color w:val="212529"/>
                <w:shd w:val="clear" w:color="auto" w:fill="FFFFFF"/>
              </w:rPr>
              <w:t xml:space="preserve"> </w:t>
            </w:r>
            <w:proofErr w:type="spellStart"/>
            <w:r w:rsidRPr="002732A7">
              <w:rPr>
                <w:rFonts w:cs="Open Sans"/>
                <w:i/>
                <w:iCs/>
                <w:color w:val="212529"/>
                <w:shd w:val="clear" w:color="auto" w:fill="FFFFFF"/>
              </w:rPr>
              <w:t>methodology</w:t>
            </w:r>
            <w:proofErr w:type="spellEnd"/>
            <w:r w:rsidRPr="002732A7">
              <w:rPr>
                <w:rFonts w:cs="Open Sans"/>
                <w:i/>
                <w:iCs/>
                <w:color w:val="212529"/>
                <w:shd w:val="clear" w:color="auto" w:fill="FFFFFF"/>
              </w:rPr>
              <w:t xml:space="preserve"> and </w:t>
            </w:r>
            <w:proofErr w:type="spellStart"/>
            <w:r w:rsidRPr="002732A7">
              <w:rPr>
                <w:rFonts w:cs="Open Sans"/>
                <w:i/>
                <w:iCs/>
                <w:color w:val="212529"/>
                <w:shd w:val="clear" w:color="auto" w:fill="FFFFFF"/>
              </w:rPr>
              <w:t>scientific</w:t>
            </w:r>
            <w:proofErr w:type="spellEnd"/>
            <w:r w:rsidRPr="002732A7">
              <w:rPr>
                <w:rFonts w:cs="Open Sans"/>
                <w:i/>
                <w:iCs/>
                <w:color w:val="212529"/>
                <w:shd w:val="clear" w:color="auto" w:fill="FFFFFF"/>
              </w:rPr>
              <w:t xml:space="preserve"> </w:t>
            </w:r>
            <w:proofErr w:type="spellStart"/>
            <w:r w:rsidRPr="002732A7">
              <w:rPr>
                <w:rFonts w:cs="Open Sans"/>
                <w:i/>
                <w:iCs/>
                <w:color w:val="212529"/>
                <w:shd w:val="clear" w:color="auto" w:fill="FFFFFF"/>
              </w:rPr>
              <w:t>writing</w:t>
            </w:r>
            <w:proofErr w:type="spellEnd"/>
            <w:r w:rsidRPr="002732A7">
              <w:rPr>
                <w:rFonts w:cs="Open Sans"/>
                <w:color w:val="212529"/>
                <w:shd w:val="clear" w:color="auto" w:fill="FFFFFF"/>
              </w:rPr>
              <w:t xml:space="preserve">. Online. 2nd </w:t>
            </w:r>
            <w:proofErr w:type="spellStart"/>
            <w:r w:rsidRPr="002732A7">
              <w:rPr>
                <w:rFonts w:cs="Open Sans"/>
                <w:color w:val="212529"/>
                <w:shd w:val="clear" w:color="auto" w:fill="FFFFFF"/>
              </w:rPr>
              <w:t>edition</w:t>
            </w:r>
            <w:proofErr w:type="spellEnd"/>
            <w:r w:rsidRPr="002732A7">
              <w:rPr>
                <w:rFonts w:cs="Open Sans"/>
                <w:color w:val="212529"/>
                <w:shd w:val="clear" w:color="auto" w:fill="FFFFFF"/>
              </w:rPr>
              <w:t xml:space="preserve">. </w:t>
            </w:r>
            <w:proofErr w:type="spellStart"/>
            <w:r w:rsidRPr="002732A7">
              <w:rPr>
                <w:rFonts w:cs="Open Sans"/>
                <w:color w:val="212529"/>
                <w:shd w:val="clear" w:color="auto" w:fill="FFFFFF"/>
              </w:rPr>
              <w:t>Cham</w:t>
            </w:r>
            <w:proofErr w:type="spellEnd"/>
            <w:r w:rsidRPr="002732A7">
              <w:rPr>
                <w:rFonts w:cs="Open Sans"/>
                <w:color w:val="212529"/>
                <w:shd w:val="clear" w:color="auto" w:fill="FFFFFF"/>
              </w:rPr>
              <w:t xml:space="preserve">: </w:t>
            </w:r>
            <w:proofErr w:type="spellStart"/>
            <w:r w:rsidRPr="002732A7">
              <w:rPr>
                <w:rFonts w:cs="Open Sans"/>
                <w:color w:val="212529"/>
                <w:shd w:val="clear" w:color="auto" w:fill="FFFFFF"/>
              </w:rPr>
              <w:t>Springer</w:t>
            </w:r>
            <w:proofErr w:type="spellEnd"/>
            <w:r w:rsidRPr="002732A7">
              <w:rPr>
                <w:rFonts w:cs="Open Sans"/>
                <w:color w:val="212529"/>
                <w:shd w:val="clear" w:color="auto" w:fill="FFFFFF"/>
              </w:rPr>
              <w:t>, 2021. ISBN 9783030648657. Dostupné z: </w:t>
            </w:r>
            <w:hyperlink r:id="rId20" w:history="1">
              <w:r w:rsidRPr="002732A7">
                <w:rPr>
                  <w:rStyle w:val="Hypertextovodkaz"/>
                  <w:rFonts w:cs="Open Sans"/>
                  <w:color w:val="007BFF"/>
                  <w:shd w:val="clear" w:color="auto" w:fill="FFFFFF"/>
                </w:rPr>
                <w:t>https://search.ebscohost.com/login.aspx?direct=true&amp;scope=site&amp;db=nlebk&amp;AN=2759184&amp;authtype=ip,shib&amp;custid=s3936755</w:t>
              </w:r>
            </w:hyperlink>
            <w:r w:rsidRPr="002732A7">
              <w:rPr>
                <w:rFonts w:cs="Open Sans"/>
                <w:color w:val="212529"/>
                <w:shd w:val="clear" w:color="auto" w:fill="FFFFFF"/>
              </w:rPr>
              <w:t>. [cit. 2024-07-29].</w:t>
            </w:r>
          </w:p>
          <w:p w14:paraId="6F29C2F9" w14:textId="17FA9A7C" w:rsidR="008451FC" w:rsidRPr="002732A7" w:rsidDel="006E3F67" w:rsidRDefault="008451FC" w:rsidP="006E3F67">
            <w:pPr>
              <w:jc w:val="both"/>
              <w:rPr>
                <w:del w:id="109" w:author="Jiří Vojtěšek" w:date="2024-10-28T19:24:00Z"/>
                <w:rFonts w:cs="Arial"/>
                <w:color w:val="000000" w:themeColor="text1"/>
                <w:shd w:val="clear" w:color="auto" w:fill="FFFFFF"/>
              </w:rPr>
            </w:pPr>
            <w:r w:rsidRPr="00707683">
              <w:rPr>
                <w:rFonts w:cs="Arial"/>
                <w:color w:val="000000" w:themeColor="text1"/>
                <w:shd w:val="clear" w:color="auto" w:fill="FFFFFF"/>
              </w:rPr>
              <w:t>KOSTERA, Monika (</w:t>
            </w:r>
            <w:proofErr w:type="spellStart"/>
            <w:r w:rsidRPr="00707683">
              <w:rPr>
                <w:rFonts w:cs="Arial"/>
                <w:color w:val="000000" w:themeColor="text1"/>
                <w:shd w:val="clear" w:color="auto" w:fill="FFFFFF"/>
              </w:rPr>
              <w:t>ed</w:t>
            </w:r>
            <w:proofErr w:type="spellEnd"/>
            <w:r w:rsidRPr="00707683">
              <w:rPr>
                <w:rFonts w:cs="Arial"/>
                <w:color w:val="000000" w:themeColor="text1"/>
                <w:shd w:val="clear" w:color="auto" w:fill="FFFFFF"/>
              </w:rPr>
              <w:t xml:space="preserve">.). </w:t>
            </w:r>
            <w:proofErr w:type="spellStart"/>
            <w:r w:rsidRPr="00707683">
              <w:rPr>
                <w:rFonts w:cs="Arial"/>
                <w:i/>
                <w:iCs/>
                <w:color w:val="000000" w:themeColor="text1"/>
                <w:shd w:val="clear" w:color="auto" w:fill="FFFFFF"/>
              </w:rPr>
              <w:t>How</w:t>
            </w:r>
            <w:proofErr w:type="spellEnd"/>
            <w:r w:rsidRPr="00707683">
              <w:rPr>
                <w:rFonts w:cs="Arial"/>
                <w:i/>
                <w:iCs/>
                <w:color w:val="000000" w:themeColor="text1"/>
                <w:shd w:val="clear" w:color="auto" w:fill="FFFFFF"/>
              </w:rPr>
              <w:t xml:space="preserve"> to </w:t>
            </w:r>
            <w:proofErr w:type="spellStart"/>
            <w:r w:rsidRPr="00707683">
              <w:rPr>
                <w:rFonts w:cs="Arial"/>
                <w:i/>
                <w:iCs/>
                <w:color w:val="000000" w:themeColor="text1"/>
                <w:shd w:val="clear" w:color="auto" w:fill="FFFFFF"/>
              </w:rPr>
              <w:t>write</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differently</w:t>
            </w:r>
            <w:proofErr w:type="spellEnd"/>
            <w:r w:rsidRPr="00707683">
              <w:rPr>
                <w:rFonts w:cs="Arial"/>
                <w:i/>
                <w:iCs/>
                <w:color w:val="000000" w:themeColor="text1"/>
                <w:shd w:val="clear" w:color="auto" w:fill="FFFFFF"/>
              </w:rPr>
              <w:t xml:space="preserve">: a </w:t>
            </w:r>
            <w:proofErr w:type="spellStart"/>
            <w:r w:rsidRPr="00707683">
              <w:rPr>
                <w:rFonts w:cs="Arial"/>
                <w:i/>
                <w:iCs/>
                <w:color w:val="000000" w:themeColor="text1"/>
                <w:shd w:val="clear" w:color="auto" w:fill="FFFFFF"/>
              </w:rPr>
              <w:t>quest</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for</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meaningful</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academic</w:t>
            </w:r>
            <w:proofErr w:type="spellEnd"/>
            <w:r w:rsidRPr="00707683">
              <w:rPr>
                <w:rFonts w:cs="Arial"/>
                <w:i/>
                <w:iCs/>
                <w:color w:val="000000" w:themeColor="text1"/>
                <w:shd w:val="clear" w:color="auto" w:fill="FFFFFF"/>
              </w:rPr>
              <w:t xml:space="preserve"> </w:t>
            </w:r>
            <w:proofErr w:type="spellStart"/>
            <w:r w:rsidRPr="00707683">
              <w:rPr>
                <w:rFonts w:cs="Arial"/>
                <w:i/>
                <w:iCs/>
                <w:color w:val="000000" w:themeColor="text1"/>
                <w:shd w:val="clear" w:color="auto" w:fill="FFFFFF"/>
              </w:rPr>
              <w:t>writing</w:t>
            </w:r>
            <w:proofErr w:type="spellEnd"/>
            <w:r w:rsidRPr="00707683">
              <w:rPr>
                <w:rFonts w:cs="Arial"/>
                <w:color w:val="000000" w:themeColor="text1"/>
                <w:shd w:val="clear" w:color="auto" w:fill="FFFFFF"/>
              </w:rPr>
              <w:t xml:space="preserve">. </w:t>
            </w:r>
            <w:proofErr w:type="spellStart"/>
            <w:r w:rsidRPr="00707683">
              <w:rPr>
                <w:rFonts w:cs="Arial"/>
                <w:color w:val="000000" w:themeColor="text1"/>
                <w:shd w:val="clear" w:color="auto" w:fill="FFFFFF"/>
              </w:rPr>
              <w:t>Cheltenham</w:t>
            </w:r>
            <w:proofErr w:type="spellEnd"/>
            <w:r w:rsidRPr="00707683">
              <w:rPr>
                <w:rFonts w:cs="Arial"/>
                <w:color w:val="000000" w:themeColor="text1"/>
                <w:shd w:val="clear" w:color="auto" w:fill="FFFFFF"/>
              </w:rPr>
              <w:t xml:space="preserve">, UK: Edward </w:t>
            </w:r>
            <w:proofErr w:type="spellStart"/>
            <w:r w:rsidRPr="00707683">
              <w:rPr>
                <w:rFonts w:cs="Arial"/>
                <w:color w:val="000000" w:themeColor="text1"/>
                <w:shd w:val="clear" w:color="auto" w:fill="FFFFFF"/>
              </w:rPr>
              <w:t>Elgar</w:t>
            </w:r>
            <w:proofErr w:type="spellEnd"/>
            <w:r w:rsidRPr="00707683">
              <w:rPr>
                <w:rFonts w:cs="Arial"/>
                <w:color w:val="000000" w:themeColor="text1"/>
                <w:shd w:val="clear" w:color="auto" w:fill="FFFFFF"/>
              </w:rPr>
              <w:t xml:space="preserve"> </w:t>
            </w:r>
            <w:proofErr w:type="spellStart"/>
            <w:r w:rsidRPr="00707683">
              <w:rPr>
                <w:rFonts w:cs="Arial"/>
                <w:color w:val="000000" w:themeColor="text1"/>
                <w:shd w:val="clear" w:color="auto" w:fill="FFFFFF"/>
              </w:rPr>
              <w:t>Publishing</w:t>
            </w:r>
            <w:proofErr w:type="spellEnd"/>
            <w:r w:rsidRPr="00707683">
              <w:rPr>
                <w:rFonts w:cs="Arial"/>
                <w:color w:val="000000" w:themeColor="text1"/>
                <w:shd w:val="clear" w:color="auto" w:fill="FFFFFF"/>
              </w:rPr>
              <w:t>, 2022. ISBN 978-1-80088-772-5.</w:t>
            </w:r>
          </w:p>
          <w:p w14:paraId="3029C7AA" w14:textId="1D7682F5" w:rsidR="008451FC" w:rsidRDefault="008451FC">
            <w:pPr>
              <w:jc w:val="both"/>
              <w:rPr>
                <w:rFonts w:cs="Open Sans"/>
                <w:color w:val="000000" w:themeColor="text1"/>
                <w:shd w:val="clear" w:color="auto" w:fill="FFFFFF"/>
              </w:rPr>
            </w:pPr>
            <w:del w:id="110" w:author="Jiří Vojtěšek" w:date="2024-10-28T19:24:00Z">
              <w:r w:rsidRPr="002732A7" w:rsidDel="006E3F67">
                <w:rPr>
                  <w:rFonts w:cs="Open Sans"/>
                  <w:color w:val="000000" w:themeColor="text1"/>
                  <w:shd w:val="clear" w:color="auto" w:fill="FFFFFF"/>
                </w:rPr>
                <w:delText>BURGET, Eduard a KUDLÁČ, Antonín K. K. </w:delText>
              </w:r>
              <w:r w:rsidRPr="002732A7" w:rsidDel="006E3F67">
                <w:rPr>
                  <w:rFonts w:cs="Open Sans"/>
                  <w:i/>
                  <w:iCs/>
                  <w:color w:val="000000" w:themeColor="text1"/>
                  <w:shd w:val="clear" w:color="auto" w:fill="FFFFFF"/>
                </w:rPr>
                <w:delText>Odborný text a práce s</w:delText>
              </w:r>
              <w:r w:rsidDel="006E3F67">
                <w:rPr>
                  <w:rFonts w:cs="Open Sans"/>
                  <w:i/>
                  <w:iCs/>
                  <w:color w:val="000000" w:themeColor="text1"/>
                  <w:shd w:val="clear" w:color="auto" w:fill="FFFFFF"/>
                </w:rPr>
                <w:delText> </w:delText>
              </w:r>
              <w:r w:rsidRPr="002732A7" w:rsidDel="006E3F67">
                <w:rPr>
                  <w:rFonts w:cs="Open Sans"/>
                  <w:i/>
                  <w:iCs/>
                  <w:color w:val="000000" w:themeColor="text1"/>
                  <w:shd w:val="clear" w:color="auto" w:fill="FFFFFF"/>
                </w:rPr>
                <w:delText>prameny</w:delText>
              </w:r>
              <w:r w:rsidRPr="002732A7" w:rsidDel="006E3F67">
                <w:rPr>
                  <w:rFonts w:cs="Open Sans"/>
                  <w:color w:val="000000" w:themeColor="text1"/>
                  <w:shd w:val="clear" w:color="auto" w:fill="FFFFFF"/>
                </w:rPr>
                <w:delText>. Praha: VŠKK, 2021. ISBN 978-80-88431-02-2.</w:delText>
              </w:r>
            </w:del>
          </w:p>
          <w:p w14:paraId="4DDD8C50" w14:textId="77777777" w:rsidR="008451FC" w:rsidRPr="002732A7" w:rsidRDefault="008451FC" w:rsidP="002217F3">
            <w:pPr>
              <w:jc w:val="both"/>
              <w:rPr>
                <w:rFonts w:cs="Open Sans"/>
                <w:color w:val="000000" w:themeColor="text1"/>
                <w:shd w:val="clear" w:color="auto" w:fill="FFFFFF"/>
              </w:rPr>
            </w:pPr>
          </w:p>
          <w:p w14:paraId="475CC4CF" w14:textId="77777777" w:rsidR="008451FC" w:rsidRPr="002732A7" w:rsidRDefault="008451FC" w:rsidP="002217F3">
            <w:pPr>
              <w:pStyle w:val="Default"/>
              <w:ind w:left="67" w:hanging="67"/>
              <w:rPr>
                <w:rFonts w:ascii="Arial Narrow" w:hAnsi="Arial Narrow"/>
                <w:b/>
                <w:i/>
                <w:sz w:val="20"/>
                <w:szCs w:val="20"/>
              </w:rPr>
            </w:pPr>
            <w:r>
              <w:rPr>
                <w:rFonts w:ascii="Arial Narrow" w:hAnsi="Arial Narrow"/>
                <w:b/>
                <w:i/>
                <w:iCs/>
                <w:sz w:val="20"/>
                <w:szCs w:val="20"/>
              </w:rPr>
              <w:t>Doporučená</w:t>
            </w:r>
            <w:r w:rsidRPr="002732A7">
              <w:rPr>
                <w:rFonts w:ascii="Arial Narrow" w:hAnsi="Arial Narrow"/>
                <w:b/>
                <w:i/>
                <w:iCs/>
                <w:sz w:val="20"/>
                <w:szCs w:val="20"/>
              </w:rPr>
              <w:t xml:space="preserve"> literatura:</w:t>
            </w:r>
          </w:p>
          <w:p w14:paraId="4CF71AAE" w14:textId="77777777" w:rsidR="008451FC" w:rsidRPr="002732A7" w:rsidRDefault="008451FC" w:rsidP="002217F3">
            <w:pPr>
              <w:jc w:val="both"/>
              <w:rPr>
                <w:rFonts w:cs="Open Sans"/>
                <w:color w:val="000000" w:themeColor="text1"/>
                <w:sz w:val="21"/>
                <w:szCs w:val="21"/>
                <w:shd w:val="clear" w:color="auto" w:fill="FFFFFF"/>
              </w:rPr>
            </w:pPr>
            <w:r w:rsidRPr="002732A7">
              <w:rPr>
                <w:rFonts w:cs="Open Sans"/>
                <w:color w:val="000000" w:themeColor="text1"/>
                <w:sz w:val="21"/>
                <w:szCs w:val="21"/>
                <w:shd w:val="clear" w:color="auto" w:fill="FFFFFF"/>
              </w:rPr>
              <w:t xml:space="preserve">KUMAR, </w:t>
            </w:r>
            <w:proofErr w:type="spellStart"/>
            <w:r w:rsidRPr="002732A7">
              <w:rPr>
                <w:rFonts w:cs="Open Sans"/>
                <w:color w:val="000000" w:themeColor="text1"/>
                <w:sz w:val="21"/>
                <w:szCs w:val="21"/>
                <w:shd w:val="clear" w:color="auto" w:fill="FFFFFF"/>
              </w:rPr>
              <w:t>Ranjit</w:t>
            </w:r>
            <w:proofErr w:type="spellEnd"/>
            <w:r w:rsidRPr="002732A7">
              <w:rPr>
                <w:rFonts w:cs="Open Sans"/>
                <w:color w:val="000000" w:themeColor="text1"/>
                <w:sz w:val="21"/>
                <w:szCs w:val="21"/>
                <w:shd w:val="clear" w:color="auto" w:fill="FFFFFF"/>
              </w:rPr>
              <w:t>. </w:t>
            </w:r>
            <w:proofErr w:type="spellStart"/>
            <w:r w:rsidRPr="002732A7">
              <w:rPr>
                <w:rFonts w:cs="Open Sans"/>
                <w:i/>
                <w:iCs/>
                <w:color w:val="000000" w:themeColor="text1"/>
                <w:sz w:val="21"/>
                <w:szCs w:val="21"/>
                <w:shd w:val="clear" w:color="auto" w:fill="FFFFFF"/>
              </w:rPr>
              <w:t>Research</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methodology</w:t>
            </w:r>
            <w:proofErr w:type="spellEnd"/>
            <w:r w:rsidRPr="002732A7">
              <w:rPr>
                <w:rFonts w:cs="Open Sans"/>
                <w:i/>
                <w:iCs/>
                <w:color w:val="000000" w:themeColor="text1"/>
                <w:sz w:val="21"/>
                <w:szCs w:val="21"/>
                <w:shd w:val="clear" w:color="auto" w:fill="FFFFFF"/>
              </w:rPr>
              <w:t xml:space="preserve">: a step-by-step </w:t>
            </w:r>
            <w:proofErr w:type="spellStart"/>
            <w:r w:rsidRPr="002732A7">
              <w:rPr>
                <w:rFonts w:cs="Open Sans"/>
                <w:i/>
                <w:iCs/>
                <w:color w:val="000000" w:themeColor="text1"/>
                <w:sz w:val="21"/>
                <w:szCs w:val="21"/>
                <w:shd w:val="clear" w:color="auto" w:fill="FFFFFF"/>
              </w:rPr>
              <w:t>guide</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for</w:t>
            </w:r>
            <w:proofErr w:type="spellEnd"/>
            <w:r w:rsidRPr="002732A7">
              <w:rPr>
                <w:rFonts w:cs="Open Sans"/>
                <w:i/>
                <w:iCs/>
                <w:color w:val="000000" w:themeColor="text1"/>
                <w:sz w:val="21"/>
                <w:szCs w:val="21"/>
                <w:shd w:val="clear" w:color="auto" w:fill="FFFFFF"/>
              </w:rPr>
              <w:t xml:space="preserve"> </w:t>
            </w:r>
            <w:proofErr w:type="spellStart"/>
            <w:r w:rsidRPr="002732A7">
              <w:rPr>
                <w:rFonts w:cs="Open Sans"/>
                <w:i/>
                <w:iCs/>
                <w:color w:val="000000" w:themeColor="text1"/>
                <w:sz w:val="21"/>
                <w:szCs w:val="21"/>
                <w:shd w:val="clear" w:color="auto" w:fill="FFFFFF"/>
              </w:rPr>
              <w:t>beginners</w:t>
            </w:r>
            <w:proofErr w:type="spellEnd"/>
            <w:r w:rsidRPr="002732A7">
              <w:rPr>
                <w:rFonts w:cs="Open Sans"/>
                <w:color w:val="000000" w:themeColor="text1"/>
                <w:sz w:val="21"/>
                <w:szCs w:val="21"/>
                <w:shd w:val="clear" w:color="auto" w:fill="FFFFFF"/>
              </w:rPr>
              <w:t xml:space="preserve">. </w:t>
            </w:r>
            <w:proofErr w:type="spellStart"/>
            <w:r w:rsidRPr="002732A7">
              <w:rPr>
                <w:rFonts w:cs="Open Sans"/>
                <w:color w:val="000000" w:themeColor="text1"/>
                <w:sz w:val="21"/>
                <w:szCs w:val="21"/>
                <w:shd w:val="clear" w:color="auto" w:fill="FFFFFF"/>
              </w:rPr>
              <w:t>Fifth</w:t>
            </w:r>
            <w:proofErr w:type="spellEnd"/>
            <w:r w:rsidRPr="002732A7">
              <w:rPr>
                <w:rFonts w:cs="Open Sans"/>
                <w:color w:val="000000" w:themeColor="text1"/>
                <w:sz w:val="21"/>
                <w:szCs w:val="21"/>
                <w:shd w:val="clear" w:color="auto" w:fill="FFFFFF"/>
              </w:rPr>
              <w:t xml:space="preserve"> </w:t>
            </w:r>
            <w:proofErr w:type="spellStart"/>
            <w:r w:rsidRPr="002732A7">
              <w:rPr>
                <w:rFonts w:cs="Open Sans"/>
                <w:color w:val="000000" w:themeColor="text1"/>
                <w:sz w:val="21"/>
                <w:szCs w:val="21"/>
                <w:shd w:val="clear" w:color="auto" w:fill="FFFFFF"/>
              </w:rPr>
              <w:t>edition</w:t>
            </w:r>
            <w:proofErr w:type="spellEnd"/>
            <w:r w:rsidRPr="002732A7">
              <w:rPr>
                <w:rFonts w:cs="Open Sans"/>
                <w:color w:val="000000" w:themeColor="text1"/>
                <w:sz w:val="21"/>
                <w:szCs w:val="21"/>
                <w:shd w:val="clear" w:color="auto" w:fill="FFFFFF"/>
              </w:rPr>
              <w:t>. Los Angeles: SAGE, 2019. ISBN 978-1-5264-4990-0.</w:t>
            </w:r>
          </w:p>
          <w:p w14:paraId="3EC76B1D" w14:textId="77777777" w:rsidR="008451FC" w:rsidRDefault="008451FC" w:rsidP="002217F3">
            <w:pPr>
              <w:jc w:val="both"/>
              <w:rPr>
                <w:rFonts w:cs="Open Sans"/>
                <w:color w:val="000000" w:themeColor="text1"/>
                <w:sz w:val="21"/>
                <w:szCs w:val="21"/>
                <w:shd w:val="clear" w:color="auto" w:fill="FFFFFF"/>
              </w:rPr>
            </w:pPr>
            <w:r w:rsidRPr="00A57285">
              <w:rPr>
                <w:rFonts w:cs="Open Sans"/>
                <w:color w:val="000000" w:themeColor="text1"/>
                <w:sz w:val="21"/>
                <w:szCs w:val="21"/>
                <w:shd w:val="clear" w:color="auto" w:fill="FFFFFF"/>
              </w:rPr>
              <w:t xml:space="preserve">BAILEY, Stephen. </w:t>
            </w:r>
            <w:proofErr w:type="spellStart"/>
            <w:r w:rsidRPr="00A57285">
              <w:rPr>
                <w:rFonts w:cs="Open Sans"/>
                <w:i/>
                <w:iCs/>
                <w:color w:val="000000" w:themeColor="text1"/>
                <w:sz w:val="21"/>
                <w:szCs w:val="21"/>
                <w:shd w:val="clear" w:color="auto" w:fill="FFFFFF"/>
              </w:rPr>
              <w:t>Academic</w:t>
            </w:r>
            <w:proofErr w:type="spellEnd"/>
            <w:r w:rsidRPr="00A57285">
              <w:rPr>
                <w:rFonts w:cs="Open Sans"/>
                <w:i/>
                <w:iCs/>
                <w:color w:val="000000" w:themeColor="text1"/>
                <w:sz w:val="21"/>
                <w:szCs w:val="21"/>
                <w:shd w:val="clear" w:color="auto" w:fill="FFFFFF"/>
              </w:rPr>
              <w:t xml:space="preserve"> </w:t>
            </w:r>
            <w:proofErr w:type="spellStart"/>
            <w:r w:rsidRPr="00A57285">
              <w:rPr>
                <w:rFonts w:cs="Open Sans"/>
                <w:i/>
                <w:iCs/>
                <w:color w:val="000000" w:themeColor="text1"/>
                <w:sz w:val="21"/>
                <w:szCs w:val="21"/>
                <w:shd w:val="clear" w:color="auto" w:fill="FFFFFF"/>
              </w:rPr>
              <w:t>writing</w:t>
            </w:r>
            <w:proofErr w:type="spellEnd"/>
            <w:r w:rsidRPr="00A57285">
              <w:rPr>
                <w:rFonts w:cs="Open Sans"/>
                <w:i/>
                <w:iCs/>
                <w:color w:val="000000" w:themeColor="text1"/>
                <w:sz w:val="21"/>
                <w:szCs w:val="21"/>
                <w:shd w:val="clear" w:color="auto" w:fill="FFFFFF"/>
              </w:rPr>
              <w:t xml:space="preserve"> </w:t>
            </w:r>
            <w:proofErr w:type="spellStart"/>
            <w:r w:rsidRPr="00A57285">
              <w:rPr>
                <w:rFonts w:cs="Open Sans"/>
                <w:i/>
                <w:iCs/>
                <w:color w:val="000000" w:themeColor="text1"/>
                <w:sz w:val="21"/>
                <w:szCs w:val="21"/>
                <w:shd w:val="clear" w:color="auto" w:fill="FFFFFF"/>
              </w:rPr>
              <w:t>for</w:t>
            </w:r>
            <w:proofErr w:type="spellEnd"/>
            <w:r w:rsidRPr="00A57285">
              <w:rPr>
                <w:rFonts w:cs="Open Sans"/>
                <w:i/>
                <w:iCs/>
                <w:color w:val="000000" w:themeColor="text1"/>
                <w:sz w:val="21"/>
                <w:szCs w:val="21"/>
                <w:shd w:val="clear" w:color="auto" w:fill="FFFFFF"/>
              </w:rPr>
              <w:t xml:space="preserve"> university </w:t>
            </w:r>
            <w:proofErr w:type="spellStart"/>
            <w:r w:rsidRPr="00A57285">
              <w:rPr>
                <w:rFonts w:cs="Open Sans"/>
                <w:i/>
                <w:iCs/>
                <w:color w:val="000000" w:themeColor="text1"/>
                <w:sz w:val="21"/>
                <w:szCs w:val="21"/>
                <w:shd w:val="clear" w:color="auto" w:fill="FFFFFF"/>
              </w:rPr>
              <w:t>students</w:t>
            </w:r>
            <w:proofErr w:type="spellEnd"/>
            <w:r w:rsidRPr="00A57285">
              <w:rPr>
                <w:rFonts w:cs="Open Sans"/>
                <w:color w:val="000000" w:themeColor="text1"/>
                <w:sz w:val="21"/>
                <w:szCs w:val="21"/>
                <w:shd w:val="clear" w:color="auto" w:fill="FFFFFF"/>
              </w:rPr>
              <w:t xml:space="preserve">. London: </w:t>
            </w:r>
            <w:proofErr w:type="spellStart"/>
            <w:r w:rsidRPr="00A57285">
              <w:rPr>
                <w:rFonts w:cs="Open Sans"/>
                <w:color w:val="000000" w:themeColor="text1"/>
                <w:sz w:val="21"/>
                <w:szCs w:val="21"/>
                <w:shd w:val="clear" w:color="auto" w:fill="FFFFFF"/>
              </w:rPr>
              <w:t>Routledge</w:t>
            </w:r>
            <w:proofErr w:type="spellEnd"/>
            <w:r w:rsidRPr="00A57285">
              <w:rPr>
                <w:rFonts w:cs="Open Sans"/>
                <w:color w:val="000000" w:themeColor="text1"/>
                <w:sz w:val="21"/>
                <w:szCs w:val="21"/>
                <w:shd w:val="clear" w:color="auto" w:fill="FFFFFF"/>
              </w:rPr>
              <w:t>, Taylor &amp; Francis Group, 2022. ISBN 978-0-367-44538-6.</w:t>
            </w:r>
          </w:p>
          <w:p w14:paraId="03651294" w14:textId="782E2926" w:rsidR="008451FC" w:rsidDel="00765BD0" w:rsidRDefault="008451FC" w:rsidP="00765BD0">
            <w:pPr>
              <w:jc w:val="both"/>
              <w:rPr>
                <w:del w:id="111" w:author="Jiří Vojtěšek" w:date="2024-10-28T19:24:00Z"/>
                <w:rFonts w:cs="Open Sans"/>
                <w:color w:val="000000" w:themeColor="text1"/>
                <w:sz w:val="21"/>
                <w:szCs w:val="21"/>
                <w:shd w:val="clear" w:color="auto" w:fill="FFFFFF"/>
              </w:rPr>
            </w:pPr>
            <w:r w:rsidRPr="0068671D">
              <w:rPr>
                <w:rFonts w:cs="Open Sans"/>
                <w:color w:val="000000" w:themeColor="text1"/>
                <w:sz w:val="21"/>
                <w:szCs w:val="21"/>
                <w:shd w:val="clear" w:color="auto" w:fill="FFFFFF"/>
              </w:rPr>
              <w:t xml:space="preserve">WENTZ, Elizabeth A. </w:t>
            </w:r>
            <w:proofErr w:type="spellStart"/>
            <w:r w:rsidRPr="0068671D">
              <w:rPr>
                <w:rFonts w:cs="Open Sans"/>
                <w:i/>
                <w:iCs/>
                <w:color w:val="000000" w:themeColor="text1"/>
                <w:sz w:val="21"/>
                <w:szCs w:val="21"/>
                <w:shd w:val="clear" w:color="auto" w:fill="FFFFFF"/>
              </w:rPr>
              <w:t>How</w:t>
            </w:r>
            <w:proofErr w:type="spellEnd"/>
            <w:r w:rsidRPr="0068671D">
              <w:rPr>
                <w:rFonts w:cs="Open Sans"/>
                <w:i/>
                <w:iCs/>
                <w:color w:val="000000" w:themeColor="text1"/>
                <w:sz w:val="21"/>
                <w:szCs w:val="21"/>
                <w:shd w:val="clear" w:color="auto" w:fill="FFFFFF"/>
              </w:rPr>
              <w:t xml:space="preserve"> to design, </w:t>
            </w:r>
            <w:proofErr w:type="spellStart"/>
            <w:r w:rsidRPr="0068671D">
              <w:rPr>
                <w:rFonts w:cs="Open Sans"/>
                <w:i/>
                <w:iCs/>
                <w:color w:val="000000" w:themeColor="text1"/>
                <w:sz w:val="21"/>
                <w:szCs w:val="21"/>
                <w:shd w:val="clear" w:color="auto" w:fill="FFFFFF"/>
              </w:rPr>
              <w:t>write</w:t>
            </w:r>
            <w:proofErr w:type="spellEnd"/>
            <w:r w:rsidRPr="0068671D">
              <w:rPr>
                <w:rFonts w:cs="Open Sans"/>
                <w:i/>
                <w:iCs/>
                <w:color w:val="000000" w:themeColor="text1"/>
                <w:sz w:val="21"/>
                <w:szCs w:val="21"/>
                <w:shd w:val="clear" w:color="auto" w:fill="FFFFFF"/>
              </w:rPr>
              <w:t xml:space="preserve">, and </w:t>
            </w:r>
            <w:proofErr w:type="spellStart"/>
            <w:r w:rsidRPr="0068671D">
              <w:rPr>
                <w:rFonts w:cs="Open Sans"/>
                <w:i/>
                <w:iCs/>
                <w:color w:val="000000" w:themeColor="text1"/>
                <w:sz w:val="21"/>
                <w:szCs w:val="21"/>
                <w:shd w:val="clear" w:color="auto" w:fill="FFFFFF"/>
              </w:rPr>
              <w:t>present</w:t>
            </w:r>
            <w:proofErr w:type="spellEnd"/>
            <w:r w:rsidRPr="0068671D">
              <w:rPr>
                <w:rFonts w:cs="Open Sans"/>
                <w:i/>
                <w:iCs/>
                <w:color w:val="000000" w:themeColor="text1"/>
                <w:sz w:val="21"/>
                <w:szCs w:val="21"/>
                <w:shd w:val="clear" w:color="auto" w:fill="FFFFFF"/>
              </w:rPr>
              <w:t xml:space="preserve"> a </w:t>
            </w:r>
            <w:proofErr w:type="spellStart"/>
            <w:r w:rsidRPr="0068671D">
              <w:rPr>
                <w:rFonts w:cs="Open Sans"/>
                <w:i/>
                <w:iCs/>
                <w:color w:val="000000" w:themeColor="text1"/>
                <w:sz w:val="21"/>
                <w:szCs w:val="21"/>
                <w:shd w:val="clear" w:color="auto" w:fill="FFFFFF"/>
              </w:rPr>
              <w:t>successful</w:t>
            </w:r>
            <w:proofErr w:type="spellEnd"/>
            <w:r w:rsidRPr="0068671D">
              <w:rPr>
                <w:rFonts w:cs="Open Sans"/>
                <w:i/>
                <w:iCs/>
                <w:color w:val="000000" w:themeColor="text1"/>
                <w:sz w:val="21"/>
                <w:szCs w:val="21"/>
                <w:shd w:val="clear" w:color="auto" w:fill="FFFFFF"/>
              </w:rPr>
              <w:t xml:space="preserve"> </w:t>
            </w:r>
            <w:proofErr w:type="spellStart"/>
            <w:r w:rsidRPr="0068671D">
              <w:rPr>
                <w:rFonts w:cs="Open Sans"/>
                <w:i/>
                <w:iCs/>
                <w:color w:val="000000" w:themeColor="text1"/>
                <w:sz w:val="21"/>
                <w:szCs w:val="21"/>
                <w:shd w:val="clear" w:color="auto" w:fill="FFFFFF"/>
              </w:rPr>
              <w:t>dissertation</w:t>
            </w:r>
            <w:proofErr w:type="spellEnd"/>
            <w:r w:rsidRPr="0068671D">
              <w:rPr>
                <w:rFonts w:cs="Open Sans"/>
                <w:i/>
                <w:iCs/>
                <w:color w:val="000000" w:themeColor="text1"/>
                <w:sz w:val="21"/>
                <w:szCs w:val="21"/>
                <w:shd w:val="clear" w:color="auto" w:fill="FFFFFF"/>
              </w:rPr>
              <w:t xml:space="preserve"> </w:t>
            </w:r>
            <w:proofErr w:type="spellStart"/>
            <w:r w:rsidRPr="0068671D">
              <w:rPr>
                <w:rFonts w:cs="Open Sans"/>
                <w:i/>
                <w:iCs/>
                <w:color w:val="000000" w:themeColor="text1"/>
                <w:sz w:val="21"/>
                <w:szCs w:val="21"/>
                <w:shd w:val="clear" w:color="auto" w:fill="FFFFFF"/>
              </w:rPr>
              <w:t>proposal</w:t>
            </w:r>
            <w:proofErr w:type="spellEnd"/>
            <w:r w:rsidRPr="0068671D">
              <w:rPr>
                <w:rFonts w:cs="Open Sans"/>
                <w:color w:val="000000" w:themeColor="text1"/>
                <w:sz w:val="21"/>
                <w:szCs w:val="21"/>
                <w:shd w:val="clear" w:color="auto" w:fill="FFFFFF"/>
              </w:rPr>
              <w:t>. Los Angeles: SAGE, 2014. ISBN 9781452257884.</w:t>
            </w:r>
          </w:p>
          <w:p w14:paraId="57865F7A" w14:textId="19481395" w:rsidR="008451FC" w:rsidRPr="002732A7" w:rsidRDefault="008451FC" w:rsidP="004653D6">
            <w:pPr>
              <w:jc w:val="both"/>
              <w:rPr>
                <w:rFonts w:cs="Open Sans"/>
                <w:color w:val="000000" w:themeColor="text1"/>
                <w:shd w:val="clear" w:color="auto" w:fill="FFFFFF"/>
              </w:rPr>
            </w:pPr>
            <w:del w:id="112" w:author="Jiří Vojtěšek" w:date="2024-10-28T19:24:00Z">
              <w:r w:rsidRPr="002732A7" w:rsidDel="00765BD0">
                <w:rPr>
                  <w:rFonts w:cs="Open Sans"/>
                  <w:color w:val="000000" w:themeColor="text1"/>
                  <w:shd w:val="clear" w:color="auto" w:fill="FFFFFF"/>
                </w:rPr>
                <w:delText>KRČ, Miroslav. </w:delText>
              </w:r>
              <w:r w:rsidRPr="002732A7" w:rsidDel="00765BD0">
                <w:rPr>
                  <w:rFonts w:cs="Open Sans"/>
                  <w:i/>
                  <w:iCs/>
                  <w:color w:val="000000" w:themeColor="text1"/>
                  <w:shd w:val="clear" w:color="auto" w:fill="FFFFFF"/>
                </w:rPr>
                <w:delText>Metodologie v</w:delText>
              </w:r>
              <w:r w:rsidRPr="002732A7" w:rsidDel="00765BD0">
                <w:rPr>
                  <w:rFonts w:cs="Arial"/>
                  <w:i/>
                  <w:iCs/>
                  <w:color w:val="000000" w:themeColor="text1"/>
                  <w:shd w:val="clear" w:color="auto" w:fill="FFFFFF"/>
                </w:rPr>
                <w:delText>ě</w:delText>
              </w:r>
              <w:r w:rsidRPr="002732A7" w:rsidDel="00765BD0">
                <w:rPr>
                  <w:rFonts w:cs="Open Sans"/>
                  <w:i/>
                  <w:iCs/>
                  <w:color w:val="000000" w:themeColor="text1"/>
                  <w:shd w:val="clear" w:color="auto" w:fill="FFFFFF"/>
                </w:rPr>
                <w:delText>decké práce</w:delText>
              </w:r>
              <w:r w:rsidRPr="002732A7" w:rsidDel="00765BD0">
                <w:rPr>
                  <w:rFonts w:cs="Open Sans"/>
                  <w:color w:val="000000" w:themeColor="text1"/>
                  <w:shd w:val="clear" w:color="auto" w:fill="FFFFFF"/>
                </w:rPr>
                <w:delText>. Brno: Petr Brázda, 2019. ISBN 978-80-87387-65-8.</w:delText>
              </w:r>
            </w:del>
          </w:p>
          <w:p w14:paraId="5909AF80" w14:textId="4E548147" w:rsidR="008451FC" w:rsidRPr="002732A7" w:rsidDel="00765BD0" w:rsidRDefault="008451FC" w:rsidP="002217F3">
            <w:pPr>
              <w:jc w:val="both"/>
              <w:rPr>
                <w:del w:id="113" w:author="Jiří Vojtěšek" w:date="2024-10-28T19:24:00Z"/>
                <w:rFonts w:cs="Open Sans"/>
                <w:color w:val="000000" w:themeColor="text1"/>
                <w:shd w:val="clear" w:color="auto" w:fill="FFFFFF"/>
              </w:rPr>
            </w:pPr>
            <w:del w:id="114" w:author="Jiří Vojtěšek" w:date="2024-10-28T19:24:00Z">
              <w:r w:rsidRPr="002732A7" w:rsidDel="00765BD0">
                <w:rPr>
                  <w:rFonts w:cs="Open Sans"/>
                  <w:color w:val="000000" w:themeColor="text1"/>
                  <w:shd w:val="clear" w:color="auto" w:fill="FFFFFF"/>
                </w:rPr>
                <w:delText xml:space="preserve">PIÁČEK, Jiří. </w:delText>
              </w:r>
              <w:r w:rsidRPr="002732A7" w:rsidDel="00765BD0">
                <w:rPr>
                  <w:rFonts w:cs="Open Sans"/>
                  <w:i/>
                  <w:iCs/>
                  <w:color w:val="000000" w:themeColor="text1"/>
                  <w:shd w:val="clear" w:color="auto" w:fill="FFFFFF"/>
                </w:rPr>
                <w:delText>Úvod do práce s</w:delText>
              </w:r>
              <w:r w:rsidDel="00765BD0">
                <w:rPr>
                  <w:rFonts w:cs="Open Sans"/>
                  <w:i/>
                  <w:iCs/>
                  <w:color w:val="000000" w:themeColor="text1"/>
                  <w:shd w:val="clear" w:color="auto" w:fill="FFFFFF"/>
                </w:rPr>
                <w:delText> </w:delText>
              </w:r>
              <w:r w:rsidRPr="002732A7" w:rsidDel="00765BD0">
                <w:rPr>
                  <w:rFonts w:cs="Open Sans"/>
                  <w:i/>
                  <w:iCs/>
                  <w:color w:val="000000" w:themeColor="text1"/>
                  <w:shd w:val="clear" w:color="auto" w:fill="FFFFFF"/>
                </w:rPr>
                <w:delText>elektronickými informa</w:delText>
              </w:r>
              <w:r w:rsidRPr="002732A7" w:rsidDel="00765BD0">
                <w:rPr>
                  <w:rFonts w:cs="Arial"/>
                  <w:i/>
                  <w:iCs/>
                  <w:color w:val="000000" w:themeColor="text1"/>
                  <w:shd w:val="clear" w:color="auto" w:fill="FFFFFF"/>
                </w:rPr>
                <w:delText>č</w:delText>
              </w:r>
              <w:r w:rsidRPr="002732A7" w:rsidDel="00765BD0">
                <w:rPr>
                  <w:rFonts w:cs="Open Sans"/>
                  <w:i/>
                  <w:iCs/>
                  <w:color w:val="000000" w:themeColor="text1"/>
                  <w:shd w:val="clear" w:color="auto" w:fill="FFFFFF"/>
                </w:rPr>
                <w:delText>ními zdroji: terminologie, typologie, rešerše, databáze, knihovny.</w:delText>
              </w:r>
              <w:r w:rsidRPr="002732A7" w:rsidDel="00765BD0">
                <w:rPr>
                  <w:rFonts w:cs="Open Sans"/>
                  <w:color w:val="000000" w:themeColor="text1"/>
                  <w:shd w:val="clear" w:color="auto" w:fill="FFFFFF"/>
                </w:rPr>
                <w:delText xml:space="preserve"> Online. Olomouc: Univerzita Palackého v</w:delText>
              </w:r>
              <w:r w:rsidDel="00765BD0">
                <w:rPr>
                  <w:rFonts w:cs="Open Sans"/>
                  <w:color w:val="000000" w:themeColor="text1"/>
                  <w:shd w:val="clear" w:color="auto" w:fill="FFFFFF"/>
                </w:rPr>
                <w:delText> </w:delText>
              </w:r>
              <w:r w:rsidRPr="002732A7" w:rsidDel="00765BD0">
                <w:rPr>
                  <w:rFonts w:cs="Open Sans"/>
                  <w:color w:val="000000" w:themeColor="text1"/>
                  <w:shd w:val="clear" w:color="auto" w:fill="FFFFFF"/>
                </w:rPr>
                <w:delText xml:space="preserve">Olomouci, 2014. ISBN 978-80-244-4108-5. Dostupné z: </w:delText>
              </w:r>
              <w:r w:rsidR="00DA5C99" w:rsidDel="00765BD0">
                <w:fldChar w:fldCharType="begin"/>
              </w:r>
              <w:r w:rsidR="00DA5C99" w:rsidDel="00765BD0">
                <w:delInstrText xml:space="preserve"> HYPERLINK "https://kvv.upol.cz/images/upload/files/Uvod_do_prace_s_elektronic_DEF.pdf" </w:delInstrText>
              </w:r>
              <w:r w:rsidR="00DA5C99" w:rsidDel="00765BD0">
                <w:fldChar w:fldCharType="separate"/>
              </w:r>
              <w:r w:rsidR="00C31356" w:rsidRPr="001B06FE" w:rsidDel="00765BD0">
                <w:rPr>
                  <w:rStyle w:val="Hypertextovodkaz"/>
                  <w:rFonts w:cs="Open Sans"/>
                  <w:shd w:val="clear" w:color="auto" w:fill="FFFFFF"/>
                </w:rPr>
                <w:delText>https://kvv.upol.cz/images/upload/files/Uvod_do_prace_s_elektronic_DEF.pdf</w:delText>
              </w:r>
              <w:r w:rsidR="00DA5C99" w:rsidDel="00765BD0">
                <w:rPr>
                  <w:rStyle w:val="Hypertextovodkaz"/>
                  <w:rFonts w:cs="Open Sans"/>
                  <w:shd w:val="clear" w:color="auto" w:fill="FFFFFF"/>
                </w:rPr>
                <w:fldChar w:fldCharType="end"/>
              </w:r>
              <w:r w:rsidRPr="002732A7" w:rsidDel="00765BD0">
                <w:rPr>
                  <w:rFonts w:cs="Open Sans"/>
                  <w:color w:val="000000" w:themeColor="text1"/>
                  <w:shd w:val="clear" w:color="auto" w:fill="FFFFFF"/>
                </w:rPr>
                <w:delText>.</w:delText>
              </w:r>
              <w:r w:rsidR="00C31356" w:rsidDel="00765BD0">
                <w:rPr>
                  <w:rFonts w:cs="Open Sans"/>
                  <w:color w:val="000000" w:themeColor="text1"/>
                  <w:shd w:val="clear" w:color="auto" w:fill="FFFFFF"/>
                </w:rPr>
                <w:delText xml:space="preserve"> </w:delText>
              </w:r>
              <w:r w:rsidRPr="002732A7" w:rsidDel="00765BD0">
                <w:rPr>
                  <w:rFonts w:cs="Open Sans"/>
                  <w:color w:val="000000" w:themeColor="text1"/>
                  <w:shd w:val="clear" w:color="auto" w:fill="FFFFFF"/>
                </w:rPr>
                <w:delText>[cit. 2024-07-29].</w:delText>
              </w:r>
            </w:del>
          </w:p>
          <w:p w14:paraId="639E95B8" w14:textId="53E72E1E" w:rsidR="008451FC" w:rsidRPr="002732A7" w:rsidDel="00765BD0" w:rsidRDefault="008451FC" w:rsidP="002217F3">
            <w:pPr>
              <w:jc w:val="both"/>
              <w:rPr>
                <w:del w:id="115" w:author="Jiří Vojtěšek" w:date="2024-10-28T19:24:00Z"/>
                <w:rFonts w:cs="Open Sans"/>
                <w:color w:val="000000" w:themeColor="text1"/>
                <w:shd w:val="clear" w:color="auto" w:fill="FFFFFF"/>
              </w:rPr>
            </w:pPr>
            <w:del w:id="116" w:author="Jiří Vojtěšek" w:date="2024-10-28T19:24:00Z">
              <w:r w:rsidRPr="002732A7" w:rsidDel="00765BD0">
                <w:rPr>
                  <w:rFonts w:cs="Open Sans"/>
                  <w:color w:val="000000" w:themeColor="text1"/>
                  <w:shd w:val="clear" w:color="auto" w:fill="FFFFFF"/>
                </w:rPr>
                <w:delText>MOLNÁR, Zdeněk. </w:delText>
              </w:r>
              <w:r w:rsidRPr="002732A7" w:rsidDel="00765BD0">
                <w:rPr>
                  <w:rFonts w:cs="Open Sans"/>
                  <w:i/>
                  <w:iCs/>
                  <w:color w:val="000000" w:themeColor="text1"/>
                  <w:shd w:val="clear" w:color="auto" w:fill="FFFFFF"/>
                </w:rPr>
                <w:delText>Pokro</w:delText>
              </w:r>
              <w:r w:rsidRPr="002732A7" w:rsidDel="00765BD0">
                <w:rPr>
                  <w:rFonts w:cs="Arial"/>
                  <w:i/>
                  <w:iCs/>
                  <w:color w:val="000000" w:themeColor="text1"/>
                  <w:shd w:val="clear" w:color="auto" w:fill="FFFFFF"/>
                </w:rPr>
                <w:delText>č</w:delText>
              </w:r>
              <w:r w:rsidRPr="002732A7" w:rsidDel="00765BD0">
                <w:rPr>
                  <w:rFonts w:cs="Open Sans"/>
                  <w:i/>
                  <w:iCs/>
                  <w:color w:val="000000" w:themeColor="text1"/>
                  <w:shd w:val="clear" w:color="auto" w:fill="FFFFFF"/>
                </w:rPr>
                <w:delText>ilé metody v</w:delText>
              </w:r>
              <w:r w:rsidRPr="002732A7" w:rsidDel="00765BD0">
                <w:rPr>
                  <w:rFonts w:cs="Arial"/>
                  <w:i/>
                  <w:iCs/>
                  <w:color w:val="000000" w:themeColor="text1"/>
                  <w:shd w:val="clear" w:color="auto" w:fill="FFFFFF"/>
                </w:rPr>
                <w:delText>ě</w:delText>
              </w:r>
              <w:r w:rsidRPr="002732A7" w:rsidDel="00765BD0">
                <w:rPr>
                  <w:rFonts w:cs="Open Sans"/>
                  <w:i/>
                  <w:iCs/>
                  <w:color w:val="000000" w:themeColor="text1"/>
                  <w:shd w:val="clear" w:color="auto" w:fill="FFFFFF"/>
                </w:rPr>
                <w:delText>decké práce</w:delText>
              </w:r>
              <w:r w:rsidRPr="002732A7" w:rsidDel="00765BD0">
                <w:rPr>
                  <w:rFonts w:cs="Open Sans"/>
                  <w:color w:val="000000" w:themeColor="text1"/>
                  <w:shd w:val="clear" w:color="auto" w:fill="FFFFFF"/>
                </w:rPr>
                <w:delText>. V</w:delText>
              </w:r>
              <w:r w:rsidRPr="002732A7" w:rsidDel="00765BD0">
                <w:rPr>
                  <w:rFonts w:cs="Arial"/>
                  <w:color w:val="000000" w:themeColor="text1"/>
                  <w:shd w:val="clear" w:color="auto" w:fill="FFFFFF"/>
                </w:rPr>
                <w:delText>ě</w:delText>
              </w:r>
              <w:r w:rsidRPr="002732A7" w:rsidDel="00765BD0">
                <w:rPr>
                  <w:rFonts w:cs="Open Sans"/>
                  <w:color w:val="000000" w:themeColor="text1"/>
                  <w:shd w:val="clear" w:color="auto" w:fill="FFFFFF"/>
                </w:rPr>
                <w:delText>da pro praxi (Profess Consulting). [Zeleneč]: Profess Consulting, 2012. ISBN 978-80-7259-064-3.</w:delText>
              </w:r>
            </w:del>
          </w:p>
          <w:p w14:paraId="55E293FA" w14:textId="77777777" w:rsidR="008451FC" w:rsidRPr="002732A7" w:rsidRDefault="008451FC">
            <w:pPr>
              <w:jc w:val="both"/>
            </w:pPr>
          </w:p>
        </w:tc>
      </w:tr>
      <w:tr w:rsidR="008451FC" w:rsidRPr="002732A7" w14:paraId="12920921"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6FBBD17"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558462AC" w14:textId="77777777" w:rsidTr="002217F3">
        <w:tc>
          <w:tcPr>
            <w:tcW w:w="4787" w:type="dxa"/>
            <w:gridSpan w:val="4"/>
            <w:tcBorders>
              <w:top w:val="single" w:sz="2" w:space="0" w:color="auto"/>
            </w:tcBorders>
            <w:shd w:val="clear" w:color="auto" w:fill="F7CAAC"/>
          </w:tcPr>
          <w:p w14:paraId="0774EE70"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EC020D"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18176B84" w14:textId="77777777" w:rsidR="008451FC" w:rsidRPr="002732A7" w:rsidRDefault="008451FC" w:rsidP="002217F3">
            <w:pPr>
              <w:jc w:val="both"/>
              <w:rPr>
                <w:b/>
              </w:rPr>
            </w:pPr>
            <w:r w:rsidRPr="002732A7">
              <w:rPr>
                <w:b/>
              </w:rPr>
              <w:t xml:space="preserve">hodin </w:t>
            </w:r>
          </w:p>
        </w:tc>
      </w:tr>
      <w:tr w:rsidR="008451FC" w:rsidRPr="002732A7" w14:paraId="31D64337" w14:textId="77777777" w:rsidTr="002217F3">
        <w:tc>
          <w:tcPr>
            <w:tcW w:w="9855" w:type="dxa"/>
            <w:gridSpan w:val="9"/>
            <w:shd w:val="clear" w:color="auto" w:fill="F7CAAC"/>
          </w:tcPr>
          <w:p w14:paraId="52CA3168" w14:textId="77777777" w:rsidR="008451FC" w:rsidRPr="002732A7" w:rsidRDefault="008451FC" w:rsidP="002217F3">
            <w:pPr>
              <w:jc w:val="both"/>
              <w:rPr>
                <w:b/>
              </w:rPr>
            </w:pPr>
            <w:r w:rsidRPr="002732A7">
              <w:rPr>
                <w:b/>
              </w:rPr>
              <w:t>Informace o způsobu kontaktu s</w:t>
            </w:r>
            <w:r>
              <w:rPr>
                <w:b/>
              </w:rPr>
              <w:t> </w:t>
            </w:r>
            <w:r w:rsidRPr="002732A7">
              <w:rPr>
                <w:b/>
              </w:rPr>
              <w:t>vyučujícím</w:t>
            </w:r>
          </w:p>
        </w:tc>
      </w:tr>
      <w:tr w:rsidR="008451FC" w:rsidRPr="002732A7" w14:paraId="5FA0EF17" w14:textId="77777777" w:rsidTr="002217F3">
        <w:trPr>
          <w:trHeight w:val="1373"/>
        </w:trPr>
        <w:tc>
          <w:tcPr>
            <w:tcW w:w="9855" w:type="dxa"/>
            <w:gridSpan w:val="9"/>
          </w:tcPr>
          <w:p w14:paraId="03DD660F" w14:textId="77777777" w:rsidR="008451FC" w:rsidRPr="002732A7" w:rsidRDefault="008451FC" w:rsidP="002217F3">
            <w:pPr>
              <w:jc w:val="both"/>
            </w:pPr>
            <w:r w:rsidRPr="002732A7">
              <w:t>Vyučující mají pevně stanoveny své konzultační hodiny, ve kter</w:t>
            </w:r>
            <w:r w:rsidRPr="002732A7">
              <w:rPr>
                <w:rFonts w:cs="Arial Narrow"/>
              </w:rPr>
              <w:t>ý</w:t>
            </w:r>
            <w:r w:rsidRPr="002732A7">
              <w:t>ch je mo</w:t>
            </w:r>
            <w:r w:rsidRPr="002732A7">
              <w:rPr>
                <w:rFonts w:cs="Arial"/>
              </w:rPr>
              <w:t>ž</w:t>
            </w:r>
            <w:r w:rsidRPr="002732A7">
              <w:t>n</w:t>
            </w:r>
            <w:r w:rsidRPr="002732A7">
              <w:rPr>
                <w:rFonts w:cs="Arial Narrow"/>
              </w:rPr>
              <w:t>é</w:t>
            </w:r>
            <w:r w:rsidRPr="002732A7">
              <w:t xml:space="preserve"> </w:t>
            </w:r>
            <w:r w:rsidRPr="002732A7">
              <w:rPr>
                <w:rFonts w:cs="Arial"/>
              </w:rPr>
              <w:t>ř</w:t>
            </w:r>
            <w:r w:rsidRPr="002732A7">
              <w:t>e</w:t>
            </w:r>
            <w:r w:rsidRPr="002732A7">
              <w:rPr>
                <w:rFonts w:cs="Arial Narrow"/>
              </w:rPr>
              <w:t>š</w:t>
            </w:r>
            <w:r w:rsidRPr="002732A7">
              <w:t>it problematiku odborn</w:t>
            </w:r>
            <w:r w:rsidRPr="002732A7">
              <w:rPr>
                <w:rFonts w:cs="Arial Narrow"/>
              </w:rPr>
              <w:t>é</w:t>
            </w:r>
            <w:r w:rsidRPr="002732A7">
              <w:t>ho t</w:t>
            </w:r>
            <w:r w:rsidRPr="002732A7">
              <w:rPr>
                <w:rFonts w:cs="Arial Narrow"/>
              </w:rPr>
              <w:t>é</w:t>
            </w:r>
            <w:r w:rsidRPr="002732A7">
              <w:t>matu. Pro další komunikaci je možno využít mail, v</w:t>
            </w:r>
            <w:r>
              <w:t> </w:t>
            </w:r>
            <w:r w:rsidRPr="002732A7">
              <w:t>případě specifické potřeby je možné dohodnout individuální mimořádné konzultace i v</w:t>
            </w:r>
            <w:r>
              <w:t> </w:t>
            </w:r>
            <w:r w:rsidRPr="002732A7">
              <w:t>jiných termínech</w:t>
            </w:r>
            <w:r>
              <w:t>.</w:t>
            </w:r>
          </w:p>
        </w:tc>
      </w:tr>
    </w:tbl>
    <w:p w14:paraId="3C01348D" w14:textId="77777777" w:rsidR="008451FC" w:rsidRPr="002732A7" w:rsidRDefault="008451FC" w:rsidP="008451FC"/>
    <w:p w14:paraId="1549CDFB"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14:paraId="1CBD315E" w14:textId="77777777" w:rsidTr="002217F3">
        <w:tc>
          <w:tcPr>
            <w:tcW w:w="9855" w:type="dxa"/>
            <w:gridSpan w:val="9"/>
            <w:tcBorders>
              <w:bottom w:val="double" w:sz="4" w:space="0" w:color="auto"/>
            </w:tcBorders>
            <w:shd w:val="clear" w:color="auto" w:fill="BDD6EE"/>
          </w:tcPr>
          <w:p w14:paraId="4B6FD7F8" w14:textId="3E9EAB95" w:rsidR="008451FC" w:rsidRDefault="008451FC" w:rsidP="002217F3">
            <w:pPr>
              <w:tabs>
                <w:tab w:val="right" w:pos="9560"/>
              </w:tabs>
              <w:jc w:val="both"/>
              <w:rPr>
                <w:b/>
                <w:sz w:val="28"/>
              </w:rPr>
            </w:pPr>
            <w:r>
              <w:lastRenderedPageBreak/>
              <w:br w:type="page"/>
            </w:r>
            <w:r>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14:paraId="045BA027" w14:textId="77777777" w:rsidTr="002217F3">
        <w:tc>
          <w:tcPr>
            <w:tcW w:w="3086" w:type="dxa"/>
            <w:tcBorders>
              <w:top w:val="double" w:sz="4" w:space="0" w:color="auto"/>
            </w:tcBorders>
            <w:shd w:val="clear" w:color="auto" w:fill="F7CAAC"/>
          </w:tcPr>
          <w:p w14:paraId="211BA8AF" w14:textId="77777777" w:rsidR="008451FC" w:rsidRDefault="008451FC" w:rsidP="002217F3">
            <w:pPr>
              <w:jc w:val="both"/>
              <w:rPr>
                <w:b/>
              </w:rPr>
            </w:pPr>
            <w:r>
              <w:rPr>
                <w:b/>
              </w:rPr>
              <w:t>Název studijního předmětu</w:t>
            </w:r>
          </w:p>
        </w:tc>
        <w:tc>
          <w:tcPr>
            <w:tcW w:w="6769" w:type="dxa"/>
            <w:gridSpan w:val="8"/>
            <w:tcBorders>
              <w:top w:val="double" w:sz="4" w:space="0" w:color="auto"/>
            </w:tcBorders>
          </w:tcPr>
          <w:p w14:paraId="3D230AA1" w14:textId="17091E87" w:rsidR="008451FC" w:rsidRDefault="00C04F2A" w:rsidP="002217F3">
            <w:pPr>
              <w:jc w:val="both"/>
            </w:pPr>
            <w:bookmarkStart w:id="117" w:name="BIII_TechnickeProstredkyBP"/>
            <w:proofErr w:type="spellStart"/>
            <w:r>
              <w:t>Security</w:t>
            </w:r>
            <w:proofErr w:type="spellEnd"/>
            <w:r>
              <w:t xml:space="preserve"> </w:t>
            </w:r>
            <w:proofErr w:type="spellStart"/>
            <w:r>
              <w:t>System</w:t>
            </w:r>
            <w:proofErr w:type="spellEnd"/>
            <w:r>
              <w:t xml:space="preserve"> Technology</w:t>
            </w:r>
            <w:bookmarkEnd w:id="117"/>
          </w:p>
        </w:tc>
      </w:tr>
      <w:tr w:rsidR="008451FC" w14:paraId="2E70B326" w14:textId="77777777" w:rsidTr="002217F3">
        <w:tc>
          <w:tcPr>
            <w:tcW w:w="3086" w:type="dxa"/>
            <w:shd w:val="clear" w:color="auto" w:fill="F7CAAC"/>
          </w:tcPr>
          <w:p w14:paraId="4A1BAD97" w14:textId="77777777" w:rsidR="008451FC" w:rsidRDefault="008451FC" w:rsidP="002217F3">
            <w:pPr>
              <w:jc w:val="both"/>
              <w:rPr>
                <w:b/>
              </w:rPr>
            </w:pPr>
            <w:r>
              <w:rPr>
                <w:b/>
              </w:rPr>
              <w:t>Typ předmětu</w:t>
            </w:r>
          </w:p>
        </w:tc>
        <w:tc>
          <w:tcPr>
            <w:tcW w:w="3406" w:type="dxa"/>
            <w:gridSpan w:val="5"/>
          </w:tcPr>
          <w:p w14:paraId="22DF6741" w14:textId="77777777" w:rsidR="008451FC" w:rsidRDefault="008451FC" w:rsidP="002217F3">
            <w:pPr>
              <w:jc w:val="both"/>
            </w:pPr>
            <w:r>
              <w:t>povinně volitelný – skupina I.</w:t>
            </w:r>
          </w:p>
        </w:tc>
        <w:tc>
          <w:tcPr>
            <w:tcW w:w="2695" w:type="dxa"/>
            <w:gridSpan w:val="2"/>
            <w:shd w:val="clear" w:color="auto" w:fill="F7CAAC"/>
          </w:tcPr>
          <w:p w14:paraId="6F88E394" w14:textId="77777777" w:rsidR="008451FC" w:rsidRDefault="008451FC" w:rsidP="002217F3">
            <w:pPr>
              <w:jc w:val="both"/>
            </w:pPr>
            <w:r>
              <w:rPr>
                <w:b/>
              </w:rPr>
              <w:t>doporučený ročník / semestr</w:t>
            </w:r>
          </w:p>
        </w:tc>
        <w:tc>
          <w:tcPr>
            <w:tcW w:w="668" w:type="dxa"/>
          </w:tcPr>
          <w:p w14:paraId="718FA318" w14:textId="77777777" w:rsidR="008451FC" w:rsidRDefault="008451FC" w:rsidP="002217F3">
            <w:pPr>
              <w:jc w:val="both"/>
            </w:pPr>
          </w:p>
        </w:tc>
      </w:tr>
      <w:tr w:rsidR="008451FC" w14:paraId="1EEC6D73" w14:textId="77777777" w:rsidTr="002217F3">
        <w:tc>
          <w:tcPr>
            <w:tcW w:w="3086" w:type="dxa"/>
            <w:shd w:val="clear" w:color="auto" w:fill="F7CAAC"/>
          </w:tcPr>
          <w:p w14:paraId="34959425" w14:textId="77777777" w:rsidR="008451FC" w:rsidRDefault="008451FC" w:rsidP="002217F3">
            <w:pPr>
              <w:jc w:val="both"/>
              <w:rPr>
                <w:b/>
              </w:rPr>
            </w:pPr>
            <w:r>
              <w:rPr>
                <w:b/>
              </w:rPr>
              <w:t>Rozsah studijního předmětu</w:t>
            </w:r>
          </w:p>
        </w:tc>
        <w:tc>
          <w:tcPr>
            <w:tcW w:w="1701" w:type="dxa"/>
            <w:gridSpan w:val="3"/>
          </w:tcPr>
          <w:p w14:paraId="69611306" w14:textId="77777777" w:rsidR="008451FC" w:rsidRDefault="008451FC" w:rsidP="002217F3">
            <w:pPr>
              <w:jc w:val="both"/>
            </w:pPr>
            <w:r>
              <w:t>15k</w:t>
            </w:r>
          </w:p>
        </w:tc>
        <w:tc>
          <w:tcPr>
            <w:tcW w:w="889" w:type="dxa"/>
            <w:shd w:val="clear" w:color="auto" w:fill="F7CAAC"/>
          </w:tcPr>
          <w:p w14:paraId="4C23C73D" w14:textId="77777777" w:rsidR="008451FC" w:rsidRDefault="008451FC" w:rsidP="002217F3">
            <w:pPr>
              <w:jc w:val="both"/>
              <w:rPr>
                <w:b/>
              </w:rPr>
            </w:pPr>
            <w:r>
              <w:rPr>
                <w:b/>
              </w:rPr>
              <w:t xml:space="preserve">hod. </w:t>
            </w:r>
          </w:p>
        </w:tc>
        <w:tc>
          <w:tcPr>
            <w:tcW w:w="816" w:type="dxa"/>
          </w:tcPr>
          <w:p w14:paraId="139F44E2" w14:textId="23F91ED5" w:rsidR="008451FC" w:rsidRDefault="001D6091" w:rsidP="002217F3">
            <w:pPr>
              <w:jc w:val="both"/>
            </w:pPr>
            <w:ins w:id="118" w:author="Jiří Vojtěšek" w:date="2024-10-30T10:37:00Z">
              <w:r>
                <w:t>15</w:t>
              </w:r>
            </w:ins>
          </w:p>
        </w:tc>
        <w:tc>
          <w:tcPr>
            <w:tcW w:w="2156" w:type="dxa"/>
            <w:shd w:val="clear" w:color="auto" w:fill="F7CAAC"/>
          </w:tcPr>
          <w:p w14:paraId="60223DC8" w14:textId="77777777" w:rsidR="008451FC" w:rsidRDefault="008451FC" w:rsidP="002217F3">
            <w:pPr>
              <w:jc w:val="both"/>
              <w:rPr>
                <w:b/>
              </w:rPr>
            </w:pPr>
            <w:r>
              <w:rPr>
                <w:b/>
              </w:rPr>
              <w:t>kreditů</w:t>
            </w:r>
          </w:p>
        </w:tc>
        <w:tc>
          <w:tcPr>
            <w:tcW w:w="1207" w:type="dxa"/>
            <w:gridSpan w:val="2"/>
          </w:tcPr>
          <w:p w14:paraId="1CA91DE4" w14:textId="77777777" w:rsidR="008451FC" w:rsidRDefault="008451FC" w:rsidP="002217F3">
            <w:pPr>
              <w:jc w:val="both"/>
            </w:pPr>
            <w:r>
              <w:t>10</w:t>
            </w:r>
          </w:p>
        </w:tc>
      </w:tr>
      <w:tr w:rsidR="008451FC" w14:paraId="7D3BE0D2" w14:textId="77777777" w:rsidTr="002217F3">
        <w:tc>
          <w:tcPr>
            <w:tcW w:w="3086" w:type="dxa"/>
            <w:shd w:val="clear" w:color="auto" w:fill="F7CAAC"/>
          </w:tcPr>
          <w:p w14:paraId="6F2FA267" w14:textId="77777777" w:rsidR="008451FC" w:rsidRDefault="008451FC" w:rsidP="002217F3">
            <w:pPr>
              <w:jc w:val="both"/>
              <w:rPr>
                <w:b/>
                <w:sz w:val="22"/>
              </w:rPr>
            </w:pPr>
            <w:r>
              <w:rPr>
                <w:b/>
              </w:rPr>
              <w:t xml:space="preserve">Prerekvizity, </w:t>
            </w:r>
            <w:proofErr w:type="spellStart"/>
            <w:r>
              <w:rPr>
                <w:b/>
              </w:rPr>
              <w:t>korekvizity</w:t>
            </w:r>
            <w:proofErr w:type="spellEnd"/>
            <w:r>
              <w:rPr>
                <w:b/>
              </w:rPr>
              <w:t>, ekvivalence</w:t>
            </w:r>
          </w:p>
        </w:tc>
        <w:tc>
          <w:tcPr>
            <w:tcW w:w="6769" w:type="dxa"/>
            <w:gridSpan w:val="8"/>
          </w:tcPr>
          <w:p w14:paraId="11762A27" w14:textId="77777777" w:rsidR="008451FC" w:rsidRDefault="008451FC" w:rsidP="002217F3">
            <w:pPr>
              <w:jc w:val="both"/>
            </w:pPr>
          </w:p>
        </w:tc>
      </w:tr>
      <w:tr w:rsidR="008451FC" w14:paraId="3F06751B" w14:textId="77777777" w:rsidTr="002217F3">
        <w:tc>
          <w:tcPr>
            <w:tcW w:w="3086" w:type="dxa"/>
            <w:shd w:val="clear" w:color="auto" w:fill="F7CAAC"/>
          </w:tcPr>
          <w:p w14:paraId="7D2CE381" w14:textId="77777777" w:rsidR="008451FC" w:rsidRPr="005A0406" w:rsidRDefault="008451FC" w:rsidP="002217F3">
            <w:pPr>
              <w:jc w:val="both"/>
              <w:rPr>
                <w:b/>
              </w:rPr>
            </w:pPr>
            <w:r w:rsidRPr="005A0406">
              <w:rPr>
                <w:b/>
              </w:rPr>
              <w:t>Způsob ověření výsledků učení</w:t>
            </w:r>
          </w:p>
        </w:tc>
        <w:tc>
          <w:tcPr>
            <w:tcW w:w="3406" w:type="dxa"/>
            <w:gridSpan w:val="5"/>
          </w:tcPr>
          <w:p w14:paraId="3E20B896" w14:textId="77777777" w:rsidR="008451FC" w:rsidRDefault="008451FC" w:rsidP="002217F3">
            <w:pPr>
              <w:jc w:val="both"/>
            </w:pPr>
            <w:r>
              <w:t>zkouška</w:t>
            </w:r>
          </w:p>
        </w:tc>
        <w:tc>
          <w:tcPr>
            <w:tcW w:w="2156" w:type="dxa"/>
            <w:shd w:val="clear" w:color="auto" w:fill="F7CAAC"/>
          </w:tcPr>
          <w:p w14:paraId="08561B8D" w14:textId="77777777" w:rsidR="008451FC" w:rsidRDefault="008451FC" w:rsidP="002217F3">
            <w:pPr>
              <w:jc w:val="both"/>
              <w:rPr>
                <w:b/>
              </w:rPr>
            </w:pPr>
            <w:r>
              <w:rPr>
                <w:b/>
              </w:rPr>
              <w:t>Forma výuky</w:t>
            </w:r>
          </w:p>
        </w:tc>
        <w:tc>
          <w:tcPr>
            <w:tcW w:w="1207" w:type="dxa"/>
            <w:gridSpan w:val="2"/>
          </w:tcPr>
          <w:p w14:paraId="6A6BA784" w14:textId="77777777" w:rsidR="008451FC" w:rsidRDefault="008451FC" w:rsidP="002217F3">
            <w:pPr>
              <w:jc w:val="both"/>
            </w:pPr>
            <w:r>
              <w:t>konzultační</w:t>
            </w:r>
          </w:p>
        </w:tc>
      </w:tr>
      <w:tr w:rsidR="008451FC" w14:paraId="124629E6" w14:textId="77777777" w:rsidTr="002217F3">
        <w:tc>
          <w:tcPr>
            <w:tcW w:w="3086" w:type="dxa"/>
            <w:shd w:val="clear" w:color="auto" w:fill="F7CAAC"/>
          </w:tcPr>
          <w:p w14:paraId="75C753D6" w14:textId="77777777" w:rsidR="008451FC" w:rsidRPr="005A0406" w:rsidRDefault="008451FC" w:rsidP="002217F3">
            <w:pPr>
              <w:jc w:val="both"/>
              <w:rPr>
                <w:b/>
              </w:rPr>
            </w:pPr>
            <w:r w:rsidRPr="005A0406">
              <w:rPr>
                <w:b/>
              </w:rPr>
              <w:t>Forma způsobu ověření výsledků učení a další požadavky na studenta</w:t>
            </w:r>
          </w:p>
        </w:tc>
        <w:tc>
          <w:tcPr>
            <w:tcW w:w="6769" w:type="dxa"/>
            <w:gridSpan w:val="8"/>
            <w:tcBorders>
              <w:bottom w:val="nil"/>
            </w:tcBorders>
          </w:tcPr>
          <w:p w14:paraId="7AE8406F" w14:textId="77777777" w:rsidR="008451FC" w:rsidRDefault="008451FC" w:rsidP="002217F3">
            <w:pPr>
              <w:jc w:val="both"/>
            </w:pPr>
            <w:r>
              <w:t xml:space="preserve">Písemná a ústní. </w:t>
            </w:r>
          </w:p>
          <w:p w14:paraId="3AFCE0BB" w14:textId="77777777" w:rsidR="008451FC" w:rsidRDefault="008451FC" w:rsidP="002217F3">
            <w:pPr>
              <w:jc w:val="both"/>
            </w:pPr>
            <w:r>
              <w:t>Student připravuje esej nebo řeší konkrétní odborný problém na odborné téma dohodnuté s vyučujícím. Téma souvisí s obsahem předmětu i s tématem disertační práce studenta.</w:t>
            </w:r>
          </w:p>
        </w:tc>
      </w:tr>
      <w:tr w:rsidR="008451FC" w14:paraId="367B0543" w14:textId="77777777" w:rsidTr="001322CD">
        <w:trPr>
          <w:trHeight w:val="293"/>
        </w:trPr>
        <w:tc>
          <w:tcPr>
            <w:tcW w:w="9855" w:type="dxa"/>
            <w:gridSpan w:val="9"/>
            <w:tcBorders>
              <w:top w:val="nil"/>
            </w:tcBorders>
          </w:tcPr>
          <w:p w14:paraId="28C2065E" w14:textId="77777777" w:rsidR="008451FC" w:rsidRDefault="008451FC" w:rsidP="002217F3">
            <w:pPr>
              <w:jc w:val="both"/>
            </w:pPr>
          </w:p>
        </w:tc>
      </w:tr>
      <w:tr w:rsidR="008451FC" w14:paraId="692A16A0" w14:textId="77777777" w:rsidTr="002217F3">
        <w:trPr>
          <w:trHeight w:val="197"/>
        </w:trPr>
        <w:tc>
          <w:tcPr>
            <w:tcW w:w="3086" w:type="dxa"/>
            <w:tcBorders>
              <w:top w:val="nil"/>
            </w:tcBorders>
            <w:shd w:val="clear" w:color="auto" w:fill="F7CAAC"/>
          </w:tcPr>
          <w:p w14:paraId="2885AF43" w14:textId="77777777" w:rsidR="008451FC" w:rsidRDefault="008451FC" w:rsidP="002217F3">
            <w:pPr>
              <w:jc w:val="both"/>
              <w:rPr>
                <w:b/>
              </w:rPr>
            </w:pPr>
            <w:r>
              <w:rPr>
                <w:b/>
              </w:rPr>
              <w:t>Garant předmětu</w:t>
            </w:r>
          </w:p>
        </w:tc>
        <w:tc>
          <w:tcPr>
            <w:tcW w:w="6769" w:type="dxa"/>
            <w:gridSpan w:val="8"/>
            <w:tcBorders>
              <w:top w:val="nil"/>
            </w:tcBorders>
          </w:tcPr>
          <w:p w14:paraId="2BA1619A" w14:textId="77777777" w:rsidR="008451FC" w:rsidRDefault="008451FC" w:rsidP="002217F3">
            <w:pPr>
              <w:jc w:val="both"/>
            </w:pPr>
            <w:r>
              <w:t>prof. Mgr. Milan Adámek, Ph.D.</w:t>
            </w:r>
          </w:p>
        </w:tc>
      </w:tr>
      <w:tr w:rsidR="008451FC" w14:paraId="0DE7D2FC" w14:textId="77777777" w:rsidTr="002217F3">
        <w:trPr>
          <w:trHeight w:val="243"/>
        </w:trPr>
        <w:tc>
          <w:tcPr>
            <w:tcW w:w="3086" w:type="dxa"/>
            <w:tcBorders>
              <w:top w:val="nil"/>
            </w:tcBorders>
            <w:shd w:val="clear" w:color="auto" w:fill="F7CAAC"/>
          </w:tcPr>
          <w:p w14:paraId="0EB2F57C" w14:textId="77777777" w:rsidR="008451FC" w:rsidRDefault="008451FC" w:rsidP="002217F3">
            <w:pPr>
              <w:jc w:val="both"/>
              <w:rPr>
                <w:b/>
              </w:rPr>
            </w:pPr>
            <w:r>
              <w:rPr>
                <w:b/>
              </w:rPr>
              <w:t>Zapojení garanta do výuky předmětu</w:t>
            </w:r>
          </w:p>
        </w:tc>
        <w:tc>
          <w:tcPr>
            <w:tcW w:w="6769" w:type="dxa"/>
            <w:gridSpan w:val="8"/>
            <w:tcBorders>
              <w:top w:val="nil"/>
            </w:tcBorders>
          </w:tcPr>
          <w:p w14:paraId="0280451B" w14:textId="77777777" w:rsidR="008451FC" w:rsidRDefault="008451FC" w:rsidP="002217F3">
            <w:r>
              <w:t>Metodické vedení, konzultace, zkoušení</w:t>
            </w:r>
          </w:p>
        </w:tc>
      </w:tr>
      <w:tr w:rsidR="008451FC" w14:paraId="7211FF03" w14:textId="77777777" w:rsidTr="002217F3">
        <w:tc>
          <w:tcPr>
            <w:tcW w:w="3086" w:type="dxa"/>
            <w:shd w:val="clear" w:color="auto" w:fill="F7CAAC"/>
          </w:tcPr>
          <w:p w14:paraId="1195CD8B" w14:textId="77777777" w:rsidR="008451FC" w:rsidRDefault="008451FC" w:rsidP="002217F3">
            <w:pPr>
              <w:jc w:val="both"/>
              <w:rPr>
                <w:b/>
              </w:rPr>
            </w:pPr>
            <w:r>
              <w:rPr>
                <w:b/>
              </w:rPr>
              <w:t>Vyučující</w:t>
            </w:r>
          </w:p>
        </w:tc>
        <w:tc>
          <w:tcPr>
            <w:tcW w:w="6769" w:type="dxa"/>
            <w:gridSpan w:val="8"/>
            <w:tcBorders>
              <w:bottom w:val="nil"/>
            </w:tcBorders>
          </w:tcPr>
          <w:p w14:paraId="3AFAF642" w14:textId="77777777" w:rsidR="008451FC" w:rsidRPr="00072F40" w:rsidRDefault="008451FC" w:rsidP="002217F3">
            <w:pPr>
              <w:rPr>
                <w:b/>
                <w:bCs/>
              </w:rPr>
            </w:pPr>
            <w:r>
              <w:rPr>
                <w:b/>
                <w:bCs/>
              </w:rPr>
              <w:t>p</w:t>
            </w:r>
            <w:r w:rsidRPr="00072F40">
              <w:rPr>
                <w:b/>
                <w:bCs/>
              </w:rPr>
              <w:t>rof. Mgr. Milan Adámek, Ph.D.</w:t>
            </w:r>
            <w:r>
              <w:t xml:space="preserve"> (100 %)</w:t>
            </w:r>
            <w:r w:rsidRPr="00072F40">
              <w:rPr>
                <w:b/>
                <w:bCs/>
              </w:rPr>
              <w:t xml:space="preserve"> </w:t>
            </w:r>
          </w:p>
          <w:p w14:paraId="48C6149F" w14:textId="77777777" w:rsidR="008451FC" w:rsidRPr="00365542" w:rsidRDefault="008451FC" w:rsidP="002217F3">
            <w:pPr>
              <w:jc w:val="both"/>
              <w:rPr>
                <w:b/>
                <w:bCs/>
              </w:rPr>
            </w:pPr>
            <w:r>
              <w:t xml:space="preserve">doc. RNDr. Vojtěch </w:t>
            </w:r>
            <w:proofErr w:type="spellStart"/>
            <w:r>
              <w:t>Křesálek</w:t>
            </w:r>
            <w:proofErr w:type="spellEnd"/>
            <w:r>
              <w:t xml:space="preserve">, CSc. </w:t>
            </w:r>
          </w:p>
        </w:tc>
      </w:tr>
      <w:tr w:rsidR="008451FC" w14:paraId="046BFB4C" w14:textId="77777777" w:rsidTr="001322CD">
        <w:trPr>
          <w:trHeight w:val="311"/>
        </w:trPr>
        <w:tc>
          <w:tcPr>
            <w:tcW w:w="9855" w:type="dxa"/>
            <w:gridSpan w:val="9"/>
            <w:tcBorders>
              <w:top w:val="nil"/>
            </w:tcBorders>
          </w:tcPr>
          <w:p w14:paraId="3770FB78" w14:textId="77777777" w:rsidR="008451FC" w:rsidRDefault="008451FC" w:rsidP="002217F3">
            <w:pPr>
              <w:jc w:val="both"/>
            </w:pPr>
          </w:p>
        </w:tc>
      </w:tr>
      <w:tr w:rsidR="008451FC" w14:paraId="18DED109" w14:textId="77777777" w:rsidTr="002217F3">
        <w:tc>
          <w:tcPr>
            <w:tcW w:w="3086" w:type="dxa"/>
            <w:shd w:val="clear" w:color="auto" w:fill="F7CAAC"/>
          </w:tcPr>
          <w:p w14:paraId="3D9437C6" w14:textId="77777777" w:rsidR="008451FC" w:rsidRPr="005A0406" w:rsidRDefault="008451FC" w:rsidP="002217F3">
            <w:pPr>
              <w:jc w:val="both"/>
              <w:rPr>
                <w:b/>
              </w:rPr>
            </w:pPr>
            <w:r w:rsidRPr="005A0406">
              <w:rPr>
                <w:b/>
              </w:rPr>
              <w:t>Hlavní témata a výsledky učení</w:t>
            </w:r>
          </w:p>
        </w:tc>
        <w:tc>
          <w:tcPr>
            <w:tcW w:w="6769" w:type="dxa"/>
            <w:gridSpan w:val="8"/>
            <w:tcBorders>
              <w:bottom w:val="nil"/>
            </w:tcBorders>
          </w:tcPr>
          <w:p w14:paraId="7A2C845D" w14:textId="77777777" w:rsidR="008451FC" w:rsidRPr="005A0406" w:rsidRDefault="008451FC" w:rsidP="002217F3">
            <w:pPr>
              <w:jc w:val="both"/>
            </w:pPr>
          </w:p>
        </w:tc>
      </w:tr>
      <w:tr w:rsidR="008451FC" w14:paraId="464D4182" w14:textId="77777777" w:rsidTr="002217F3">
        <w:trPr>
          <w:trHeight w:val="2082"/>
        </w:trPr>
        <w:tc>
          <w:tcPr>
            <w:tcW w:w="9855" w:type="dxa"/>
            <w:gridSpan w:val="9"/>
            <w:tcBorders>
              <w:top w:val="nil"/>
              <w:bottom w:val="single" w:sz="4" w:space="0" w:color="auto"/>
            </w:tcBorders>
          </w:tcPr>
          <w:p w14:paraId="7A5970EB" w14:textId="788B35F7" w:rsidR="008451FC" w:rsidRPr="001322CD" w:rsidRDefault="008451FC" w:rsidP="002217F3">
            <w:pPr>
              <w:jc w:val="both"/>
              <w:rPr>
                <w:color w:val="111111"/>
                <w:shd w:val="clear" w:color="auto" w:fill="FFFFFF"/>
              </w:rPr>
            </w:pPr>
            <w:r>
              <w:rPr>
                <w:rStyle w:val="a-size-base"/>
                <w:color w:val="111111"/>
                <w:shd w:val="clear" w:color="auto" w:fill="FFFFFF"/>
              </w:rPr>
              <w:t>Hlavní témata</w:t>
            </w:r>
            <w:r w:rsidRPr="00E633BD">
              <w:rPr>
                <w:rStyle w:val="a-size-base"/>
                <w:color w:val="111111"/>
                <w:shd w:val="clear" w:color="auto" w:fill="FFFFFF"/>
              </w:rPr>
              <w:t xml:space="preserve">: </w:t>
            </w:r>
            <w:r>
              <w:rPr>
                <w:rStyle w:val="a-size-base"/>
                <w:color w:val="111111"/>
                <w:shd w:val="clear" w:color="auto" w:fill="FFFFFF"/>
              </w:rPr>
              <w:t>f</w:t>
            </w:r>
            <w:r w:rsidRPr="00E633BD">
              <w:rPr>
                <w:rStyle w:val="a-size-base"/>
                <w:color w:val="111111"/>
                <w:shd w:val="clear" w:color="auto" w:fill="FFFFFF"/>
              </w:rPr>
              <w:t>yzikální principy detektorů, elektromechanické, elektromagnetické a elektroakustické detektory, detektory výbušnin, detektory chemických látek, bezpečnostní rentgeny, kamerové systémy, dohledové a poplachové přijímací centrum, poplachové zabezpečovací a tísňové systémy, elektrické požární signalizace, přístupové systémy, samočinné hasicí systémy, odposlechová zařízení, biometrické systémy, forenzní techniky.</w:t>
            </w:r>
          </w:p>
          <w:p w14:paraId="4BCB035F" w14:textId="043CDECD" w:rsidR="008451FC" w:rsidRPr="001322CD" w:rsidRDefault="008451FC" w:rsidP="001322CD">
            <w:pPr>
              <w:rPr>
                <w:color w:val="111111"/>
                <w:shd w:val="clear" w:color="auto" w:fill="FFFFFF"/>
              </w:rPr>
            </w:pPr>
            <w:r>
              <w:rPr>
                <w:rStyle w:val="a-size-base"/>
                <w:color w:val="111111"/>
                <w:shd w:val="clear" w:color="auto" w:fill="FFFFFF"/>
              </w:rPr>
              <w:t>Výsledky učení: a</w:t>
            </w:r>
            <w:r w:rsidRPr="00E633BD">
              <w:rPr>
                <w:rStyle w:val="a-size-base"/>
                <w:color w:val="111111"/>
                <w:shd w:val="clear" w:color="auto" w:fill="FFFFFF"/>
              </w:rPr>
              <w:t xml:space="preserve">bsolvováním tohoto předmětu bude student schopen aplikovat získané znalosti a dovednosti z oblasti principů, fyzikálního popisu a zejména chování prvků bezpečnostních systémů. Tyto znalosti jsou nezbytným předpokladem úspěšného návrhu a realizace technických úloh s přímou aplikací v bezpečnostních systémech. V rámci předmětu student získá přehledovou znalost světového stavu vědy v oblasti technických prostředků používaných ve státní správě a v subjektech zabývajících se bezpečností, ochranou obyvatelstva, bezpečnostními technologiemi ochrany informačních systémů a budov. </w:t>
            </w:r>
          </w:p>
        </w:tc>
      </w:tr>
      <w:tr w:rsidR="008451FC" w14:paraId="117BB4E8"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1CD6E495" w14:textId="77777777" w:rsidR="008451FC" w:rsidRPr="005A0406" w:rsidRDefault="008451FC" w:rsidP="002217F3">
            <w:pPr>
              <w:jc w:val="both"/>
            </w:pPr>
            <w:r w:rsidRPr="001D3587">
              <w:rPr>
                <w:b/>
              </w:rPr>
              <w:t>Metody výuky</w:t>
            </w:r>
          </w:p>
        </w:tc>
        <w:tc>
          <w:tcPr>
            <w:tcW w:w="6703" w:type="dxa"/>
            <w:gridSpan w:val="7"/>
            <w:tcBorders>
              <w:top w:val="single" w:sz="4" w:space="0" w:color="auto"/>
              <w:left w:val="single" w:sz="4" w:space="0" w:color="auto"/>
              <w:bottom w:val="nil"/>
              <w:right w:val="single" w:sz="4" w:space="0" w:color="auto"/>
            </w:tcBorders>
          </w:tcPr>
          <w:p w14:paraId="7B0BDF1F" w14:textId="77777777" w:rsidR="008451FC" w:rsidRDefault="008451FC" w:rsidP="002217F3">
            <w:pPr>
              <w:jc w:val="both"/>
            </w:pPr>
          </w:p>
        </w:tc>
      </w:tr>
      <w:tr w:rsidR="008451FC" w14:paraId="60C03707" w14:textId="77777777" w:rsidTr="002217F3">
        <w:trPr>
          <w:trHeight w:val="558"/>
        </w:trPr>
        <w:tc>
          <w:tcPr>
            <w:tcW w:w="9855" w:type="dxa"/>
            <w:gridSpan w:val="9"/>
            <w:tcBorders>
              <w:top w:val="nil"/>
              <w:bottom w:val="single" w:sz="4" w:space="0" w:color="auto"/>
            </w:tcBorders>
          </w:tcPr>
          <w:p w14:paraId="51D7D982" w14:textId="77777777" w:rsidR="008451FC"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jednotlivých technických systémů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 xml:space="preserve">Student má k dispozici Laboratoř </w:t>
            </w:r>
            <w:r>
              <w:t>technických prostředků bezpečnostního průmyslu</w:t>
            </w:r>
            <w:r w:rsidRPr="002732A7">
              <w:t xml:space="preserve"> včetně jejího vybavení, kde může realizovat experimenty pod dohledem vyučujícího. Konzultace teoretických aspektů zadaného tématu budou realizovány v konzultačních hodinách.</w:t>
            </w:r>
            <w:r>
              <w:t xml:space="preserve"> Vypracovanou esej a řešení odborného problému obhajuje před vyučujícím daného předmětu.</w:t>
            </w:r>
          </w:p>
        </w:tc>
      </w:tr>
      <w:tr w:rsidR="008451FC" w14:paraId="0D608904" w14:textId="77777777" w:rsidTr="002217F3">
        <w:trPr>
          <w:trHeight w:val="265"/>
        </w:trPr>
        <w:tc>
          <w:tcPr>
            <w:tcW w:w="3653" w:type="dxa"/>
            <w:gridSpan w:val="3"/>
            <w:tcBorders>
              <w:top w:val="single" w:sz="4" w:space="0" w:color="auto"/>
            </w:tcBorders>
            <w:shd w:val="clear" w:color="auto" w:fill="F7CAAC"/>
          </w:tcPr>
          <w:p w14:paraId="490BE979" w14:textId="77777777" w:rsidR="008451FC" w:rsidRDefault="008451FC" w:rsidP="002217F3">
            <w:pPr>
              <w:jc w:val="both"/>
            </w:pPr>
            <w:r w:rsidRPr="001D3587">
              <w:rPr>
                <w:b/>
              </w:rPr>
              <w:t>Studijní</w:t>
            </w:r>
            <w:r>
              <w:rPr>
                <w:b/>
              </w:rPr>
              <w:t xml:space="preserve"> literatura a studijní pomůcky</w:t>
            </w:r>
          </w:p>
        </w:tc>
        <w:tc>
          <w:tcPr>
            <w:tcW w:w="6202" w:type="dxa"/>
            <w:gridSpan w:val="6"/>
            <w:tcBorders>
              <w:top w:val="single" w:sz="4" w:space="0" w:color="auto"/>
              <w:bottom w:val="nil"/>
            </w:tcBorders>
          </w:tcPr>
          <w:p w14:paraId="6908B04E" w14:textId="77777777" w:rsidR="008451FC" w:rsidRDefault="008451FC" w:rsidP="002217F3">
            <w:pPr>
              <w:jc w:val="both"/>
            </w:pPr>
          </w:p>
        </w:tc>
      </w:tr>
      <w:tr w:rsidR="008451FC" w14:paraId="04972C10" w14:textId="77777777" w:rsidTr="002217F3">
        <w:trPr>
          <w:trHeight w:val="1497"/>
        </w:trPr>
        <w:tc>
          <w:tcPr>
            <w:tcW w:w="9855" w:type="dxa"/>
            <w:gridSpan w:val="9"/>
            <w:tcBorders>
              <w:top w:val="nil"/>
            </w:tcBorders>
          </w:tcPr>
          <w:p w14:paraId="4B75086A" w14:textId="77777777" w:rsidR="008451FC" w:rsidRPr="00BB16DE" w:rsidRDefault="008451FC" w:rsidP="002217F3">
            <w:pPr>
              <w:pStyle w:val="Default"/>
              <w:jc w:val="both"/>
              <w:rPr>
                <w:rFonts w:ascii="Arial Narrow" w:hAnsi="Arial Narrow"/>
                <w:iCs/>
                <w:sz w:val="20"/>
                <w:szCs w:val="20"/>
              </w:rPr>
            </w:pPr>
            <w:r w:rsidRPr="00BB16DE">
              <w:rPr>
                <w:rFonts w:ascii="Arial Narrow" w:hAnsi="Arial Narrow"/>
                <w:iCs/>
                <w:sz w:val="20"/>
                <w:szCs w:val="20"/>
              </w:rPr>
              <w:t>Studenti v přípravě budou čerpat podle zadaného tématu z literatury, která je dostupná v knihovně UTB ve Zlíně s prioritou využití článků zejména IEEE případně dalších specializovaných časopisů.</w:t>
            </w:r>
          </w:p>
          <w:p w14:paraId="63D0998E" w14:textId="77777777" w:rsidR="008451FC" w:rsidRDefault="008451FC" w:rsidP="002217F3">
            <w:pPr>
              <w:rPr>
                <w:b/>
                <w:bCs/>
                <w:i/>
              </w:rPr>
            </w:pPr>
            <w:r w:rsidRPr="00BB16DE">
              <w:rPr>
                <w:b/>
                <w:bCs/>
                <w:i/>
              </w:rPr>
              <w:t>Povinná literatura:</w:t>
            </w:r>
          </w:p>
          <w:p w14:paraId="549FCEA0" w14:textId="77777777" w:rsidR="008451FC" w:rsidRDefault="008451FC" w:rsidP="002217F3">
            <w:r>
              <w:t xml:space="preserve">PARKER, Philip. </w:t>
            </w:r>
            <w:proofErr w:type="spellStart"/>
            <w:r w:rsidRPr="00F05248">
              <w:rPr>
                <w:i/>
                <w:iCs/>
              </w:rPr>
              <w:t>The</w:t>
            </w:r>
            <w:proofErr w:type="spellEnd"/>
            <w:r w:rsidRPr="00F05248">
              <w:rPr>
                <w:i/>
                <w:iCs/>
              </w:rPr>
              <w:t xml:space="preserve"> 2025-2030 </w:t>
            </w:r>
            <w:proofErr w:type="spellStart"/>
            <w:r w:rsidRPr="00F05248">
              <w:rPr>
                <w:i/>
                <w:iCs/>
              </w:rPr>
              <w:t>World</w:t>
            </w:r>
            <w:proofErr w:type="spellEnd"/>
            <w:r w:rsidRPr="00F05248">
              <w:rPr>
                <w:i/>
                <w:iCs/>
              </w:rPr>
              <w:t xml:space="preserve"> Outlook </w:t>
            </w:r>
            <w:proofErr w:type="spellStart"/>
            <w:r w:rsidRPr="00F05248">
              <w:rPr>
                <w:i/>
                <w:iCs/>
              </w:rPr>
              <w:t>for</w:t>
            </w:r>
            <w:proofErr w:type="spellEnd"/>
            <w:r w:rsidRPr="00F05248">
              <w:rPr>
                <w:i/>
                <w:iCs/>
              </w:rPr>
              <w:t xml:space="preserve"> </w:t>
            </w:r>
            <w:proofErr w:type="spellStart"/>
            <w:r w:rsidRPr="00F05248">
              <w:rPr>
                <w:i/>
                <w:iCs/>
              </w:rPr>
              <w:t>Biometrics-Based</w:t>
            </w:r>
            <w:proofErr w:type="spellEnd"/>
            <w:r w:rsidRPr="00F05248">
              <w:rPr>
                <w:i/>
                <w:iCs/>
              </w:rPr>
              <w:t xml:space="preserve"> </w:t>
            </w:r>
            <w:proofErr w:type="spellStart"/>
            <w:r w:rsidRPr="00F05248">
              <w:rPr>
                <w:i/>
                <w:iCs/>
              </w:rPr>
              <w:t>Electronic</w:t>
            </w:r>
            <w:proofErr w:type="spellEnd"/>
            <w:r w:rsidRPr="00F05248">
              <w:rPr>
                <w:i/>
                <w:iCs/>
              </w:rPr>
              <w:t xml:space="preserve"> Access </w:t>
            </w:r>
            <w:proofErr w:type="spellStart"/>
            <w:r w:rsidRPr="00F05248">
              <w:rPr>
                <w:i/>
                <w:iCs/>
              </w:rPr>
              <w:t>Control</w:t>
            </w:r>
            <w:proofErr w:type="spellEnd"/>
            <w:r w:rsidRPr="00F05248">
              <w:rPr>
                <w:i/>
                <w:iCs/>
              </w:rPr>
              <w:t xml:space="preserve"> Systems.</w:t>
            </w:r>
            <w:r>
              <w:t xml:space="preserve"> Paperback, 2024.</w:t>
            </w:r>
          </w:p>
          <w:p w14:paraId="11C6BB80" w14:textId="77777777" w:rsidR="008451FC" w:rsidRDefault="008451FC" w:rsidP="002217F3">
            <w:r>
              <w:t xml:space="preserve">OPTING Out </w:t>
            </w:r>
            <w:proofErr w:type="spellStart"/>
            <w:r>
              <w:t>of</w:t>
            </w:r>
            <w:proofErr w:type="spellEnd"/>
            <w:r>
              <w:t xml:space="preserve"> </w:t>
            </w:r>
            <w:proofErr w:type="spellStart"/>
            <w:r>
              <w:t>Normal</w:t>
            </w:r>
            <w:proofErr w:type="spellEnd"/>
            <w:r>
              <w:t>.</w:t>
            </w:r>
            <w:r w:rsidRPr="0042571E">
              <w:t xml:space="preserve"> </w:t>
            </w:r>
            <w:proofErr w:type="spellStart"/>
            <w:r w:rsidRPr="00F5542D">
              <w:rPr>
                <w:i/>
                <w:iCs/>
              </w:rPr>
              <w:t>Forensic</w:t>
            </w:r>
            <w:proofErr w:type="spellEnd"/>
            <w:r w:rsidRPr="00F5542D">
              <w:rPr>
                <w:i/>
                <w:iCs/>
              </w:rPr>
              <w:t xml:space="preserve"> Science, </w:t>
            </w:r>
            <w:proofErr w:type="spellStart"/>
            <w:r w:rsidRPr="00F5542D">
              <w:rPr>
                <w:i/>
                <w:iCs/>
              </w:rPr>
              <w:t>Crime</w:t>
            </w:r>
            <w:proofErr w:type="spellEnd"/>
            <w:r w:rsidRPr="00F5542D">
              <w:rPr>
                <w:i/>
                <w:iCs/>
              </w:rPr>
              <w:t xml:space="preserve"> </w:t>
            </w:r>
            <w:proofErr w:type="spellStart"/>
            <w:r w:rsidRPr="00F5542D">
              <w:rPr>
                <w:i/>
                <w:iCs/>
              </w:rPr>
              <w:t>Scene</w:t>
            </w:r>
            <w:proofErr w:type="spellEnd"/>
            <w:r w:rsidRPr="00F5542D">
              <w:rPr>
                <w:i/>
                <w:iCs/>
              </w:rPr>
              <w:t xml:space="preserve"> </w:t>
            </w:r>
            <w:proofErr w:type="spellStart"/>
            <w:r w:rsidRPr="00F5542D">
              <w:rPr>
                <w:i/>
                <w:iCs/>
              </w:rPr>
              <w:t>Investigator</w:t>
            </w:r>
            <w:proofErr w:type="spellEnd"/>
            <w:r w:rsidRPr="00F5542D">
              <w:rPr>
                <w:i/>
                <w:iCs/>
              </w:rPr>
              <w:t xml:space="preserve">, </w:t>
            </w:r>
            <w:proofErr w:type="spellStart"/>
            <w:r w:rsidRPr="00F5542D">
              <w:rPr>
                <w:i/>
                <w:iCs/>
              </w:rPr>
              <w:t>Criminology</w:t>
            </w:r>
            <w:proofErr w:type="spellEnd"/>
            <w:r w:rsidRPr="00F5542D">
              <w:rPr>
                <w:i/>
                <w:iCs/>
              </w:rPr>
              <w:t xml:space="preserve">, </w:t>
            </w:r>
            <w:proofErr w:type="spellStart"/>
            <w:r w:rsidRPr="00F5542D">
              <w:rPr>
                <w:i/>
                <w:iCs/>
              </w:rPr>
              <w:t>Pathologist</w:t>
            </w:r>
            <w:proofErr w:type="spellEnd"/>
            <w:r w:rsidRPr="00F5542D">
              <w:rPr>
                <w:i/>
                <w:iCs/>
              </w:rPr>
              <w:t>, Finger</w:t>
            </w:r>
            <w:r>
              <w:rPr>
                <w:i/>
                <w:iCs/>
              </w:rPr>
              <w:t xml:space="preserve"> </w:t>
            </w:r>
            <w:proofErr w:type="spellStart"/>
            <w:r>
              <w:rPr>
                <w:i/>
                <w:iCs/>
              </w:rPr>
              <w:t>Print</w:t>
            </w:r>
            <w:proofErr w:type="spellEnd"/>
            <w:r>
              <w:rPr>
                <w:i/>
                <w:iCs/>
              </w:rPr>
              <w:t xml:space="preserve"> </w:t>
            </w:r>
            <w:proofErr w:type="spellStart"/>
            <w:r>
              <w:rPr>
                <w:i/>
                <w:iCs/>
              </w:rPr>
              <w:t>Analysis</w:t>
            </w:r>
            <w:proofErr w:type="spellEnd"/>
            <w:r>
              <w:rPr>
                <w:i/>
                <w:iCs/>
              </w:rPr>
              <w:t xml:space="preserve">. </w:t>
            </w:r>
            <w:r w:rsidRPr="0042571E">
              <w:t xml:space="preserve"> Paperback, 2023</w:t>
            </w:r>
            <w:r>
              <w:t>.</w:t>
            </w:r>
          </w:p>
          <w:p w14:paraId="1013DC25" w14:textId="77777777" w:rsidR="008451FC" w:rsidRPr="00BB16DE" w:rsidRDefault="008451FC" w:rsidP="002217F3">
            <w:r w:rsidRPr="0042571E">
              <w:t>DBE FRSE</w:t>
            </w:r>
            <w:r>
              <w:t xml:space="preserve">, </w:t>
            </w:r>
            <w:proofErr w:type="spellStart"/>
            <w:r w:rsidRPr="0042571E">
              <w:t>Sue</w:t>
            </w:r>
            <w:proofErr w:type="spellEnd"/>
            <w:r w:rsidRPr="0042571E">
              <w:t xml:space="preserve"> Black</w:t>
            </w:r>
            <w:r w:rsidRPr="00BB16DE">
              <w:t xml:space="preserve">. </w:t>
            </w:r>
            <w:r w:rsidRPr="00F05248">
              <w:rPr>
                <w:i/>
              </w:rPr>
              <w:t xml:space="preserve">All </w:t>
            </w:r>
            <w:proofErr w:type="spellStart"/>
            <w:r w:rsidRPr="00F05248">
              <w:rPr>
                <w:i/>
              </w:rPr>
              <w:t>That</w:t>
            </w:r>
            <w:proofErr w:type="spellEnd"/>
            <w:r w:rsidRPr="00F05248">
              <w:rPr>
                <w:i/>
              </w:rPr>
              <w:t xml:space="preserve"> </w:t>
            </w:r>
            <w:proofErr w:type="spellStart"/>
            <w:r w:rsidRPr="00F05248">
              <w:rPr>
                <w:i/>
              </w:rPr>
              <w:t>Remains</w:t>
            </w:r>
            <w:proofErr w:type="spellEnd"/>
            <w:r w:rsidRPr="00F05248">
              <w:rPr>
                <w:i/>
              </w:rPr>
              <w:t xml:space="preserve">: A </w:t>
            </w:r>
            <w:proofErr w:type="spellStart"/>
            <w:r w:rsidRPr="00F05248">
              <w:rPr>
                <w:i/>
              </w:rPr>
              <w:t>Renowned</w:t>
            </w:r>
            <w:proofErr w:type="spellEnd"/>
            <w:r w:rsidRPr="00F05248">
              <w:rPr>
                <w:i/>
              </w:rPr>
              <w:t xml:space="preserve"> </w:t>
            </w:r>
            <w:proofErr w:type="spellStart"/>
            <w:r w:rsidRPr="00F05248">
              <w:rPr>
                <w:i/>
              </w:rPr>
              <w:t>Forensic</w:t>
            </w:r>
            <w:proofErr w:type="spellEnd"/>
            <w:r w:rsidRPr="00F05248">
              <w:rPr>
                <w:i/>
              </w:rPr>
              <w:t xml:space="preserve"> </w:t>
            </w:r>
            <w:proofErr w:type="spellStart"/>
            <w:r w:rsidRPr="00F05248">
              <w:rPr>
                <w:i/>
              </w:rPr>
              <w:t>Scientist</w:t>
            </w:r>
            <w:proofErr w:type="spellEnd"/>
            <w:r w:rsidRPr="00F05248">
              <w:rPr>
                <w:i/>
              </w:rPr>
              <w:t xml:space="preserve"> on </w:t>
            </w:r>
            <w:proofErr w:type="spellStart"/>
            <w:r w:rsidRPr="00F05248">
              <w:rPr>
                <w:i/>
              </w:rPr>
              <w:t>Death</w:t>
            </w:r>
            <w:proofErr w:type="spellEnd"/>
            <w:r w:rsidRPr="00F05248">
              <w:rPr>
                <w:i/>
              </w:rPr>
              <w:t xml:space="preserve">, Mortality, and </w:t>
            </w:r>
            <w:proofErr w:type="spellStart"/>
            <w:r w:rsidRPr="00F05248">
              <w:rPr>
                <w:i/>
              </w:rPr>
              <w:t>Solving</w:t>
            </w:r>
            <w:proofErr w:type="spellEnd"/>
            <w:r w:rsidRPr="00F05248">
              <w:rPr>
                <w:i/>
              </w:rPr>
              <w:t xml:space="preserve"> </w:t>
            </w:r>
            <w:proofErr w:type="spellStart"/>
            <w:r w:rsidRPr="00F05248">
              <w:rPr>
                <w:i/>
              </w:rPr>
              <w:t>Crimes</w:t>
            </w:r>
            <w:proofErr w:type="spellEnd"/>
            <w:r>
              <w:rPr>
                <w:i/>
              </w:rPr>
              <w:t>,</w:t>
            </w:r>
            <w:r w:rsidRPr="0042571E">
              <w:t xml:space="preserve"> </w:t>
            </w:r>
            <w:proofErr w:type="spellStart"/>
            <w:r>
              <w:t>Publicher</w:t>
            </w:r>
            <w:proofErr w:type="spellEnd"/>
            <w:r>
              <w:t xml:space="preserve"> </w:t>
            </w:r>
            <w:proofErr w:type="spellStart"/>
            <w:r>
              <w:t>Arcade</w:t>
            </w:r>
            <w:proofErr w:type="spellEnd"/>
            <w:r>
              <w:t xml:space="preserve">, 2020, ISBN </w:t>
            </w:r>
            <w:r w:rsidRPr="0042571E">
              <w:t>978-1950691913</w:t>
            </w:r>
            <w:r>
              <w:t>.</w:t>
            </w:r>
          </w:p>
          <w:p w14:paraId="64F12538" w14:textId="77777777" w:rsidR="008451FC" w:rsidRDefault="008451FC" w:rsidP="002217F3">
            <w:pPr>
              <w:rPr>
                <w:color w:val="111111"/>
                <w:shd w:val="clear" w:color="auto" w:fill="FFFFFF"/>
              </w:rPr>
            </w:pPr>
            <w:r>
              <w:rPr>
                <w:rStyle w:val="a-size-base"/>
                <w:color w:val="111111"/>
                <w:shd w:val="clear" w:color="auto" w:fill="FFFFFF"/>
              </w:rPr>
              <w:t xml:space="preserve">GUPTA, </w:t>
            </w:r>
            <w:proofErr w:type="spellStart"/>
            <w:r>
              <w:rPr>
                <w:rStyle w:val="a-size-base"/>
                <w:color w:val="111111"/>
                <w:shd w:val="clear" w:color="auto" w:fill="FFFFFF"/>
              </w:rPr>
              <w:t>Maanak</w:t>
            </w:r>
            <w:proofErr w:type="spellEnd"/>
            <w:r>
              <w:rPr>
                <w:rStyle w:val="a-size-base"/>
                <w:color w:val="111111"/>
                <w:shd w:val="clear" w:color="auto" w:fill="FFFFFF"/>
              </w:rPr>
              <w:t xml:space="preserve">. </w:t>
            </w:r>
            <w:r w:rsidRPr="00F05248">
              <w:rPr>
                <w:rStyle w:val="a-size-base"/>
                <w:i/>
                <w:iCs/>
                <w:color w:val="111111"/>
                <w:shd w:val="clear" w:color="auto" w:fill="FFFFFF"/>
              </w:rPr>
              <w:t xml:space="preserve">Access </w:t>
            </w:r>
            <w:proofErr w:type="spellStart"/>
            <w:r w:rsidRPr="00F05248">
              <w:rPr>
                <w:rStyle w:val="a-size-base"/>
                <w:i/>
                <w:iCs/>
                <w:color w:val="111111"/>
                <w:shd w:val="clear" w:color="auto" w:fill="FFFFFF"/>
              </w:rPr>
              <w:t>Control</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Models</w:t>
            </w:r>
            <w:proofErr w:type="spellEnd"/>
            <w:r w:rsidRPr="00F05248">
              <w:rPr>
                <w:rStyle w:val="a-size-base"/>
                <w:i/>
                <w:iCs/>
                <w:color w:val="111111"/>
                <w:shd w:val="clear" w:color="auto" w:fill="FFFFFF"/>
              </w:rPr>
              <w:t xml:space="preserve"> and </w:t>
            </w:r>
            <w:proofErr w:type="spellStart"/>
            <w:r w:rsidRPr="00F05248">
              <w:rPr>
                <w:rStyle w:val="a-size-base"/>
                <w:i/>
                <w:iCs/>
                <w:color w:val="111111"/>
                <w:shd w:val="clear" w:color="auto" w:fill="FFFFFF"/>
              </w:rPr>
              <w:t>Architectures</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For</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IoT</w:t>
            </w:r>
            <w:proofErr w:type="spellEnd"/>
            <w:r w:rsidRPr="00F05248">
              <w:rPr>
                <w:rStyle w:val="a-size-base"/>
                <w:i/>
                <w:iCs/>
                <w:color w:val="111111"/>
                <w:shd w:val="clear" w:color="auto" w:fill="FFFFFF"/>
              </w:rPr>
              <w:t xml:space="preserve"> and </w:t>
            </w:r>
            <w:proofErr w:type="spellStart"/>
            <w:r w:rsidRPr="00F05248">
              <w:rPr>
                <w:rStyle w:val="a-size-base"/>
                <w:i/>
                <w:iCs/>
                <w:color w:val="111111"/>
                <w:shd w:val="clear" w:color="auto" w:fill="FFFFFF"/>
              </w:rPr>
              <w:t>Cyber</w:t>
            </w:r>
            <w:proofErr w:type="spellEnd"/>
            <w:r w:rsidRPr="00F05248">
              <w:rPr>
                <w:rStyle w:val="a-size-base"/>
                <w:i/>
                <w:iCs/>
                <w:color w:val="111111"/>
                <w:shd w:val="clear" w:color="auto" w:fill="FFFFFF"/>
              </w:rPr>
              <w:t xml:space="preserve"> </w:t>
            </w:r>
            <w:proofErr w:type="spellStart"/>
            <w:r w:rsidRPr="00F05248">
              <w:rPr>
                <w:rStyle w:val="a-size-base"/>
                <w:i/>
                <w:iCs/>
                <w:color w:val="111111"/>
                <w:shd w:val="clear" w:color="auto" w:fill="FFFFFF"/>
              </w:rPr>
              <w:t>Physical</w:t>
            </w:r>
            <w:proofErr w:type="spellEnd"/>
            <w:r w:rsidRPr="00F05248">
              <w:rPr>
                <w:rStyle w:val="a-size-base"/>
                <w:i/>
                <w:iCs/>
                <w:color w:val="111111"/>
                <w:shd w:val="clear" w:color="auto" w:fill="FFFFFF"/>
              </w:rPr>
              <w:t xml:space="preserve"> Systems</w:t>
            </w:r>
            <w:r>
              <w:rPr>
                <w:rStyle w:val="a-size-base"/>
                <w:color w:val="111111"/>
                <w:shd w:val="clear" w:color="auto" w:fill="FFFFFF"/>
              </w:rPr>
              <w:t xml:space="preserve">. </w:t>
            </w:r>
            <w:proofErr w:type="spellStart"/>
            <w:r>
              <w:rPr>
                <w:rStyle w:val="a-size-base"/>
                <w:color w:val="111111"/>
                <w:shd w:val="clear" w:color="auto" w:fill="FFFFFF"/>
              </w:rPr>
              <w:t>Publicher</w:t>
            </w:r>
            <w:proofErr w:type="spellEnd"/>
            <w:r>
              <w:rPr>
                <w:rStyle w:val="a-size-base"/>
                <w:color w:val="111111"/>
                <w:shd w:val="clear" w:color="auto" w:fill="FFFFFF"/>
              </w:rPr>
              <w:t xml:space="preserve"> </w:t>
            </w:r>
            <w:proofErr w:type="spellStart"/>
            <w:proofErr w:type="gramStart"/>
            <w:r>
              <w:rPr>
                <w:rStyle w:val="a-size-base"/>
                <w:color w:val="111111"/>
                <w:shd w:val="clear" w:color="auto" w:fill="FFFFFF"/>
              </w:rPr>
              <w:t>Springer</w:t>
            </w:r>
            <w:proofErr w:type="spellEnd"/>
            <w:r>
              <w:rPr>
                <w:rStyle w:val="a-size-base"/>
                <w:color w:val="111111"/>
                <w:shd w:val="clear" w:color="auto" w:fill="FFFFFF"/>
              </w:rPr>
              <w:t>,  2024</w:t>
            </w:r>
            <w:proofErr w:type="gramEnd"/>
            <w:r>
              <w:rPr>
                <w:rStyle w:val="a-size-base"/>
                <w:color w:val="111111"/>
                <w:shd w:val="clear" w:color="auto" w:fill="FFFFFF"/>
              </w:rPr>
              <w:t xml:space="preserve">, ISBN </w:t>
            </w:r>
            <w:r w:rsidRPr="00F05248">
              <w:rPr>
                <w:color w:val="111111"/>
                <w:shd w:val="clear" w:color="auto" w:fill="FFFFFF"/>
              </w:rPr>
              <w:t>978-3030810887</w:t>
            </w:r>
            <w:r>
              <w:rPr>
                <w:color w:val="111111"/>
                <w:shd w:val="clear" w:color="auto" w:fill="FFFFFF"/>
              </w:rPr>
              <w:t>.</w:t>
            </w:r>
          </w:p>
          <w:p w14:paraId="034C4EB3" w14:textId="41662D6E" w:rsidR="008451FC" w:rsidRDefault="008451FC" w:rsidP="002217F3">
            <w:pPr>
              <w:rPr>
                <w:rStyle w:val="a-size-base"/>
                <w:color w:val="111111"/>
                <w:shd w:val="clear" w:color="auto" w:fill="FFFFFF"/>
              </w:rPr>
            </w:pPr>
            <w:r>
              <w:rPr>
                <w:rStyle w:val="a-size-base"/>
                <w:color w:val="111111"/>
                <w:shd w:val="clear" w:color="auto" w:fill="FFFFFF"/>
              </w:rPr>
              <w:t xml:space="preserve">SHORTRIDGE, Kelly. </w:t>
            </w:r>
            <w:proofErr w:type="spellStart"/>
            <w:r w:rsidRPr="00E6079B">
              <w:rPr>
                <w:rStyle w:val="a-size-base"/>
                <w:i/>
                <w:iCs/>
                <w:color w:val="111111"/>
                <w:shd w:val="clear" w:color="auto" w:fill="FFFFFF"/>
              </w:rPr>
              <w:t>Security</w:t>
            </w:r>
            <w:proofErr w:type="spellEnd"/>
            <w:r w:rsidRPr="00E6079B">
              <w:rPr>
                <w:rStyle w:val="a-size-base"/>
                <w:i/>
                <w:iCs/>
                <w:color w:val="111111"/>
                <w:shd w:val="clear" w:color="auto" w:fill="FFFFFF"/>
              </w:rPr>
              <w:t xml:space="preserve"> Chaos </w:t>
            </w:r>
            <w:proofErr w:type="spellStart"/>
            <w:r w:rsidRPr="00E6079B">
              <w:rPr>
                <w:rStyle w:val="a-size-base"/>
                <w:i/>
                <w:iCs/>
                <w:color w:val="111111"/>
                <w:shd w:val="clear" w:color="auto" w:fill="FFFFFF"/>
              </w:rPr>
              <w:t>Engineering</w:t>
            </w:r>
            <w:proofErr w:type="spellEnd"/>
            <w:r w:rsidRPr="00E6079B">
              <w:rPr>
                <w:rStyle w:val="a-size-base"/>
                <w:i/>
                <w:iCs/>
                <w:color w:val="111111"/>
                <w:shd w:val="clear" w:color="auto" w:fill="FFFFFF"/>
              </w:rPr>
              <w:t xml:space="preserve">: </w:t>
            </w:r>
            <w:proofErr w:type="spellStart"/>
            <w:r w:rsidRPr="00E6079B">
              <w:rPr>
                <w:rStyle w:val="a-size-base"/>
                <w:i/>
                <w:iCs/>
                <w:color w:val="111111"/>
                <w:shd w:val="clear" w:color="auto" w:fill="FFFFFF"/>
              </w:rPr>
              <w:t>Sustaining</w:t>
            </w:r>
            <w:proofErr w:type="spellEnd"/>
            <w:r w:rsidRPr="00E6079B">
              <w:rPr>
                <w:rStyle w:val="a-size-base"/>
                <w:i/>
                <w:iCs/>
                <w:color w:val="111111"/>
                <w:shd w:val="clear" w:color="auto" w:fill="FFFFFF"/>
              </w:rPr>
              <w:t xml:space="preserve"> </w:t>
            </w:r>
            <w:proofErr w:type="spellStart"/>
            <w:r w:rsidRPr="00E6079B">
              <w:rPr>
                <w:rStyle w:val="a-size-base"/>
                <w:i/>
                <w:iCs/>
                <w:color w:val="111111"/>
                <w:shd w:val="clear" w:color="auto" w:fill="FFFFFF"/>
              </w:rPr>
              <w:t>Resilience</w:t>
            </w:r>
            <w:proofErr w:type="spellEnd"/>
            <w:r w:rsidRPr="00E6079B">
              <w:rPr>
                <w:rStyle w:val="a-size-base"/>
                <w:i/>
                <w:iCs/>
                <w:color w:val="111111"/>
                <w:shd w:val="clear" w:color="auto" w:fill="FFFFFF"/>
              </w:rPr>
              <w:t xml:space="preserve"> in Software and Systems</w:t>
            </w:r>
            <w:r>
              <w:rPr>
                <w:rStyle w:val="a-size-base"/>
                <w:color w:val="111111"/>
                <w:shd w:val="clear" w:color="auto" w:fill="FFFFFF"/>
              </w:rPr>
              <w:t>.</w:t>
            </w:r>
            <w:r>
              <w:t xml:space="preserve"> </w:t>
            </w:r>
            <w:r w:rsidRPr="00CE6902">
              <w:rPr>
                <w:rStyle w:val="a-size-base"/>
                <w:color w:val="111111"/>
                <w:shd w:val="clear" w:color="auto" w:fill="FFFFFF"/>
              </w:rPr>
              <w:t>Publisher</w:t>
            </w:r>
            <w:r>
              <w:rPr>
                <w:rStyle w:val="a-size-base"/>
                <w:color w:val="111111"/>
                <w:shd w:val="clear" w:color="auto" w:fill="FFFFFF"/>
              </w:rPr>
              <w:t xml:space="preserve"> </w:t>
            </w:r>
            <w:proofErr w:type="spellStart"/>
            <w:r w:rsidRPr="00CE6902">
              <w:rPr>
                <w:rStyle w:val="a-size-base"/>
                <w:color w:val="111111"/>
                <w:shd w:val="clear" w:color="auto" w:fill="FFFFFF"/>
              </w:rPr>
              <w:t>O'Reilly</w:t>
            </w:r>
            <w:proofErr w:type="spellEnd"/>
            <w:r w:rsidRPr="00CE6902">
              <w:rPr>
                <w:rStyle w:val="a-size-base"/>
                <w:color w:val="111111"/>
                <w:shd w:val="clear" w:color="auto" w:fill="FFFFFF"/>
              </w:rPr>
              <w:t xml:space="preserve"> Media</w:t>
            </w:r>
            <w:r>
              <w:rPr>
                <w:rStyle w:val="a-size-base"/>
                <w:color w:val="111111"/>
                <w:shd w:val="clear" w:color="auto" w:fill="FFFFFF"/>
              </w:rPr>
              <w:t xml:space="preserve">, 2023, ISBN </w:t>
            </w:r>
            <w:r w:rsidRPr="00CE6902">
              <w:rPr>
                <w:rStyle w:val="a-size-base"/>
                <w:color w:val="111111"/>
                <w:shd w:val="clear" w:color="auto" w:fill="FFFFFF"/>
              </w:rPr>
              <w:t>978-1098113827</w:t>
            </w:r>
            <w:r>
              <w:rPr>
                <w:rStyle w:val="a-size-base"/>
                <w:color w:val="111111"/>
                <w:shd w:val="clear" w:color="auto" w:fill="FFFFFF"/>
              </w:rPr>
              <w:t>.</w:t>
            </w:r>
          </w:p>
          <w:p w14:paraId="4F12FB74" w14:textId="77777777" w:rsidR="001322CD" w:rsidRPr="00F05248" w:rsidRDefault="001322CD" w:rsidP="002217F3">
            <w:pPr>
              <w:rPr>
                <w:rStyle w:val="a-size-base"/>
                <w:color w:val="111111"/>
                <w:shd w:val="clear" w:color="auto" w:fill="FFFFFF"/>
              </w:rPr>
            </w:pPr>
          </w:p>
          <w:p w14:paraId="2173DAC8" w14:textId="77777777" w:rsidR="008451FC" w:rsidRDefault="008451FC" w:rsidP="002217F3">
            <w:pPr>
              <w:rPr>
                <w:b/>
                <w:i/>
              </w:rPr>
            </w:pPr>
            <w:r w:rsidRPr="00BB16DE">
              <w:rPr>
                <w:b/>
                <w:i/>
              </w:rPr>
              <w:t>Doporučená literatura:</w:t>
            </w:r>
          </w:p>
          <w:p w14:paraId="749CF582" w14:textId="77777777" w:rsidR="008451FC" w:rsidRDefault="008451FC" w:rsidP="002217F3">
            <w:pPr>
              <w:rPr>
                <w:color w:val="111111"/>
                <w:shd w:val="clear" w:color="auto" w:fill="FFFFFF"/>
              </w:rPr>
            </w:pPr>
            <w:r>
              <w:t xml:space="preserve">TWOMEY, Jerry. </w:t>
            </w:r>
            <w:proofErr w:type="spellStart"/>
            <w:r w:rsidRPr="00E6079B">
              <w:rPr>
                <w:i/>
                <w:iCs/>
              </w:rPr>
              <w:t>Applied</w:t>
            </w:r>
            <w:proofErr w:type="spellEnd"/>
            <w:r w:rsidRPr="00E6079B">
              <w:rPr>
                <w:i/>
                <w:iCs/>
              </w:rPr>
              <w:t xml:space="preserve"> </w:t>
            </w:r>
            <w:proofErr w:type="spellStart"/>
            <w:r w:rsidRPr="00E6079B">
              <w:rPr>
                <w:i/>
                <w:iCs/>
              </w:rPr>
              <w:t>Embedded</w:t>
            </w:r>
            <w:proofErr w:type="spellEnd"/>
            <w:r w:rsidRPr="00E6079B">
              <w:rPr>
                <w:i/>
                <w:iCs/>
              </w:rPr>
              <w:t xml:space="preserve"> Electronics: Design Essentials </w:t>
            </w:r>
            <w:proofErr w:type="spellStart"/>
            <w:r w:rsidRPr="00E6079B">
              <w:rPr>
                <w:i/>
                <w:iCs/>
              </w:rPr>
              <w:t>for</w:t>
            </w:r>
            <w:proofErr w:type="spellEnd"/>
            <w:r w:rsidRPr="00E6079B">
              <w:rPr>
                <w:i/>
                <w:iCs/>
              </w:rPr>
              <w:t xml:space="preserve"> Robust Systems</w:t>
            </w:r>
            <w:r>
              <w:t xml:space="preserve">. </w:t>
            </w:r>
            <w:r w:rsidRPr="00CE6902">
              <w:rPr>
                <w:rStyle w:val="a-size-base"/>
                <w:color w:val="111111"/>
                <w:shd w:val="clear" w:color="auto" w:fill="FFFFFF"/>
              </w:rPr>
              <w:t>Publisher</w:t>
            </w:r>
            <w:r>
              <w:rPr>
                <w:rStyle w:val="a-size-base"/>
                <w:color w:val="111111"/>
                <w:shd w:val="clear" w:color="auto" w:fill="FFFFFF"/>
              </w:rPr>
              <w:t xml:space="preserve"> </w:t>
            </w:r>
            <w:proofErr w:type="spellStart"/>
            <w:r w:rsidRPr="00CE6902">
              <w:rPr>
                <w:rStyle w:val="a-size-base"/>
                <w:color w:val="111111"/>
                <w:shd w:val="clear" w:color="auto" w:fill="FFFFFF"/>
              </w:rPr>
              <w:t>O'Reilly</w:t>
            </w:r>
            <w:proofErr w:type="spellEnd"/>
            <w:r w:rsidRPr="00CE6902">
              <w:rPr>
                <w:rStyle w:val="a-size-base"/>
                <w:color w:val="111111"/>
                <w:shd w:val="clear" w:color="auto" w:fill="FFFFFF"/>
              </w:rPr>
              <w:t xml:space="preserve"> Media</w:t>
            </w:r>
            <w:r>
              <w:rPr>
                <w:rStyle w:val="a-size-base"/>
                <w:color w:val="111111"/>
                <w:shd w:val="clear" w:color="auto" w:fill="FFFFFF"/>
              </w:rPr>
              <w:t xml:space="preserve">, 2023, ISBN </w:t>
            </w:r>
            <w:r w:rsidRPr="00DE1B2D">
              <w:rPr>
                <w:color w:val="111111"/>
                <w:shd w:val="clear" w:color="auto" w:fill="FFFFFF"/>
              </w:rPr>
              <w:t>978-1098144791</w:t>
            </w:r>
          </w:p>
          <w:p w14:paraId="44837EAD" w14:textId="77777777" w:rsidR="008451FC" w:rsidRPr="00BB16DE" w:rsidRDefault="008451FC" w:rsidP="002217F3">
            <w:r>
              <w:t xml:space="preserve">MALDAQUEL, Xavier. </w:t>
            </w:r>
            <w:proofErr w:type="spellStart"/>
            <w:r w:rsidRPr="00E6079B">
              <w:rPr>
                <w:i/>
                <w:iCs/>
              </w:rPr>
              <w:t>Infrared</w:t>
            </w:r>
            <w:proofErr w:type="spellEnd"/>
            <w:r w:rsidRPr="00E6079B">
              <w:rPr>
                <w:i/>
                <w:iCs/>
              </w:rPr>
              <w:t xml:space="preserve"> </w:t>
            </w:r>
            <w:proofErr w:type="spellStart"/>
            <w:r w:rsidRPr="00E6079B">
              <w:rPr>
                <w:i/>
                <w:iCs/>
              </w:rPr>
              <w:t>Methodology</w:t>
            </w:r>
            <w:proofErr w:type="spellEnd"/>
            <w:r w:rsidRPr="00E6079B">
              <w:rPr>
                <w:i/>
                <w:iCs/>
              </w:rPr>
              <w:t xml:space="preserve"> and Technology</w:t>
            </w:r>
            <w:r>
              <w:t xml:space="preserve">. </w:t>
            </w:r>
            <w:proofErr w:type="spellStart"/>
            <w:r w:rsidRPr="00DE1B2D">
              <w:t>PublisherCRC</w:t>
            </w:r>
            <w:proofErr w:type="spellEnd"/>
            <w:r w:rsidRPr="00DE1B2D">
              <w:t xml:space="preserve"> </w:t>
            </w:r>
            <w:proofErr w:type="spellStart"/>
            <w:r w:rsidRPr="00DE1B2D">
              <w:t>Press</w:t>
            </w:r>
            <w:proofErr w:type="spellEnd"/>
            <w:r>
              <w:t xml:space="preserve">, 2023, ISBN </w:t>
            </w:r>
            <w:r w:rsidRPr="00E6079B">
              <w:t>978-2881245909</w:t>
            </w:r>
            <w:r w:rsidRPr="00BB16DE">
              <w:t xml:space="preserve"> </w:t>
            </w:r>
          </w:p>
          <w:p w14:paraId="039F95D5"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TITTERTON D. H.: </w:t>
            </w:r>
            <w:proofErr w:type="spellStart"/>
            <w:r w:rsidRPr="00BB16DE">
              <w:rPr>
                <w:rStyle w:val="a-size-base"/>
                <w:i/>
                <w:color w:val="111111"/>
                <w:shd w:val="clear" w:color="auto" w:fill="FFFFFF"/>
              </w:rPr>
              <w:t>Military</w:t>
            </w:r>
            <w:proofErr w:type="spellEnd"/>
            <w:r w:rsidRPr="00BB16DE">
              <w:rPr>
                <w:rStyle w:val="a-size-base"/>
                <w:i/>
                <w:color w:val="111111"/>
                <w:shd w:val="clear" w:color="auto" w:fill="FFFFFF"/>
              </w:rPr>
              <w:t xml:space="preserve"> Laser Technology and Systems</w:t>
            </w:r>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2015</w:t>
            </w:r>
          </w:p>
          <w:p w14:paraId="1C43BDD6"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RASTOGI P. </w:t>
            </w:r>
            <w:proofErr w:type="spellStart"/>
            <w:r w:rsidRPr="00BB16DE">
              <w:rPr>
                <w:rStyle w:val="a-size-base"/>
                <w:color w:val="111111"/>
                <w:shd w:val="clear" w:color="auto" w:fill="FFFFFF"/>
              </w:rPr>
              <w:t>ed</w:t>
            </w:r>
            <w:proofErr w:type="spellEnd"/>
            <w:r w:rsidRPr="00BB16DE">
              <w:rPr>
                <w:rStyle w:val="a-size-base"/>
                <w:color w:val="111111"/>
                <w:shd w:val="clear" w:color="auto" w:fill="FFFFFF"/>
              </w:rPr>
              <w:t xml:space="preserve">.: </w:t>
            </w:r>
            <w:r w:rsidRPr="00BB16DE">
              <w:rPr>
                <w:rStyle w:val="a-size-base"/>
                <w:i/>
                <w:color w:val="111111"/>
                <w:shd w:val="clear" w:color="auto" w:fill="FFFFFF"/>
              </w:rPr>
              <w:t xml:space="preserve">Digital </w:t>
            </w:r>
            <w:proofErr w:type="spellStart"/>
            <w:r w:rsidRPr="00BB16DE">
              <w:rPr>
                <w:rStyle w:val="a-size-base"/>
                <w:i/>
                <w:color w:val="111111"/>
                <w:shd w:val="clear" w:color="auto" w:fill="FFFFFF"/>
              </w:rPr>
              <w:t>Optical</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Measurement</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Techniques</w:t>
            </w:r>
            <w:proofErr w:type="spellEnd"/>
            <w:r w:rsidRPr="00BB16DE">
              <w:rPr>
                <w:rStyle w:val="a-size-base"/>
                <w:i/>
                <w:color w:val="111111"/>
                <w:shd w:val="clear" w:color="auto" w:fill="FFFFFF"/>
              </w:rPr>
              <w:t xml:space="preserve"> and </w:t>
            </w:r>
            <w:proofErr w:type="spellStart"/>
            <w:r w:rsidRPr="00BB16DE">
              <w:rPr>
                <w:rStyle w:val="a-size-base"/>
                <w:i/>
                <w:color w:val="111111"/>
                <w:shd w:val="clear" w:color="auto" w:fill="FFFFFF"/>
              </w:rPr>
              <w:t>Applications</w:t>
            </w:r>
            <w:proofErr w:type="spellEnd"/>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2015</w:t>
            </w:r>
          </w:p>
          <w:p w14:paraId="6DD669B8" w14:textId="77777777" w:rsidR="008451FC" w:rsidRPr="00BB16DE" w:rsidRDefault="008451FC" w:rsidP="002217F3">
            <w:pPr>
              <w:rPr>
                <w:rStyle w:val="a-size-base"/>
                <w:color w:val="111111"/>
                <w:shd w:val="clear" w:color="auto" w:fill="FFFFFF"/>
              </w:rPr>
            </w:pPr>
            <w:r w:rsidRPr="00BB16DE">
              <w:rPr>
                <w:rStyle w:val="a-size-base"/>
                <w:color w:val="111111"/>
                <w:shd w:val="clear" w:color="auto" w:fill="FFFFFF"/>
              </w:rPr>
              <w:t xml:space="preserve">KAPLAN E. D., HEGARTY Ch. J. </w:t>
            </w:r>
            <w:proofErr w:type="spellStart"/>
            <w:r w:rsidRPr="00BB16DE">
              <w:rPr>
                <w:rStyle w:val="a-size-base"/>
                <w:color w:val="111111"/>
                <w:shd w:val="clear" w:color="auto" w:fill="FFFFFF"/>
              </w:rPr>
              <w:t>eds</w:t>
            </w:r>
            <w:proofErr w:type="spellEnd"/>
            <w:r w:rsidRPr="00BB16DE">
              <w:rPr>
                <w:rStyle w:val="a-size-base"/>
                <w:color w:val="111111"/>
                <w:shd w:val="clear" w:color="auto" w:fill="FFFFFF"/>
              </w:rPr>
              <w:t xml:space="preserve">.: </w:t>
            </w:r>
            <w:proofErr w:type="spellStart"/>
            <w:r w:rsidRPr="00BB16DE">
              <w:rPr>
                <w:rStyle w:val="a-size-base"/>
                <w:i/>
                <w:color w:val="111111"/>
                <w:shd w:val="clear" w:color="auto" w:fill="FFFFFF"/>
              </w:rPr>
              <w:t>Uderstanding</w:t>
            </w:r>
            <w:proofErr w:type="spellEnd"/>
            <w:r w:rsidRPr="00BB16DE">
              <w:rPr>
                <w:rStyle w:val="a-size-base"/>
                <w:i/>
                <w:color w:val="111111"/>
                <w:shd w:val="clear" w:color="auto" w:fill="FFFFFF"/>
              </w:rPr>
              <w:t xml:space="preserve"> GPS – </w:t>
            </w:r>
            <w:proofErr w:type="spellStart"/>
            <w:r w:rsidRPr="00BB16DE">
              <w:rPr>
                <w:rStyle w:val="a-size-base"/>
                <w:i/>
                <w:color w:val="111111"/>
                <w:shd w:val="clear" w:color="auto" w:fill="FFFFFF"/>
              </w:rPr>
              <w:t>Principles</w:t>
            </w:r>
            <w:proofErr w:type="spellEnd"/>
            <w:r w:rsidRPr="00BB16DE">
              <w:rPr>
                <w:rStyle w:val="a-size-base"/>
                <w:i/>
                <w:color w:val="111111"/>
                <w:shd w:val="clear" w:color="auto" w:fill="FFFFFF"/>
              </w:rPr>
              <w:t xml:space="preserve"> and </w:t>
            </w:r>
            <w:proofErr w:type="spellStart"/>
            <w:r w:rsidRPr="00BB16DE">
              <w:rPr>
                <w:rStyle w:val="a-size-base"/>
                <w:i/>
                <w:color w:val="111111"/>
                <w:shd w:val="clear" w:color="auto" w:fill="FFFFFF"/>
              </w:rPr>
              <w:t>Applications</w:t>
            </w:r>
            <w:proofErr w:type="spellEnd"/>
            <w:r w:rsidRPr="00BB16DE">
              <w:rPr>
                <w:rStyle w:val="a-size-base"/>
                <w:color w:val="111111"/>
                <w:shd w:val="clear" w:color="auto" w:fill="FFFFFF"/>
              </w:rPr>
              <w:t xml:space="preserve">, </w:t>
            </w:r>
            <w:proofErr w:type="spellStart"/>
            <w:r w:rsidRPr="00BB16DE">
              <w:rPr>
                <w:rStyle w:val="a-size-base"/>
                <w:color w:val="111111"/>
                <w:shd w:val="clear" w:color="auto" w:fill="FFFFFF"/>
              </w:rPr>
              <w:t>Artech</w:t>
            </w:r>
            <w:proofErr w:type="spellEnd"/>
            <w:r w:rsidRPr="00BB16DE">
              <w:rPr>
                <w:rStyle w:val="a-size-base"/>
                <w:color w:val="111111"/>
                <w:shd w:val="clear" w:color="auto" w:fill="FFFFFF"/>
              </w:rPr>
              <w:t xml:space="preserve"> House 2006</w:t>
            </w:r>
          </w:p>
          <w:p w14:paraId="5DD79D8D" w14:textId="024A0012" w:rsidR="008451FC" w:rsidRPr="001322CD" w:rsidRDefault="008451FC" w:rsidP="002217F3">
            <w:pPr>
              <w:rPr>
                <w:color w:val="111111"/>
                <w:shd w:val="clear" w:color="auto" w:fill="FFFFFF"/>
              </w:rPr>
            </w:pPr>
            <w:r w:rsidRPr="00BB16DE">
              <w:rPr>
                <w:rStyle w:val="a-size-base"/>
                <w:color w:val="111111"/>
                <w:shd w:val="clear" w:color="auto" w:fill="FFFFFF"/>
              </w:rPr>
              <w:t xml:space="preserve">PELLEGRINO P. M., HOLTHOFF E. L., FARRELL M. E.: </w:t>
            </w:r>
            <w:r w:rsidRPr="00BB16DE">
              <w:rPr>
                <w:rStyle w:val="a-size-base"/>
                <w:i/>
                <w:color w:val="111111"/>
                <w:shd w:val="clear" w:color="auto" w:fill="FFFFFF"/>
              </w:rPr>
              <w:t>Laser-</w:t>
            </w:r>
            <w:proofErr w:type="spellStart"/>
            <w:r w:rsidRPr="00BB16DE">
              <w:rPr>
                <w:rStyle w:val="a-size-base"/>
                <w:i/>
                <w:color w:val="111111"/>
                <w:shd w:val="clear" w:color="auto" w:fill="FFFFFF"/>
              </w:rPr>
              <w:t>Based</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Optical</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Detection</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of</w:t>
            </w:r>
            <w:proofErr w:type="spellEnd"/>
            <w:r w:rsidRPr="00BB16DE">
              <w:rPr>
                <w:rStyle w:val="a-size-base"/>
                <w:i/>
                <w:color w:val="111111"/>
                <w:shd w:val="clear" w:color="auto" w:fill="FFFFFF"/>
              </w:rPr>
              <w:t xml:space="preserve"> </w:t>
            </w:r>
            <w:proofErr w:type="spellStart"/>
            <w:r w:rsidRPr="00BB16DE">
              <w:rPr>
                <w:rStyle w:val="a-size-base"/>
                <w:i/>
                <w:color w:val="111111"/>
                <w:shd w:val="clear" w:color="auto" w:fill="FFFFFF"/>
              </w:rPr>
              <w:t>Explosives</w:t>
            </w:r>
            <w:proofErr w:type="spellEnd"/>
            <w:r w:rsidRPr="00BB16DE">
              <w:rPr>
                <w:rStyle w:val="a-size-base"/>
                <w:color w:val="111111"/>
                <w:shd w:val="clear" w:color="auto" w:fill="FFFFFF"/>
              </w:rPr>
              <w:t xml:space="preserve">, CRC </w:t>
            </w:r>
            <w:proofErr w:type="spellStart"/>
            <w:r w:rsidRPr="00BB16DE">
              <w:rPr>
                <w:rStyle w:val="a-size-base"/>
                <w:color w:val="111111"/>
                <w:shd w:val="clear" w:color="auto" w:fill="FFFFFF"/>
              </w:rPr>
              <w:t>Press</w:t>
            </w:r>
            <w:proofErr w:type="spellEnd"/>
            <w:r w:rsidRPr="00BB16DE">
              <w:rPr>
                <w:rStyle w:val="a-size-base"/>
                <w:color w:val="111111"/>
                <w:shd w:val="clear" w:color="auto" w:fill="FFFFFF"/>
              </w:rPr>
              <w:t xml:space="preserve"> 2015</w:t>
            </w:r>
          </w:p>
          <w:p w14:paraId="33C41645" w14:textId="77777777" w:rsidR="008451FC" w:rsidRDefault="008451FC" w:rsidP="002217F3">
            <w:pPr>
              <w:jc w:val="both"/>
            </w:pPr>
            <w:r w:rsidRPr="00BB16DE">
              <w:t>Další literatura podle zadaného tématu pro esej a ústní prezentaci.</w:t>
            </w:r>
          </w:p>
        </w:tc>
      </w:tr>
      <w:tr w:rsidR="008451FC" w14:paraId="36CDF130"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68210DE" w14:textId="77777777" w:rsidR="008451FC" w:rsidRDefault="008451FC" w:rsidP="002217F3">
            <w:pPr>
              <w:jc w:val="center"/>
              <w:rPr>
                <w:b/>
              </w:rPr>
            </w:pPr>
            <w:r>
              <w:rPr>
                <w:b/>
              </w:rPr>
              <w:t>Informace ke kombinované nebo distanční formě</w:t>
            </w:r>
          </w:p>
        </w:tc>
      </w:tr>
      <w:tr w:rsidR="008451FC" w14:paraId="6E269708" w14:textId="77777777" w:rsidTr="002217F3">
        <w:tc>
          <w:tcPr>
            <w:tcW w:w="4787" w:type="dxa"/>
            <w:gridSpan w:val="4"/>
            <w:tcBorders>
              <w:top w:val="single" w:sz="2" w:space="0" w:color="auto"/>
            </w:tcBorders>
            <w:shd w:val="clear" w:color="auto" w:fill="F7CAAC"/>
          </w:tcPr>
          <w:p w14:paraId="15AA7E6E" w14:textId="77777777" w:rsidR="008451FC" w:rsidRDefault="008451FC" w:rsidP="002217F3">
            <w:pPr>
              <w:jc w:val="both"/>
            </w:pPr>
            <w:r>
              <w:rPr>
                <w:b/>
              </w:rPr>
              <w:t>Rozsah konzultací (soustředění)</w:t>
            </w:r>
          </w:p>
        </w:tc>
        <w:tc>
          <w:tcPr>
            <w:tcW w:w="889" w:type="dxa"/>
            <w:tcBorders>
              <w:top w:val="single" w:sz="2" w:space="0" w:color="auto"/>
            </w:tcBorders>
          </w:tcPr>
          <w:p w14:paraId="48C0FA15" w14:textId="77777777" w:rsidR="008451FC" w:rsidRDefault="008451FC" w:rsidP="002217F3">
            <w:pPr>
              <w:jc w:val="both"/>
            </w:pPr>
            <w:r>
              <w:t>15</w:t>
            </w:r>
          </w:p>
        </w:tc>
        <w:tc>
          <w:tcPr>
            <w:tcW w:w="4179" w:type="dxa"/>
            <w:gridSpan w:val="4"/>
            <w:tcBorders>
              <w:top w:val="single" w:sz="2" w:space="0" w:color="auto"/>
            </w:tcBorders>
            <w:shd w:val="clear" w:color="auto" w:fill="F7CAAC"/>
          </w:tcPr>
          <w:p w14:paraId="2E46D358" w14:textId="77777777" w:rsidR="008451FC" w:rsidRDefault="008451FC" w:rsidP="002217F3">
            <w:pPr>
              <w:jc w:val="both"/>
              <w:rPr>
                <w:b/>
              </w:rPr>
            </w:pPr>
            <w:r>
              <w:rPr>
                <w:b/>
              </w:rPr>
              <w:t xml:space="preserve">hodin </w:t>
            </w:r>
          </w:p>
        </w:tc>
      </w:tr>
      <w:tr w:rsidR="008451FC" w14:paraId="2990E82A" w14:textId="77777777" w:rsidTr="002217F3">
        <w:tc>
          <w:tcPr>
            <w:tcW w:w="9855" w:type="dxa"/>
            <w:gridSpan w:val="9"/>
            <w:shd w:val="clear" w:color="auto" w:fill="F7CAAC"/>
          </w:tcPr>
          <w:p w14:paraId="597CF35C" w14:textId="77777777" w:rsidR="008451FC" w:rsidRDefault="008451FC" w:rsidP="002217F3">
            <w:pPr>
              <w:jc w:val="both"/>
              <w:rPr>
                <w:b/>
              </w:rPr>
            </w:pPr>
            <w:r>
              <w:rPr>
                <w:b/>
              </w:rPr>
              <w:t>Informace o způsobu kontaktu s vyučujícím</w:t>
            </w:r>
          </w:p>
        </w:tc>
      </w:tr>
      <w:tr w:rsidR="008451FC" w14:paraId="7CD95D8A" w14:textId="77777777" w:rsidTr="001322CD">
        <w:trPr>
          <w:trHeight w:val="545"/>
        </w:trPr>
        <w:tc>
          <w:tcPr>
            <w:tcW w:w="9855" w:type="dxa"/>
            <w:gridSpan w:val="9"/>
          </w:tcPr>
          <w:p w14:paraId="372761A2" w14:textId="77777777" w:rsidR="008451FC" w:rsidRDefault="008451FC" w:rsidP="002217F3">
            <w:pPr>
              <w:jc w:val="both"/>
            </w:pPr>
            <w:r w:rsidRPr="009D160D">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r w:rsidR="008451FC" w:rsidRPr="002732A7" w14:paraId="1BDA5477" w14:textId="77777777" w:rsidTr="002217F3">
        <w:tc>
          <w:tcPr>
            <w:tcW w:w="9855" w:type="dxa"/>
            <w:gridSpan w:val="9"/>
            <w:tcBorders>
              <w:bottom w:val="double" w:sz="4" w:space="0" w:color="auto"/>
            </w:tcBorders>
            <w:shd w:val="clear" w:color="auto" w:fill="BDD6EE"/>
          </w:tcPr>
          <w:p w14:paraId="15E8B7A8" w14:textId="194E337D" w:rsidR="008451FC" w:rsidRPr="002732A7" w:rsidRDefault="008451FC" w:rsidP="002217F3">
            <w:pPr>
              <w:tabs>
                <w:tab w:val="right" w:pos="9461"/>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470F2214" w14:textId="77777777" w:rsidTr="002217F3">
        <w:tc>
          <w:tcPr>
            <w:tcW w:w="3086" w:type="dxa"/>
            <w:tcBorders>
              <w:top w:val="double" w:sz="4" w:space="0" w:color="auto"/>
            </w:tcBorders>
            <w:shd w:val="clear" w:color="auto" w:fill="F7CAAC"/>
          </w:tcPr>
          <w:p w14:paraId="21E7280F"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3BF87E39" w14:textId="616C5805" w:rsidR="008451FC" w:rsidRPr="002732A7" w:rsidRDefault="00C04F2A" w:rsidP="002217F3">
            <w:pPr>
              <w:jc w:val="both"/>
            </w:pPr>
            <w:bookmarkStart w:id="119" w:name="TeoB"/>
            <w:bookmarkStart w:id="120" w:name="BIII_PokrocilaTB"/>
            <w:proofErr w:type="spellStart"/>
            <w:r>
              <w:t>Theory</w:t>
            </w:r>
            <w:proofErr w:type="spellEnd"/>
            <w:r>
              <w:t xml:space="preserve"> </w:t>
            </w:r>
            <w:proofErr w:type="spellStart"/>
            <w:r>
              <w:t>of</w:t>
            </w:r>
            <w:proofErr w:type="spellEnd"/>
            <w:r>
              <w:t xml:space="preserve"> </w:t>
            </w:r>
            <w:proofErr w:type="spellStart"/>
            <w:r>
              <w:t>Security</w:t>
            </w:r>
            <w:bookmarkEnd w:id="119"/>
            <w:bookmarkEnd w:id="120"/>
            <w:proofErr w:type="spellEnd"/>
          </w:p>
        </w:tc>
      </w:tr>
      <w:tr w:rsidR="008451FC" w:rsidRPr="002732A7" w14:paraId="4BA9A030" w14:textId="77777777" w:rsidTr="002217F3">
        <w:tc>
          <w:tcPr>
            <w:tcW w:w="3086" w:type="dxa"/>
            <w:shd w:val="clear" w:color="auto" w:fill="F7CAAC"/>
          </w:tcPr>
          <w:p w14:paraId="2A9B3D26" w14:textId="77777777" w:rsidR="008451FC" w:rsidRPr="002732A7" w:rsidRDefault="008451FC" w:rsidP="002217F3">
            <w:pPr>
              <w:jc w:val="both"/>
              <w:rPr>
                <w:b/>
              </w:rPr>
            </w:pPr>
            <w:r w:rsidRPr="002732A7">
              <w:rPr>
                <w:b/>
              </w:rPr>
              <w:t>Typ předmětu</w:t>
            </w:r>
          </w:p>
        </w:tc>
        <w:tc>
          <w:tcPr>
            <w:tcW w:w="3406" w:type="dxa"/>
            <w:gridSpan w:val="5"/>
          </w:tcPr>
          <w:p w14:paraId="20859327" w14:textId="77777777" w:rsidR="008451FC" w:rsidRPr="002732A7" w:rsidRDefault="008451FC" w:rsidP="002217F3">
            <w:pPr>
              <w:jc w:val="both"/>
            </w:pPr>
            <w:r>
              <w:t>povinně volitelný – skupina I.</w:t>
            </w:r>
          </w:p>
        </w:tc>
        <w:tc>
          <w:tcPr>
            <w:tcW w:w="2695" w:type="dxa"/>
            <w:gridSpan w:val="2"/>
            <w:shd w:val="clear" w:color="auto" w:fill="F7CAAC"/>
          </w:tcPr>
          <w:p w14:paraId="3F6B096C" w14:textId="77777777" w:rsidR="008451FC" w:rsidRPr="002732A7" w:rsidRDefault="008451FC" w:rsidP="002217F3">
            <w:pPr>
              <w:jc w:val="both"/>
            </w:pPr>
            <w:r w:rsidRPr="002732A7">
              <w:rPr>
                <w:b/>
              </w:rPr>
              <w:t>doporučený ročník / semestr</w:t>
            </w:r>
          </w:p>
        </w:tc>
        <w:tc>
          <w:tcPr>
            <w:tcW w:w="668" w:type="dxa"/>
          </w:tcPr>
          <w:p w14:paraId="08554E4D" w14:textId="77777777" w:rsidR="008451FC" w:rsidRPr="002732A7" w:rsidRDefault="008451FC" w:rsidP="002217F3">
            <w:pPr>
              <w:jc w:val="both"/>
            </w:pPr>
          </w:p>
        </w:tc>
      </w:tr>
      <w:tr w:rsidR="008451FC" w:rsidRPr="002732A7" w14:paraId="66E0F7FD" w14:textId="77777777" w:rsidTr="002217F3">
        <w:tc>
          <w:tcPr>
            <w:tcW w:w="3086" w:type="dxa"/>
            <w:shd w:val="clear" w:color="auto" w:fill="F7CAAC"/>
          </w:tcPr>
          <w:p w14:paraId="45731E77" w14:textId="77777777" w:rsidR="008451FC" w:rsidRPr="002732A7" w:rsidRDefault="008451FC" w:rsidP="002217F3">
            <w:pPr>
              <w:jc w:val="both"/>
              <w:rPr>
                <w:b/>
              </w:rPr>
            </w:pPr>
            <w:r w:rsidRPr="002732A7">
              <w:rPr>
                <w:b/>
              </w:rPr>
              <w:t>Rozsah studijního předmětu</w:t>
            </w:r>
          </w:p>
        </w:tc>
        <w:tc>
          <w:tcPr>
            <w:tcW w:w="1701" w:type="dxa"/>
            <w:gridSpan w:val="3"/>
          </w:tcPr>
          <w:p w14:paraId="6C648A94" w14:textId="77777777" w:rsidR="008451FC" w:rsidRPr="002732A7" w:rsidRDefault="008451FC" w:rsidP="002217F3">
            <w:pPr>
              <w:jc w:val="both"/>
            </w:pPr>
            <w:r>
              <w:t>15</w:t>
            </w:r>
            <w:r w:rsidRPr="002732A7">
              <w:t>k</w:t>
            </w:r>
          </w:p>
        </w:tc>
        <w:tc>
          <w:tcPr>
            <w:tcW w:w="889" w:type="dxa"/>
            <w:shd w:val="clear" w:color="auto" w:fill="F7CAAC"/>
          </w:tcPr>
          <w:p w14:paraId="68253750" w14:textId="77777777" w:rsidR="008451FC" w:rsidRPr="002732A7" w:rsidRDefault="008451FC" w:rsidP="002217F3">
            <w:pPr>
              <w:jc w:val="both"/>
              <w:rPr>
                <w:b/>
              </w:rPr>
            </w:pPr>
            <w:r w:rsidRPr="002732A7">
              <w:rPr>
                <w:b/>
              </w:rPr>
              <w:t xml:space="preserve">hod. </w:t>
            </w:r>
          </w:p>
        </w:tc>
        <w:tc>
          <w:tcPr>
            <w:tcW w:w="816" w:type="dxa"/>
          </w:tcPr>
          <w:p w14:paraId="76C7F976" w14:textId="765B1764" w:rsidR="008451FC" w:rsidRPr="002732A7" w:rsidRDefault="001D6091" w:rsidP="002217F3">
            <w:pPr>
              <w:jc w:val="both"/>
            </w:pPr>
            <w:ins w:id="121" w:author="Jiří Vojtěšek" w:date="2024-10-30T10:37:00Z">
              <w:r>
                <w:t>15</w:t>
              </w:r>
            </w:ins>
          </w:p>
        </w:tc>
        <w:tc>
          <w:tcPr>
            <w:tcW w:w="2156" w:type="dxa"/>
            <w:shd w:val="clear" w:color="auto" w:fill="F7CAAC"/>
          </w:tcPr>
          <w:p w14:paraId="70BA184E" w14:textId="77777777" w:rsidR="008451FC" w:rsidRPr="002732A7" w:rsidRDefault="008451FC" w:rsidP="002217F3">
            <w:pPr>
              <w:jc w:val="both"/>
              <w:rPr>
                <w:b/>
              </w:rPr>
            </w:pPr>
            <w:r w:rsidRPr="002732A7">
              <w:rPr>
                <w:b/>
              </w:rPr>
              <w:t>kreditů</w:t>
            </w:r>
          </w:p>
        </w:tc>
        <w:tc>
          <w:tcPr>
            <w:tcW w:w="1207" w:type="dxa"/>
            <w:gridSpan w:val="2"/>
          </w:tcPr>
          <w:p w14:paraId="2E434CAB" w14:textId="77777777" w:rsidR="008451FC" w:rsidRPr="002732A7" w:rsidRDefault="008451FC" w:rsidP="002217F3">
            <w:pPr>
              <w:jc w:val="both"/>
            </w:pPr>
            <w:r w:rsidRPr="002732A7">
              <w:t>10</w:t>
            </w:r>
          </w:p>
        </w:tc>
      </w:tr>
      <w:tr w:rsidR="008451FC" w:rsidRPr="002732A7" w14:paraId="2C3F884D" w14:textId="77777777" w:rsidTr="002217F3">
        <w:tc>
          <w:tcPr>
            <w:tcW w:w="3086" w:type="dxa"/>
            <w:shd w:val="clear" w:color="auto" w:fill="F7CAAC"/>
          </w:tcPr>
          <w:p w14:paraId="5F9683C5"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C49F4C2" w14:textId="77777777" w:rsidR="008451FC" w:rsidRPr="002732A7" w:rsidRDefault="008451FC" w:rsidP="002217F3">
            <w:pPr>
              <w:jc w:val="both"/>
            </w:pPr>
          </w:p>
        </w:tc>
      </w:tr>
      <w:tr w:rsidR="008451FC" w:rsidRPr="002732A7" w14:paraId="67801500" w14:textId="77777777" w:rsidTr="002217F3">
        <w:tc>
          <w:tcPr>
            <w:tcW w:w="3086" w:type="dxa"/>
            <w:shd w:val="clear" w:color="auto" w:fill="F7CAAC"/>
          </w:tcPr>
          <w:p w14:paraId="1C5CB2F0" w14:textId="77777777" w:rsidR="008451FC" w:rsidRPr="002732A7" w:rsidRDefault="008451FC" w:rsidP="002217F3">
            <w:pPr>
              <w:jc w:val="both"/>
              <w:rPr>
                <w:b/>
              </w:rPr>
            </w:pPr>
            <w:r w:rsidRPr="002732A7">
              <w:rPr>
                <w:b/>
              </w:rPr>
              <w:t>Způsob ověření výsledků učení</w:t>
            </w:r>
          </w:p>
        </w:tc>
        <w:tc>
          <w:tcPr>
            <w:tcW w:w="3406" w:type="dxa"/>
            <w:gridSpan w:val="5"/>
          </w:tcPr>
          <w:p w14:paraId="2B49672C" w14:textId="77777777" w:rsidR="008451FC" w:rsidRPr="002732A7" w:rsidRDefault="008451FC" w:rsidP="002217F3">
            <w:pPr>
              <w:jc w:val="both"/>
            </w:pPr>
            <w:r w:rsidRPr="002732A7">
              <w:t>Zkouška</w:t>
            </w:r>
          </w:p>
        </w:tc>
        <w:tc>
          <w:tcPr>
            <w:tcW w:w="2156" w:type="dxa"/>
            <w:shd w:val="clear" w:color="auto" w:fill="F7CAAC"/>
          </w:tcPr>
          <w:p w14:paraId="3A07CF7D" w14:textId="77777777" w:rsidR="008451FC" w:rsidRPr="002732A7" w:rsidRDefault="008451FC" w:rsidP="002217F3">
            <w:pPr>
              <w:jc w:val="both"/>
              <w:rPr>
                <w:b/>
              </w:rPr>
            </w:pPr>
            <w:r w:rsidRPr="002732A7">
              <w:rPr>
                <w:b/>
              </w:rPr>
              <w:t>Forma výuky</w:t>
            </w:r>
          </w:p>
        </w:tc>
        <w:tc>
          <w:tcPr>
            <w:tcW w:w="1207" w:type="dxa"/>
            <w:gridSpan w:val="2"/>
          </w:tcPr>
          <w:p w14:paraId="58AFB358" w14:textId="77777777" w:rsidR="008451FC" w:rsidRPr="002732A7" w:rsidRDefault="008451FC" w:rsidP="002217F3">
            <w:pPr>
              <w:jc w:val="both"/>
            </w:pPr>
            <w:r w:rsidRPr="002732A7">
              <w:t>Přednáška</w:t>
            </w:r>
          </w:p>
        </w:tc>
      </w:tr>
      <w:tr w:rsidR="008451FC" w:rsidRPr="002732A7" w14:paraId="03346D5D" w14:textId="77777777" w:rsidTr="002217F3">
        <w:tc>
          <w:tcPr>
            <w:tcW w:w="3086" w:type="dxa"/>
            <w:shd w:val="clear" w:color="auto" w:fill="F7CAAC"/>
          </w:tcPr>
          <w:p w14:paraId="37B29FA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5AA2BC47" w14:textId="77777777" w:rsidR="008451FC" w:rsidRPr="002732A7" w:rsidRDefault="008451FC" w:rsidP="002217F3">
            <w:pPr>
              <w:jc w:val="both"/>
            </w:pPr>
            <w:r w:rsidRPr="002732A7">
              <w:t xml:space="preserve">Písemná a ústní. </w:t>
            </w:r>
          </w:p>
          <w:p w14:paraId="301DD300"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7111E51C" w14:textId="77777777" w:rsidTr="002217F3">
        <w:trPr>
          <w:trHeight w:val="149"/>
        </w:trPr>
        <w:tc>
          <w:tcPr>
            <w:tcW w:w="9855" w:type="dxa"/>
            <w:gridSpan w:val="9"/>
            <w:tcBorders>
              <w:top w:val="nil"/>
            </w:tcBorders>
          </w:tcPr>
          <w:p w14:paraId="0D542B68" w14:textId="77777777" w:rsidR="008451FC" w:rsidRPr="002732A7" w:rsidRDefault="008451FC" w:rsidP="002217F3">
            <w:pPr>
              <w:jc w:val="both"/>
            </w:pPr>
          </w:p>
        </w:tc>
      </w:tr>
      <w:tr w:rsidR="008451FC" w:rsidRPr="002732A7" w14:paraId="3585277E" w14:textId="77777777" w:rsidTr="002217F3">
        <w:trPr>
          <w:trHeight w:val="197"/>
        </w:trPr>
        <w:tc>
          <w:tcPr>
            <w:tcW w:w="3086" w:type="dxa"/>
            <w:tcBorders>
              <w:top w:val="nil"/>
            </w:tcBorders>
            <w:shd w:val="clear" w:color="auto" w:fill="F7CAAC"/>
          </w:tcPr>
          <w:p w14:paraId="568F5A13"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547F5FA5" w14:textId="77777777" w:rsidR="008451FC" w:rsidRPr="002732A7" w:rsidRDefault="008451FC" w:rsidP="002217F3">
            <w:pPr>
              <w:jc w:val="both"/>
            </w:pPr>
            <w:r w:rsidRPr="002732A7">
              <w:t xml:space="preserve">prof. Ing. Martin Hromada, Ph.D. </w:t>
            </w:r>
          </w:p>
        </w:tc>
      </w:tr>
      <w:tr w:rsidR="008451FC" w:rsidRPr="002732A7" w14:paraId="2141FB44" w14:textId="77777777" w:rsidTr="002217F3">
        <w:trPr>
          <w:trHeight w:val="243"/>
        </w:trPr>
        <w:tc>
          <w:tcPr>
            <w:tcW w:w="3086" w:type="dxa"/>
            <w:tcBorders>
              <w:top w:val="nil"/>
            </w:tcBorders>
            <w:shd w:val="clear" w:color="auto" w:fill="F7CAAC"/>
          </w:tcPr>
          <w:p w14:paraId="5048CB7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3B35587" w14:textId="77777777" w:rsidR="008451FC" w:rsidRPr="002732A7" w:rsidRDefault="008451FC" w:rsidP="002217F3">
            <w:r w:rsidRPr="002732A7">
              <w:t>Metodické vedení, konzultace, zkoušení,</w:t>
            </w:r>
          </w:p>
          <w:p w14:paraId="61E4CAB9" w14:textId="77777777" w:rsidR="008451FC" w:rsidRPr="002732A7" w:rsidRDefault="008451FC" w:rsidP="002217F3">
            <w:pPr>
              <w:jc w:val="both"/>
            </w:pPr>
          </w:p>
        </w:tc>
      </w:tr>
      <w:tr w:rsidR="008451FC" w:rsidRPr="002732A7" w14:paraId="3E6B0532" w14:textId="77777777" w:rsidTr="002217F3">
        <w:tc>
          <w:tcPr>
            <w:tcW w:w="3086" w:type="dxa"/>
            <w:shd w:val="clear" w:color="auto" w:fill="F7CAAC"/>
          </w:tcPr>
          <w:p w14:paraId="7B51344B"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75502438" w14:textId="77777777" w:rsidR="008451FC" w:rsidRDefault="008451FC" w:rsidP="002217F3">
            <w:pPr>
              <w:jc w:val="both"/>
            </w:pPr>
            <w:r w:rsidRPr="001B68E7">
              <w:rPr>
                <w:b/>
                <w:bCs/>
              </w:rPr>
              <w:t>prof. Ing. Martin Hromada, Ph.D.</w:t>
            </w:r>
            <w:r w:rsidRPr="002732A7">
              <w:t xml:space="preserve"> (</w:t>
            </w:r>
            <w:r>
              <w:t>10</w:t>
            </w:r>
            <w:r w:rsidRPr="002732A7">
              <w:t>0 %)</w:t>
            </w:r>
            <w:r>
              <w:t xml:space="preserve"> </w:t>
            </w:r>
          </w:p>
          <w:p w14:paraId="1E8A65AB" w14:textId="1271A265" w:rsidR="008451FC" w:rsidRPr="002732A7" w:rsidRDefault="008451FC" w:rsidP="002217F3">
            <w:pPr>
              <w:jc w:val="both"/>
            </w:pPr>
            <w:del w:id="122" w:author="Jiří Vojtěšek" w:date="2024-10-30T10:52:00Z">
              <w:r w:rsidRPr="002732A7" w:rsidDel="004C7B4A">
                <w:delText>Ing. Jan Valouch, Ph.D.</w:delText>
              </w:r>
            </w:del>
          </w:p>
        </w:tc>
      </w:tr>
      <w:tr w:rsidR="008451FC" w:rsidRPr="002732A7" w14:paraId="379A6D21" w14:textId="77777777" w:rsidTr="002217F3">
        <w:trPr>
          <w:trHeight w:val="155"/>
        </w:trPr>
        <w:tc>
          <w:tcPr>
            <w:tcW w:w="9855" w:type="dxa"/>
            <w:gridSpan w:val="9"/>
            <w:tcBorders>
              <w:top w:val="nil"/>
            </w:tcBorders>
          </w:tcPr>
          <w:p w14:paraId="2AB33239" w14:textId="77777777" w:rsidR="008451FC" w:rsidRPr="002732A7" w:rsidRDefault="008451FC" w:rsidP="002217F3">
            <w:pPr>
              <w:jc w:val="both"/>
            </w:pPr>
          </w:p>
        </w:tc>
      </w:tr>
      <w:tr w:rsidR="008451FC" w:rsidRPr="002732A7" w14:paraId="79FFA9E6" w14:textId="77777777" w:rsidTr="002217F3">
        <w:tc>
          <w:tcPr>
            <w:tcW w:w="3086" w:type="dxa"/>
            <w:shd w:val="clear" w:color="auto" w:fill="F7CAAC"/>
          </w:tcPr>
          <w:p w14:paraId="3A595C36"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11335990" w14:textId="77777777" w:rsidR="008451FC" w:rsidRPr="002732A7" w:rsidRDefault="008451FC" w:rsidP="002217F3">
            <w:pPr>
              <w:jc w:val="both"/>
            </w:pPr>
          </w:p>
        </w:tc>
      </w:tr>
      <w:tr w:rsidR="008451FC" w:rsidRPr="002732A7" w14:paraId="5BEFAA85" w14:textId="77777777" w:rsidTr="002217F3">
        <w:trPr>
          <w:trHeight w:val="1934"/>
        </w:trPr>
        <w:tc>
          <w:tcPr>
            <w:tcW w:w="9855" w:type="dxa"/>
            <w:gridSpan w:val="9"/>
            <w:tcBorders>
              <w:top w:val="nil"/>
              <w:bottom w:val="single" w:sz="4" w:space="0" w:color="auto"/>
            </w:tcBorders>
          </w:tcPr>
          <w:p w14:paraId="6025CC6C" w14:textId="77777777" w:rsidR="008451FC" w:rsidRDefault="008451FC" w:rsidP="002217F3">
            <w:pPr>
              <w:jc w:val="both"/>
              <w:rPr>
                <w:color w:val="000000"/>
                <w:lang w:eastAsia="en-US"/>
              </w:rPr>
            </w:pPr>
            <w:r w:rsidRPr="002732A7">
              <w:rPr>
                <w:color w:val="000000"/>
                <w:lang w:eastAsia="en-US"/>
              </w:rPr>
              <w:t>Studijní předmět je zaměřen na objasnění teoretických východisek, zákonů, principů a postulátů, představujících jádro teorie bezpečnosti. Zdůrazněno je negativní i pozitivní pojetí bezpečnosti. Bezpečnost je vnímána jako sociální konstrukt, spojený s vývojem lidské společnosti. V návaznosti na to, na základě analýzy etap vývoje druhů bezpečnosti, jsou identifikovány základní bezpečnostní problémy a hrozby, jež jsou jejich původci. Tyto jsou spojeny s bezpečnostním prostředím a bezpečnostní situací. Cílem je identifikace vnějších a vnitřních faktorů, které se promítají do narušení bezpečnosti. V další části budou diskutovány základní typy narušení bezpečnosti. V návaznosti na to jsou analyzovány základní možnosti a způsoby zajištění bezpečnosti. Závěr studijního předmětu tvoří osvětlení role teorie bezpečnosti v bezpečnostní vědě. V rámci výuky studijního předmětu zpracuje student písemnou práci na zadané téma.</w:t>
            </w:r>
          </w:p>
          <w:p w14:paraId="25202C6B" w14:textId="77777777" w:rsidR="008451FC" w:rsidRDefault="008451FC" w:rsidP="002217F3">
            <w:pPr>
              <w:jc w:val="both"/>
            </w:pPr>
            <w:r>
              <w:t>Hlavní témata</w:t>
            </w:r>
            <w:r w:rsidRPr="004D1176">
              <w:t xml:space="preserve">: </w:t>
            </w:r>
            <w:r>
              <w:t>teoretické východiska teorie bezpečnosti, z</w:t>
            </w:r>
            <w:r w:rsidRPr="00EF0593">
              <w:t>droje teorie bezpečnosti</w:t>
            </w:r>
            <w:r>
              <w:t>, formulce základních principů a postulátů teorie bezpečnosti, bezpečnostní hrozby a rizika, narušení bezpečnosti a bezpečnostní prostředí, obecné modely zajištění bezpečnosti, b</w:t>
            </w:r>
            <w:r w:rsidRPr="00EF0593">
              <w:t>ezpečnostní politika, bezpečnostní strategie, bezpečnostní systém</w:t>
            </w:r>
            <w:r>
              <w:t>, s</w:t>
            </w:r>
            <w:r w:rsidRPr="00EF0593">
              <w:t>ystém a cíle vnitřní bezpečnosti a veřejného pořádku</w:t>
            </w:r>
            <w:r>
              <w:t>, konvergovaná bezpečnost a druhy bezpečnosti, v</w:t>
            </w:r>
            <w:r w:rsidRPr="00EF0593">
              <w:t>ybrané aspekty modelování bezpečnosti infrastrukturních systémů</w:t>
            </w:r>
            <w:r>
              <w:t>, v</w:t>
            </w:r>
            <w:r w:rsidRPr="00EF0593">
              <w:t>ymezení technických prostředků bezpečnosti</w:t>
            </w:r>
            <w:r>
              <w:t>, formulace personálních a procesních prostředků bezpečnosti.</w:t>
            </w:r>
          </w:p>
          <w:p w14:paraId="5E54CEE6" w14:textId="77777777" w:rsidR="008451FC" w:rsidRDefault="008451FC" w:rsidP="002217F3">
            <w:pPr>
              <w:jc w:val="both"/>
            </w:pPr>
          </w:p>
          <w:p w14:paraId="76923913" w14:textId="77777777" w:rsidR="008451FC" w:rsidRDefault="008451FC" w:rsidP="002217F3">
            <w:pPr>
              <w:jc w:val="both"/>
            </w:pPr>
            <w:r>
              <w:t xml:space="preserve">Výsledky učení: student absolvováním předmětu získá znalosti </w:t>
            </w:r>
            <w:r w:rsidRPr="008670D0">
              <w:t xml:space="preserve">z oblasti bezpečnosti, dokáže </w:t>
            </w:r>
            <w:r>
              <w:t xml:space="preserve">analyzovat </w:t>
            </w:r>
            <w:r w:rsidRPr="008670D0">
              <w:t>konkrétní bezpečnostní problémy</w:t>
            </w:r>
            <w:r>
              <w:t>, hrozby a rizika</w:t>
            </w:r>
            <w:r w:rsidRPr="008670D0">
              <w:t xml:space="preserve"> a na základě teoretických poznatků</w:t>
            </w:r>
            <w:r>
              <w:t xml:space="preserve"> teorie bezpečnosti, navrhnout principy jejich řešení</w:t>
            </w:r>
            <w:r w:rsidRPr="008670D0">
              <w:t xml:space="preserve">. Osvojí si </w:t>
            </w:r>
            <w:r>
              <w:t xml:space="preserve">tak </w:t>
            </w:r>
            <w:r w:rsidRPr="008670D0">
              <w:t>aplikaci moderních přístupů k zajištění bezpečnosti s využitím modelů zajištění bezpečnosti. Student bude schopen formulovat bezpečnostní politiku a bezpečnostní strategii zvoleného referenčního objektu</w:t>
            </w:r>
            <w:r>
              <w:t>, a to s využitím filozofie a konceptu konvergované bezpečnosti</w:t>
            </w:r>
            <w:r w:rsidRPr="008670D0">
              <w:t>.</w:t>
            </w:r>
          </w:p>
          <w:p w14:paraId="62A480D7" w14:textId="77777777" w:rsidR="008451FC" w:rsidRPr="002732A7" w:rsidRDefault="008451FC" w:rsidP="002217F3">
            <w:pPr>
              <w:jc w:val="both"/>
            </w:pPr>
          </w:p>
        </w:tc>
      </w:tr>
      <w:tr w:rsidR="008451FC" w:rsidRPr="002732A7" w14:paraId="281CE7D6"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146D982C"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B737A05" w14:textId="77777777" w:rsidR="008451FC" w:rsidRPr="002732A7" w:rsidRDefault="008451FC" w:rsidP="002217F3">
            <w:pPr>
              <w:jc w:val="both"/>
            </w:pPr>
          </w:p>
        </w:tc>
      </w:tr>
      <w:tr w:rsidR="008451FC" w:rsidRPr="002732A7" w14:paraId="65DCE42E" w14:textId="77777777" w:rsidTr="002217F3">
        <w:trPr>
          <w:trHeight w:val="1129"/>
        </w:trPr>
        <w:tc>
          <w:tcPr>
            <w:tcW w:w="9855" w:type="dxa"/>
            <w:gridSpan w:val="9"/>
            <w:tcBorders>
              <w:top w:val="nil"/>
              <w:bottom w:val="single" w:sz="4" w:space="0" w:color="auto"/>
            </w:tcBorders>
          </w:tcPr>
          <w:p w14:paraId="77F6C44C" w14:textId="77777777" w:rsidR="008451FC" w:rsidRDefault="008451FC" w:rsidP="002217F3">
            <w:pPr>
              <w:jc w:val="both"/>
            </w:pPr>
            <w:r w:rsidRPr="002732A7">
              <w:t>Metody</w:t>
            </w:r>
            <w:r>
              <w:t>:</w:t>
            </w:r>
          </w:p>
          <w:p w14:paraId="50D5835B" w14:textId="77777777" w:rsidR="008451FC" w:rsidRPr="002732A7" w:rsidRDefault="008451FC" w:rsidP="002217F3">
            <w:pPr>
              <w:jc w:val="both"/>
            </w:pPr>
            <w:r>
              <w:t>-</w:t>
            </w:r>
            <w:r w:rsidRPr="002732A7">
              <w:t xml:space="preserve"> vedoucí k aktivizaci studentů v průběhu vzdělávání, </w:t>
            </w:r>
          </w:p>
          <w:p w14:paraId="2A1D1BB1" w14:textId="77777777" w:rsidR="008451FC" w:rsidRPr="002732A7" w:rsidRDefault="008451FC" w:rsidP="002217F3">
            <w:pPr>
              <w:jc w:val="both"/>
            </w:pPr>
            <w:r>
              <w:t>-</w:t>
            </w:r>
            <w:r w:rsidRPr="002732A7">
              <w:t xml:space="preserve"> k zajištění kooperativního učení a zpětné vazby, </w:t>
            </w:r>
          </w:p>
          <w:p w14:paraId="39BC22C7" w14:textId="77777777" w:rsidR="008451FC" w:rsidRPr="002732A7" w:rsidRDefault="008451FC" w:rsidP="002217F3">
            <w:pPr>
              <w:jc w:val="both"/>
            </w:pPr>
            <w:r>
              <w:t>-</w:t>
            </w:r>
            <w:r w:rsidRPr="002732A7">
              <w:t xml:space="preserve"> k zajištění formativní výuky či formativního hodnocení studentů.</w:t>
            </w:r>
          </w:p>
          <w:p w14:paraId="2341B686" w14:textId="77777777" w:rsidR="008451FC" w:rsidRDefault="008451FC" w:rsidP="002217F3">
            <w:pPr>
              <w:jc w:val="both"/>
            </w:pPr>
            <w:r w:rsidRPr="002732A7">
              <w:t>Za didaktické prostředky lze v této souvislosti považovat učební pomůcky, dostupnou techniku, prostory a zařízení fakulty (laboratoře).</w:t>
            </w:r>
          </w:p>
          <w:p w14:paraId="018EFF18" w14:textId="3E60D114" w:rsidR="001322CD" w:rsidRPr="002732A7" w:rsidRDefault="001322CD" w:rsidP="002217F3">
            <w:pPr>
              <w:jc w:val="both"/>
            </w:pPr>
          </w:p>
        </w:tc>
      </w:tr>
      <w:tr w:rsidR="008451FC" w:rsidRPr="002732A7" w14:paraId="0978B5FD" w14:textId="77777777" w:rsidTr="002217F3">
        <w:trPr>
          <w:trHeight w:val="265"/>
        </w:trPr>
        <w:tc>
          <w:tcPr>
            <w:tcW w:w="3653" w:type="dxa"/>
            <w:gridSpan w:val="3"/>
            <w:tcBorders>
              <w:top w:val="single" w:sz="4" w:space="0" w:color="auto"/>
            </w:tcBorders>
            <w:shd w:val="clear" w:color="auto" w:fill="F7CAAC"/>
          </w:tcPr>
          <w:p w14:paraId="662A95D9"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AC382AC" w14:textId="77777777" w:rsidR="008451FC" w:rsidRPr="002732A7" w:rsidRDefault="008451FC" w:rsidP="002217F3">
            <w:pPr>
              <w:jc w:val="both"/>
            </w:pPr>
          </w:p>
        </w:tc>
      </w:tr>
      <w:tr w:rsidR="008451FC" w:rsidRPr="002732A7" w14:paraId="308BF088" w14:textId="77777777" w:rsidTr="002217F3">
        <w:trPr>
          <w:trHeight w:val="1497"/>
        </w:trPr>
        <w:tc>
          <w:tcPr>
            <w:tcW w:w="9855" w:type="dxa"/>
            <w:gridSpan w:val="9"/>
            <w:tcBorders>
              <w:top w:val="nil"/>
            </w:tcBorders>
          </w:tcPr>
          <w:p w14:paraId="76EA528B"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66DA213" w14:textId="77777777" w:rsidR="008451FC" w:rsidRDefault="008451FC" w:rsidP="002217F3">
            <w:pPr>
              <w:jc w:val="both"/>
              <w:rPr>
                <w:lang w:val="en-GB"/>
              </w:rPr>
            </w:pPr>
            <w:r w:rsidRPr="000C547A">
              <w:rPr>
                <w:lang w:val="en-GB"/>
              </w:rPr>
              <w:t xml:space="preserve">JACOBS, Gabriele, et al. </w:t>
            </w:r>
            <w:r w:rsidRPr="000C547A">
              <w:rPr>
                <w:i/>
                <w:lang w:val="en-GB"/>
              </w:rPr>
              <w:t>International Security Management</w:t>
            </w:r>
            <w:r w:rsidRPr="000C547A">
              <w:rPr>
                <w:lang w:val="en-GB"/>
              </w:rPr>
              <w:t>. Cham, Switzerland: Springer International Publishing, 2021.</w:t>
            </w:r>
          </w:p>
          <w:p w14:paraId="06EF64E2" w14:textId="77777777" w:rsidR="008451FC" w:rsidRPr="002732A7" w:rsidRDefault="008451FC" w:rsidP="002217F3">
            <w:pPr>
              <w:jc w:val="both"/>
              <w:rPr>
                <w:lang w:val="en-GB"/>
              </w:rPr>
            </w:pPr>
            <w:r w:rsidRPr="002732A7">
              <w:rPr>
                <w:lang w:val="en-GB"/>
              </w:rPr>
              <w:t xml:space="preserve">RAUSAND, Marvin a Stein HAUGEN. </w:t>
            </w:r>
            <w:r w:rsidRPr="002732A7">
              <w:rPr>
                <w:i/>
                <w:iCs/>
                <w:lang w:val="en-GB"/>
              </w:rPr>
              <w:t>Risk Assessment: Theory, Methods, and Applications</w:t>
            </w:r>
            <w:r w:rsidRPr="002732A7">
              <w:rPr>
                <w:lang w:val="en-GB"/>
              </w:rPr>
              <w:t>. Second Edition. Hoboken: John Wiley &amp; Sons, 2020. ISBN 978-1-119-37723-8.</w:t>
            </w:r>
          </w:p>
          <w:p w14:paraId="28FDEB80" w14:textId="77777777" w:rsidR="008451FC" w:rsidRPr="002732A7" w:rsidRDefault="008451FC" w:rsidP="002217F3">
            <w:pPr>
              <w:jc w:val="both"/>
              <w:rPr>
                <w:color w:val="222222"/>
                <w:shd w:val="clear" w:color="auto" w:fill="FFFFFF"/>
              </w:rPr>
            </w:pPr>
            <w:r w:rsidRPr="002732A7">
              <w:rPr>
                <w:color w:val="222222"/>
                <w:shd w:val="clear" w:color="auto" w:fill="FFFFFF"/>
              </w:rPr>
              <w:t>COLLINS, Alan (</w:t>
            </w:r>
            <w:proofErr w:type="spellStart"/>
            <w:r w:rsidRPr="002732A7">
              <w:rPr>
                <w:color w:val="222222"/>
                <w:shd w:val="clear" w:color="auto" w:fill="FFFFFF"/>
              </w:rPr>
              <w:t>ed</w:t>
            </w:r>
            <w:proofErr w:type="spellEnd"/>
            <w:r w:rsidRPr="002732A7">
              <w:rPr>
                <w:color w:val="222222"/>
                <w:shd w:val="clear" w:color="auto" w:fill="FFFFFF"/>
              </w:rPr>
              <w:t>.). </w:t>
            </w:r>
            <w:proofErr w:type="spellStart"/>
            <w:r w:rsidRPr="002732A7">
              <w:rPr>
                <w:i/>
                <w:iCs/>
                <w:color w:val="222222"/>
                <w:shd w:val="clear" w:color="auto" w:fill="FFFFFF"/>
              </w:rPr>
              <w:t>Contemporary</w:t>
            </w:r>
            <w:proofErr w:type="spellEnd"/>
            <w:r w:rsidRPr="002732A7">
              <w:rPr>
                <w:i/>
                <w:iCs/>
                <w:color w:val="222222"/>
                <w:shd w:val="clear" w:color="auto" w:fill="FFFFFF"/>
              </w:rPr>
              <w:t xml:space="preserve"> </w:t>
            </w:r>
            <w:proofErr w:type="spellStart"/>
            <w:r w:rsidRPr="002732A7">
              <w:rPr>
                <w:i/>
                <w:iCs/>
                <w:color w:val="222222"/>
                <w:shd w:val="clear" w:color="auto" w:fill="FFFFFF"/>
              </w:rPr>
              <w:t>security</w:t>
            </w:r>
            <w:proofErr w:type="spellEnd"/>
            <w:r w:rsidRPr="002732A7">
              <w:rPr>
                <w:i/>
                <w:iCs/>
                <w:color w:val="222222"/>
                <w:shd w:val="clear" w:color="auto" w:fill="FFFFFF"/>
              </w:rPr>
              <w:t xml:space="preserve"> </w:t>
            </w:r>
            <w:proofErr w:type="spellStart"/>
            <w:r w:rsidRPr="002732A7">
              <w:rPr>
                <w:i/>
                <w:iCs/>
                <w:color w:val="222222"/>
                <w:shd w:val="clear" w:color="auto" w:fill="FFFFFF"/>
              </w:rPr>
              <w:t>studies</w:t>
            </w:r>
            <w:proofErr w:type="spellEnd"/>
            <w:r w:rsidRPr="002732A7">
              <w:rPr>
                <w:color w:val="222222"/>
                <w:shd w:val="clear" w:color="auto" w:fill="FFFFFF"/>
              </w:rPr>
              <w:t xml:space="preserve">. Oxford university </w:t>
            </w:r>
            <w:proofErr w:type="spellStart"/>
            <w:r w:rsidRPr="002732A7">
              <w:rPr>
                <w:color w:val="222222"/>
                <w:shd w:val="clear" w:color="auto" w:fill="FFFFFF"/>
              </w:rPr>
              <w:t>press</w:t>
            </w:r>
            <w:proofErr w:type="spellEnd"/>
            <w:r w:rsidRPr="002732A7">
              <w:rPr>
                <w:color w:val="222222"/>
                <w:shd w:val="clear" w:color="auto" w:fill="FFFFFF"/>
              </w:rPr>
              <w:t>, 2022.</w:t>
            </w:r>
          </w:p>
          <w:p w14:paraId="30404639" w14:textId="77777777" w:rsidR="008451FC" w:rsidRDefault="008451FC" w:rsidP="002217F3">
            <w:pPr>
              <w:jc w:val="both"/>
              <w:rPr>
                <w:color w:val="222222"/>
                <w:shd w:val="clear" w:color="auto" w:fill="FFFFFF"/>
              </w:rPr>
            </w:pPr>
            <w:r w:rsidRPr="002732A7">
              <w:rPr>
                <w:color w:val="222222"/>
                <w:shd w:val="clear" w:color="auto" w:fill="FFFFFF"/>
              </w:rPr>
              <w:t>PEOPLES, Columba; VAUGHAN-WILLIAMS, Nick. </w:t>
            </w:r>
            <w:proofErr w:type="spellStart"/>
            <w:r w:rsidRPr="002732A7">
              <w:rPr>
                <w:i/>
                <w:iCs/>
                <w:color w:val="222222"/>
                <w:shd w:val="clear" w:color="auto" w:fill="FFFFFF"/>
              </w:rPr>
              <w:t>Critical</w:t>
            </w:r>
            <w:proofErr w:type="spellEnd"/>
            <w:r w:rsidRPr="002732A7">
              <w:rPr>
                <w:i/>
                <w:iCs/>
                <w:color w:val="222222"/>
                <w:shd w:val="clear" w:color="auto" w:fill="FFFFFF"/>
              </w:rPr>
              <w:t xml:space="preserve"> </w:t>
            </w:r>
            <w:proofErr w:type="spellStart"/>
            <w:r w:rsidRPr="002732A7">
              <w:rPr>
                <w:i/>
                <w:iCs/>
                <w:color w:val="222222"/>
                <w:shd w:val="clear" w:color="auto" w:fill="FFFFFF"/>
              </w:rPr>
              <w:t>security</w:t>
            </w:r>
            <w:proofErr w:type="spellEnd"/>
            <w:r w:rsidRPr="002732A7">
              <w:rPr>
                <w:i/>
                <w:iCs/>
                <w:color w:val="222222"/>
                <w:shd w:val="clear" w:color="auto" w:fill="FFFFFF"/>
              </w:rPr>
              <w:t xml:space="preserve"> </w:t>
            </w:r>
            <w:proofErr w:type="spellStart"/>
            <w:r w:rsidRPr="002732A7">
              <w:rPr>
                <w:i/>
                <w:iCs/>
                <w:color w:val="222222"/>
                <w:shd w:val="clear" w:color="auto" w:fill="FFFFFF"/>
              </w:rPr>
              <w:t>studies</w:t>
            </w:r>
            <w:proofErr w:type="spellEnd"/>
            <w:r w:rsidRPr="002732A7">
              <w:rPr>
                <w:i/>
                <w:iCs/>
                <w:color w:val="222222"/>
                <w:shd w:val="clear" w:color="auto" w:fill="FFFFFF"/>
              </w:rPr>
              <w:t xml:space="preserve">: An </w:t>
            </w:r>
            <w:proofErr w:type="spellStart"/>
            <w:r w:rsidRPr="002732A7">
              <w:rPr>
                <w:i/>
                <w:iCs/>
                <w:color w:val="222222"/>
                <w:shd w:val="clear" w:color="auto" w:fill="FFFFFF"/>
              </w:rPr>
              <w:t>introduction</w:t>
            </w:r>
            <w:proofErr w:type="spellEnd"/>
            <w:r w:rsidRPr="002732A7">
              <w:rPr>
                <w:color w:val="222222"/>
                <w:shd w:val="clear" w:color="auto" w:fill="FFFFFF"/>
              </w:rPr>
              <w:t xml:space="preserve">. </w:t>
            </w:r>
            <w:proofErr w:type="spellStart"/>
            <w:r w:rsidRPr="002732A7">
              <w:rPr>
                <w:color w:val="222222"/>
                <w:shd w:val="clear" w:color="auto" w:fill="FFFFFF"/>
              </w:rPr>
              <w:t>Routledge</w:t>
            </w:r>
            <w:proofErr w:type="spellEnd"/>
            <w:r w:rsidRPr="002732A7">
              <w:rPr>
                <w:color w:val="222222"/>
                <w:shd w:val="clear" w:color="auto" w:fill="FFFFFF"/>
              </w:rPr>
              <w:t>, 2020.</w:t>
            </w:r>
          </w:p>
          <w:p w14:paraId="2CD2BF71" w14:textId="77777777" w:rsidR="008451FC" w:rsidRPr="000A0401" w:rsidRDefault="008451FC" w:rsidP="002217F3">
            <w:pPr>
              <w:jc w:val="both"/>
              <w:rPr>
                <w:color w:val="222222"/>
                <w:shd w:val="clear" w:color="auto" w:fill="FFFFFF"/>
              </w:rPr>
            </w:pPr>
          </w:p>
          <w:p w14:paraId="2C071783" w14:textId="77777777" w:rsidR="008451FC" w:rsidRPr="002732A7" w:rsidRDefault="008451FC" w:rsidP="002217F3">
            <w:pPr>
              <w:pStyle w:val="Default"/>
              <w:jc w:val="both"/>
              <w:rPr>
                <w:rFonts w:ascii="Arial Narrow" w:hAnsi="Arial Narrow"/>
                <w:b/>
                <w:i/>
                <w:iCs/>
                <w:sz w:val="20"/>
                <w:szCs w:val="20"/>
              </w:rPr>
            </w:pPr>
            <w:r w:rsidRPr="002732A7">
              <w:rPr>
                <w:rFonts w:ascii="Arial Narrow" w:hAnsi="Arial Narrow"/>
                <w:b/>
                <w:i/>
                <w:iCs/>
                <w:sz w:val="20"/>
                <w:szCs w:val="20"/>
              </w:rPr>
              <w:t>Doporučená literatura:</w:t>
            </w:r>
          </w:p>
          <w:p w14:paraId="271DBEAE"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DUNN, Myriam Anna; KRISTENSEN, Kristian </w:t>
            </w:r>
            <w:proofErr w:type="spellStart"/>
            <w:r w:rsidRPr="002732A7">
              <w:rPr>
                <w:color w:val="222222"/>
                <w:shd w:val="clear" w:color="auto" w:fill="FFFFFF"/>
              </w:rPr>
              <w:t>Søby</w:t>
            </w:r>
            <w:proofErr w:type="spellEnd"/>
            <w:r w:rsidRPr="002732A7">
              <w:rPr>
                <w:color w:val="222222"/>
                <w:shd w:val="clear" w:color="auto" w:fill="FFFFFF"/>
              </w:rPr>
              <w:t>. </w:t>
            </w:r>
            <w:proofErr w:type="spellStart"/>
            <w:r w:rsidRPr="002732A7">
              <w:rPr>
                <w:i/>
                <w:iCs/>
                <w:color w:val="222222"/>
                <w:shd w:val="clear" w:color="auto" w:fill="FFFFFF"/>
              </w:rPr>
              <w:t>Securing'the</w:t>
            </w:r>
            <w:proofErr w:type="spellEnd"/>
            <w:r w:rsidRPr="002732A7">
              <w:rPr>
                <w:i/>
                <w:iCs/>
                <w:color w:val="222222"/>
                <w:shd w:val="clear" w:color="auto" w:fill="FFFFFF"/>
              </w:rPr>
              <w:t xml:space="preserve"> </w:t>
            </w:r>
            <w:proofErr w:type="spellStart"/>
            <w:r w:rsidRPr="002732A7">
              <w:rPr>
                <w:i/>
                <w:iCs/>
                <w:color w:val="222222"/>
                <w:shd w:val="clear" w:color="auto" w:fill="FFFFFF"/>
              </w:rPr>
              <w:t>homeland</w:t>
            </w:r>
            <w:proofErr w:type="spellEnd"/>
            <w:r w:rsidRPr="002732A7">
              <w:rPr>
                <w:i/>
                <w:iCs/>
                <w:color w:val="222222"/>
                <w:shd w:val="clear" w:color="auto" w:fill="FFFFFF"/>
              </w:rPr>
              <w:t xml:space="preserve">': </w:t>
            </w:r>
            <w:proofErr w:type="spellStart"/>
            <w:r w:rsidRPr="002732A7">
              <w:rPr>
                <w:i/>
                <w:iCs/>
                <w:color w:val="222222"/>
                <w:shd w:val="clear" w:color="auto" w:fill="FFFFFF"/>
              </w:rPr>
              <w:t>critical</w:t>
            </w:r>
            <w:proofErr w:type="spellEnd"/>
            <w:r w:rsidRPr="002732A7">
              <w:rPr>
                <w:i/>
                <w:iCs/>
                <w:color w:val="222222"/>
                <w:shd w:val="clear" w:color="auto" w:fill="FFFFFF"/>
              </w:rPr>
              <w:t xml:space="preserve"> </w:t>
            </w:r>
            <w:proofErr w:type="spellStart"/>
            <w:r w:rsidRPr="002732A7">
              <w:rPr>
                <w:i/>
                <w:iCs/>
                <w:color w:val="222222"/>
                <w:shd w:val="clear" w:color="auto" w:fill="FFFFFF"/>
              </w:rPr>
              <w:t>infrastructure</w:t>
            </w:r>
            <w:proofErr w:type="spellEnd"/>
            <w:r w:rsidRPr="002732A7">
              <w:rPr>
                <w:i/>
                <w:iCs/>
                <w:color w:val="222222"/>
                <w:shd w:val="clear" w:color="auto" w:fill="FFFFFF"/>
              </w:rPr>
              <w:t xml:space="preserve">, risk and (in) </w:t>
            </w:r>
            <w:proofErr w:type="spellStart"/>
            <w:r w:rsidRPr="002732A7">
              <w:rPr>
                <w:i/>
                <w:iCs/>
                <w:color w:val="222222"/>
                <w:shd w:val="clear" w:color="auto" w:fill="FFFFFF"/>
              </w:rPr>
              <w:t>security</w:t>
            </w:r>
            <w:proofErr w:type="spellEnd"/>
            <w:r w:rsidRPr="002732A7">
              <w:rPr>
                <w:color w:val="222222"/>
                <w:shd w:val="clear" w:color="auto" w:fill="FFFFFF"/>
              </w:rPr>
              <w:t xml:space="preserve">. </w:t>
            </w:r>
            <w:proofErr w:type="spellStart"/>
            <w:r w:rsidRPr="002732A7">
              <w:rPr>
                <w:color w:val="222222"/>
                <w:shd w:val="clear" w:color="auto" w:fill="FFFFFF"/>
              </w:rPr>
              <w:t>Routledge</w:t>
            </w:r>
            <w:proofErr w:type="spellEnd"/>
            <w:r w:rsidRPr="002732A7">
              <w:rPr>
                <w:color w:val="222222"/>
                <w:shd w:val="clear" w:color="auto" w:fill="FFFFFF"/>
              </w:rPr>
              <w:t>, 2020.</w:t>
            </w:r>
          </w:p>
          <w:p w14:paraId="3B28D4A1"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RØD, </w:t>
            </w:r>
            <w:proofErr w:type="spellStart"/>
            <w:r w:rsidRPr="002732A7">
              <w:rPr>
                <w:color w:val="222222"/>
                <w:shd w:val="clear" w:color="auto" w:fill="FFFFFF"/>
              </w:rPr>
              <w:t>Bjarte</w:t>
            </w:r>
            <w:proofErr w:type="spellEnd"/>
            <w:r w:rsidRPr="002732A7">
              <w:rPr>
                <w:color w:val="222222"/>
                <w:shd w:val="clear" w:color="auto" w:fill="FFFFFF"/>
              </w:rPr>
              <w:t xml:space="preserve">, et al. </w:t>
            </w:r>
            <w:proofErr w:type="spellStart"/>
            <w:r w:rsidRPr="002732A7">
              <w:rPr>
                <w:color w:val="222222"/>
                <w:shd w:val="clear" w:color="auto" w:fill="FFFFFF"/>
              </w:rPr>
              <w:t>From</w:t>
            </w:r>
            <w:proofErr w:type="spellEnd"/>
            <w:r w:rsidRPr="002732A7">
              <w:rPr>
                <w:color w:val="222222"/>
                <w:shd w:val="clear" w:color="auto" w:fill="FFFFFF"/>
              </w:rPr>
              <w:t xml:space="preserve"> risk management to </w:t>
            </w:r>
            <w:proofErr w:type="spellStart"/>
            <w:r w:rsidRPr="002732A7">
              <w:rPr>
                <w:color w:val="222222"/>
                <w:shd w:val="clear" w:color="auto" w:fill="FFFFFF"/>
              </w:rPr>
              <w:t>resilience</w:t>
            </w:r>
            <w:proofErr w:type="spellEnd"/>
            <w:r w:rsidRPr="002732A7">
              <w:rPr>
                <w:color w:val="222222"/>
                <w:shd w:val="clear" w:color="auto" w:fill="FFFFFF"/>
              </w:rPr>
              <w:t xml:space="preserve"> management in </w:t>
            </w:r>
            <w:proofErr w:type="spellStart"/>
            <w:r w:rsidRPr="002732A7">
              <w:rPr>
                <w:color w:val="222222"/>
                <w:shd w:val="clear" w:color="auto" w:fill="FFFFFF"/>
              </w:rPr>
              <w:t>critical</w:t>
            </w:r>
            <w:proofErr w:type="spellEnd"/>
            <w:r w:rsidRPr="002732A7">
              <w:rPr>
                <w:color w:val="222222"/>
                <w:shd w:val="clear" w:color="auto" w:fill="FFFFFF"/>
              </w:rPr>
              <w:t xml:space="preserve"> </w:t>
            </w:r>
            <w:proofErr w:type="spellStart"/>
            <w:r w:rsidRPr="002732A7">
              <w:rPr>
                <w:color w:val="222222"/>
                <w:shd w:val="clear" w:color="auto" w:fill="FFFFFF"/>
              </w:rPr>
              <w:t>infrastructure</w:t>
            </w:r>
            <w:proofErr w:type="spellEnd"/>
            <w:r w:rsidRPr="002732A7">
              <w:rPr>
                <w:color w:val="222222"/>
                <w:shd w:val="clear" w:color="auto" w:fill="FFFFFF"/>
              </w:rPr>
              <w:t>. </w:t>
            </w:r>
            <w:proofErr w:type="spellStart"/>
            <w:r w:rsidRPr="002732A7">
              <w:rPr>
                <w:i/>
                <w:iCs/>
                <w:color w:val="222222"/>
                <w:shd w:val="clear" w:color="auto" w:fill="FFFFFF"/>
              </w:rPr>
              <w:t>Journal</w:t>
            </w:r>
            <w:proofErr w:type="spellEnd"/>
            <w:r w:rsidRPr="002732A7">
              <w:rPr>
                <w:i/>
                <w:iCs/>
                <w:color w:val="222222"/>
                <w:shd w:val="clear" w:color="auto" w:fill="FFFFFF"/>
              </w:rPr>
              <w:t xml:space="preserve"> </w:t>
            </w:r>
            <w:proofErr w:type="spellStart"/>
            <w:r w:rsidRPr="002732A7">
              <w:rPr>
                <w:i/>
                <w:iCs/>
                <w:color w:val="222222"/>
                <w:shd w:val="clear" w:color="auto" w:fill="FFFFFF"/>
              </w:rPr>
              <w:t>of</w:t>
            </w:r>
            <w:proofErr w:type="spellEnd"/>
            <w:r w:rsidRPr="002732A7">
              <w:rPr>
                <w:i/>
                <w:iCs/>
                <w:color w:val="222222"/>
                <w:shd w:val="clear" w:color="auto" w:fill="FFFFFF"/>
              </w:rPr>
              <w:t xml:space="preserve"> Management in </w:t>
            </w:r>
            <w:proofErr w:type="spellStart"/>
            <w:r w:rsidRPr="002732A7">
              <w:rPr>
                <w:i/>
                <w:iCs/>
                <w:color w:val="222222"/>
                <w:shd w:val="clear" w:color="auto" w:fill="FFFFFF"/>
              </w:rPr>
              <w:t>Engineering</w:t>
            </w:r>
            <w:proofErr w:type="spellEnd"/>
            <w:r w:rsidRPr="002732A7">
              <w:rPr>
                <w:color w:val="222222"/>
                <w:shd w:val="clear" w:color="auto" w:fill="FFFFFF"/>
              </w:rPr>
              <w:t>, 2020, 36.4: 04020039.</w:t>
            </w:r>
          </w:p>
          <w:p w14:paraId="2871FFE7" w14:textId="77777777" w:rsidR="008451FC" w:rsidRPr="002732A7" w:rsidRDefault="008451FC" w:rsidP="002217F3">
            <w:pPr>
              <w:jc w:val="both"/>
              <w:rPr>
                <w:color w:val="222222"/>
                <w:shd w:val="clear" w:color="auto" w:fill="FFFFFF"/>
              </w:rPr>
            </w:pPr>
            <w:r w:rsidRPr="002732A7">
              <w:rPr>
                <w:color w:val="222222"/>
                <w:shd w:val="clear" w:color="auto" w:fill="FFFFFF"/>
              </w:rPr>
              <w:t xml:space="preserve">MONTASARI, </w:t>
            </w:r>
            <w:proofErr w:type="spellStart"/>
            <w:r w:rsidRPr="002732A7">
              <w:rPr>
                <w:color w:val="222222"/>
                <w:shd w:val="clear" w:color="auto" w:fill="FFFFFF"/>
              </w:rPr>
              <w:t>Reza</w:t>
            </w:r>
            <w:proofErr w:type="spellEnd"/>
            <w:r w:rsidRPr="002732A7">
              <w:rPr>
                <w:color w:val="222222"/>
                <w:shd w:val="clear" w:color="auto" w:fill="FFFFFF"/>
              </w:rPr>
              <w:t xml:space="preserve"> (</w:t>
            </w:r>
            <w:proofErr w:type="spellStart"/>
            <w:r w:rsidRPr="002732A7">
              <w:rPr>
                <w:color w:val="222222"/>
                <w:shd w:val="clear" w:color="auto" w:fill="FFFFFF"/>
              </w:rPr>
              <w:t>ed</w:t>
            </w:r>
            <w:proofErr w:type="spellEnd"/>
            <w:r w:rsidRPr="002732A7">
              <w:rPr>
                <w:color w:val="222222"/>
                <w:shd w:val="clear" w:color="auto" w:fill="FFFFFF"/>
              </w:rPr>
              <w:t xml:space="preserve">.). </w:t>
            </w:r>
            <w:proofErr w:type="spellStart"/>
            <w:r w:rsidRPr="002732A7">
              <w:rPr>
                <w:i/>
                <w:color w:val="222222"/>
                <w:shd w:val="clear" w:color="auto" w:fill="FFFFFF"/>
              </w:rPr>
              <w:t>Applications</w:t>
            </w:r>
            <w:proofErr w:type="spellEnd"/>
            <w:r w:rsidRPr="002732A7">
              <w:rPr>
                <w:i/>
                <w:color w:val="222222"/>
                <w:shd w:val="clear" w:color="auto" w:fill="FFFFFF"/>
              </w:rPr>
              <w:t xml:space="preserve"> </w:t>
            </w:r>
            <w:proofErr w:type="spellStart"/>
            <w:r w:rsidRPr="002732A7">
              <w:rPr>
                <w:i/>
                <w:color w:val="222222"/>
                <w:shd w:val="clear" w:color="auto" w:fill="FFFFFF"/>
              </w:rPr>
              <w:t>for</w:t>
            </w:r>
            <w:proofErr w:type="spellEnd"/>
            <w:r w:rsidRPr="002732A7">
              <w:rPr>
                <w:i/>
                <w:color w:val="222222"/>
                <w:shd w:val="clear" w:color="auto" w:fill="FFFFFF"/>
              </w:rPr>
              <w:t xml:space="preserve"> </w:t>
            </w:r>
            <w:proofErr w:type="spellStart"/>
            <w:r w:rsidRPr="002732A7">
              <w:rPr>
                <w:i/>
                <w:color w:val="222222"/>
                <w:shd w:val="clear" w:color="auto" w:fill="FFFFFF"/>
              </w:rPr>
              <w:t>artificial</w:t>
            </w:r>
            <w:proofErr w:type="spellEnd"/>
            <w:r w:rsidRPr="002732A7">
              <w:rPr>
                <w:i/>
                <w:color w:val="222222"/>
                <w:shd w:val="clear" w:color="auto" w:fill="FFFFFF"/>
              </w:rPr>
              <w:t xml:space="preserve"> </w:t>
            </w:r>
            <w:proofErr w:type="spellStart"/>
            <w:r w:rsidRPr="002732A7">
              <w:rPr>
                <w:i/>
                <w:color w:val="222222"/>
                <w:shd w:val="clear" w:color="auto" w:fill="FFFFFF"/>
              </w:rPr>
              <w:t>intelligence</w:t>
            </w:r>
            <w:proofErr w:type="spellEnd"/>
            <w:r w:rsidRPr="002732A7">
              <w:rPr>
                <w:i/>
                <w:color w:val="222222"/>
                <w:shd w:val="clear" w:color="auto" w:fill="FFFFFF"/>
              </w:rPr>
              <w:t xml:space="preserve"> and </w:t>
            </w:r>
            <w:proofErr w:type="spellStart"/>
            <w:r w:rsidRPr="002732A7">
              <w:rPr>
                <w:i/>
                <w:color w:val="222222"/>
                <w:shd w:val="clear" w:color="auto" w:fill="FFFFFF"/>
              </w:rPr>
              <w:t>digital</w:t>
            </w:r>
            <w:proofErr w:type="spellEnd"/>
            <w:r w:rsidRPr="002732A7">
              <w:rPr>
                <w:i/>
                <w:color w:val="222222"/>
                <w:shd w:val="clear" w:color="auto" w:fill="FFFFFF"/>
              </w:rPr>
              <w:t xml:space="preserve"> </w:t>
            </w:r>
            <w:proofErr w:type="spellStart"/>
            <w:r w:rsidRPr="002732A7">
              <w:rPr>
                <w:i/>
                <w:color w:val="222222"/>
                <w:shd w:val="clear" w:color="auto" w:fill="FFFFFF"/>
              </w:rPr>
              <w:t>forensics</w:t>
            </w:r>
            <w:proofErr w:type="spellEnd"/>
            <w:r w:rsidRPr="002732A7">
              <w:rPr>
                <w:i/>
                <w:color w:val="222222"/>
                <w:shd w:val="clear" w:color="auto" w:fill="FFFFFF"/>
              </w:rPr>
              <w:t xml:space="preserve"> in </w:t>
            </w:r>
            <w:proofErr w:type="spellStart"/>
            <w:r w:rsidRPr="002732A7">
              <w:rPr>
                <w:i/>
                <w:color w:val="222222"/>
                <w:shd w:val="clear" w:color="auto" w:fill="FFFFFF"/>
              </w:rPr>
              <w:t>national</w:t>
            </w:r>
            <w:proofErr w:type="spellEnd"/>
            <w:r w:rsidRPr="002732A7">
              <w:rPr>
                <w:i/>
                <w:color w:val="222222"/>
                <w:shd w:val="clear" w:color="auto" w:fill="FFFFFF"/>
              </w:rPr>
              <w:t xml:space="preserve"> </w:t>
            </w:r>
            <w:proofErr w:type="spellStart"/>
            <w:r w:rsidRPr="002732A7">
              <w:rPr>
                <w:i/>
                <w:color w:val="222222"/>
                <w:shd w:val="clear" w:color="auto" w:fill="FFFFFF"/>
              </w:rPr>
              <w:t>security</w:t>
            </w:r>
            <w:proofErr w:type="spellEnd"/>
            <w:r w:rsidRPr="002732A7">
              <w:rPr>
                <w:color w:val="222222"/>
                <w:shd w:val="clear" w:color="auto" w:fill="FFFFFF"/>
              </w:rPr>
              <w:t xml:space="preserve">. </w:t>
            </w:r>
            <w:proofErr w:type="spellStart"/>
            <w:r w:rsidRPr="002732A7">
              <w:rPr>
                <w:color w:val="222222"/>
                <w:shd w:val="clear" w:color="auto" w:fill="FFFFFF"/>
              </w:rPr>
              <w:t>Springer</w:t>
            </w:r>
            <w:proofErr w:type="spellEnd"/>
            <w:r w:rsidRPr="002732A7">
              <w:rPr>
                <w:color w:val="222222"/>
                <w:shd w:val="clear" w:color="auto" w:fill="FFFFFF"/>
              </w:rPr>
              <w:t xml:space="preserve"> </w:t>
            </w:r>
            <w:proofErr w:type="spellStart"/>
            <w:r w:rsidRPr="002732A7">
              <w:rPr>
                <w:color w:val="222222"/>
                <w:shd w:val="clear" w:color="auto" w:fill="FFFFFF"/>
              </w:rPr>
              <w:t>Nature</w:t>
            </w:r>
            <w:proofErr w:type="spellEnd"/>
            <w:r w:rsidRPr="002732A7">
              <w:rPr>
                <w:color w:val="222222"/>
                <w:shd w:val="clear" w:color="auto" w:fill="FFFFFF"/>
              </w:rPr>
              <w:t>, 2023</w:t>
            </w:r>
          </w:p>
          <w:p w14:paraId="38730B79" w14:textId="77777777" w:rsidR="008451FC" w:rsidRPr="002732A7" w:rsidRDefault="008451FC" w:rsidP="002217F3">
            <w:pPr>
              <w:jc w:val="both"/>
            </w:pPr>
            <w:r w:rsidRPr="002732A7">
              <w:t xml:space="preserve">RHINARD, Mark. </w:t>
            </w:r>
            <w:proofErr w:type="spellStart"/>
            <w:r w:rsidRPr="00072F40">
              <w:rPr>
                <w:i/>
              </w:rPr>
              <w:t>Societal</w:t>
            </w:r>
            <w:proofErr w:type="spellEnd"/>
            <w:r w:rsidRPr="00072F40">
              <w:rPr>
                <w:i/>
              </w:rPr>
              <w:t xml:space="preserve"> </w:t>
            </w:r>
            <w:proofErr w:type="spellStart"/>
            <w:r w:rsidRPr="00072F40">
              <w:rPr>
                <w:i/>
              </w:rPr>
              <w:t>security</w:t>
            </w:r>
            <w:proofErr w:type="spellEnd"/>
            <w:r w:rsidRPr="00072F40">
              <w:rPr>
                <w:i/>
              </w:rPr>
              <w:t xml:space="preserve"> in </w:t>
            </w:r>
            <w:proofErr w:type="spellStart"/>
            <w:r w:rsidRPr="00072F40">
              <w:rPr>
                <w:i/>
              </w:rPr>
              <w:t>theory</w:t>
            </w:r>
            <w:proofErr w:type="spellEnd"/>
            <w:r w:rsidRPr="00072F40">
              <w:rPr>
                <w:i/>
              </w:rPr>
              <w:t xml:space="preserve"> and </w:t>
            </w:r>
            <w:proofErr w:type="spellStart"/>
            <w:r w:rsidRPr="00072F40">
              <w:rPr>
                <w:i/>
              </w:rPr>
              <w:t>practice</w:t>
            </w:r>
            <w:proofErr w:type="spellEnd"/>
            <w:r w:rsidRPr="002732A7">
              <w:t xml:space="preserve">. In: </w:t>
            </w:r>
            <w:proofErr w:type="spellStart"/>
            <w:r w:rsidRPr="002732A7">
              <w:t>Nordic</w:t>
            </w:r>
            <w:proofErr w:type="spellEnd"/>
            <w:r w:rsidRPr="002732A7">
              <w:t xml:space="preserve"> </w:t>
            </w:r>
            <w:proofErr w:type="spellStart"/>
            <w:r w:rsidRPr="002732A7">
              <w:t>Societal</w:t>
            </w:r>
            <w:proofErr w:type="spellEnd"/>
            <w:r w:rsidRPr="002732A7">
              <w:t xml:space="preserve"> </w:t>
            </w:r>
            <w:proofErr w:type="spellStart"/>
            <w:r w:rsidRPr="002732A7">
              <w:t>Security</w:t>
            </w:r>
            <w:proofErr w:type="spellEnd"/>
            <w:r w:rsidRPr="002732A7">
              <w:t xml:space="preserve">. </w:t>
            </w:r>
            <w:proofErr w:type="spellStart"/>
            <w:r w:rsidRPr="002732A7">
              <w:t>Routledge</w:t>
            </w:r>
            <w:proofErr w:type="spellEnd"/>
            <w:r w:rsidRPr="002732A7">
              <w:t>, 2020. p. 22-42.</w:t>
            </w:r>
          </w:p>
        </w:tc>
      </w:tr>
    </w:tbl>
    <w:p w14:paraId="0AA2E938" w14:textId="77777777" w:rsidR="001322CD" w:rsidRDefault="001322CD">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626A6806" w14:textId="77777777" w:rsidTr="001322CD">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03976781" w14:textId="2A40950D" w:rsidR="008451FC" w:rsidRPr="002732A7" w:rsidRDefault="008451FC" w:rsidP="002217F3">
            <w:pPr>
              <w:jc w:val="center"/>
              <w:rPr>
                <w:b/>
              </w:rPr>
            </w:pPr>
            <w:r w:rsidRPr="002732A7">
              <w:rPr>
                <w:b/>
              </w:rPr>
              <w:lastRenderedPageBreak/>
              <w:t>Informace ke kombinované nebo distanční formě</w:t>
            </w:r>
          </w:p>
        </w:tc>
      </w:tr>
      <w:tr w:rsidR="008451FC" w:rsidRPr="002732A7" w14:paraId="23257102" w14:textId="77777777" w:rsidTr="001322CD">
        <w:tc>
          <w:tcPr>
            <w:tcW w:w="4787" w:type="dxa"/>
            <w:tcBorders>
              <w:top w:val="single" w:sz="2" w:space="0" w:color="auto"/>
            </w:tcBorders>
            <w:shd w:val="clear" w:color="auto" w:fill="F7CAAC"/>
          </w:tcPr>
          <w:p w14:paraId="272595CF"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7F0E1B1"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1F0F25AF" w14:textId="77777777" w:rsidR="008451FC" w:rsidRPr="002732A7" w:rsidRDefault="008451FC" w:rsidP="002217F3">
            <w:pPr>
              <w:jc w:val="both"/>
              <w:rPr>
                <w:b/>
              </w:rPr>
            </w:pPr>
            <w:r w:rsidRPr="002732A7">
              <w:rPr>
                <w:b/>
              </w:rPr>
              <w:t xml:space="preserve">hodin </w:t>
            </w:r>
          </w:p>
        </w:tc>
      </w:tr>
      <w:tr w:rsidR="008451FC" w:rsidRPr="002732A7" w14:paraId="6CE4A46B" w14:textId="77777777" w:rsidTr="001322CD">
        <w:tc>
          <w:tcPr>
            <w:tcW w:w="9855" w:type="dxa"/>
            <w:gridSpan w:val="3"/>
            <w:shd w:val="clear" w:color="auto" w:fill="F7CAAC"/>
          </w:tcPr>
          <w:p w14:paraId="6E6D29AC" w14:textId="77777777" w:rsidR="008451FC" w:rsidRPr="002732A7" w:rsidRDefault="008451FC" w:rsidP="002217F3">
            <w:pPr>
              <w:jc w:val="both"/>
              <w:rPr>
                <w:b/>
              </w:rPr>
            </w:pPr>
            <w:r w:rsidRPr="002732A7">
              <w:rPr>
                <w:b/>
              </w:rPr>
              <w:t>Informace o způsobu kontaktu s vyučujícím</w:t>
            </w:r>
          </w:p>
        </w:tc>
      </w:tr>
      <w:tr w:rsidR="008451FC" w:rsidRPr="002732A7" w14:paraId="67C7EA7B" w14:textId="77777777" w:rsidTr="001322CD">
        <w:trPr>
          <w:trHeight w:val="888"/>
        </w:trPr>
        <w:tc>
          <w:tcPr>
            <w:tcW w:w="9855" w:type="dxa"/>
            <w:gridSpan w:val="3"/>
          </w:tcPr>
          <w:p w14:paraId="1A847D4E"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7B7B6605" w14:textId="77777777" w:rsidR="008451FC" w:rsidRPr="002732A7" w:rsidRDefault="008451FC" w:rsidP="008451FC"/>
    <w:p w14:paraId="4805B8E4"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00AA3A82" w14:textId="77777777" w:rsidTr="002217F3">
        <w:tc>
          <w:tcPr>
            <w:tcW w:w="9855" w:type="dxa"/>
            <w:gridSpan w:val="9"/>
            <w:tcBorders>
              <w:bottom w:val="double" w:sz="4" w:space="0" w:color="auto"/>
            </w:tcBorders>
            <w:shd w:val="clear" w:color="auto" w:fill="BDD6EE"/>
          </w:tcPr>
          <w:p w14:paraId="1E92CC09" w14:textId="1DB59349" w:rsidR="008451FC" w:rsidRPr="002732A7" w:rsidRDefault="008451FC" w:rsidP="002217F3">
            <w:pPr>
              <w:tabs>
                <w:tab w:val="right" w:pos="9532"/>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0688AE3" w14:textId="77777777" w:rsidTr="002217F3">
        <w:tc>
          <w:tcPr>
            <w:tcW w:w="3086" w:type="dxa"/>
            <w:tcBorders>
              <w:top w:val="double" w:sz="4" w:space="0" w:color="auto"/>
            </w:tcBorders>
            <w:shd w:val="clear" w:color="auto" w:fill="F7CAAC"/>
          </w:tcPr>
          <w:p w14:paraId="1D933A69"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343495EE" w14:textId="52924C41" w:rsidR="008451FC" w:rsidRPr="002732A7" w:rsidRDefault="00C04F2A" w:rsidP="002217F3">
            <w:pPr>
              <w:jc w:val="both"/>
            </w:pPr>
            <w:bookmarkStart w:id="123" w:name="BIII_BezpecnostniManagementVorganizaci"/>
            <w:proofErr w:type="spellStart"/>
            <w:r w:rsidRPr="00C04F2A">
              <w:t>Security</w:t>
            </w:r>
            <w:proofErr w:type="spellEnd"/>
            <w:r w:rsidRPr="00C04F2A">
              <w:t xml:space="preserve"> Management in </w:t>
            </w:r>
            <w:proofErr w:type="spellStart"/>
            <w:r w:rsidRPr="00C04F2A">
              <w:t>Organization</w:t>
            </w:r>
            <w:bookmarkEnd w:id="123"/>
            <w:proofErr w:type="spellEnd"/>
          </w:p>
        </w:tc>
      </w:tr>
      <w:tr w:rsidR="008451FC" w:rsidRPr="002732A7" w14:paraId="6C8240AA" w14:textId="77777777" w:rsidTr="002217F3">
        <w:tc>
          <w:tcPr>
            <w:tcW w:w="3086" w:type="dxa"/>
            <w:shd w:val="clear" w:color="auto" w:fill="F7CAAC"/>
          </w:tcPr>
          <w:p w14:paraId="25A50A3C" w14:textId="77777777" w:rsidR="008451FC" w:rsidRPr="002732A7" w:rsidRDefault="008451FC" w:rsidP="002217F3">
            <w:pPr>
              <w:jc w:val="both"/>
              <w:rPr>
                <w:b/>
              </w:rPr>
            </w:pPr>
            <w:r w:rsidRPr="002732A7">
              <w:rPr>
                <w:b/>
              </w:rPr>
              <w:t>Typ předmětu</w:t>
            </w:r>
          </w:p>
        </w:tc>
        <w:tc>
          <w:tcPr>
            <w:tcW w:w="3406" w:type="dxa"/>
            <w:gridSpan w:val="5"/>
          </w:tcPr>
          <w:p w14:paraId="478660D6" w14:textId="77777777" w:rsidR="008451FC" w:rsidRPr="002732A7" w:rsidRDefault="008451FC" w:rsidP="002217F3">
            <w:pPr>
              <w:jc w:val="both"/>
            </w:pPr>
            <w:r>
              <w:t>povinně volitelný – skupina II.</w:t>
            </w:r>
          </w:p>
        </w:tc>
        <w:tc>
          <w:tcPr>
            <w:tcW w:w="2695" w:type="dxa"/>
            <w:gridSpan w:val="2"/>
            <w:shd w:val="clear" w:color="auto" w:fill="F7CAAC"/>
          </w:tcPr>
          <w:p w14:paraId="093DBEB2" w14:textId="77777777" w:rsidR="008451FC" w:rsidRPr="002732A7" w:rsidRDefault="008451FC" w:rsidP="002217F3">
            <w:pPr>
              <w:jc w:val="both"/>
            </w:pPr>
            <w:r w:rsidRPr="002732A7">
              <w:rPr>
                <w:b/>
              </w:rPr>
              <w:t>doporučený ročník / semestr</w:t>
            </w:r>
          </w:p>
        </w:tc>
        <w:tc>
          <w:tcPr>
            <w:tcW w:w="668" w:type="dxa"/>
          </w:tcPr>
          <w:p w14:paraId="20C97B0C" w14:textId="77777777" w:rsidR="008451FC" w:rsidRPr="002732A7" w:rsidRDefault="008451FC" w:rsidP="002217F3">
            <w:pPr>
              <w:jc w:val="both"/>
            </w:pPr>
          </w:p>
        </w:tc>
      </w:tr>
      <w:tr w:rsidR="008451FC" w:rsidRPr="002732A7" w14:paraId="66A4D2A8" w14:textId="77777777" w:rsidTr="002217F3">
        <w:tc>
          <w:tcPr>
            <w:tcW w:w="3086" w:type="dxa"/>
            <w:shd w:val="clear" w:color="auto" w:fill="F7CAAC"/>
          </w:tcPr>
          <w:p w14:paraId="5BF7BAA2" w14:textId="77777777" w:rsidR="008451FC" w:rsidRPr="002732A7" w:rsidRDefault="008451FC" w:rsidP="002217F3">
            <w:pPr>
              <w:jc w:val="both"/>
              <w:rPr>
                <w:b/>
              </w:rPr>
            </w:pPr>
            <w:r w:rsidRPr="002732A7">
              <w:rPr>
                <w:b/>
              </w:rPr>
              <w:t>Rozsah studijního předmětu</w:t>
            </w:r>
          </w:p>
        </w:tc>
        <w:tc>
          <w:tcPr>
            <w:tcW w:w="1701" w:type="dxa"/>
            <w:gridSpan w:val="3"/>
          </w:tcPr>
          <w:p w14:paraId="49BFC2E0" w14:textId="77777777" w:rsidR="008451FC" w:rsidRPr="002732A7" w:rsidRDefault="008451FC" w:rsidP="002217F3">
            <w:pPr>
              <w:jc w:val="both"/>
            </w:pPr>
            <w:r>
              <w:t>15</w:t>
            </w:r>
            <w:r w:rsidRPr="002732A7">
              <w:t>k</w:t>
            </w:r>
          </w:p>
        </w:tc>
        <w:tc>
          <w:tcPr>
            <w:tcW w:w="889" w:type="dxa"/>
            <w:shd w:val="clear" w:color="auto" w:fill="F7CAAC"/>
          </w:tcPr>
          <w:p w14:paraId="5CA3E609" w14:textId="77777777" w:rsidR="008451FC" w:rsidRPr="002732A7" w:rsidRDefault="008451FC" w:rsidP="002217F3">
            <w:pPr>
              <w:jc w:val="both"/>
              <w:rPr>
                <w:b/>
              </w:rPr>
            </w:pPr>
            <w:r w:rsidRPr="002732A7">
              <w:rPr>
                <w:b/>
              </w:rPr>
              <w:t xml:space="preserve">hod. </w:t>
            </w:r>
          </w:p>
        </w:tc>
        <w:tc>
          <w:tcPr>
            <w:tcW w:w="816" w:type="dxa"/>
          </w:tcPr>
          <w:p w14:paraId="16BCDF3C" w14:textId="67BDBB6C" w:rsidR="008451FC" w:rsidRPr="002732A7" w:rsidRDefault="001D6091" w:rsidP="002217F3">
            <w:pPr>
              <w:jc w:val="both"/>
            </w:pPr>
            <w:ins w:id="124" w:author="Jiří Vojtěšek" w:date="2024-10-30T10:37:00Z">
              <w:r>
                <w:t>15</w:t>
              </w:r>
            </w:ins>
          </w:p>
        </w:tc>
        <w:tc>
          <w:tcPr>
            <w:tcW w:w="2156" w:type="dxa"/>
            <w:shd w:val="clear" w:color="auto" w:fill="F7CAAC"/>
          </w:tcPr>
          <w:p w14:paraId="66CCACDA" w14:textId="77777777" w:rsidR="008451FC" w:rsidRPr="002732A7" w:rsidRDefault="008451FC" w:rsidP="002217F3">
            <w:pPr>
              <w:jc w:val="both"/>
              <w:rPr>
                <w:b/>
              </w:rPr>
            </w:pPr>
            <w:r w:rsidRPr="002732A7">
              <w:rPr>
                <w:b/>
              </w:rPr>
              <w:t>kreditů</w:t>
            </w:r>
          </w:p>
        </w:tc>
        <w:tc>
          <w:tcPr>
            <w:tcW w:w="1207" w:type="dxa"/>
            <w:gridSpan w:val="2"/>
          </w:tcPr>
          <w:p w14:paraId="55101FE7" w14:textId="77777777" w:rsidR="008451FC" w:rsidRPr="002732A7" w:rsidRDefault="008451FC" w:rsidP="002217F3">
            <w:pPr>
              <w:jc w:val="both"/>
            </w:pPr>
            <w:r w:rsidRPr="002732A7">
              <w:t>10</w:t>
            </w:r>
          </w:p>
        </w:tc>
      </w:tr>
      <w:tr w:rsidR="008451FC" w:rsidRPr="002732A7" w14:paraId="2B4A6213" w14:textId="77777777" w:rsidTr="002217F3">
        <w:tc>
          <w:tcPr>
            <w:tcW w:w="3086" w:type="dxa"/>
            <w:shd w:val="clear" w:color="auto" w:fill="F7CAAC"/>
          </w:tcPr>
          <w:p w14:paraId="5C326CE4"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15885C52" w14:textId="77777777" w:rsidR="008451FC" w:rsidRPr="002732A7" w:rsidRDefault="008451FC" w:rsidP="002217F3">
            <w:pPr>
              <w:jc w:val="both"/>
            </w:pPr>
          </w:p>
        </w:tc>
      </w:tr>
      <w:tr w:rsidR="008451FC" w:rsidRPr="002732A7" w14:paraId="406C41F1" w14:textId="77777777" w:rsidTr="002217F3">
        <w:tc>
          <w:tcPr>
            <w:tcW w:w="3086" w:type="dxa"/>
            <w:shd w:val="clear" w:color="auto" w:fill="F7CAAC"/>
          </w:tcPr>
          <w:p w14:paraId="5FA133CA" w14:textId="77777777" w:rsidR="008451FC" w:rsidRPr="002732A7" w:rsidRDefault="008451FC" w:rsidP="002217F3">
            <w:pPr>
              <w:jc w:val="both"/>
              <w:rPr>
                <w:b/>
              </w:rPr>
            </w:pPr>
            <w:r w:rsidRPr="002732A7">
              <w:rPr>
                <w:b/>
              </w:rPr>
              <w:t>Způsob ověření výsledků učení</w:t>
            </w:r>
          </w:p>
        </w:tc>
        <w:tc>
          <w:tcPr>
            <w:tcW w:w="3406" w:type="dxa"/>
            <w:gridSpan w:val="5"/>
          </w:tcPr>
          <w:p w14:paraId="464CB1C3" w14:textId="77777777" w:rsidR="008451FC" w:rsidRPr="002732A7" w:rsidRDefault="008451FC" w:rsidP="002217F3">
            <w:pPr>
              <w:jc w:val="both"/>
            </w:pPr>
            <w:r w:rsidRPr="002732A7">
              <w:t>Zkouška</w:t>
            </w:r>
          </w:p>
        </w:tc>
        <w:tc>
          <w:tcPr>
            <w:tcW w:w="2156" w:type="dxa"/>
            <w:shd w:val="clear" w:color="auto" w:fill="F7CAAC"/>
          </w:tcPr>
          <w:p w14:paraId="074C5677" w14:textId="77777777" w:rsidR="008451FC" w:rsidRPr="002732A7" w:rsidRDefault="008451FC" w:rsidP="002217F3">
            <w:pPr>
              <w:jc w:val="both"/>
              <w:rPr>
                <w:b/>
              </w:rPr>
            </w:pPr>
            <w:r w:rsidRPr="002732A7">
              <w:rPr>
                <w:b/>
              </w:rPr>
              <w:t>Forma výuky</w:t>
            </w:r>
          </w:p>
        </w:tc>
        <w:tc>
          <w:tcPr>
            <w:tcW w:w="1207" w:type="dxa"/>
            <w:gridSpan w:val="2"/>
          </w:tcPr>
          <w:p w14:paraId="169DD7CB" w14:textId="77777777" w:rsidR="008451FC" w:rsidRPr="002732A7" w:rsidRDefault="008451FC" w:rsidP="002217F3">
            <w:pPr>
              <w:jc w:val="both"/>
            </w:pPr>
            <w:r w:rsidRPr="002732A7">
              <w:t>Konzultační</w:t>
            </w:r>
          </w:p>
        </w:tc>
      </w:tr>
      <w:tr w:rsidR="008451FC" w:rsidRPr="002732A7" w14:paraId="79971E28" w14:textId="77777777" w:rsidTr="002217F3">
        <w:tc>
          <w:tcPr>
            <w:tcW w:w="3086" w:type="dxa"/>
            <w:shd w:val="clear" w:color="auto" w:fill="F7CAAC"/>
          </w:tcPr>
          <w:p w14:paraId="142A8110"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3DA5F35E" w14:textId="77777777" w:rsidR="008451FC" w:rsidRPr="002732A7" w:rsidRDefault="008451FC" w:rsidP="002217F3">
            <w:pPr>
              <w:jc w:val="both"/>
            </w:pPr>
            <w:r w:rsidRPr="002732A7">
              <w:t>Ústní forma ověření výsledků</w:t>
            </w:r>
          </w:p>
          <w:p w14:paraId="2A736D3E"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16A957B9"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2F2ADFA0" w14:textId="77777777" w:rsidTr="001322CD">
        <w:trPr>
          <w:trHeight w:val="235"/>
        </w:trPr>
        <w:tc>
          <w:tcPr>
            <w:tcW w:w="9855" w:type="dxa"/>
            <w:gridSpan w:val="9"/>
            <w:tcBorders>
              <w:top w:val="nil"/>
            </w:tcBorders>
          </w:tcPr>
          <w:p w14:paraId="356CEF73" w14:textId="77777777" w:rsidR="008451FC" w:rsidRPr="002732A7" w:rsidRDefault="008451FC" w:rsidP="002217F3">
            <w:pPr>
              <w:jc w:val="both"/>
            </w:pPr>
          </w:p>
        </w:tc>
      </w:tr>
      <w:tr w:rsidR="008451FC" w:rsidRPr="002732A7" w14:paraId="5E339E5A" w14:textId="77777777" w:rsidTr="002217F3">
        <w:trPr>
          <w:trHeight w:val="197"/>
        </w:trPr>
        <w:tc>
          <w:tcPr>
            <w:tcW w:w="3086" w:type="dxa"/>
            <w:tcBorders>
              <w:top w:val="nil"/>
            </w:tcBorders>
            <w:shd w:val="clear" w:color="auto" w:fill="F7CAAC"/>
          </w:tcPr>
          <w:p w14:paraId="1AD1D698"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F22340C" w14:textId="77777777" w:rsidR="008451FC" w:rsidRPr="002732A7" w:rsidRDefault="008451FC" w:rsidP="002217F3">
            <w:pPr>
              <w:jc w:val="both"/>
            </w:pPr>
            <w:r w:rsidRPr="002732A7">
              <w:t>prof. Mgr. Roman Jašek, Ph.D., DBA</w:t>
            </w:r>
          </w:p>
        </w:tc>
      </w:tr>
      <w:tr w:rsidR="008451FC" w:rsidRPr="002732A7" w14:paraId="34600D4B" w14:textId="77777777" w:rsidTr="002217F3">
        <w:trPr>
          <w:trHeight w:val="243"/>
        </w:trPr>
        <w:tc>
          <w:tcPr>
            <w:tcW w:w="3086" w:type="dxa"/>
            <w:tcBorders>
              <w:top w:val="nil"/>
            </w:tcBorders>
            <w:shd w:val="clear" w:color="auto" w:fill="F7CAAC"/>
          </w:tcPr>
          <w:p w14:paraId="7D4ED56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545DFA81"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2D0AA3A5" w14:textId="77777777" w:rsidTr="002217F3">
        <w:tc>
          <w:tcPr>
            <w:tcW w:w="3086" w:type="dxa"/>
            <w:shd w:val="clear" w:color="auto" w:fill="F7CAAC"/>
          </w:tcPr>
          <w:p w14:paraId="63EAB555"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E3B7BD5" w14:textId="77777777" w:rsidR="008451FC" w:rsidRDefault="008451FC" w:rsidP="002217F3">
            <w:pPr>
              <w:pStyle w:val="Default"/>
              <w:jc w:val="both"/>
              <w:rPr>
                <w:rFonts w:ascii="Arial Narrow" w:eastAsia="Times New Roman" w:hAnsi="Arial Narrow"/>
                <w:color w:val="auto"/>
                <w:sz w:val="20"/>
                <w:szCs w:val="20"/>
              </w:rPr>
            </w:pPr>
            <w:r w:rsidRPr="001B68E7">
              <w:rPr>
                <w:rFonts w:ascii="Arial Narrow" w:eastAsia="Times New Roman" w:hAnsi="Arial Narrow"/>
                <w:b/>
                <w:bCs/>
                <w:color w:val="auto"/>
                <w:sz w:val="20"/>
                <w:szCs w:val="20"/>
              </w:rPr>
              <w:t>prof. Mgr. Roman Jašek, Ph.D., DBA</w:t>
            </w:r>
            <w:r w:rsidRPr="000D628C">
              <w:rPr>
                <w:rFonts w:ascii="Arial Narrow" w:eastAsia="Times New Roman" w:hAnsi="Arial Narrow"/>
                <w:color w:val="auto"/>
                <w:sz w:val="20"/>
                <w:szCs w:val="20"/>
              </w:rPr>
              <w:t xml:space="preserve"> (100 %) </w:t>
            </w:r>
          </w:p>
          <w:p w14:paraId="0B0A812F" w14:textId="77777777" w:rsidR="008451FC" w:rsidRPr="000D628C" w:rsidRDefault="008451FC" w:rsidP="002217F3">
            <w:pPr>
              <w:pStyle w:val="Default"/>
              <w:jc w:val="both"/>
              <w:rPr>
                <w:rFonts w:ascii="Arial Narrow" w:hAnsi="Arial Narrow"/>
                <w:sz w:val="20"/>
                <w:szCs w:val="20"/>
              </w:rPr>
            </w:pPr>
            <w:r w:rsidRPr="000D628C">
              <w:rPr>
                <w:rFonts w:ascii="Arial Narrow" w:hAnsi="Arial Narrow"/>
                <w:sz w:val="20"/>
                <w:szCs w:val="20"/>
              </w:rPr>
              <w:t>prof. Ing. Martin Hromada, Ph.D.</w:t>
            </w:r>
          </w:p>
        </w:tc>
      </w:tr>
      <w:tr w:rsidR="008451FC" w:rsidRPr="002732A7" w14:paraId="5CE773C5" w14:textId="77777777" w:rsidTr="002217F3">
        <w:trPr>
          <w:trHeight w:val="46"/>
        </w:trPr>
        <w:tc>
          <w:tcPr>
            <w:tcW w:w="9855" w:type="dxa"/>
            <w:gridSpan w:val="9"/>
            <w:tcBorders>
              <w:top w:val="nil"/>
            </w:tcBorders>
          </w:tcPr>
          <w:p w14:paraId="0C34B3EE" w14:textId="77777777" w:rsidR="008451FC" w:rsidRPr="002732A7" w:rsidRDefault="008451FC" w:rsidP="002217F3">
            <w:pPr>
              <w:jc w:val="both"/>
            </w:pPr>
          </w:p>
        </w:tc>
      </w:tr>
      <w:tr w:rsidR="008451FC" w:rsidRPr="002732A7" w14:paraId="6C63BC6F" w14:textId="77777777" w:rsidTr="002217F3">
        <w:tc>
          <w:tcPr>
            <w:tcW w:w="3086" w:type="dxa"/>
            <w:shd w:val="clear" w:color="auto" w:fill="F7CAAC"/>
          </w:tcPr>
          <w:p w14:paraId="36514341"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68DE3A9" w14:textId="77777777" w:rsidR="008451FC" w:rsidRPr="002732A7" w:rsidRDefault="008451FC" w:rsidP="002217F3">
            <w:pPr>
              <w:jc w:val="both"/>
            </w:pPr>
          </w:p>
        </w:tc>
      </w:tr>
      <w:tr w:rsidR="008451FC" w:rsidRPr="002732A7" w14:paraId="34F89B66" w14:textId="77777777" w:rsidTr="002217F3">
        <w:trPr>
          <w:trHeight w:val="2197"/>
        </w:trPr>
        <w:tc>
          <w:tcPr>
            <w:tcW w:w="9855" w:type="dxa"/>
            <w:gridSpan w:val="9"/>
            <w:tcBorders>
              <w:top w:val="nil"/>
              <w:bottom w:val="single" w:sz="4" w:space="0" w:color="auto"/>
            </w:tcBorders>
          </w:tcPr>
          <w:p w14:paraId="4940D9B2" w14:textId="77777777" w:rsidR="008451FC" w:rsidRPr="002732A7" w:rsidRDefault="008451FC" w:rsidP="002217F3">
            <w:pPr>
              <w:jc w:val="both"/>
            </w:pPr>
            <w:r w:rsidRPr="002732A7">
              <w:t>Předmět připraví studenty na pokročilé výzkumné a praktické úkoly v řízení bezpečnosti v organizaci s ohledem na platnou národní a evropskou legislativu, umožní jim efektivně řídit a zajišťovat bezpečnost organizací v různých sektorech.</w:t>
            </w:r>
          </w:p>
          <w:p w14:paraId="57EC66BE" w14:textId="77777777" w:rsidR="008451FC" w:rsidRDefault="008451FC" w:rsidP="002217F3">
            <w:pPr>
              <w:jc w:val="both"/>
              <w:rPr>
                <w:bCs/>
              </w:rPr>
            </w:pPr>
          </w:p>
          <w:p w14:paraId="232E6223" w14:textId="77777777" w:rsidR="008451FC" w:rsidRDefault="008451FC" w:rsidP="002217F3">
            <w:pPr>
              <w:jc w:val="both"/>
            </w:pPr>
            <w:r w:rsidRPr="00072F40">
              <w:rPr>
                <w:bCs/>
              </w:rPr>
              <w:t xml:space="preserve">Hlavní témata: </w:t>
            </w:r>
            <w:r>
              <w:t>ú</w:t>
            </w:r>
            <w:r w:rsidRPr="002732A7">
              <w:t>vod do bezpečnostního managementu</w:t>
            </w:r>
            <w:r>
              <w:t>, p</w:t>
            </w:r>
            <w:r w:rsidRPr="002732A7">
              <w:t>rávní a regulatorní rámec bezpečnosti v</w:t>
            </w:r>
            <w:r>
              <w:t> </w:t>
            </w:r>
            <w:r w:rsidRPr="002732A7">
              <w:t>organizacích</w:t>
            </w:r>
            <w:r>
              <w:t>, i</w:t>
            </w:r>
            <w:r w:rsidRPr="002732A7">
              <w:t>dentifikace a analýza rizik</w:t>
            </w:r>
            <w:r>
              <w:t>, b</w:t>
            </w:r>
            <w:r w:rsidRPr="002732A7">
              <w:t>ezpečnostní politika a strategie</w:t>
            </w:r>
            <w:r>
              <w:t>, o</w:t>
            </w:r>
            <w:r w:rsidRPr="002732A7">
              <w:t>rganizační bezpečnostní kultura</w:t>
            </w:r>
            <w:r>
              <w:t>, f</w:t>
            </w:r>
            <w:r w:rsidRPr="002732A7">
              <w:t>yzická bezpečnost</w:t>
            </w:r>
            <w:r>
              <w:t>, k</w:t>
            </w:r>
            <w:r w:rsidRPr="002732A7">
              <w:t>ybernetická bezpečnost v</w:t>
            </w:r>
            <w:r>
              <w:t> </w:t>
            </w:r>
            <w:r w:rsidRPr="002732A7">
              <w:t>organizacích</w:t>
            </w:r>
            <w:r>
              <w:t>, k</w:t>
            </w:r>
            <w:r w:rsidRPr="002732A7">
              <w:t>rizový management a kontinuita činností</w:t>
            </w:r>
            <w:r>
              <w:t>, a</w:t>
            </w:r>
            <w:r w:rsidRPr="002732A7">
              <w:t>udit a hodnocení bezpečnostních opatření</w:t>
            </w:r>
            <w:r>
              <w:t>, n</w:t>
            </w:r>
            <w:r w:rsidRPr="002732A7">
              <w:t>ové trendy a technologie (výzvy) v bezpečnostním managementu</w:t>
            </w:r>
            <w:r>
              <w:t>.</w:t>
            </w:r>
          </w:p>
          <w:p w14:paraId="4577ADC2" w14:textId="77777777" w:rsidR="008451FC" w:rsidRPr="002732A7" w:rsidRDefault="008451FC" w:rsidP="002217F3">
            <w:pPr>
              <w:jc w:val="both"/>
            </w:pPr>
          </w:p>
          <w:p w14:paraId="1B51CB8A" w14:textId="77777777" w:rsidR="008451FC" w:rsidRDefault="008451FC" w:rsidP="002217F3">
            <w:pPr>
              <w:jc w:val="both"/>
            </w:pPr>
            <w:r w:rsidRPr="00072F40">
              <w:rPr>
                <w:bCs/>
              </w:rPr>
              <w:t>Výsledky učení:</w:t>
            </w:r>
            <w:r>
              <w:rPr>
                <w:bCs/>
              </w:rPr>
              <w:t xml:space="preserve"> </w:t>
            </w:r>
            <w:r>
              <w:t>c</w:t>
            </w:r>
            <w:r w:rsidRPr="002732A7">
              <w:t xml:space="preserve">ílem je aplikace teoretických znalostí na reálné projekty a případové studie s prokázáním schopnosti řešit komplexní problémy teoretického i aplikovaného výzkumu včetně zadání z praxe. </w:t>
            </w:r>
            <w:r>
              <w:t>K</w:t>
            </w:r>
            <w:r w:rsidRPr="002732A7">
              <w:t>omplexní pochopení bezpečnostního managementu</w:t>
            </w:r>
            <w:r>
              <w:t>, z</w:t>
            </w:r>
            <w:r w:rsidRPr="002732A7">
              <w:t>nalost právního a regulatorního rámce</w:t>
            </w:r>
            <w:r>
              <w:t>, s</w:t>
            </w:r>
            <w:r w:rsidRPr="002732A7">
              <w:t>chopnost identifikovat a analyzovat rizika</w:t>
            </w:r>
            <w:r>
              <w:t>, t</w:t>
            </w:r>
            <w:r w:rsidRPr="002732A7">
              <w:t>vorba a implementace bezpečnostní politiky a strategie</w:t>
            </w:r>
            <w:r>
              <w:t>, p</w:t>
            </w:r>
            <w:r w:rsidRPr="002732A7">
              <w:t>odpora a rozvoj bezpečnostní kultury</w:t>
            </w:r>
            <w:r>
              <w:t>, i</w:t>
            </w:r>
            <w:r w:rsidRPr="002732A7">
              <w:t>mplementace fyzické bezpečnosti</w:t>
            </w:r>
            <w:r>
              <w:t>, z</w:t>
            </w:r>
            <w:r w:rsidRPr="002732A7">
              <w:t>abezpečení kybernetického prostoru organizace</w:t>
            </w:r>
            <w:r>
              <w:t>, e</w:t>
            </w:r>
            <w:r w:rsidRPr="002732A7">
              <w:t>fektivní krizový management a kontinuita činností</w:t>
            </w:r>
            <w:r>
              <w:t>, p</w:t>
            </w:r>
            <w:r w:rsidRPr="002732A7">
              <w:t>rovádění auditů a hodnocení bezpečnostních opatření</w:t>
            </w:r>
            <w:r>
              <w:t>.</w:t>
            </w:r>
          </w:p>
          <w:p w14:paraId="2BFA1B5D" w14:textId="77777777" w:rsidR="008451FC" w:rsidRPr="002732A7" w:rsidRDefault="008451FC" w:rsidP="002217F3">
            <w:pPr>
              <w:jc w:val="both"/>
            </w:pPr>
          </w:p>
        </w:tc>
      </w:tr>
      <w:tr w:rsidR="008451FC" w:rsidRPr="002732A7" w14:paraId="5C2CCE3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406E5F03"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53FD074" w14:textId="77777777" w:rsidR="008451FC" w:rsidRPr="002732A7" w:rsidRDefault="008451FC" w:rsidP="002217F3">
            <w:pPr>
              <w:jc w:val="both"/>
            </w:pPr>
          </w:p>
        </w:tc>
      </w:tr>
      <w:tr w:rsidR="008451FC" w:rsidRPr="002732A7" w14:paraId="7BC46863" w14:textId="77777777" w:rsidTr="002217F3">
        <w:trPr>
          <w:trHeight w:val="1779"/>
        </w:trPr>
        <w:tc>
          <w:tcPr>
            <w:tcW w:w="9855" w:type="dxa"/>
            <w:gridSpan w:val="9"/>
            <w:tcBorders>
              <w:top w:val="nil"/>
              <w:bottom w:val="single" w:sz="4" w:space="0" w:color="auto"/>
            </w:tcBorders>
          </w:tcPr>
          <w:p w14:paraId="3DF069FA" w14:textId="17424F98" w:rsidR="008451FC" w:rsidRPr="002732A7" w:rsidRDefault="008451FC" w:rsidP="002217F3">
            <w:pPr>
              <w:jc w:val="both"/>
            </w:pPr>
            <w:r w:rsidRPr="002732A7">
              <w:t>Ve výuce předmětu "</w:t>
            </w:r>
            <w:proofErr w:type="spellStart"/>
            <w:r w:rsidR="001439AC">
              <w:t>Security</w:t>
            </w:r>
            <w:proofErr w:type="spellEnd"/>
            <w:r w:rsidR="001439AC">
              <w:t xml:space="preserve"> Management in </w:t>
            </w:r>
            <w:proofErr w:type="spellStart"/>
            <w:r w:rsidR="001439AC">
              <w:t>Organization</w:t>
            </w:r>
            <w:proofErr w:type="spellEnd"/>
            <w:r w:rsidRPr="002732A7">
              <w:t xml:space="preserve"> " je možné uplatnit různé metody výuky, které pomohou studentům lépe pochopit a aplikovat složité koncepty a techniky: </w:t>
            </w:r>
          </w:p>
          <w:p w14:paraId="4B1E6CAB" w14:textId="77777777" w:rsidR="008451FC" w:rsidRPr="002732A7" w:rsidRDefault="008451FC" w:rsidP="00C31356">
            <w:pPr>
              <w:pStyle w:val="Odstavecseseznamem"/>
              <w:numPr>
                <w:ilvl w:val="0"/>
                <w:numId w:val="13"/>
              </w:numPr>
              <w:suppressAutoHyphens w:val="0"/>
              <w:jc w:val="both"/>
            </w:pPr>
            <w:r w:rsidRPr="002732A7">
              <w:t>Individuální interaktivní konzultace (zapojení studentů do diskusí)</w:t>
            </w:r>
          </w:p>
          <w:p w14:paraId="693BB595" w14:textId="77777777" w:rsidR="008451FC" w:rsidRPr="002732A7" w:rsidRDefault="008451FC" w:rsidP="00C31356">
            <w:pPr>
              <w:pStyle w:val="Odstavecseseznamem"/>
              <w:numPr>
                <w:ilvl w:val="0"/>
                <w:numId w:val="13"/>
              </w:numPr>
              <w:suppressAutoHyphens w:val="0"/>
              <w:jc w:val="both"/>
            </w:pPr>
            <w:r w:rsidRPr="002732A7">
              <w:t xml:space="preserve">Projektová výuka zaměřená na práci na komplexních projektech, případně zaměřená na specifické oblasti zájmu. </w:t>
            </w:r>
          </w:p>
          <w:p w14:paraId="32B210B0" w14:textId="77777777" w:rsidR="008451FC" w:rsidRPr="002732A7" w:rsidRDefault="008451FC" w:rsidP="00C31356">
            <w:pPr>
              <w:pStyle w:val="Odstavecseseznamem"/>
              <w:numPr>
                <w:ilvl w:val="0"/>
                <w:numId w:val="13"/>
              </w:numPr>
              <w:suppressAutoHyphens w:val="0"/>
              <w:jc w:val="both"/>
            </w:pPr>
            <w:r w:rsidRPr="002732A7">
              <w:t>Případové studie (komplexní analýza reálných případů) z oblasti řízení bezpečnosti v organizaci</w:t>
            </w:r>
          </w:p>
          <w:p w14:paraId="7436F791" w14:textId="77777777" w:rsidR="008451FC" w:rsidRPr="002732A7" w:rsidRDefault="008451FC" w:rsidP="00C31356">
            <w:pPr>
              <w:pStyle w:val="Odstavecseseznamem"/>
              <w:numPr>
                <w:ilvl w:val="0"/>
                <w:numId w:val="13"/>
              </w:numPr>
              <w:suppressAutoHyphens w:val="0"/>
              <w:jc w:val="both"/>
            </w:pPr>
            <w:r w:rsidRPr="002732A7">
              <w:t>Metody stáže na pracovišti řešící problematiku řízení bezpečnosti</w:t>
            </w:r>
          </w:p>
        </w:tc>
      </w:tr>
      <w:tr w:rsidR="008451FC" w:rsidRPr="002732A7" w14:paraId="0E2F3643" w14:textId="77777777" w:rsidTr="002217F3">
        <w:trPr>
          <w:trHeight w:val="265"/>
        </w:trPr>
        <w:tc>
          <w:tcPr>
            <w:tcW w:w="3653" w:type="dxa"/>
            <w:gridSpan w:val="3"/>
            <w:tcBorders>
              <w:top w:val="single" w:sz="4" w:space="0" w:color="auto"/>
            </w:tcBorders>
            <w:shd w:val="clear" w:color="auto" w:fill="F7CAAC"/>
          </w:tcPr>
          <w:p w14:paraId="38E5A1C4"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C7BA329" w14:textId="77777777" w:rsidR="008451FC" w:rsidRPr="002732A7" w:rsidRDefault="008451FC" w:rsidP="002217F3">
            <w:pPr>
              <w:jc w:val="both"/>
            </w:pPr>
          </w:p>
        </w:tc>
      </w:tr>
      <w:tr w:rsidR="008451FC" w:rsidRPr="002732A7" w14:paraId="58380907" w14:textId="77777777" w:rsidTr="002217F3">
        <w:trPr>
          <w:trHeight w:val="1497"/>
        </w:trPr>
        <w:tc>
          <w:tcPr>
            <w:tcW w:w="9855" w:type="dxa"/>
            <w:gridSpan w:val="9"/>
            <w:tcBorders>
              <w:top w:val="nil"/>
            </w:tcBorders>
          </w:tcPr>
          <w:p w14:paraId="44415E10" w14:textId="77777777" w:rsidR="008451FC" w:rsidRPr="00072F40" w:rsidRDefault="008451FC" w:rsidP="002217F3">
            <w:pPr>
              <w:tabs>
                <w:tab w:val="left" w:pos="1818"/>
              </w:tabs>
              <w:jc w:val="both"/>
              <w:rPr>
                <w:b/>
                <w:bCs/>
                <w:i/>
              </w:rPr>
            </w:pPr>
            <w:r w:rsidRPr="00072F40">
              <w:rPr>
                <w:b/>
                <w:bCs/>
                <w:i/>
              </w:rPr>
              <w:t>Povinná literatura:</w:t>
            </w:r>
          </w:p>
          <w:p w14:paraId="1AC26EB8" w14:textId="268505D5" w:rsidR="008451FC" w:rsidDel="00765BD0" w:rsidRDefault="008451FC" w:rsidP="002217F3">
            <w:pPr>
              <w:rPr>
                <w:del w:id="125" w:author="Jiří Vojtěšek" w:date="2024-10-28T19:24:00Z"/>
              </w:rPr>
            </w:pPr>
            <w:del w:id="126" w:author="Jiří Vojtěšek" w:date="2024-10-28T19:24:00Z">
              <w:r w:rsidRPr="00C339CC" w:rsidDel="00765BD0">
                <w:delText xml:space="preserve">HAVIERNIKOVÁ, Katarína, 2022. </w:delText>
              </w:r>
              <w:r w:rsidRPr="00C339CC" w:rsidDel="00765BD0">
                <w:rPr>
                  <w:i/>
                  <w:iCs/>
                </w:rPr>
                <w:delText>Manažment rizík malých a stredných podnikov a klastrová spolupráca: Risk management of small and medium-sized enterprises and cluster cooperation : teze habilitační práce</w:delText>
              </w:r>
              <w:r w:rsidRPr="00C339CC" w:rsidDel="00765BD0">
                <w:delText>. Pořadí vydání: první. Zlín: Univerzita Tomáše Bati ve Zlíně. ISBN 978-80-7678-105-4.</w:delText>
              </w:r>
            </w:del>
          </w:p>
          <w:p w14:paraId="301E59B1" w14:textId="283583C8" w:rsidR="008451FC" w:rsidDel="00765BD0" w:rsidRDefault="008451FC" w:rsidP="002217F3">
            <w:pPr>
              <w:rPr>
                <w:del w:id="127" w:author="Jiří Vojtěšek" w:date="2024-10-28T19:25:00Z"/>
              </w:rPr>
            </w:pPr>
            <w:del w:id="128" w:author="Jiří Vojtěšek" w:date="2024-10-28T19:25:00Z">
              <w:r w:rsidRPr="002732A7" w:rsidDel="00765BD0">
                <w:delText xml:space="preserve">HOFREITER, L. </w:delText>
              </w:r>
              <w:r w:rsidRPr="009536EB" w:rsidDel="00765BD0">
                <w:rPr>
                  <w:i/>
                  <w:iCs/>
                </w:rPr>
                <w:delText>Manažment ochrany objektov</w:delText>
              </w:r>
              <w:r w:rsidRPr="002732A7" w:rsidDel="00765BD0">
                <w:delText xml:space="preserve">. Žilina: EDIS, 2016. ISBN 978-80-554-1164-4. </w:delText>
              </w:r>
            </w:del>
          </w:p>
          <w:p w14:paraId="1763B4C5" w14:textId="23FC0E7E" w:rsidR="008451FC" w:rsidDel="00765BD0" w:rsidRDefault="008451FC" w:rsidP="002217F3">
            <w:pPr>
              <w:rPr>
                <w:del w:id="129" w:author="Jiří Vojtěšek" w:date="2024-10-28T19:25:00Z"/>
              </w:rPr>
            </w:pPr>
            <w:del w:id="130" w:author="Jiří Vojtěšek" w:date="2024-10-28T19:25:00Z">
              <w:r w:rsidRPr="002732A7" w:rsidDel="00765BD0">
                <w:delText>JAŠEK, Roman; MALANÍK, David a DAŇKOVÁ, Nicol, 2022. </w:delText>
              </w:r>
              <w:r w:rsidRPr="00072F40" w:rsidDel="00765BD0">
                <w:rPr>
                  <w:i/>
                  <w:iCs/>
                </w:rPr>
                <w:delText>Bezpečnost informačních systémů</w:delText>
              </w:r>
              <w:r w:rsidRPr="002732A7" w:rsidDel="00765BD0">
                <w:delText>. Online. 2. Zlín: UTB. ISBN 978-80-7678-088-0. [cit. 2024-01-09].</w:delText>
              </w:r>
            </w:del>
          </w:p>
          <w:p w14:paraId="671A9865" w14:textId="0D9984FD" w:rsidR="008451FC" w:rsidDel="00765BD0" w:rsidRDefault="008451FC" w:rsidP="002217F3">
            <w:pPr>
              <w:rPr>
                <w:del w:id="131" w:author="Jiří Vojtěšek" w:date="2024-10-28T19:25:00Z"/>
              </w:rPr>
            </w:pPr>
            <w:del w:id="132" w:author="Jiří Vojtěšek" w:date="2024-10-28T19:25:00Z">
              <w:r w:rsidRPr="002732A7" w:rsidDel="00765BD0">
                <w:delText>SLEPECKÝ, Jaroslav a FEREBAUEROVÁ, Růžena, 2020. </w:delText>
              </w:r>
              <w:r w:rsidRPr="009536EB" w:rsidDel="00765BD0">
                <w:rPr>
                  <w:i/>
                  <w:iCs/>
                </w:rPr>
                <w:delText>Bezpečnostní management v kontextu aktuálních problémů současnosti</w:delText>
              </w:r>
              <w:r w:rsidRPr="002732A7" w:rsidDel="00765BD0">
                <w:delText>. České Budějovice: Vysoká škola evropských a regionálních studií, z.ú. ISBN 978-80-7556-072-8.</w:delText>
              </w:r>
            </w:del>
          </w:p>
          <w:p w14:paraId="025548B1" w14:textId="77777777" w:rsidR="008451FC" w:rsidRDefault="008451FC" w:rsidP="002217F3">
            <w:r w:rsidRPr="00BB39F2">
              <w:t xml:space="preserve">WANG, John X. </w:t>
            </w:r>
            <w:proofErr w:type="spellStart"/>
            <w:r w:rsidRPr="005E6F29">
              <w:rPr>
                <w:i/>
              </w:rPr>
              <w:t>What</w:t>
            </w:r>
            <w:proofErr w:type="spellEnd"/>
            <w:r w:rsidRPr="005E6F29">
              <w:rPr>
                <w:i/>
              </w:rPr>
              <w:t xml:space="preserve"> </w:t>
            </w:r>
            <w:proofErr w:type="spellStart"/>
            <w:r w:rsidRPr="005E6F29">
              <w:rPr>
                <w:i/>
              </w:rPr>
              <w:t>every</w:t>
            </w:r>
            <w:proofErr w:type="spellEnd"/>
            <w:r w:rsidRPr="005E6F29">
              <w:rPr>
                <w:i/>
              </w:rPr>
              <w:t xml:space="preserve"> </w:t>
            </w:r>
            <w:proofErr w:type="spellStart"/>
            <w:r w:rsidRPr="005E6F29">
              <w:rPr>
                <w:i/>
              </w:rPr>
              <w:t>engineer</w:t>
            </w:r>
            <w:proofErr w:type="spellEnd"/>
            <w:r w:rsidRPr="005E6F29">
              <w:rPr>
                <w:i/>
              </w:rPr>
              <w:t xml:space="preserve"> </w:t>
            </w:r>
            <w:proofErr w:type="spellStart"/>
            <w:r w:rsidRPr="005E6F29">
              <w:rPr>
                <w:i/>
              </w:rPr>
              <w:t>should</w:t>
            </w:r>
            <w:proofErr w:type="spellEnd"/>
            <w:r w:rsidRPr="005E6F29">
              <w:rPr>
                <w:i/>
              </w:rPr>
              <w:t xml:space="preserve"> </w:t>
            </w:r>
            <w:proofErr w:type="spellStart"/>
            <w:r w:rsidRPr="005E6F29">
              <w:rPr>
                <w:i/>
              </w:rPr>
              <w:t>know</w:t>
            </w:r>
            <w:proofErr w:type="spellEnd"/>
            <w:r w:rsidRPr="005E6F29">
              <w:rPr>
                <w:i/>
              </w:rPr>
              <w:t xml:space="preserve"> </w:t>
            </w:r>
            <w:proofErr w:type="spellStart"/>
            <w:r w:rsidRPr="005E6F29">
              <w:rPr>
                <w:i/>
              </w:rPr>
              <w:t>about</w:t>
            </w:r>
            <w:proofErr w:type="spellEnd"/>
            <w:r w:rsidRPr="005E6F29">
              <w:rPr>
                <w:i/>
              </w:rPr>
              <w:t xml:space="preserve"> risk </w:t>
            </w:r>
            <w:proofErr w:type="spellStart"/>
            <w:r w:rsidRPr="005E6F29">
              <w:rPr>
                <w:i/>
              </w:rPr>
              <w:t>engineering</w:t>
            </w:r>
            <w:proofErr w:type="spellEnd"/>
            <w:r w:rsidRPr="005E6F29">
              <w:rPr>
                <w:i/>
              </w:rPr>
              <w:t xml:space="preserve"> and management</w:t>
            </w:r>
            <w:r w:rsidRPr="00BB39F2">
              <w:t xml:space="preserve">. Second </w:t>
            </w:r>
            <w:proofErr w:type="spellStart"/>
            <w:r w:rsidRPr="00BB39F2">
              <w:t>edition</w:t>
            </w:r>
            <w:proofErr w:type="spellEnd"/>
            <w:r w:rsidRPr="00BB39F2">
              <w:t xml:space="preserve">. </w:t>
            </w:r>
            <w:proofErr w:type="spellStart"/>
            <w:r w:rsidRPr="00BB39F2">
              <w:t>What</w:t>
            </w:r>
            <w:proofErr w:type="spellEnd"/>
            <w:r w:rsidRPr="00BB39F2">
              <w:t xml:space="preserve"> </w:t>
            </w:r>
            <w:proofErr w:type="spellStart"/>
            <w:r w:rsidRPr="00BB39F2">
              <w:t>every</w:t>
            </w:r>
            <w:proofErr w:type="spellEnd"/>
            <w:r w:rsidRPr="00BB39F2">
              <w:t xml:space="preserve"> </w:t>
            </w:r>
            <w:proofErr w:type="spellStart"/>
            <w:r w:rsidRPr="00BB39F2">
              <w:t>engineer</w:t>
            </w:r>
            <w:proofErr w:type="spellEnd"/>
            <w:r w:rsidRPr="00BB39F2">
              <w:t xml:space="preserve"> </w:t>
            </w:r>
            <w:proofErr w:type="spellStart"/>
            <w:r w:rsidRPr="00BB39F2">
              <w:t>should</w:t>
            </w:r>
            <w:proofErr w:type="spellEnd"/>
            <w:r w:rsidRPr="00BB39F2">
              <w:t xml:space="preserve"> </w:t>
            </w:r>
            <w:proofErr w:type="spellStart"/>
            <w:r w:rsidRPr="00BB39F2">
              <w:t>know</w:t>
            </w:r>
            <w:proofErr w:type="spellEnd"/>
            <w:r w:rsidRPr="00BB39F2">
              <w:t xml:space="preserve">. </w:t>
            </w:r>
            <w:proofErr w:type="spellStart"/>
            <w:r w:rsidRPr="00BB39F2">
              <w:t>Boca</w:t>
            </w:r>
            <w:proofErr w:type="spellEnd"/>
            <w:r w:rsidRPr="00BB39F2">
              <w:t xml:space="preserve"> </w:t>
            </w:r>
            <w:proofErr w:type="spellStart"/>
            <w:r w:rsidRPr="00BB39F2">
              <w:t>Raton</w:t>
            </w:r>
            <w:proofErr w:type="spellEnd"/>
            <w:r w:rsidRPr="00BB39F2">
              <w:t xml:space="preserve">: CRC </w:t>
            </w:r>
            <w:proofErr w:type="spellStart"/>
            <w:r w:rsidRPr="00BB39F2">
              <w:t>Press</w:t>
            </w:r>
            <w:proofErr w:type="spellEnd"/>
            <w:r w:rsidRPr="00BB39F2">
              <w:t>, Taylor &amp; Francis Group, 2023. ISBN 978-1-032-43982-2.</w:t>
            </w:r>
          </w:p>
          <w:p w14:paraId="1CD2544B" w14:textId="77777777" w:rsidR="008451FC" w:rsidRDefault="008451FC" w:rsidP="002217F3">
            <w:r w:rsidRPr="00714067">
              <w:t>RAUSAND, Marvin a HAUGEN, Stein</w:t>
            </w:r>
            <w:r w:rsidRPr="005E6F29">
              <w:rPr>
                <w:i/>
              </w:rPr>
              <w:t xml:space="preserve">. Risk </w:t>
            </w:r>
            <w:proofErr w:type="spellStart"/>
            <w:r w:rsidRPr="005E6F29">
              <w:rPr>
                <w:i/>
              </w:rPr>
              <w:t>assessment</w:t>
            </w:r>
            <w:proofErr w:type="spellEnd"/>
            <w:r w:rsidRPr="005E6F29">
              <w:rPr>
                <w:i/>
              </w:rPr>
              <w:t xml:space="preserve">: </w:t>
            </w:r>
            <w:proofErr w:type="spellStart"/>
            <w:r w:rsidRPr="005E6F29">
              <w:rPr>
                <w:i/>
              </w:rPr>
              <w:t>theory</w:t>
            </w:r>
            <w:proofErr w:type="spellEnd"/>
            <w:r w:rsidRPr="005E6F29">
              <w:rPr>
                <w:i/>
              </w:rPr>
              <w:t xml:space="preserve">, </w:t>
            </w:r>
            <w:proofErr w:type="spellStart"/>
            <w:r w:rsidRPr="005E6F29">
              <w:rPr>
                <w:i/>
              </w:rPr>
              <w:t>methods</w:t>
            </w:r>
            <w:proofErr w:type="spellEnd"/>
            <w:r w:rsidRPr="005E6F29">
              <w:rPr>
                <w:i/>
              </w:rPr>
              <w:t xml:space="preserve">, and </w:t>
            </w:r>
            <w:proofErr w:type="spellStart"/>
            <w:r w:rsidRPr="005E6F29">
              <w:rPr>
                <w:i/>
              </w:rPr>
              <w:t>applications</w:t>
            </w:r>
            <w:proofErr w:type="spellEnd"/>
            <w:r w:rsidRPr="00714067">
              <w:t xml:space="preserve">. Second </w:t>
            </w:r>
            <w:proofErr w:type="spellStart"/>
            <w:r w:rsidRPr="00714067">
              <w:t>edition</w:t>
            </w:r>
            <w:proofErr w:type="spellEnd"/>
            <w:r w:rsidRPr="00714067">
              <w:t xml:space="preserve">. </w:t>
            </w:r>
            <w:proofErr w:type="spellStart"/>
            <w:r w:rsidRPr="00714067">
              <w:t>Wiley</w:t>
            </w:r>
            <w:proofErr w:type="spellEnd"/>
            <w:r w:rsidRPr="00714067">
              <w:t xml:space="preserve"> </w:t>
            </w:r>
            <w:proofErr w:type="spellStart"/>
            <w:r w:rsidRPr="00714067">
              <w:t>series</w:t>
            </w:r>
            <w:proofErr w:type="spellEnd"/>
            <w:r w:rsidRPr="00714067">
              <w:t xml:space="preserve"> in </w:t>
            </w:r>
            <w:proofErr w:type="spellStart"/>
            <w:r w:rsidRPr="00714067">
              <w:t>statistics</w:t>
            </w:r>
            <w:proofErr w:type="spellEnd"/>
            <w:r w:rsidRPr="00714067">
              <w:t xml:space="preserve"> in </w:t>
            </w:r>
            <w:proofErr w:type="spellStart"/>
            <w:r w:rsidRPr="00714067">
              <w:t>practice</w:t>
            </w:r>
            <w:proofErr w:type="spellEnd"/>
            <w:r w:rsidRPr="00714067">
              <w:t xml:space="preserve">. </w:t>
            </w:r>
            <w:proofErr w:type="spellStart"/>
            <w:r w:rsidRPr="00714067">
              <w:t>Hoboken</w:t>
            </w:r>
            <w:proofErr w:type="spellEnd"/>
            <w:r w:rsidRPr="00714067">
              <w:t xml:space="preserve">: John </w:t>
            </w:r>
            <w:proofErr w:type="spellStart"/>
            <w:r w:rsidRPr="00714067">
              <w:t>Wiley</w:t>
            </w:r>
            <w:proofErr w:type="spellEnd"/>
            <w:r w:rsidRPr="00714067">
              <w:t>, 2020. ISBN 978-1-119-37723-8.</w:t>
            </w:r>
          </w:p>
          <w:p w14:paraId="4BF8783F" w14:textId="77777777" w:rsidR="008451FC" w:rsidRDefault="008451FC" w:rsidP="002217F3">
            <w:r w:rsidRPr="001C77B9">
              <w:t xml:space="preserve">CROVINI, Chiara. </w:t>
            </w:r>
            <w:r w:rsidRPr="005E6F29">
              <w:rPr>
                <w:i/>
              </w:rPr>
              <w:t xml:space="preserve">Risk management in </w:t>
            </w:r>
            <w:proofErr w:type="spellStart"/>
            <w:r w:rsidRPr="005E6F29">
              <w:rPr>
                <w:i/>
              </w:rPr>
              <w:t>small</w:t>
            </w:r>
            <w:proofErr w:type="spellEnd"/>
            <w:r w:rsidRPr="005E6F29">
              <w:rPr>
                <w:i/>
              </w:rPr>
              <w:t xml:space="preserve"> and medium </w:t>
            </w:r>
            <w:proofErr w:type="spellStart"/>
            <w:r w:rsidRPr="005E6F29">
              <w:rPr>
                <w:i/>
              </w:rPr>
              <w:t>enterprises</w:t>
            </w:r>
            <w:proofErr w:type="spellEnd"/>
            <w:r w:rsidRPr="001C77B9">
              <w:t xml:space="preserve">. </w:t>
            </w:r>
            <w:proofErr w:type="spellStart"/>
            <w:r w:rsidRPr="001C77B9">
              <w:t>Abingdon</w:t>
            </w:r>
            <w:proofErr w:type="spellEnd"/>
            <w:r w:rsidRPr="001C77B9">
              <w:t xml:space="preserve">, </w:t>
            </w:r>
            <w:proofErr w:type="spellStart"/>
            <w:r w:rsidRPr="001C77B9">
              <w:t>Oxon</w:t>
            </w:r>
            <w:proofErr w:type="spellEnd"/>
            <w:r w:rsidRPr="001C77B9">
              <w:t xml:space="preserve">: </w:t>
            </w:r>
            <w:proofErr w:type="spellStart"/>
            <w:r w:rsidRPr="001C77B9">
              <w:t>Rouledge</w:t>
            </w:r>
            <w:proofErr w:type="spellEnd"/>
            <w:r w:rsidRPr="001C77B9">
              <w:t>, Taylor &amp; Francis Group, 2019. ISBN 9780367226794.</w:t>
            </w:r>
          </w:p>
          <w:p w14:paraId="1629DFCE" w14:textId="77777777" w:rsidR="008451FC" w:rsidRPr="002732A7" w:rsidRDefault="008451FC" w:rsidP="002217F3"/>
          <w:p w14:paraId="1D7438FF" w14:textId="77777777" w:rsidR="001322CD" w:rsidRDefault="001322CD" w:rsidP="002217F3">
            <w:pPr>
              <w:rPr>
                <w:b/>
                <w:bCs/>
                <w:i/>
              </w:rPr>
            </w:pPr>
          </w:p>
          <w:p w14:paraId="4242D46E" w14:textId="77777777" w:rsidR="001322CD" w:rsidRDefault="001322CD" w:rsidP="002217F3">
            <w:pPr>
              <w:rPr>
                <w:b/>
                <w:bCs/>
                <w:i/>
              </w:rPr>
            </w:pPr>
          </w:p>
          <w:p w14:paraId="5F7BB049" w14:textId="0EBB4B42" w:rsidR="008451FC" w:rsidRPr="00072F40" w:rsidRDefault="008451FC" w:rsidP="002217F3">
            <w:pPr>
              <w:rPr>
                <w:b/>
                <w:bCs/>
                <w:i/>
              </w:rPr>
            </w:pPr>
            <w:r w:rsidRPr="00072F40">
              <w:rPr>
                <w:b/>
                <w:bCs/>
                <w:i/>
              </w:rPr>
              <w:lastRenderedPageBreak/>
              <w:t xml:space="preserve">Doporučená literatura: </w:t>
            </w:r>
          </w:p>
          <w:p w14:paraId="2726C12E" w14:textId="77777777" w:rsidR="008451FC" w:rsidRPr="00C339CC" w:rsidRDefault="008451FC" w:rsidP="002217F3">
            <w:pPr>
              <w:rPr>
                <w:i/>
                <w:iCs/>
              </w:rPr>
            </w:pPr>
            <w:r w:rsidRPr="00C339CC">
              <w:rPr>
                <w:i/>
                <w:iCs/>
              </w:rPr>
              <w:t xml:space="preserve">ALLEN, Brian J. a LOYEAR, </w:t>
            </w:r>
            <w:proofErr w:type="spellStart"/>
            <w:r w:rsidRPr="00C339CC">
              <w:rPr>
                <w:i/>
                <w:iCs/>
              </w:rPr>
              <w:t>Rachelle</w:t>
            </w:r>
            <w:proofErr w:type="spellEnd"/>
            <w:r w:rsidRPr="00C339CC">
              <w:rPr>
                <w:i/>
                <w:iCs/>
              </w:rPr>
              <w:t xml:space="preserve">, NOAKES-FRY, </w:t>
            </w:r>
            <w:proofErr w:type="spellStart"/>
            <w:r w:rsidRPr="00C339CC">
              <w:rPr>
                <w:i/>
                <w:iCs/>
              </w:rPr>
              <w:t>Kristen</w:t>
            </w:r>
            <w:proofErr w:type="spellEnd"/>
            <w:r w:rsidRPr="00C339CC">
              <w:rPr>
                <w:i/>
                <w:iCs/>
              </w:rPr>
              <w:t xml:space="preserve"> (</w:t>
            </w:r>
            <w:proofErr w:type="spellStart"/>
            <w:r w:rsidRPr="00C339CC">
              <w:rPr>
                <w:i/>
                <w:iCs/>
              </w:rPr>
              <w:t>ed</w:t>
            </w:r>
            <w:proofErr w:type="spellEnd"/>
            <w:r w:rsidRPr="00C339CC">
              <w:rPr>
                <w:i/>
                <w:iCs/>
              </w:rPr>
              <w:t xml:space="preserve">.), [2018]. </w:t>
            </w:r>
            <w:proofErr w:type="spellStart"/>
            <w:r w:rsidRPr="00C339CC">
              <w:rPr>
                <w:i/>
                <w:iCs/>
              </w:rPr>
              <w:t>Enterprise</w:t>
            </w:r>
            <w:proofErr w:type="spellEnd"/>
            <w:r w:rsidRPr="00C339CC">
              <w:rPr>
                <w:i/>
                <w:iCs/>
              </w:rPr>
              <w:t xml:space="preserve"> </w:t>
            </w:r>
            <w:proofErr w:type="spellStart"/>
            <w:r w:rsidRPr="00C339CC">
              <w:rPr>
                <w:i/>
                <w:iCs/>
              </w:rPr>
              <w:t>security</w:t>
            </w:r>
            <w:proofErr w:type="spellEnd"/>
            <w:r w:rsidRPr="00C339CC">
              <w:rPr>
                <w:i/>
                <w:iCs/>
              </w:rPr>
              <w:t xml:space="preserve"> risk management: </w:t>
            </w:r>
            <w:proofErr w:type="spellStart"/>
            <w:r w:rsidRPr="00C339CC">
              <w:rPr>
                <w:i/>
                <w:iCs/>
              </w:rPr>
              <w:t>concepts</w:t>
            </w:r>
            <w:proofErr w:type="spellEnd"/>
            <w:r w:rsidRPr="00C339CC">
              <w:rPr>
                <w:i/>
                <w:iCs/>
              </w:rPr>
              <w:t xml:space="preserve"> and </w:t>
            </w:r>
            <w:proofErr w:type="spellStart"/>
            <w:r w:rsidRPr="00C339CC">
              <w:rPr>
                <w:i/>
                <w:iCs/>
              </w:rPr>
              <w:t>applications</w:t>
            </w:r>
            <w:proofErr w:type="spellEnd"/>
            <w:r w:rsidRPr="00C339CC">
              <w:rPr>
                <w:i/>
                <w:iCs/>
              </w:rPr>
              <w:t xml:space="preserve">. </w:t>
            </w:r>
            <w:proofErr w:type="spellStart"/>
            <w:r w:rsidRPr="00C339CC">
              <w:rPr>
                <w:i/>
                <w:iCs/>
              </w:rPr>
              <w:t>Brookfield</w:t>
            </w:r>
            <w:proofErr w:type="spellEnd"/>
            <w:r w:rsidRPr="00C339CC">
              <w:rPr>
                <w:i/>
                <w:iCs/>
              </w:rPr>
              <w:t xml:space="preserve">, Connecticut: </w:t>
            </w:r>
            <w:proofErr w:type="spellStart"/>
            <w:r w:rsidRPr="00C339CC">
              <w:rPr>
                <w:i/>
                <w:iCs/>
              </w:rPr>
              <w:t>Rothstein</w:t>
            </w:r>
            <w:proofErr w:type="spellEnd"/>
            <w:r w:rsidRPr="00C339CC">
              <w:rPr>
                <w:i/>
                <w:iCs/>
              </w:rPr>
              <w:t xml:space="preserve"> </w:t>
            </w:r>
            <w:proofErr w:type="spellStart"/>
            <w:r w:rsidRPr="00C339CC">
              <w:rPr>
                <w:i/>
                <w:iCs/>
              </w:rPr>
              <w:t>Publishing</w:t>
            </w:r>
            <w:proofErr w:type="spellEnd"/>
            <w:r w:rsidRPr="00C339CC">
              <w:rPr>
                <w:i/>
                <w:iCs/>
              </w:rPr>
              <w:t>. ISBN 978-1-944480-44-8.</w:t>
            </w:r>
          </w:p>
          <w:p w14:paraId="14CDC154" w14:textId="77777777" w:rsidR="008451FC" w:rsidRDefault="008451FC" w:rsidP="002217F3">
            <w:pPr>
              <w:rPr>
                <w:i/>
                <w:iCs/>
              </w:rPr>
            </w:pPr>
            <w:r w:rsidRPr="00C339CC">
              <w:rPr>
                <w:i/>
                <w:iCs/>
              </w:rPr>
              <w:t xml:space="preserve">BALOG, Michal a IAKOVETS, Angelina, 2020. Risk management: </w:t>
            </w:r>
            <w:proofErr w:type="spellStart"/>
            <w:r w:rsidRPr="00C339CC">
              <w:rPr>
                <w:i/>
                <w:iCs/>
              </w:rPr>
              <w:t>theory</w:t>
            </w:r>
            <w:proofErr w:type="spellEnd"/>
            <w:r w:rsidRPr="00C339CC">
              <w:rPr>
                <w:i/>
                <w:iCs/>
              </w:rPr>
              <w:t xml:space="preserve">, background, </w:t>
            </w:r>
            <w:proofErr w:type="spellStart"/>
            <w:r w:rsidRPr="00C339CC">
              <w:rPr>
                <w:i/>
                <w:iCs/>
              </w:rPr>
              <w:t>practice</w:t>
            </w:r>
            <w:proofErr w:type="spellEnd"/>
            <w:r w:rsidRPr="00C339CC">
              <w:rPr>
                <w:i/>
                <w:iCs/>
              </w:rPr>
              <w:t xml:space="preserve">. Teoretik. Prague: </w:t>
            </w:r>
            <w:proofErr w:type="spellStart"/>
            <w:r w:rsidRPr="00C339CC">
              <w:rPr>
                <w:i/>
                <w:iCs/>
              </w:rPr>
              <w:t>Leges</w:t>
            </w:r>
            <w:proofErr w:type="spellEnd"/>
            <w:r w:rsidRPr="00C339CC">
              <w:rPr>
                <w:i/>
                <w:iCs/>
              </w:rPr>
              <w:t>. ISBN 978-80-7502-463-3.</w:t>
            </w:r>
          </w:p>
          <w:p w14:paraId="347E6F29" w14:textId="38BC0936" w:rsidR="008451FC" w:rsidRPr="002732A7" w:rsidRDefault="008451FC" w:rsidP="002217F3">
            <w:r w:rsidRPr="002732A7">
              <w:t>CABRIC, Marko, 2015. </w:t>
            </w:r>
            <w:proofErr w:type="spellStart"/>
            <w:r w:rsidRPr="009536EB">
              <w:rPr>
                <w:i/>
                <w:iCs/>
              </w:rPr>
              <w:t>Corporate</w:t>
            </w:r>
            <w:proofErr w:type="spellEnd"/>
            <w:r w:rsidRPr="009536EB">
              <w:rPr>
                <w:i/>
                <w:iCs/>
              </w:rPr>
              <w:t xml:space="preserve"> </w:t>
            </w:r>
            <w:proofErr w:type="spellStart"/>
            <w:r w:rsidRPr="009536EB">
              <w:rPr>
                <w:i/>
                <w:iCs/>
              </w:rPr>
              <w:t>Security</w:t>
            </w:r>
            <w:proofErr w:type="spellEnd"/>
            <w:r w:rsidRPr="009536EB">
              <w:rPr>
                <w:i/>
                <w:iCs/>
              </w:rPr>
              <w:t xml:space="preserve"> Management</w:t>
            </w:r>
            <w:r w:rsidRPr="002732A7">
              <w:t xml:space="preserve">. Online. </w:t>
            </w:r>
            <w:proofErr w:type="spellStart"/>
            <w:r w:rsidRPr="002732A7">
              <w:t>Butterworth-Heinemann</w:t>
            </w:r>
            <w:proofErr w:type="spellEnd"/>
            <w:r w:rsidRPr="002732A7">
              <w:t>. ISBN 9780128029350. Dostupné z: </w:t>
            </w:r>
            <w:hyperlink r:id="rId21" w:history="1">
              <w:r w:rsidRPr="009536EB">
                <w:rPr>
                  <w:rStyle w:val="Odkazintenzivn"/>
                  <w:rFonts w:eastAsiaTheme="majorEastAsia"/>
                </w:rPr>
                <w:t>https://www.perlego.com/book/1813654/corporate-security-management-challenges-risks-and-strategies-pdf</w:t>
              </w:r>
            </w:hyperlink>
            <w:r w:rsidRPr="002732A7">
              <w:t xml:space="preserve"> [cit. 2024-08-05].</w:t>
            </w:r>
          </w:p>
          <w:p w14:paraId="717B41D9" w14:textId="77777777" w:rsidR="008451FC" w:rsidRPr="006109ED" w:rsidRDefault="008451FC" w:rsidP="002217F3">
            <w:r w:rsidRPr="006109ED">
              <w:t>JIRÁSEK, Petr a KNÝ, Milan (</w:t>
            </w:r>
            <w:proofErr w:type="spellStart"/>
            <w:r w:rsidRPr="006109ED">
              <w:t>ed</w:t>
            </w:r>
            <w:proofErr w:type="spellEnd"/>
            <w:r w:rsidRPr="006109ED">
              <w:t xml:space="preserve">.), 2014. </w:t>
            </w:r>
            <w:proofErr w:type="spellStart"/>
            <w:r w:rsidRPr="00072F40">
              <w:t>Future</w:t>
            </w:r>
            <w:proofErr w:type="spellEnd"/>
            <w:r w:rsidRPr="00072F40">
              <w:t xml:space="preserve"> </w:t>
            </w:r>
            <w:proofErr w:type="spellStart"/>
            <w:r w:rsidRPr="00072F40">
              <w:t>Crises</w:t>
            </w:r>
            <w:proofErr w:type="spellEnd"/>
            <w:r w:rsidRPr="00072F40">
              <w:t xml:space="preserve"> 2014: </w:t>
            </w:r>
            <w:proofErr w:type="spellStart"/>
            <w:r w:rsidRPr="00072F40">
              <w:t>focused</w:t>
            </w:r>
            <w:proofErr w:type="spellEnd"/>
            <w:r w:rsidRPr="00072F40">
              <w:t xml:space="preserve"> on </w:t>
            </w:r>
            <w:proofErr w:type="spellStart"/>
            <w:r w:rsidRPr="00072F40">
              <w:t>cyber</w:t>
            </w:r>
            <w:proofErr w:type="spellEnd"/>
            <w:r w:rsidRPr="00072F40">
              <w:t xml:space="preserve"> </w:t>
            </w:r>
            <w:proofErr w:type="spellStart"/>
            <w:r w:rsidRPr="00072F40">
              <w:t>security</w:t>
            </w:r>
            <w:proofErr w:type="spellEnd"/>
            <w:r w:rsidRPr="00072F40">
              <w:t xml:space="preserve"> and defense and </w:t>
            </w:r>
            <w:proofErr w:type="spellStart"/>
            <w:r w:rsidRPr="00072F40">
              <w:t>crisis</w:t>
            </w:r>
            <w:proofErr w:type="spellEnd"/>
            <w:r w:rsidRPr="00072F40">
              <w:t xml:space="preserve"> </w:t>
            </w:r>
            <w:proofErr w:type="gramStart"/>
            <w:r w:rsidRPr="00072F40">
              <w:t>management</w:t>
            </w:r>
            <w:r w:rsidRPr="006109ED">
              <w:rPr>
                <w:i/>
                <w:iCs/>
              </w:rPr>
              <w:t xml:space="preserve"> :</w:t>
            </w:r>
            <w:proofErr w:type="gramEnd"/>
            <w:r w:rsidRPr="006109ED">
              <w:rPr>
                <w:i/>
                <w:iCs/>
              </w:rPr>
              <w:t xml:space="preserve"> </w:t>
            </w:r>
            <w:proofErr w:type="spellStart"/>
            <w:r w:rsidRPr="006109ED">
              <w:rPr>
                <w:i/>
                <w:iCs/>
              </w:rPr>
              <w:t>proceedings</w:t>
            </w:r>
            <w:proofErr w:type="spellEnd"/>
            <w:r w:rsidRPr="006109ED">
              <w:rPr>
                <w:i/>
                <w:iCs/>
              </w:rPr>
              <w:t xml:space="preserve"> </w:t>
            </w:r>
            <w:proofErr w:type="spellStart"/>
            <w:r w:rsidRPr="006109ED">
              <w:rPr>
                <w:i/>
                <w:iCs/>
              </w:rPr>
              <w:t>of</w:t>
            </w:r>
            <w:proofErr w:type="spellEnd"/>
            <w:r w:rsidRPr="006109ED">
              <w:rPr>
                <w:i/>
                <w:iCs/>
              </w:rPr>
              <w:t xml:space="preserve"> </w:t>
            </w:r>
            <w:proofErr w:type="spellStart"/>
            <w:r w:rsidRPr="006109ED">
              <w:rPr>
                <w:i/>
                <w:iCs/>
              </w:rPr>
              <w:t>the</w:t>
            </w:r>
            <w:proofErr w:type="spellEnd"/>
            <w:r w:rsidRPr="006109ED">
              <w:rPr>
                <w:i/>
                <w:iCs/>
              </w:rPr>
              <w:t xml:space="preserve"> 16th AFCEA </w:t>
            </w:r>
            <w:proofErr w:type="spellStart"/>
            <w:r w:rsidRPr="006109ED">
              <w:rPr>
                <w:i/>
                <w:iCs/>
              </w:rPr>
              <w:t>international</w:t>
            </w:r>
            <w:proofErr w:type="spellEnd"/>
            <w:r w:rsidRPr="006109ED">
              <w:rPr>
                <w:i/>
                <w:iCs/>
              </w:rPr>
              <w:t xml:space="preserve"> ITTE </w:t>
            </w:r>
            <w:proofErr w:type="spellStart"/>
            <w:r w:rsidRPr="006109ED">
              <w:rPr>
                <w:i/>
                <w:iCs/>
              </w:rPr>
              <w:t>conference</w:t>
            </w:r>
            <w:proofErr w:type="spellEnd"/>
            <w:r w:rsidRPr="006109ED">
              <w:rPr>
                <w:i/>
                <w:iCs/>
              </w:rPr>
              <w:t xml:space="preserve"> : </w:t>
            </w:r>
            <w:proofErr w:type="spellStart"/>
            <w:r w:rsidRPr="006109ED">
              <w:rPr>
                <w:i/>
                <w:iCs/>
              </w:rPr>
              <w:t>October</w:t>
            </w:r>
            <w:proofErr w:type="spellEnd"/>
            <w:r w:rsidRPr="006109ED">
              <w:rPr>
                <w:i/>
                <w:iCs/>
              </w:rPr>
              <w:t xml:space="preserve"> 15-17, 2014, PVA Letňany, Prague, </w:t>
            </w:r>
            <w:proofErr w:type="spellStart"/>
            <w:r w:rsidRPr="006109ED">
              <w:rPr>
                <w:i/>
                <w:iCs/>
              </w:rPr>
              <w:t>the</w:t>
            </w:r>
            <w:proofErr w:type="spellEnd"/>
            <w:r w:rsidRPr="006109ED">
              <w:rPr>
                <w:i/>
                <w:iCs/>
              </w:rPr>
              <w:t xml:space="preserve"> Czech Republic</w:t>
            </w:r>
            <w:r w:rsidRPr="006109ED">
              <w:t xml:space="preserve">. Praha: Police </w:t>
            </w:r>
            <w:proofErr w:type="spellStart"/>
            <w:r w:rsidRPr="006109ED">
              <w:t>Academy</w:t>
            </w:r>
            <w:proofErr w:type="spellEnd"/>
            <w:r w:rsidRPr="006109ED">
              <w:t xml:space="preserve"> </w:t>
            </w:r>
            <w:proofErr w:type="spellStart"/>
            <w:r w:rsidRPr="006109ED">
              <w:t>of</w:t>
            </w:r>
            <w:proofErr w:type="spellEnd"/>
            <w:r w:rsidRPr="006109ED">
              <w:t xml:space="preserve"> </w:t>
            </w:r>
            <w:proofErr w:type="spellStart"/>
            <w:r w:rsidRPr="006109ED">
              <w:t>the</w:t>
            </w:r>
            <w:proofErr w:type="spellEnd"/>
            <w:r w:rsidRPr="006109ED">
              <w:t xml:space="preserve"> Czech Republic. ISBN 978-80-7251-423-6.</w:t>
            </w:r>
          </w:p>
          <w:p w14:paraId="209A0663" w14:textId="77777777" w:rsidR="008451FC" w:rsidRPr="005E71D0" w:rsidRDefault="008451FC" w:rsidP="002217F3">
            <w:r w:rsidRPr="005E71D0">
              <w:t xml:space="preserve">KOLOUCH, Jan a BAŠTA, Pavel, 2019. </w:t>
            </w:r>
            <w:proofErr w:type="spellStart"/>
            <w:r w:rsidRPr="005E71D0">
              <w:rPr>
                <w:i/>
                <w:iCs/>
              </w:rPr>
              <w:t>CyberSecurity</w:t>
            </w:r>
            <w:proofErr w:type="spellEnd"/>
            <w:r w:rsidRPr="005E71D0">
              <w:t xml:space="preserve">. CZ.NIC. Praha: CZ.NIC, </w:t>
            </w:r>
            <w:proofErr w:type="spellStart"/>
            <w:r w:rsidRPr="005E71D0">
              <w:t>z.s.p.o</w:t>
            </w:r>
            <w:proofErr w:type="spellEnd"/>
            <w:r w:rsidRPr="005E71D0">
              <w:t>. ISBN 978-80-88168-31-7.</w:t>
            </w:r>
          </w:p>
          <w:p w14:paraId="4FF3D4D0" w14:textId="77777777" w:rsidR="008451FC" w:rsidRPr="002732A7" w:rsidRDefault="008451FC" w:rsidP="002217F3"/>
        </w:tc>
      </w:tr>
      <w:tr w:rsidR="008451FC" w:rsidRPr="002732A7" w14:paraId="583DE84A"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8BF26BC" w14:textId="77777777" w:rsidR="008451FC" w:rsidRPr="002732A7" w:rsidRDefault="008451FC" w:rsidP="002217F3">
            <w:pPr>
              <w:jc w:val="center"/>
            </w:pPr>
            <w:r w:rsidRPr="002732A7">
              <w:lastRenderedPageBreak/>
              <w:t>Informace ke kombinované nebo distanční formě</w:t>
            </w:r>
          </w:p>
        </w:tc>
      </w:tr>
      <w:tr w:rsidR="008451FC" w:rsidRPr="002732A7" w14:paraId="600AE288" w14:textId="77777777" w:rsidTr="002217F3">
        <w:tc>
          <w:tcPr>
            <w:tcW w:w="4787" w:type="dxa"/>
            <w:gridSpan w:val="4"/>
            <w:tcBorders>
              <w:top w:val="single" w:sz="2" w:space="0" w:color="auto"/>
            </w:tcBorders>
            <w:shd w:val="clear" w:color="auto" w:fill="F7CAAC"/>
          </w:tcPr>
          <w:p w14:paraId="5A055199"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191837F2"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126FED4" w14:textId="77777777" w:rsidR="008451FC" w:rsidRPr="002732A7" w:rsidRDefault="008451FC" w:rsidP="002217F3">
            <w:pPr>
              <w:jc w:val="both"/>
              <w:rPr>
                <w:b/>
              </w:rPr>
            </w:pPr>
            <w:r w:rsidRPr="002732A7">
              <w:rPr>
                <w:b/>
              </w:rPr>
              <w:t xml:space="preserve">hodin </w:t>
            </w:r>
          </w:p>
        </w:tc>
      </w:tr>
      <w:tr w:rsidR="008451FC" w:rsidRPr="002732A7" w14:paraId="75361936" w14:textId="77777777" w:rsidTr="002217F3">
        <w:tc>
          <w:tcPr>
            <w:tcW w:w="9855" w:type="dxa"/>
            <w:gridSpan w:val="9"/>
            <w:shd w:val="clear" w:color="auto" w:fill="F7CAAC"/>
          </w:tcPr>
          <w:p w14:paraId="1CA15B3E" w14:textId="77777777" w:rsidR="008451FC" w:rsidRPr="002732A7" w:rsidRDefault="008451FC" w:rsidP="002217F3">
            <w:pPr>
              <w:jc w:val="both"/>
              <w:rPr>
                <w:b/>
              </w:rPr>
            </w:pPr>
            <w:r w:rsidRPr="002732A7">
              <w:rPr>
                <w:b/>
              </w:rPr>
              <w:t>Informace o způsobu kontaktu s vyučujícím</w:t>
            </w:r>
          </w:p>
        </w:tc>
      </w:tr>
      <w:tr w:rsidR="008451FC" w:rsidRPr="002732A7" w14:paraId="2EB32E21" w14:textId="77777777" w:rsidTr="002217F3">
        <w:trPr>
          <w:trHeight w:val="882"/>
        </w:trPr>
        <w:tc>
          <w:tcPr>
            <w:tcW w:w="9855" w:type="dxa"/>
            <w:gridSpan w:val="9"/>
          </w:tcPr>
          <w:p w14:paraId="37721598" w14:textId="77777777" w:rsidR="008451FC" w:rsidRPr="002732A7" w:rsidRDefault="008451FC" w:rsidP="002217F3">
            <w:pPr>
              <w:jc w:val="both"/>
            </w:pPr>
            <w:r w:rsidRPr="002732A7">
              <w:t>Vyučují</w:t>
            </w:r>
            <w:r>
              <w:t xml:space="preserve">cí mají </w:t>
            </w:r>
            <w:r w:rsidRPr="002732A7">
              <w:t>pevně stanoveny sv</w:t>
            </w:r>
            <w:r>
              <w:t>é</w:t>
            </w:r>
            <w:r w:rsidRPr="002732A7">
              <w:t xml:space="preserve"> konzulta</w:t>
            </w:r>
            <w:r>
              <w:t>č</w:t>
            </w:r>
            <w:r w:rsidRPr="002732A7">
              <w:t>n</w:t>
            </w:r>
            <w:r>
              <w:t>í</w:t>
            </w:r>
            <w:r w:rsidRPr="002732A7">
              <w:t xml:space="preserve"> hodiny, ve kterých je možné řešit problematiku odborného tématu. Pro dal</w:t>
            </w:r>
            <w:r>
              <w:t>ší</w:t>
            </w:r>
            <w:r w:rsidRPr="002732A7">
              <w:t xml:space="preserve"> komunikaci je mo</w:t>
            </w:r>
            <w:r>
              <w:t>žno</w:t>
            </w:r>
            <w:r w:rsidRPr="002732A7">
              <w:t xml:space="preserve"> vyu</w:t>
            </w:r>
            <w:r>
              <w:t>žít</w:t>
            </w:r>
            <w:r w:rsidRPr="002732A7">
              <w:t xml:space="preserve"> </w:t>
            </w:r>
            <w:r>
              <w:t>e</w:t>
            </w:r>
            <w:r w:rsidRPr="002732A7">
              <w:t>mail, v</w:t>
            </w:r>
            <w:r>
              <w:t> </w:t>
            </w:r>
            <w:r w:rsidRPr="002732A7">
              <w:t>p</w:t>
            </w:r>
            <w:r>
              <w:t>řípadě specifické potřeby</w:t>
            </w:r>
            <w:r w:rsidRPr="002732A7">
              <w:t xml:space="preserve"> je mo</w:t>
            </w:r>
            <w:r>
              <w:t>ž</w:t>
            </w:r>
            <w:r w:rsidRPr="002732A7">
              <w:t>n</w:t>
            </w:r>
            <w:r>
              <w:t>é</w:t>
            </w:r>
            <w:r w:rsidRPr="002732A7">
              <w:t xml:space="preserve"> dohodnout individu</w:t>
            </w:r>
            <w:r>
              <w:t>ální</w:t>
            </w:r>
            <w:r w:rsidRPr="002732A7">
              <w:t xml:space="preserve"> mimo</w:t>
            </w:r>
            <w:r>
              <w:t>řá</w:t>
            </w:r>
            <w:r w:rsidRPr="002732A7">
              <w:t>dn</w:t>
            </w:r>
            <w:r>
              <w:t>é</w:t>
            </w:r>
            <w:r w:rsidRPr="002732A7">
              <w:t xml:space="preserve"> konzultace i v jin</w:t>
            </w:r>
            <w:r>
              <w:t>ý</w:t>
            </w:r>
            <w:r w:rsidRPr="002732A7">
              <w:t>ch term</w:t>
            </w:r>
            <w:r>
              <w:t>í</w:t>
            </w:r>
            <w:r w:rsidRPr="002732A7">
              <w:t>nech.</w:t>
            </w:r>
          </w:p>
        </w:tc>
      </w:tr>
    </w:tbl>
    <w:p w14:paraId="2AFD6D86" w14:textId="77777777" w:rsidR="008451FC" w:rsidRPr="002732A7" w:rsidRDefault="008451FC" w:rsidP="008451FC"/>
    <w:p w14:paraId="575F76BC"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2E817DCB" w14:textId="77777777" w:rsidTr="002217F3">
        <w:tc>
          <w:tcPr>
            <w:tcW w:w="9855" w:type="dxa"/>
            <w:gridSpan w:val="9"/>
            <w:tcBorders>
              <w:bottom w:val="double" w:sz="4" w:space="0" w:color="auto"/>
            </w:tcBorders>
            <w:shd w:val="clear" w:color="auto" w:fill="BDD6EE"/>
          </w:tcPr>
          <w:p w14:paraId="045AE7F6" w14:textId="16F5311C" w:rsidR="008451FC" w:rsidRPr="002732A7" w:rsidRDefault="008451FC" w:rsidP="002217F3">
            <w:pPr>
              <w:tabs>
                <w:tab w:val="right" w:pos="9523"/>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703D8C17" w14:textId="77777777" w:rsidTr="002217F3">
        <w:tc>
          <w:tcPr>
            <w:tcW w:w="3086" w:type="dxa"/>
            <w:tcBorders>
              <w:top w:val="double" w:sz="4" w:space="0" w:color="auto"/>
            </w:tcBorders>
            <w:shd w:val="clear" w:color="auto" w:fill="F7CAAC"/>
          </w:tcPr>
          <w:p w14:paraId="38C39BC7"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33C02A0" w14:textId="08F751DB" w:rsidR="008451FC" w:rsidRPr="002732A7" w:rsidRDefault="00C04F2A" w:rsidP="002217F3">
            <w:pPr>
              <w:jc w:val="both"/>
            </w:pPr>
            <w:bookmarkStart w:id="133" w:name="BIII_BezpecnostniPrognostika"/>
            <w:proofErr w:type="spellStart"/>
            <w:r>
              <w:t>Security</w:t>
            </w:r>
            <w:proofErr w:type="spellEnd"/>
            <w:r>
              <w:t xml:space="preserve"> </w:t>
            </w:r>
            <w:proofErr w:type="spellStart"/>
            <w:r>
              <w:t>Progno</w:t>
            </w:r>
            <w:r w:rsidR="00D92DA6">
              <w:t>stics</w:t>
            </w:r>
            <w:bookmarkEnd w:id="133"/>
            <w:proofErr w:type="spellEnd"/>
          </w:p>
        </w:tc>
      </w:tr>
      <w:tr w:rsidR="008451FC" w:rsidRPr="002732A7" w14:paraId="20CB8E37" w14:textId="77777777" w:rsidTr="002217F3">
        <w:tc>
          <w:tcPr>
            <w:tcW w:w="3086" w:type="dxa"/>
            <w:shd w:val="clear" w:color="auto" w:fill="F7CAAC"/>
          </w:tcPr>
          <w:p w14:paraId="043431A4" w14:textId="77777777" w:rsidR="008451FC" w:rsidRPr="002732A7" w:rsidRDefault="008451FC" w:rsidP="002217F3">
            <w:pPr>
              <w:jc w:val="both"/>
              <w:rPr>
                <w:b/>
              </w:rPr>
            </w:pPr>
            <w:r w:rsidRPr="002732A7">
              <w:rPr>
                <w:b/>
              </w:rPr>
              <w:t>Typ předmětu</w:t>
            </w:r>
          </w:p>
        </w:tc>
        <w:tc>
          <w:tcPr>
            <w:tcW w:w="3406" w:type="dxa"/>
            <w:gridSpan w:val="5"/>
          </w:tcPr>
          <w:p w14:paraId="6161079D" w14:textId="77777777" w:rsidR="008451FC" w:rsidRPr="002732A7" w:rsidRDefault="008451FC" w:rsidP="002217F3">
            <w:pPr>
              <w:jc w:val="both"/>
            </w:pPr>
            <w:r>
              <w:t>povinně volitelný – skupina II.</w:t>
            </w:r>
          </w:p>
        </w:tc>
        <w:tc>
          <w:tcPr>
            <w:tcW w:w="2695" w:type="dxa"/>
            <w:gridSpan w:val="2"/>
            <w:shd w:val="clear" w:color="auto" w:fill="F7CAAC"/>
          </w:tcPr>
          <w:p w14:paraId="626E0439" w14:textId="77777777" w:rsidR="008451FC" w:rsidRPr="002732A7" w:rsidRDefault="008451FC" w:rsidP="002217F3">
            <w:pPr>
              <w:jc w:val="both"/>
            </w:pPr>
            <w:r w:rsidRPr="002732A7">
              <w:rPr>
                <w:b/>
              </w:rPr>
              <w:t>doporučený ročník / semestr</w:t>
            </w:r>
          </w:p>
        </w:tc>
        <w:tc>
          <w:tcPr>
            <w:tcW w:w="668" w:type="dxa"/>
          </w:tcPr>
          <w:p w14:paraId="31A4F804" w14:textId="77777777" w:rsidR="008451FC" w:rsidRPr="002732A7" w:rsidRDefault="008451FC" w:rsidP="002217F3">
            <w:pPr>
              <w:jc w:val="both"/>
            </w:pPr>
          </w:p>
        </w:tc>
      </w:tr>
      <w:tr w:rsidR="008451FC" w:rsidRPr="002732A7" w14:paraId="7282178E" w14:textId="77777777" w:rsidTr="002217F3">
        <w:tc>
          <w:tcPr>
            <w:tcW w:w="3086" w:type="dxa"/>
            <w:shd w:val="clear" w:color="auto" w:fill="F7CAAC"/>
          </w:tcPr>
          <w:p w14:paraId="3C1BA8E0" w14:textId="77777777" w:rsidR="008451FC" w:rsidRPr="002732A7" w:rsidRDefault="008451FC" w:rsidP="002217F3">
            <w:pPr>
              <w:jc w:val="both"/>
              <w:rPr>
                <w:b/>
              </w:rPr>
            </w:pPr>
            <w:r w:rsidRPr="002732A7">
              <w:rPr>
                <w:b/>
              </w:rPr>
              <w:t>Rozsah studijního předmětu</w:t>
            </w:r>
          </w:p>
        </w:tc>
        <w:tc>
          <w:tcPr>
            <w:tcW w:w="1701" w:type="dxa"/>
            <w:gridSpan w:val="3"/>
          </w:tcPr>
          <w:p w14:paraId="0C2A6B80" w14:textId="77777777" w:rsidR="008451FC" w:rsidRPr="002732A7" w:rsidRDefault="008451FC" w:rsidP="002217F3">
            <w:pPr>
              <w:jc w:val="both"/>
            </w:pPr>
            <w:r>
              <w:t>15</w:t>
            </w:r>
            <w:r w:rsidRPr="002732A7">
              <w:t>k</w:t>
            </w:r>
          </w:p>
        </w:tc>
        <w:tc>
          <w:tcPr>
            <w:tcW w:w="889" w:type="dxa"/>
            <w:shd w:val="clear" w:color="auto" w:fill="F7CAAC"/>
          </w:tcPr>
          <w:p w14:paraId="526AC3F9" w14:textId="77777777" w:rsidR="008451FC" w:rsidRPr="002732A7" w:rsidRDefault="008451FC" w:rsidP="002217F3">
            <w:pPr>
              <w:jc w:val="both"/>
              <w:rPr>
                <w:b/>
              </w:rPr>
            </w:pPr>
            <w:r w:rsidRPr="002732A7">
              <w:rPr>
                <w:b/>
              </w:rPr>
              <w:t xml:space="preserve">hod. </w:t>
            </w:r>
          </w:p>
        </w:tc>
        <w:tc>
          <w:tcPr>
            <w:tcW w:w="816" w:type="dxa"/>
          </w:tcPr>
          <w:p w14:paraId="64ED0351" w14:textId="49A05185" w:rsidR="008451FC" w:rsidRPr="002732A7" w:rsidRDefault="001D6091" w:rsidP="002217F3">
            <w:pPr>
              <w:jc w:val="both"/>
            </w:pPr>
            <w:ins w:id="134" w:author="Jiří Vojtěšek" w:date="2024-10-30T10:37:00Z">
              <w:r>
                <w:t>15</w:t>
              </w:r>
            </w:ins>
          </w:p>
        </w:tc>
        <w:tc>
          <w:tcPr>
            <w:tcW w:w="2156" w:type="dxa"/>
            <w:shd w:val="clear" w:color="auto" w:fill="F7CAAC"/>
          </w:tcPr>
          <w:p w14:paraId="73A52EC9" w14:textId="77777777" w:rsidR="008451FC" w:rsidRPr="002732A7" w:rsidRDefault="008451FC" w:rsidP="002217F3">
            <w:pPr>
              <w:jc w:val="both"/>
              <w:rPr>
                <w:b/>
              </w:rPr>
            </w:pPr>
            <w:r w:rsidRPr="002732A7">
              <w:rPr>
                <w:b/>
              </w:rPr>
              <w:t>kreditů</w:t>
            </w:r>
          </w:p>
        </w:tc>
        <w:tc>
          <w:tcPr>
            <w:tcW w:w="1207" w:type="dxa"/>
            <w:gridSpan w:val="2"/>
          </w:tcPr>
          <w:p w14:paraId="2300D898" w14:textId="77777777" w:rsidR="008451FC" w:rsidRPr="002732A7" w:rsidRDefault="008451FC" w:rsidP="002217F3">
            <w:pPr>
              <w:jc w:val="both"/>
            </w:pPr>
            <w:r w:rsidRPr="002732A7">
              <w:t>10</w:t>
            </w:r>
          </w:p>
        </w:tc>
      </w:tr>
      <w:tr w:rsidR="008451FC" w:rsidRPr="002732A7" w14:paraId="4FB7EC94" w14:textId="77777777" w:rsidTr="002217F3">
        <w:tc>
          <w:tcPr>
            <w:tcW w:w="3086" w:type="dxa"/>
            <w:shd w:val="clear" w:color="auto" w:fill="F7CAAC"/>
          </w:tcPr>
          <w:p w14:paraId="03CEA8B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A2B06FD" w14:textId="77777777" w:rsidR="008451FC" w:rsidRPr="002732A7" w:rsidRDefault="008451FC" w:rsidP="002217F3">
            <w:pPr>
              <w:jc w:val="both"/>
            </w:pPr>
          </w:p>
        </w:tc>
      </w:tr>
      <w:tr w:rsidR="008451FC" w:rsidRPr="002732A7" w14:paraId="4D1FBB5C" w14:textId="77777777" w:rsidTr="002217F3">
        <w:tc>
          <w:tcPr>
            <w:tcW w:w="3086" w:type="dxa"/>
            <w:shd w:val="clear" w:color="auto" w:fill="F7CAAC"/>
          </w:tcPr>
          <w:p w14:paraId="5DFBCD58" w14:textId="77777777" w:rsidR="008451FC" w:rsidRPr="002732A7" w:rsidRDefault="008451FC" w:rsidP="002217F3">
            <w:pPr>
              <w:jc w:val="both"/>
              <w:rPr>
                <w:b/>
              </w:rPr>
            </w:pPr>
            <w:r w:rsidRPr="002732A7">
              <w:rPr>
                <w:b/>
              </w:rPr>
              <w:t>Způsob ověření výsledků učení</w:t>
            </w:r>
          </w:p>
        </w:tc>
        <w:tc>
          <w:tcPr>
            <w:tcW w:w="3406" w:type="dxa"/>
            <w:gridSpan w:val="5"/>
          </w:tcPr>
          <w:p w14:paraId="2001922C" w14:textId="77777777" w:rsidR="008451FC" w:rsidRPr="002732A7" w:rsidRDefault="008451FC" w:rsidP="002217F3">
            <w:pPr>
              <w:jc w:val="both"/>
            </w:pPr>
            <w:r w:rsidRPr="002732A7">
              <w:t>Zkouška</w:t>
            </w:r>
          </w:p>
        </w:tc>
        <w:tc>
          <w:tcPr>
            <w:tcW w:w="2156" w:type="dxa"/>
            <w:shd w:val="clear" w:color="auto" w:fill="F7CAAC"/>
          </w:tcPr>
          <w:p w14:paraId="7751565B" w14:textId="77777777" w:rsidR="008451FC" w:rsidRPr="002732A7" w:rsidRDefault="008451FC" w:rsidP="002217F3">
            <w:pPr>
              <w:jc w:val="both"/>
              <w:rPr>
                <w:b/>
              </w:rPr>
            </w:pPr>
            <w:r w:rsidRPr="002732A7">
              <w:rPr>
                <w:b/>
              </w:rPr>
              <w:t>Forma výuky</w:t>
            </w:r>
          </w:p>
        </w:tc>
        <w:tc>
          <w:tcPr>
            <w:tcW w:w="1207" w:type="dxa"/>
            <w:gridSpan w:val="2"/>
          </w:tcPr>
          <w:p w14:paraId="066ADFFE" w14:textId="77777777" w:rsidR="008451FC" w:rsidRPr="002732A7" w:rsidRDefault="008451FC" w:rsidP="002217F3">
            <w:pPr>
              <w:jc w:val="both"/>
            </w:pPr>
            <w:r w:rsidRPr="002732A7">
              <w:t>Přednáška</w:t>
            </w:r>
          </w:p>
        </w:tc>
      </w:tr>
      <w:tr w:rsidR="008451FC" w:rsidRPr="002732A7" w14:paraId="28BCF15D" w14:textId="77777777" w:rsidTr="002217F3">
        <w:tc>
          <w:tcPr>
            <w:tcW w:w="3086" w:type="dxa"/>
            <w:shd w:val="clear" w:color="auto" w:fill="F7CAAC"/>
          </w:tcPr>
          <w:p w14:paraId="55639914"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68F47A3E" w14:textId="77777777" w:rsidR="008451FC" w:rsidRPr="002732A7" w:rsidRDefault="008451FC" w:rsidP="002217F3">
            <w:pPr>
              <w:jc w:val="both"/>
            </w:pPr>
            <w:r w:rsidRPr="002732A7">
              <w:t xml:space="preserve">Písemná a ústní. </w:t>
            </w:r>
          </w:p>
          <w:p w14:paraId="06027E89"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32D75985" w14:textId="77777777" w:rsidTr="001322CD">
        <w:trPr>
          <w:trHeight w:val="293"/>
        </w:trPr>
        <w:tc>
          <w:tcPr>
            <w:tcW w:w="9855" w:type="dxa"/>
            <w:gridSpan w:val="9"/>
            <w:tcBorders>
              <w:top w:val="nil"/>
            </w:tcBorders>
          </w:tcPr>
          <w:p w14:paraId="73843AF9" w14:textId="77777777" w:rsidR="008451FC" w:rsidRPr="002732A7" w:rsidRDefault="008451FC" w:rsidP="002217F3">
            <w:pPr>
              <w:jc w:val="both"/>
            </w:pPr>
          </w:p>
        </w:tc>
      </w:tr>
      <w:tr w:rsidR="008451FC" w:rsidRPr="002732A7" w14:paraId="32A9620E" w14:textId="77777777" w:rsidTr="002217F3">
        <w:trPr>
          <w:trHeight w:val="197"/>
        </w:trPr>
        <w:tc>
          <w:tcPr>
            <w:tcW w:w="3086" w:type="dxa"/>
            <w:tcBorders>
              <w:top w:val="nil"/>
            </w:tcBorders>
            <w:shd w:val="clear" w:color="auto" w:fill="F7CAAC"/>
          </w:tcPr>
          <w:p w14:paraId="0A920EEC"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05331C7" w14:textId="77777777" w:rsidR="008451FC" w:rsidRPr="002732A7" w:rsidRDefault="008451FC" w:rsidP="002217F3">
            <w:pPr>
              <w:jc w:val="both"/>
            </w:pPr>
            <w:r w:rsidRPr="002732A7">
              <w:t>prof. Ing. Martin Hromada, Ph.D.</w:t>
            </w:r>
          </w:p>
        </w:tc>
      </w:tr>
      <w:tr w:rsidR="008451FC" w:rsidRPr="002732A7" w14:paraId="1829C3CF" w14:textId="77777777" w:rsidTr="002217F3">
        <w:trPr>
          <w:trHeight w:val="243"/>
        </w:trPr>
        <w:tc>
          <w:tcPr>
            <w:tcW w:w="3086" w:type="dxa"/>
            <w:tcBorders>
              <w:top w:val="nil"/>
            </w:tcBorders>
            <w:shd w:val="clear" w:color="auto" w:fill="F7CAAC"/>
          </w:tcPr>
          <w:p w14:paraId="272386DC"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8F95C3F" w14:textId="77777777" w:rsidR="008451FC" w:rsidRPr="002732A7" w:rsidRDefault="008451FC" w:rsidP="002217F3">
            <w:r w:rsidRPr="002732A7">
              <w:t>Metodické vedení, konzultace, zkoušení,</w:t>
            </w:r>
          </w:p>
          <w:p w14:paraId="3154AAD0" w14:textId="77777777" w:rsidR="008451FC" w:rsidRPr="002732A7" w:rsidRDefault="008451FC" w:rsidP="002217F3">
            <w:pPr>
              <w:jc w:val="both"/>
            </w:pPr>
          </w:p>
        </w:tc>
      </w:tr>
      <w:tr w:rsidR="008451FC" w:rsidRPr="002732A7" w14:paraId="33E22914" w14:textId="77777777" w:rsidTr="002217F3">
        <w:tc>
          <w:tcPr>
            <w:tcW w:w="3086" w:type="dxa"/>
            <w:shd w:val="clear" w:color="auto" w:fill="F7CAAC"/>
          </w:tcPr>
          <w:p w14:paraId="1549924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27E4CFE" w14:textId="77777777" w:rsidR="008451FC" w:rsidRDefault="008451FC" w:rsidP="002217F3">
            <w:pPr>
              <w:jc w:val="both"/>
            </w:pPr>
            <w:r w:rsidRPr="003C6BD7">
              <w:rPr>
                <w:b/>
                <w:bCs/>
              </w:rPr>
              <w:t>prof. Ing. Martin Hromada, Ph.D.</w:t>
            </w:r>
            <w:r w:rsidRPr="002732A7">
              <w:t xml:space="preserve"> (</w:t>
            </w:r>
            <w:r>
              <w:t>10</w:t>
            </w:r>
            <w:r w:rsidRPr="002732A7">
              <w:t>0 %)</w:t>
            </w:r>
          </w:p>
          <w:p w14:paraId="025C8EE2" w14:textId="2C6FC90B" w:rsidR="008451FC" w:rsidRPr="002732A7" w:rsidRDefault="008451FC" w:rsidP="002217F3">
            <w:pPr>
              <w:jc w:val="both"/>
            </w:pPr>
            <w:del w:id="135" w:author="Jiří Vojtěšek" w:date="2024-10-30T10:52:00Z">
              <w:r w:rsidRPr="002732A7" w:rsidDel="004C7B4A">
                <w:delText>Ing. Jan Valouch, Ph.D.</w:delText>
              </w:r>
            </w:del>
          </w:p>
        </w:tc>
      </w:tr>
      <w:tr w:rsidR="008451FC" w:rsidRPr="002732A7" w14:paraId="128A40E5" w14:textId="77777777" w:rsidTr="002217F3">
        <w:trPr>
          <w:trHeight w:val="200"/>
        </w:trPr>
        <w:tc>
          <w:tcPr>
            <w:tcW w:w="9855" w:type="dxa"/>
            <w:gridSpan w:val="9"/>
            <w:tcBorders>
              <w:top w:val="nil"/>
            </w:tcBorders>
          </w:tcPr>
          <w:p w14:paraId="064EA7DB" w14:textId="77777777" w:rsidR="008451FC" w:rsidRPr="002732A7" w:rsidRDefault="008451FC" w:rsidP="002217F3">
            <w:pPr>
              <w:jc w:val="both"/>
            </w:pPr>
          </w:p>
        </w:tc>
      </w:tr>
      <w:tr w:rsidR="008451FC" w:rsidRPr="002732A7" w14:paraId="11E4B167" w14:textId="77777777" w:rsidTr="002217F3">
        <w:tc>
          <w:tcPr>
            <w:tcW w:w="3086" w:type="dxa"/>
            <w:shd w:val="clear" w:color="auto" w:fill="F7CAAC"/>
          </w:tcPr>
          <w:p w14:paraId="5CE85DD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5964FA57" w14:textId="77777777" w:rsidR="008451FC" w:rsidRPr="002732A7" w:rsidRDefault="008451FC" w:rsidP="002217F3">
            <w:pPr>
              <w:jc w:val="both"/>
            </w:pPr>
          </w:p>
        </w:tc>
      </w:tr>
      <w:tr w:rsidR="008451FC" w:rsidRPr="002732A7" w14:paraId="67029809" w14:textId="77777777" w:rsidTr="002217F3">
        <w:trPr>
          <w:trHeight w:val="2197"/>
        </w:trPr>
        <w:tc>
          <w:tcPr>
            <w:tcW w:w="9855" w:type="dxa"/>
            <w:gridSpan w:val="9"/>
            <w:tcBorders>
              <w:top w:val="nil"/>
              <w:bottom w:val="single" w:sz="4" w:space="0" w:color="auto"/>
            </w:tcBorders>
          </w:tcPr>
          <w:p w14:paraId="0D766F13" w14:textId="3622D04B" w:rsidR="008451FC" w:rsidRDefault="008451FC" w:rsidP="002217F3">
            <w:pPr>
              <w:jc w:val="both"/>
            </w:pPr>
            <w:r w:rsidRPr="002732A7">
              <w:t>Studijní předmět je zaměřen na získání vědeckých a odborných poznatků v oblasti prognostiky se zaměření</w:t>
            </w:r>
            <w:ins w:id="136" w:author="Jiří Vojtěšek" w:date="2024-10-28T19:22:00Z">
              <w:r w:rsidR="006416BE">
                <w:t>m</w:t>
              </w:r>
            </w:ins>
            <w:r w:rsidRPr="002732A7">
              <w:t xml:space="preserve"> na bezpečnost.   </w:t>
            </w:r>
          </w:p>
          <w:p w14:paraId="138FD74A" w14:textId="77777777" w:rsidR="008451FC" w:rsidRDefault="008451FC" w:rsidP="002217F3">
            <w:pPr>
              <w:jc w:val="both"/>
            </w:pPr>
          </w:p>
          <w:p w14:paraId="1042EBE1" w14:textId="77777777" w:rsidR="008451FC" w:rsidRDefault="008451FC" w:rsidP="002217F3">
            <w:pPr>
              <w:jc w:val="both"/>
            </w:pPr>
            <w:r>
              <w:t>Hlavní témata: t</w:t>
            </w:r>
            <w:r w:rsidRPr="00C8494B">
              <w:t>eorie prognostiky</w:t>
            </w:r>
            <w:r>
              <w:t>, m</w:t>
            </w:r>
            <w:r w:rsidRPr="00C8494B">
              <w:t>etodologie tvorby prognóz</w:t>
            </w:r>
            <w:r>
              <w:t>, b</w:t>
            </w:r>
            <w:r w:rsidRPr="00C8494B">
              <w:t>ezpečnostní prostředí a bezpečnostní hrozby</w:t>
            </w:r>
            <w:r>
              <w:t>, n</w:t>
            </w:r>
            <w:r w:rsidRPr="00C8494B">
              <w:t>ové technologie a jejich vliv na bezpečnost</w:t>
            </w:r>
            <w:r>
              <w:t>, b</w:t>
            </w:r>
            <w:r w:rsidRPr="00230E81">
              <w:t>ezpečnostní prognózy a projekty</w:t>
            </w:r>
            <w:r>
              <w:t>, p</w:t>
            </w:r>
            <w:r w:rsidRPr="00C8494B">
              <w:t>oužití prognostických metod</w:t>
            </w:r>
            <w:r>
              <w:t>, n</w:t>
            </w:r>
            <w:r w:rsidRPr="00C8494B">
              <w:t>árodní prognostika</w:t>
            </w:r>
            <w:r>
              <w:t>, m</w:t>
            </w:r>
            <w:r w:rsidRPr="00C8494B">
              <w:t>ezinárodní prognostika</w:t>
            </w:r>
            <w:r>
              <w:t>, p</w:t>
            </w:r>
            <w:r w:rsidRPr="00C8494B">
              <w:t>rognostika ve vojenství</w:t>
            </w:r>
            <w:r>
              <w:t>, v</w:t>
            </w:r>
            <w:r w:rsidRPr="00230E81">
              <w:t>ýzkum bezpečnostních konfliktů</w:t>
            </w:r>
            <w:r>
              <w:t>, a</w:t>
            </w:r>
            <w:r w:rsidRPr="00C8494B">
              <w:t>nalýza a komparace koncepčních a strategických dokumentů.</w:t>
            </w:r>
          </w:p>
          <w:p w14:paraId="725FE0D7" w14:textId="77777777" w:rsidR="008451FC" w:rsidRDefault="008451FC" w:rsidP="002217F3">
            <w:pPr>
              <w:jc w:val="both"/>
            </w:pPr>
          </w:p>
          <w:p w14:paraId="63418A98" w14:textId="77777777" w:rsidR="008451FC" w:rsidRDefault="008451FC" w:rsidP="002217F3">
            <w:pPr>
              <w:jc w:val="both"/>
            </w:pPr>
            <w:r>
              <w:t>Výsledky učení: s</w:t>
            </w:r>
            <w:r w:rsidRPr="004E6962">
              <w:t xml:space="preserve">tudent </w:t>
            </w:r>
            <w:r>
              <w:t>získá</w:t>
            </w:r>
            <w:r w:rsidRPr="004E6962">
              <w:t xml:space="preserve"> znalosti </w:t>
            </w:r>
            <w:r>
              <w:t xml:space="preserve">z problematiky bezpečnostních prognóz v širších souvislostech. Získá orientaci ve vazbě na bezpečnostní </w:t>
            </w:r>
            <w:r w:rsidRPr="004E6962">
              <w:t xml:space="preserve">analýzy a syntézy. </w:t>
            </w:r>
            <w:r>
              <w:t>Pochopí a bude umět aplikovat</w:t>
            </w:r>
            <w:r w:rsidRPr="004E6962">
              <w:t xml:space="preserve"> v</w:t>
            </w:r>
            <w:r>
              <w:t>ybrané aspekty</w:t>
            </w:r>
            <w:r w:rsidRPr="004E6962">
              <w:t xml:space="preserve"> prognózování</w:t>
            </w:r>
            <w:r>
              <w:t xml:space="preserve"> ve vazbě na aktuální potřeby a trendy v bezpečnostním prostředí, jako základu pro př</w:t>
            </w:r>
            <w:r w:rsidRPr="004E6962">
              <w:t xml:space="preserve">edvídání </w:t>
            </w:r>
            <w:r>
              <w:t xml:space="preserve">průběhu </w:t>
            </w:r>
            <w:r w:rsidRPr="004E6962">
              <w:t>bezpečnostních situací</w:t>
            </w:r>
            <w:r>
              <w:t>.</w:t>
            </w:r>
            <w:r w:rsidRPr="004E6962">
              <w:t xml:space="preserve"> </w:t>
            </w:r>
            <w:r>
              <w:t xml:space="preserve">Lze očekávat </w:t>
            </w:r>
            <w:r w:rsidRPr="004E6962">
              <w:t>způsobil</w:t>
            </w:r>
            <w:r>
              <w:t xml:space="preserve">ost </w:t>
            </w:r>
            <w:r w:rsidRPr="004E6962">
              <w:t>zpracovávat prognostické materiály.</w:t>
            </w:r>
          </w:p>
          <w:p w14:paraId="0B62C3EA" w14:textId="77777777" w:rsidR="008451FC" w:rsidRPr="002732A7" w:rsidRDefault="008451FC" w:rsidP="002217F3">
            <w:pPr>
              <w:jc w:val="both"/>
            </w:pPr>
          </w:p>
        </w:tc>
      </w:tr>
      <w:tr w:rsidR="008451FC" w:rsidRPr="002732A7" w14:paraId="4230BBB2"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698F7BAA"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0882643" w14:textId="77777777" w:rsidR="008451FC" w:rsidRPr="002732A7" w:rsidRDefault="008451FC" w:rsidP="002217F3">
            <w:pPr>
              <w:jc w:val="both"/>
            </w:pPr>
          </w:p>
        </w:tc>
      </w:tr>
      <w:tr w:rsidR="008451FC" w:rsidRPr="002732A7" w14:paraId="4CDCF11B" w14:textId="77777777" w:rsidTr="002217F3">
        <w:trPr>
          <w:trHeight w:val="1050"/>
        </w:trPr>
        <w:tc>
          <w:tcPr>
            <w:tcW w:w="9855" w:type="dxa"/>
            <w:gridSpan w:val="9"/>
            <w:tcBorders>
              <w:top w:val="nil"/>
              <w:bottom w:val="single" w:sz="4" w:space="0" w:color="auto"/>
            </w:tcBorders>
          </w:tcPr>
          <w:p w14:paraId="629D6FF5"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obvodů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Konzultace teoretických aspektů zadaného tématu budou realizovány v konzultačních hodinách.</w:t>
            </w:r>
            <w:r>
              <w:t xml:space="preserve"> Vypracovanou esej a řešení odborného problému obhajuje před vyučujícím daného předmětu. </w:t>
            </w:r>
            <w:r w:rsidRPr="006876FA">
              <w:t xml:space="preserve"> </w:t>
            </w:r>
          </w:p>
        </w:tc>
      </w:tr>
      <w:tr w:rsidR="008451FC" w:rsidRPr="002732A7" w14:paraId="1B49E2B6" w14:textId="77777777" w:rsidTr="002217F3">
        <w:trPr>
          <w:trHeight w:val="265"/>
        </w:trPr>
        <w:tc>
          <w:tcPr>
            <w:tcW w:w="3653" w:type="dxa"/>
            <w:gridSpan w:val="3"/>
            <w:tcBorders>
              <w:top w:val="single" w:sz="4" w:space="0" w:color="auto"/>
            </w:tcBorders>
            <w:shd w:val="clear" w:color="auto" w:fill="F7CAAC"/>
          </w:tcPr>
          <w:p w14:paraId="531A7040"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851201E" w14:textId="77777777" w:rsidR="008451FC" w:rsidRPr="002732A7" w:rsidRDefault="008451FC" w:rsidP="002217F3">
            <w:pPr>
              <w:jc w:val="both"/>
            </w:pPr>
          </w:p>
        </w:tc>
      </w:tr>
      <w:tr w:rsidR="008451FC" w:rsidRPr="002732A7" w14:paraId="2A61DB2B" w14:textId="77777777" w:rsidTr="002217F3">
        <w:trPr>
          <w:trHeight w:val="1497"/>
        </w:trPr>
        <w:tc>
          <w:tcPr>
            <w:tcW w:w="9855" w:type="dxa"/>
            <w:gridSpan w:val="9"/>
            <w:tcBorders>
              <w:top w:val="nil"/>
            </w:tcBorders>
          </w:tcPr>
          <w:p w14:paraId="7C8B225A" w14:textId="77777777" w:rsidR="008451FC" w:rsidRPr="002732A7" w:rsidRDefault="008451FC" w:rsidP="002217F3">
            <w:pPr>
              <w:pStyle w:val="Default"/>
              <w:jc w:val="both"/>
              <w:rPr>
                <w:rFonts w:ascii="Arial Narrow" w:hAnsi="Arial Narrow"/>
                <w:color w:val="auto"/>
                <w:sz w:val="20"/>
                <w:szCs w:val="20"/>
              </w:rPr>
            </w:pPr>
            <w:r w:rsidRPr="002732A7">
              <w:rPr>
                <w:rFonts w:ascii="Arial Narrow" w:hAnsi="Arial Narrow"/>
                <w:b/>
                <w:i/>
                <w:iCs/>
                <w:color w:val="auto"/>
                <w:sz w:val="20"/>
                <w:szCs w:val="20"/>
              </w:rPr>
              <w:t>Povinná literatura:</w:t>
            </w:r>
            <w:r w:rsidRPr="002732A7">
              <w:rPr>
                <w:rFonts w:ascii="Arial Narrow" w:hAnsi="Arial Narrow"/>
                <w:i/>
                <w:iCs/>
                <w:color w:val="auto"/>
                <w:sz w:val="20"/>
                <w:szCs w:val="20"/>
              </w:rPr>
              <w:t xml:space="preserve"> </w:t>
            </w:r>
          </w:p>
          <w:p w14:paraId="00B1C66B" w14:textId="1453C8BD" w:rsidR="008451FC" w:rsidDel="0061617C" w:rsidRDefault="008451FC" w:rsidP="0061617C">
            <w:pPr>
              <w:jc w:val="both"/>
              <w:rPr>
                <w:del w:id="137" w:author="Jiří Vojtěšek" w:date="2024-10-28T19:25:00Z"/>
              </w:rPr>
            </w:pPr>
            <w:r w:rsidRPr="001573F6">
              <w:t xml:space="preserve">LOIKO, </w:t>
            </w:r>
            <w:proofErr w:type="spellStart"/>
            <w:r w:rsidRPr="001573F6">
              <w:t>Valeriia</w:t>
            </w:r>
            <w:proofErr w:type="spellEnd"/>
            <w:r w:rsidRPr="001573F6">
              <w:t xml:space="preserve"> V., et al. </w:t>
            </w:r>
            <w:proofErr w:type="spellStart"/>
            <w:r w:rsidRPr="001573F6">
              <w:rPr>
                <w:i/>
              </w:rPr>
              <w:t>Methodical</w:t>
            </w:r>
            <w:proofErr w:type="spellEnd"/>
            <w:r w:rsidRPr="001573F6">
              <w:rPr>
                <w:i/>
              </w:rPr>
              <w:t xml:space="preserve"> </w:t>
            </w:r>
            <w:proofErr w:type="spellStart"/>
            <w:r w:rsidRPr="001573F6">
              <w:rPr>
                <w:i/>
              </w:rPr>
              <w:t>tools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security</w:t>
            </w:r>
            <w:proofErr w:type="spellEnd"/>
            <w:r w:rsidRPr="001573F6">
              <w:rPr>
                <w:i/>
              </w:rPr>
              <w:t xml:space="preserve"> level </w:t>
            </w:r>
            <w:proofErr w:type="spellStart"/>
            <w:r w:rsidRPr="001573F6">
              <w:rPr>
                <w:i/>
              </w:rPr>
              <w:t>diagnostics</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the</w:t>
            </w:r>
            <w:proofErr w:type="spellEnd"/>
            <w:r w:rsidRPr="001573F6">
              <w:rPr>
                <w:i/>
              </w:rPr>
              <w:t xml:space="preserve"> </w:t>
            </w:r>
            <w:proofErr w:type="spellStart"/>
            <w:r w:rsidRPr="001573F6">
              <w:rPr>
                <w:i/>
              </w:rPr>
              <w:t>modern</w:t>
            </w:r>
            <w:proofErr w:type="spellEnd"/>
            <w:r w:rsidRPr="001573F6">
              <w:rPr>
                <w:i/>
              </w:rPr>
              <w:t xml:space="preserve"> </w:t>
            </w:r>
            <w:proofErr w:type="spellStart"/>
            <w:r w:rsidRPr="001573F6">
              <w:rPr>
                <w:i/>
              </w:rPr>
              <w:t>university's</w:t>
            </w:r>
            <w:proofErr w:type="spellEnd"/>
            <w:r w:rsidRPr="001573F6">
              <w:rPr>
                <w:i/>
              </w:rPr>
              <w:t xml:space="preserve"> </w:t>
            </w:r>
            <w:proofErr w:type="spellStart"/>
            <w:r w:rsidRPr="001573F6">
              <w:rPr>
                <w:i/>
              </w:rPr>
              <w:t>activity</w:t>
            </w:r>
            <w:proofErr w:type="spellEnd"/>
            <w:r w:rsidRPr="001573F6">
              <w:t xml:space="preserve">. International </w:t>
            </w:r>
            <w:proofErr w:type="spellStart"/>
            <w:r w:rsidRPr="001573F6">
              <w:t>Journal</w:t>
            </w:r>
            <w:proofErr w:type="spellEnd"/>
            <w:r w:rsidRPr="001573F6">
              <w:t xml:space="preserve"> </w:t>
            </w:r>
            <w:proofErr w:type="spellStart"/>
            <w:r w:rsidRPr="001573F6">
              <w:t>of</w:t>
            </w:r>
            <w:proofErr w:type="spellEnd"/>
            <w:r w:rsidRPr="001573F6">
              <w:t xml:space="preserve"> </w:t>
            </w:r>
            <w:proofErr w:type="spellStart"/>
            <w:r w:rsidRPr="001573F6">
              <w:t>Electronic</w:t>
            </w:r>
            <w:proofErr w:type="spellEnd"/>
            <w:r w:rsidRPr="001573F6">
              <w:t xml:space="preserve"> </w:t>
            </w:r>
            <w:proofErr w:type="spellStart"/>
            <w:r w:rsidRPr="001573F6">
              <w:t>Security</w:t>
            </w:r>
            <w:proofErr w:type="spellEnd"/>
            <w:r w:rsidRPr="001573F6">
              <w:t xml:space="preserve"> and Digital </w:t>
            </w:r>
            <w:proofErr w:type="spellStart"/>
            <w:r w:rsidRPr="001573F6">
              <w:t>Forensics</w:t>
            </w:r>
            <w:proofErr w:type="spellEnd"/>
            <w:r w:rsidRPr="001573F6">
              <w:t>, 2021, 13.2: 115-132.</w:t>
            </w:r>
          </w:p>
          <w:p w14:paraId="3F15A3C1" w14:textId="3BB1DCD2" w:rsidR="008451FC" w:rsidRDefault="008451FC">
            <w:pPr>
              <w:jc w:val="both"/>
            </w:pPr>
            <w:del w:id="138" w:author="Jiří Vojtěšek" w:date="2024-10-28T19:25:00Z">
              <w:r w:rsidRPr="00E16AF6" w:rsidDel="0061617C">
                <w:delText xml:space="preserve">VALOUCH, J, HROMADA, M. </w:delText>
              </w:r>
              <w:r w:rsidRPr="005D350E" w:rsidDel="0061617C">
                <w:rPr>
                  <w:i/>
                  <w:iCs/>
                </w:rPr>
                <w:delText>Bezpečnostní futurologie</w:delText>
              </w:r>
              <w:r w:rsidRPr="00E16AF6" w:rsidDel="0061617C">
                <w:delText xml:space="preserve">. 1. vyd. Zlín: Univerzita Tomáše Bati ve Zlíně. </w:delText>
              </w:r>
              <w:r w:rsidDel="0061617C">
                <w:delText xml:space="preserve">2016. </w:delText>
              </w:r>
              <w:r w:rsidRPr="00E16AF6" w:rsidDel="0061617C">
                <w:delText>146 s. ISBN 978-80-7454-621-1.</w:delText>
              </w:r>
            </w:del>
          </w:p>
          <w:p w14:paraId="3C37F563" w14:textId="77777777" w:rsidR="008451FC" w:rsidRDefault="008451FC" w:rsidP="002217F3">
            <w:pPr>
              <w:jc w:val="both"/>
            </w:pPr>
            <w:r w:rsidRPr="001573F6">
              <w:t xml:space="preserve">MAJUMDAR, </w:t>
            </w:r>
            <w:proofErr w:type="spellStart"/>
            <w:r w:rsidRPr="001573F6">
              <w:t>Joydeep</w:t>
            </w:r>
            <w:proofErr w:type="spellEnd"/>
            <w:r w:rsidRPr="001573F6">
              <w:t xml:space="preserve">, et al. </w:t>
            </w:r>
            <w:proofErr w:type="spellStart"/>
            <w:r w:rsidRPr="001573F6">
              <w:t>Logistics</w:t>
            </w:r>
            <w:proofErr w:type="spellEnd"/>
            <w:r w:rsidRPr="001573F6">
              <w:t xml:space="preserve">, Reliability, </w:t>
            </w:r>
            <w:proofErr w:type="spellStart"/>
            <w:r w:rsidRPr="001573F6">
              <w:rPr>
                <w:i/>
              </w:rPr>
              <w:t>Availability</w:t>
            </w:r>
            <w:proofErr w:type="spellEnd"/>
            <w:r w:rsidRPr="001573F6">
              <w:rPr>
                <w:i/>
              </w:rPr>
              <w:t xml:space="preserve">, </w:t>
            </w:r>
            <w:proofErr w:type="spellStart"/>
            <w:r w:rsidRPr="001573F6">
              <w:rPr>
                <w:i/>
              </w:rPr>
              <w:t>Maintainability</w:t>
            </w:r>
            <w:proofErr w:type="spellEnd"/>
            <w:r w:rsidRPr="001573F6">
              <w:rPr>
                <w:i/>
              </w:rPr>
              <w:t xml:space="preserve"> and </w:t>
            </w:r>
            <w:proofErr w:type="spellStart"/>
            <w:r w:rsidRPr="001573F6">
              <w:rPr>
                <w:i/>
              </w:rPr>
              <w:t>Safety</w:t>
            </w:r>
            <w:proofErr w:type="spellEnd"/>
            <w:r w:rsidRPr="001573F6">
              <w:rPr>
                <w:i/>
              </w:rPr>
              <w:t xml:space="preserve"> (L-RAMS) </w:t>
            </w:r>
            <w:proofErr w:type="spellStart"/>
            <w:r w:rsidRPr="001573F6">
              <w:rPr>
                <w:i/>
              </w:rPr>
              <w:t>for</w:t>
            </w:r>
            <w:proofErr w:type="spellEnd"/>
            <w:r w:rsidRPr="001573F6">
              <w:rPr>
                <w:i/>
              </w:rPr>
              <w:t xml:space="preserve"> </w:t>
            </w:r>
            <w:proofErr w:type="spellStart"/>
            <w:r w:rsidRPr="001573F6">
              <w:rPr>
                <w:i/>
              </w:rPr>
              <w:t>Intelligent</w:t>
            </w:r>
            <w:proofErr w:type="spellEnd"/>
            <w:r w:rsidRPr="001573F6">
              <w:rPr>
                <w:i/>
              </w:rPr>
              <w:t xml:space="preserve">, </w:t>
            </w:r>
            <w:proofErr w:type="spellStart"/>
            <w:r w:rsidRPr="001573F6">
              <w:rPr>
                <w:i/>
              </w:rPr>
              <w:t>Interconnected</w:t>
            </w:r>
            <w:proofErr w:type="spellEnd"/>
            <w:r w:rsidRPr="001573F6">
              <w:rPr>
                <w:i/>
              </w:rPr>
              <w:t xml:space="preserve">, Digital and </w:t>
            </w:r>
            <w:proofErr w:type="spellStart"/>
            <w:r w:rsidRPr="001573F6">
              <w:rPr>
                <w:i/>
              </w:rPr>
              <w:t>Distributed</w:t>
            </w:r>
            <w:proofErr w:type="spellEnd"/>
            <w:r w:rsidRPr="001573F6">
              <w:rPr>
                <w:i/>
              </w:rPr>
              <w:t xml:space="preserve"> (I2D2) </w:t>
            </w:r>
            <w:proofErr w:type="spellStart"/>
            <w:r w:rsidRPr="001573F6">
              <w:rPr>
                <w:i/>
              </w:rPr>
              <w:t>empowered</w:t>
            </w:r>
            <w:proofErr w:type="spellEnd"/>
            <w:r w:rsidRPr="001573F6">
              <w:rPr>
                <w:i/>
              </w:rPr>
              <w:t xml:space="preserve"> </w:t>
            </w:r>
            <w:proofErr w:type="spellStart"/>
            <w:r w:rsidRPr="001573F6">
              <w:rPr>
                <w:i/>
              </w:rPr>
              <w:t>futuristic</w:t>
            </w:r>
            <w:proofErr w:type="spellEnd"/>
            <w:r w:rsidRPr="001573F6">
              <w:rPr>
                <w:i/>
              </w:rPr>
              <w:t xml:space="preserve"> </w:t>
            </w:r>
            <w:proofErr w:type="spellStart"/>
            <w:r w:rsidRPr="001573F6">
              <w:rPr>
                <w:i/>
              </w:rPr>
              <w:t>Military</w:t>
            </w:r>
            <w:proofErr w:type="spellEnd"/>
            <w:r w:rsidRPr="001573F6">
              <w:rPr>
                <w:i/>
              </w:rPr>
              <w:t xml:space="preserve"> Systems</w:t>
            </w:r>
            <w:r w:rsidRPr="001573F6">
              <w:t xml:space="preserve">. IEEE </w:t>
            </w:r>
            <w:proofErr w:type="spellStart"/>
            <w:r w:rsidRPr="001573F6">
              <w:t>Transactions</w:t>
            </w:r>
            <w:proofErr w:type="spellEnd"/>
            <w:r w:rsidRPr="001573F6">
              <w:t xml:space="preserve"> on </w:t>
            </w:r>
            <w:proofErr w:type="spellStart"/>
            <w:r w:rsidRPr="001573F6">
              <w:t>Engineering</w:t>
            </w:r>
            <w:proofErr w:type="spellEnd"/>
            <w:r w:rsidRPr="001573F6">
              <w:t xml:space="preserve"> Management, 2024.</w:t>
            </w:r>
          </w:p>
          <w:p w14:paraId="49CDA6D7" w14:textId="77777777" w:rsidR="008451FC" w:rsidRDefault="008451FC" w:rsidP="002217F3">
            <w:pPr>
              <w:jc w:val="both"/>
            </w:pPr>
            <w:r w:rsidRPr="00CD5172">
              <w:t xml:space="preserve">CHIRAYATH, </w:t>
            </w:r>
            <w:proofErr w:type="spellStart"/>
            <w:r w:rsidRPr="00CD5172">
              <w:t>Sunil</w:t>
            </w:r>
            <w:proofErr w:type="spellEnd"/>
            <w:r w:rsidRPr="00CD5172">
              <w:t xml:space="preserve"> S.; BABA, M. </w:t>
            </w:r>
            <w:proofErr w:type="spellStart"/>
            <w:r w:rsidRPr="00CD5172">
              <w:t>Sai</w:t>
            </w:r>
            <w:proofErr w:type="spellEnd"/>
            <w:r w:rsidRPr="00CD5172">
              <w:t xml:space="preserve"> (</w:t>
            </w:r>
            <w:proofErr w:type="spellStart"/>
            <w:r w:rsidRPr="00CD5172">
              <w:t>ed</w:t>
            </w:r>
            <w:proofErr w:type="spellEnd"/>
            <w:r w:rsidRPr="00CD5172">
              <w:t xml:space="preserve">.). </w:t>
            </w:r>
            <w:proofErr w:type="spellStart"/>
            <w:r w:rsidRPr="00CD5172">
              <w:rPr>
                <w:i/>
              </w:rPr>
              <w:t>Human</w:t>
            </w:r>
            <w:proofErr w:type="spellEnd"/>
            <w:r w:rsidRPr="00CD5172">
              <w:rPr>
                <w:i/>
              </w:rPr>
              <w:t xml:space="preserve"> Reliability </w:t>
            </w:r>
            <w:proofErr w:type="spellStart"/>
            <w:r w:rsidRPr="00CD5172">
              <w:rPr>
                <w:i/>
              </w:rPr>
              <w:t>Programs</w:t>
            </w:r>
            <w:proofErr w:type="spellEnd"/>
            <w:r w:rsidRPr="00CD5172">
              <w:rPr>
                <w:i/>
              </w:rPr>
              <w:t xml:space="preserve"> in </w:t>
            </w:r>
            <w:proofErr w:type="spellStart"/>
            <w:r w:rsidRPr="00CD5172">
              <w:rPr>
                <w:i/>
              </w:rPr>
              <w:t>Industries</w:t>
            </w:r>
            <w:proofErr w:type="spellEnd"/>
            <w:r w:rsidRPr="00CD5172">
              <w:rPr>
                <w:i/>
              </w:rPr>
              <w:t xml:space="preserve"> </w:t>
            </w:r>
            <w:proofErr w:type="spellStart"/>
            <w:r w:rsidRPr="00CD5172">
              <w:rPr>
                <w:i/>
              </w:rPr>
              <w:t>of</w:t>
            </w:r>
            <w:proofErr w:type="spellEnd"/>
            <w:r w:rsidRPr="00CD5172">
              <w:rPr>
                <w:i/>
              </w:rPr>
              <w:t xml:space="preserve"> </w:t>
            </w:r>
            <w:proofErr w:type="spellStart"/>
            <w:r w:rsidRPr="00CD5172">
              <w:rPr>
                <w:i/>
              </w:rPr>
              <w:t>National</w:t>
            </w:r>
            <w:proofErr w:type="spellEnd"/>
            <w:r w:rsidRPr="00CD5172">
              <w:rPr>
                <w:i/>
              </w:rPr>
              <w:t xml:space="preserve"> </w:t>
            </w:r>
            <w:proofErr w:type="spellStart"/>
            <w:r w:rsidRPr="00CD5172">
              <w:rPr>
                <w:i/>
              </w:rPr>
              <w:t>Importance</w:t>
            </w:r>
            <w:proofErr w:type="spellEnd"/>
            <w:r w:rsidRPr="00CD5172">
              <w:rPr>
                <w:i/>
              </w:rPr>
              <w:t xml:space="preserve"> </w:t>
            </w:r>
            <w:proofErr w:type="spellStart"/>
            <w:r w:rsidRPr="00CD5172">
              <w:rPr>
                <w:i/>
              </w:rPr>
              <w:t>for</w:t>
            </w:r>
            <w:proofErr w:type="spellEnd"/>
            <w:r w:rsidRPr="00CD5172">
              <w:rPr>
                <w:i/>
              </w:rPr>
              <w:t xml:space="preserve"> </w:t>
            </w:r>
            <w:proofErr w:type="spellStart"/>
            <w:r w:rsidRPr="00CD5172">
              <w:rPr>
                <w:i/>
              </w:rPr>
              <w:t>Safety</w:t>
            </w:r>
            <w:proofErr w:type="spellEnd"/>
            <w:r w:rsidRPr="00CD5172">
              <w:rPr>
                <w:i/>
              </w:rPr>
              <w:t xml:space="preserve"> and </w:t>
            </w:r>
            <w:proofErr w:type="spellStart"/>
            <w:r w:rsidRPr="00CD5172">
              <w:rPr>
                <w:i/>
              </w:rPr>
              <w:t>Security</w:t>
            </w:r>
            <w:proofErr w:type="spellEnd"/>
            <w:r w:rsidRPr="00CD5172">
              <w:t xml:space="preserve">. </w:t>
            </w:r>
            <w:proofErr w:type="spellStart"/>
            <w:r w:rsidRPr="00CD5172">
              <w:t>Springer</w:t>
            </w:r>
            <w:proofErr w:type="spellEnd"/>
            <w:r w:rsidRPr="00CD5172">
              <w:t>, 2023.</w:t>
            </w:r>
            <w:r w:rsidRPr="00E16AF6">
              <w:t xml:space="preserve">  </w:t>
            </w:r>
          </w:p>
          <w:p w14:paraId="718651B5" w14:textId="77777777" w:rsidR="008451FC" w:rsidRDefault="008451FC" w:rsidP="002217F3">
            <w:pPr>
              <w:jc w:val="both"/>
            </w:pPr>
            <w:proofErr w:type="spellStart"/>
            <w:r w:rsidRPr="00E16AF6">
              <w:t>Li</w:t>
            </w:r>
            <w:proofErr w:type="spellEnd"/>
            <w:r w:rsidRPr="00E16AF6">
              <w:t xml:space="preserve">, H., </w:t>
            </w:r>
            <w:proofErr w:type="spellStart"/>
            <w:r w:rsidRPr="00E16AF6">
              <w:t>Peng</w:t>
            </w:r>
            <w:proofErr w:type="spellEnd"/>
            <w:r w:rsidRPr="00E16AF6">
              <w:t xml:space="preserve">, W., </w:t>
            </w:r>
            <w:proofErr w:type="spellStart"/>
            <w:r w:rsidRPr="00E16AF6">
              <w:t>Adumene</w:t>
            </w:r>
            <w:proofErr w:type="spellEnd"/>
            <w:r w:rsidRPr="00E16AF6">
              <w:t xml:space="preserve">, S., &amp; </w:t>
            </w:r>
            <w:proofErr w:type="spellStart"/>
            <w:r w:rsidRPr="00E16AF6">
              <w:t>Yazdi</w:t>
            </w:r>
            <w:proofErr w:type="spellEnd"/>
            <w:r w:rsidRPr="00E16AF6">
              <w:t xml:space="preserve">, M. (2023). </w:t>
            </w:r>
            <w:proofErr w:type="spellStart"/>
            <w:r w:rsidRPr="001573F6">
              <w:rPr>
                <w:i/>
              </w:rPr>
              <w:t>Intelligent</w:t>
            </w:r>
            <w:proofErr w:type="spellEnd"/>
            <w:r w:rsidRPr="001573F6">
              <w:rPr>
                <w:i/>
              </w:rPr>
              <w:t xml:space="preserve"> reliability and </w:t>
            </w:r>
            <w:proofErr w:type="spellStart"/>
            <w:r w:rsidRPr="001573F6">
              <w:rPr>
                <w:i/>
              </w:rPr>
              <w:t>maintainability</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energy</w:t>
            </w:r>
            <w:proofErr w:type="spellEnd"/>
            <w:r w:rsidRPr="001573F6">
              <w:rPr>
                <w:i/>
              </w:rPr>
              <w:t xml:space="preserve"> </w:t>
            </w:r>
            <w:proofErr w:type="spellStart"/>
            <w:r w:rsidRPr="001573F6">
              <w:rPr>
                <w:i/>
              </w:rPr>
              <w:t>infrastructure</w:t>
            </w:r>
            <w:proofErr w:type="spellEnd"/>
            <w:r w:rsidRPr="001573F6">
              <w:rPr>
                <w:i/>
              </w:rPr>
              <w:t xml:space="preserve"> </w:t>
            </w:r>
            <w:proofErr w:type="spellStart"/>
            <w:r w:rsidRPr="001573F6">
              <w:rPr>
                <w:i/>
              </w:rPr>
              <w:t>assets</w:t>
            </w:r>
            <w:proofErr w:type="spellEnd"/>
            <w:r w:rsidRPr="00E16AF6">
              <w:t xml:space="preserve"> (Vol. 473, pp. 1-148). </w:t>
            </w:r>
            <w:proofErr w:type="spellStart"/>
            <w:r w:rsidRPr="00E16AF6">
              <w:t>Springer</w:t>
            </w:r>
            <w:proofErr w:type="spellEnd"/>
            <w:r w:rsidRPr="00E16AF6">
              <w:t>.</w:t>
            </w:r>
          </w:p>
          <w:p w14:paraId="48F97128" w14:textId="77777777" w:rsidR="008451FC" w:rsidRPr="002732A7" w:rsidRDefault="008451FC" w:rsidP="002217F3">
            <w:pPr>
              <w:jc w:val="both"/>
            </w:pPr>
          </w:p>
          <w:p w14:paraId="2476F4A8" w14:textId="77777777" w:rsidR="008451FC" w:rsidRPr="002732A7" w:rsidRDefault="008451FC" w:rsidP="002217F3">
            <w:pPr>
              <w:pStyle w:val="Default"/>
              <w:jc w:val="both"/>
              <w:rPr>
                <w:rFonts w:ascii="Arial Narrow" w:hAnsi="Arial Narrow"/>
                <w:i/>
                <w:iCs/>
                <w:color w:val="auto"/>
                <w:sz w:val="20"/>
                <w:szCs w:val="20"/>
              </w:rPr>
            </w:pPr>
            <w:r w:rsidRPr="002732A7">
              <w:rPr>
                <w:rFonts w:ascii="Arial Narrow" w:hAnsi="Arial Narrow"/>
                <w:b/>
                <w:i/>
                <w:iCs/>
                <w:color w:val="auto"/>
                <w:sz w:val="20"/>
                <w:szCs w:val="20"/>
              </w:rPr>
              <w:t>Doporučená literatura:</w:t>
            </w:r>
            <w:r w:rsidRPr="002732A7">
              <w:rPr>
                <w:rFonts w:ascii="Arial Narrow" w:hAnsi="Arial Narrow"/>
                <w:i/>
                <w:iCs/>
                <w:color w:val="auto"/>
                <w:sz w:val="20"/>
                <w:szCs w:val="20"/>
              </w:rPr>
              <w:t xml:space="preserve"> </w:t>
            </w:r>
          </w:p>
          <w:p w14:paraId="0294A4CE" w14:textId="77777777" w:rsidR="008451FC" w:rsidRDefault="008451FC" w:rsidP="002217F3">
            <w:pPr>
              <w:jc w:val="both"/>
            </w:pPr>
            <w:r w:rsidRPr="00134D3D">
              <w:t xml:space="preserve">VOGL, Gregory W.; WEISS, Brian A.; HELU, </w:t>
            </w:r>
            <w:proofErr w:type="spellStart"/>
            <w:r w:rsidRPr="00134D3D">
              <w:t>Moneer</w:t>
            </w:r>
            <w:proofErr w:type="spellEnd"/>
            <w:r w:rsidRPr="00134D3D">
              <w:t xml:space="preserve">. </w:t>
            </w:r>
            <w:r w:rsidRPr="001573F6">
              <w:rPr>
                <w:i/>
              </w:rPr>
              <w:t xml:space="preserve">A </w:t>
            </w:r>
            <w:proofErr w:type="spellStart"/>
            <w:r w:rsidRPr="001573F6">
              <w:rPr>
                <w:i/>
              </w:rPr>
              <w:t>review</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diagnostic</w:t>
            </w:r>
            <w:proofErr w:type="spellEnd"/>
            <w:r w:rsidRPr="001573F6">
              <w:rPr>
                <w:i/>
              </w:rPr>
              <w:t xml:space="preserve"> and </w:t>
            </w:r>
            <w:proofErr w:type="spellStart"/>
            <w:r w:rsidRPr="001573F6">
              <w:rPr>
                <w:i/>
              </w:rPr>
              <w:t>prognostic</w:t>
            </w:r>
            <w:proofErr w:type="spellEnd"/>
            <w:r w:rsidRPr="001573F6">
              <w:rPr>
                <w:i/>
              </w:rPr>
              <w:t xml:space="preserve"> </w:t>
            </w:r>
            <w:proofErr w:type="spellStart"/>
            <w:r w:rsidRPr="001573F6">
              <w:rPr>
                <w:i/>
              </w:rPr>
              <w:t>capabilities</w:t>
            </w:r>
            <w:proofErr w:type="spellEnd"/>
            <w:r w:rsidRPr="001573F6">
              <w:rPr>
                <w:i/>
              </w:rPr>
              <w:t xml:space="preserve"> and </w:t>
            </w:r>
            <w:proofErr w:type="spellStart"/>
            <w:r w:rsidRPr="001573F6">
              <w:rPr>
                <w:i/>
              </w:rPr>
              <w:t>best</w:t>
            </w:r>
            <w:proofErr w:type="spellEnd"/>
            <w:r w:rsidRPr="001573F6">
              <w:rPr>
                <w:i/>
              </w:rPr>
              <w:t xml:space="preserve"> </w:t>
            </w:r>
            <w:proofErr w:type="spellStart"/>
            <w:r w:rsidRPr="001573F6">
              <w:rPr>
                <w:i/>
              </w:rPr>
              <w:t>practices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manufacturing</w:t>
            </w:r>
            <w:proofErr w:type="spellEnd"/>
            <w:r w:rsidRPr="00134D3D">
              <w:t>. </w:t>
            </w:r>
            <w:proofErr w:type="spellStart"/>
            <w:r w:rsidRPr="00134D3D">
              <w:t>Journal</w:t>
            </w:r>
            <w:proofErr w:type="spellEnd"/>
            <w:r w:rsidRPr="00134D3D">
              <w:t xml:space="preserve"> </w:t>
            </w:r>
            <w:proofErr w:type="spellStart"/>
            <w:r w:rsidRPr="00134D3D">
              <w:t>of</w:t>
            </w:r>
            <w:proofErr w:type="spellEnd"/>
            <w:r w:rsidRPr="00134D3D">
              <w:t xml:space="preserve"> </w:t>
            </w:r>
            <w:proofErr w:type="spellStart"/>
            <w:r w:rsidRPr="00134D3D">
              <w:t>Intelligent</w:t>
            </w:r>
            <w:proofErr w:type="spellEnd"/>
            <w:r w:rsidRPr="00134D3D">
              <w:t xml:space="preserve"> </w:t>
            </w:r>
            <w:proofErr w:type="spellStart"/>
            <w:r w:rsidRPr="00134D3D">
              <w:t>Manufacturing</w:t>
            </w:r>
            <w:proofErr w:type="spellEnd"/>
            <w:r w:rsidRPr="00134D3D">
              <w:t>, 2019, 30: 79-95.</w:t>
            </w:r>
          </w:p>
          <w:p w14:paraId="1B832929" w14:textId="77777777" w:rsidR="008451FC" w:rsidRDefault="008451FC" w:rsidP="002217F3">
            <w:pPr>
              <w:jc w:val="both"/>
            </w:pPr>
            <w:r w:rsidRPr="0099507E">
              <w:t xml:space="preserve">ZHAO, </w:t>
            </w:r>
            <w:proofErr w:type="spellStart"/>
            <w:r w:rsidRPr="0099507E">
              <w:t>Xingang</w:t>
            </w:r>
            <w:proofErr w:type="spellEnd"/>
            <w:r w:rsidRPr="0099507E">
              <w:t xml:space="preserve">, et al. </w:t>
            </w:r>
            <w:proofErr w:type="spellStart"/>
            <w:r w:rsidRPr="001573F6">
              <w:rPr>
                <w:i/>
              </w:rPr>
              <w:t>Prognostics</w:t>
            </w:r>
            <w:proofErr w:type="spellEnd"/>
            <w:r w:rsidRPr="001573F6">
              <w:rPr>
                <w:i/>
              </w:rPr>
              <w:t xml:space="preserve"> and </w:t>
            </w:r>
            <w:proofErr w:type="spellStart"/>
            <w:r w:rsidRPr="001573F6">
              <w:rPr>
                <w:i/>
              </w:rPr>
              <w:t>health</w:t>
            </w:r>
            <w:proofErr w:type="spellEnd"/>
            <w:r w:rsidRPr="001573F6">
              <w:rPr>
                <w:i/>
              </w:rPr>
              <w:t xml:space="preserve"> management in </w:t>
            </w:r>
            <w:proofErr w:type="spellStart"/>
            <w:r w:rsidRPr="001573F6">
              <w:rPr>
                <w:i/>
              </w:rPr>
              <w:t>nuclear</w:t>
            </w:r>
            <w:proofErr w:type="spellEnd"/>
            <w:r w:rsidRPr="001573F6">
              <w:rPr>
                <w:i/>
              </w:rPr>
              <w:t xml:space="preserve"> </w:t>
            </w:r>
            <w:proofErr w:type="spellStart"/>
            <w:r w:rsidRPr="001573F6">
              <w:rPr>
                <w:i/>
              </w:rPr>
              <w:t>power</w:t>
            </w:r>
            <w:proofErr w:type="spellEnd"/>
            <w:r w:rsidRPr="001573F6">
              <w:rPr>
                <w:i/>
              </w:rPr>
              <w:t xml:space="preserve"> </w:t>
            </w:r>
            <w:proofErr w:type="spellStart"/>
            <w:r w:rsidRPr="001573F6">
              <w:rPr>
                <w:i/>
              </w:rPr>
              <w:t>plants</w:t>
            </w:r>
            <w:proofErr w:type="spellEnd"/>
            <w:r w:rsidRPr="001573F6">
              <w:rPr>
                <w:i/>
              </w:rPr>
              <w:t xml:space="preserve">: An </w:t>
            </w:r>
            <w:proofErr w:type="spellStart"/>
            <w:r w:rsidRPr="001573F6">
              <w:rPr>
                <w:i/>
              </w:rPr>
              <w:t>updated</w:t>
            </w:r>
            <w:proofErr w:type="spellEnd"/>
            <w:r w:rsidRPr="001573F6">
              <w:rPr>
                <w:i/>
              </w:rPr>
              <w:t xml:space="preserve"> </w:t>
            </w:r>
            <w:proofErr w:type="spellStart"/>
            <w:r w:rsidRPr="001573F6">
              <w:rPr>
                <w:i/>
              </w:rPr>
              <w:t>method-centric</w:t>
            </w:r>
            <w:proofErr w:type="spellEnd"/>
            <w:r w:rsidRPr="001573F6">
              <w:rPr>
                <w:i/>
              </w:rPr>
              <w:t xml:space="preserve"> </w:t>
            </w:r>
            <w:proofErr w:type="spellStart"/>
            <w:r w:rsidRPr="001573F6">
              <w:rPr>
                <w:i/>
              </w:rPr>
              <w:t>review</w:t>
            </w:r>
            <w:proofErr w:type="spellEnd"/>
            <w:r w:rsidRPr="001573F6">
              <w:rPr>
                <w:i/>
              </w:rPr>
              <w:t xml:space="preserve"> </w:t>
            </w:r>
            <w:proofErr w:type="spellStart"/>
            <w:r w:rsidRPr="001573F6">
              <w:rPr>
                <w:i/>
              </w:rPr>
              <w:t>with</w:t>
            </w:r>
            <w:proofErr w:type="spellEnd"/>
            <w:r w:rsidRPr="001573F6">
              <w:rPr>
                <w:i/>
              </w:rPr>
              <w:t xml:space="preserve"> </w:t>
            </w:r>
            <w:proofErr w:type="spellStart"/>
            <w:r w:rsidRPr="001573F6">
              <w:rPr>
                <w:i/>
              </w:rPr>
              <w:t>special</w:t>
            </w:r>
            <w:proofErr w:type="spellEnd"/>
            <w:r w:rsidRPr="001573F6">
              <w:rPr>
                <w:i/>
              </w:rPr>
              <w:t xml:space="preserve"> </w:t>
            </w:r>
            <w:proofErr w:type="spellStart"/>
            <w:r w:rsidRPr="001573F6">
              <w:rPr>
                <w:i/>
              </w:rPr>
              <w:t>focus</w:t>
            </w:r>
            <w:proofErr w:type="spellEnd"/>
            <w:r w:rsidRPr="001573F6">
              <w:rPr>
                <w:i/>
              </w:rPr>
              <w:t xml:space="preserve"> on data-</w:t>
            </w:r>
            <w:proofErr w:type="spellStart"/>
            <w:r w:rsidRPr="001573F6">
              <w:rPr>
                <w:i/>
              </w:rPr>
              <w:t>driven</w:t>
            </w:r>
            <w:proofErr w:type="spellEnd"/>
            <w:r w:rsidRPr="001573F6">
              <w:rPr>
                <w:i/>
              </w:rPr>
              <w:t xml:space="preserve"> </w:t>
            </w:r>
            <w:proofErr w:type="spellStart"/>
            <w:r w:rsidRPr="001573F6">
              <w:rPr>
                <w:i/>
              </w:rPr>
              <w:t>methods</w:t>
            </w:r>
            <w:proofErr w:type="spellEnd"/>
            <w:r w:rsidRPr="0099507E">
              <w:t xml:space="preserve">. </w:t>
            </w:r>
            <w:proofErr w:type="spellStart"/>
            <w:r w:rsidRPr="0099507E">
              <w:t>Frontiers</w:t>
            </w:r>
            <w:proofErr w:type="spellEnd"/>
            <w:r w:rsidRPr="0099507E">
              <w:t xml:space="preserve"> in </w:t>
            </w:r>
            <w:proofErr w:type="spellStart"/>
            <w:r w:rsidRPr="0099507E">
              <w:t>Energy</w:t>
            </w:r>
            <w:proofErr w:type="spellEnd"/>
            <w:r w:rsidRPr="0099507E">
              <w:t xml:space="preserve"> </w:t>
            </w:r>
            <w:proofErr w:type="spellStart"/>
            <w:r w:rsidRPr="0099507E">
              <w:t>Research</w:t>
            </w:r>
            <w:proofErr w:type="spellEnd"/>
            <w:r w:rsidRPr="0099507E">
              <w:t>, 2021, 9: 696785.</w:t>
            </w:r>
          </w:p>
          <w:p w14:paraId="11CED7D3" w14:textId="77777777" w:rsidR="008451FC" w:rsidRDefault="008451FC" w:rsidP="002217F3">
            <w:pPr>
              <w:jc w:val="both"/>
            </w:pPr>
            <w:r w:rsidRPr="0099507E">
              <w:t xml:space="preserve">HAGMEYER, Simon; MAUTHE, Fabian; ZEILER, Peter. </w:t>
            </w:r>
            <w:proofErr w:type="spellStart"/>
            <w:r w:rsidRPr="001573F6">
              <w:rPr>
                <w:i/>
              </w:rPr>
              <w:t>Creation</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publicly</w:t>
            </w:r>
            <w:proofErr w:type="spellEnd"/>
            <w:r w:rsidRPr="001573F6">
              <w:rPr>
                <w:i/>
              </w:rPr>
              <w:t xml:space="preserve"> </w:t>
            </w:r>
            <w:proofErr w:type="spellStart"/>
            <w:r w:rsidRPr="001573F6">
              <w:rPr>
                <w:i/>
              </w:rPr>
              <w:t>available</w:t>
            </w:r>
            <w:proofErr w:type="spellEnd"/>
            <w:r w:rsidRPr="001573F6">
              <w:rPr>
                <w:i/>
              </w:rPr>
              <w:t xml:space="preserve"> data </w:t>
            </w:r>
            <w:proofErr w:type="spellStart"/>
            <w:r w:rsidRPr="001573F6">
              <w:rPr>
                <w:i/>
              </w:rPr>
              <w:t>sets</w:t>
            </w:r>
            <w:proofErr w:type="spellEnd"/>
            <w:r w:rsidRPr="001573F6">
              <w:rPr>
                <w:i/>
              </w:rPr>
              <w:t xml:space="preserve"> </w:t>
            </w:r>
            <w:proofErr w:type="spellStart"/>
            <w:r w:rsidRPr="001573F6">
              <w:rPr>
                <w:i/>
              </w:rPr>
              <w:t>for</w:t>
            </w:r>
            <w:proofErr w:type="spellEnd"/>
            <w:r w:rsidRPr="001573F6">
              <w:rPr>
                <w:i/>
              </w:rPr>
              <w:t xml:space="preserve"> </w:t>
            </w:r>
            <w:proofErr w:type="spellStart"/>
            <w:r w:rsidRPr="001573F6">
              <w:rPr>
                <w:i/>
              </w:rPr>
              <w:t>prognostics</w:t>
            </w:r>
            <w:proofErr w:type="spellEnd"/>
            <w:r w:rsidRPr="001573F6">
              <w:rPr>
                <w:i/>
              </w:rPr>
              <w:t xml:space="preserve"> and </w:t>
            </w:r>
            <w:proofErr w:type="spellStart"/>
            <w:r w:rsidRPr="001573F6">
              <w:rPr>
                <w:i/>
              </w:rPr>
              <w:t>diagnostics</w:t>
            </w:r>
            <w:proofErr w:type="spellEnd"/>
            <w:r w:rsidRPr="001573F6">
              <w:rPr>
                <w:i/>
              </w:rPr>
              <w:t xml:space="preserve"> </w:t>
            </w:r>
            <w:proofErr w:type="spellStart"/>
            <w:r w:rsidRPr="001573F6">
              <w:rPr>
                <w:i/>
              </w:rPr>
              <w:t>addressing</w:t>
            </w:r>
            <w:proofErr w:type="spellEnd"/>
            <w:r w:rsidRPr="001573F6">
              <w:rPr>
                <w:i/>
              </w:rPr>
              <w:t xml:space="preserve"> data </w:t>
            </w:r>
            <w:proofErr w:type="spellStart"/>
            <w:r w:rsidRPr="001573F6">
              <w:rPr>
                <w:i/>
              </w:rPr>
              <w:t>scenarios</w:t>
            </w:r>
            <w:proofErr w:type="spellEnd"/>
            <w:r w:rsidRPr="001573F6">
              <w:rPr>
                <w:i/>
              </w:rPr>
              <w:t xml:space="preserve"> </w:t>
            </w:r>
            <w:proofErr w:type="spellStart"/>
            <w:r w:rsidRPr="001573F6">
              <w:rPr>
                <w:i/>
              </w:rPr>
              <w:t>relevant</w:t>
            </w:r>
            <w:proofErr w:type="spellEnd"/>
            <w:r w:rsidRPr="001573F6">
              <w:rPr>
                <w:i/>
              </w:rPr>
              <w:t xml:space="preserve"> to </w:t>
            </w:r>
            <w:proofErr w:type="spellStart"/>
            <w:r w:rsidRPr="001573F6">
              <w:rPr>
                <w:i/>
              </w:rPr>
              <w:t>industrial</w:t>
            </w:r>
            <w:proofErr w:type="spellEnd"/>
            <w:r w:rsidRPr="001573F6">
              <w:rPr>
                <w:i/>
              </w:rPr>
              <w:t xml:space="preserve"> </w:t>
            </w:r>
            <w:proofErr w:type="spellStart"/>
            <w:r w:rsidRPr="001573F6">
              <w:rPr>
                <w:i/>
              </w:rPr>
              <w:t>applications</w:t>
            </w:r>
            <w:proofErr w:type="spellEnd"/>
            <w:r w:rsidRPr="0099507E">
              <w:t xml:space="preserve">. International </w:t>
            </w:r>
            <w:proofErr w:type="spellStart"/>
            <w:r w:rsidRPr="0099507E">
              <w:t>Journal</w:t>
            </w:r>
            <w:proofErr w:type="spellEnd"/>
            <w:r w:rsidRPr="0099507E">
              <w:t xml:space="preserve"> </w:t>
            </w:r>
            <w:proofErr w:type="spellStart"/>
            <w:r w:rsidRPr="0099507E">
              <w:t>of</w:t>
            </w:r>
            <w:proofErr w:type="spellEnd"/>
            <w:r w:rsidRPr="0099507E">
              <w:t xml:space="preserve"> </w:t>
            </w:r>
            <w:proofErr w:type="spellStart"/>
            <w:r w:rsidRPr="0099507E">
              <w:t>Prognostics</w:t>
            </w:r>
            <w:proofErr w:type="spellEnd"/>
            <w:r w:rsidRPr="0099507E">
              <w:t xml:space="preserve"> and </w:t>
            </w:r>
            <w:proofErr w:type="spellStart"/>
            <w:r w:rsidRPr="0099507E">
              <w:t>Health</w:t>
            </w:r>
            <w:proofErr w:type="spellEnd"/>
            <w:r w:rsidRPr="0099507E">
              <w:t xml:space="preserve"> Management, 2021, 12.2.</w:t>
            </w:r>
          </w:p>
          <w:p w14:paraId="473A8089" w14:textId="77777777" w:rsidR="008451FC" w:rsidRPr="002732A7" w:rsidRDefault="008451FC" w:rsidP="002217F3">
            <w:pPr>
              <w:jc w:val="both"/>
            </w:pPr>
            <w:r w:rsidRPr="000D26C0">
              <w:t>BISTRON, Marta; PIOTROWSKI, Zbigniew</w:t>
            </w:r>
            <w:r w:rsidRPr="001573F6">
              <w:rPr>
                <w:i/>
              </w:rPr>
              <w:t xml:space="preserve">. </w:t>
            </w:r>
            <w:proofErr w:type="spellStart"/>
            <w:r w:rsidRPr="001573F6">
              <w:rPr>
                <w:i/>
              </w:rPr>
              <w:t>Artificial</w:t>
            </w:r>
            <w:proofErr w:type="spellEnd"/>
            <w:r w:rsidRPr="001573F6">
              <w:rPr>
                <w:i/>
              </w:rPr>
              <w:t xml:space="preserve"> </w:t>
            </w:r>
            <w:proofErr w:type="spellStart"/>
            <w:r w:rsidRPr="001573F6">
              <w:rPr>
                <w:i/>
              </w:rPr>
              <w:t>intelligence</w:t>
            </w:r>
            <w:proofErr w:type="spellEnd"/>
            <w:r w:rsidRPr="001573F6">
              <w:rPr>
                <w:i/>
              </w:rPr>
              <w:t xml:space="preserve"> </w:t>
            </w:r>
            <w:proofErr w:type="spellStart"/>
            <w:r w:rsidRPr="001573F6">
              <w:rPr>
                <w:i/>
              </w:rPr>
              <w:t>applications</w:t>
            </w:r>
            <w:proofErr w:type="spellEnd"/>
            <w:r w:rsidRPr="001573F6">
              <w:rPr>
                <w:i/>
              </w:rPr>
              <w:t xml:space="preserve"> in </w:t>
            </w:r>
            <w:proofErr w:type="spellStart"/>
            <w:r w:rsidRPr="001573F6">
              <w:rPr>
                <w:i/>
              </w:rPr>
              <w:t>military</w:t>
            </w:r>
            <w:proofErr w:type="spellEnd"/>
            <w:r w:rsidRPr="001573F6">
              <w:rPr>
                <w:i/>
              </w:rPr>
              <w:t xml:space="preserve"> </w:t>
            </w:r>
            <w:proofErr w:type="spellStart"/>
            <w:r w:rsidRPr="001573F6">
              <w:rPr>
                <w:i/>
              </w:rPr>
              <w:t>systems</w:t>
            </w:r>
            <w:proofErr w:type="spellEnd"/>
            <w:r w:rsidRPr="001573F6">
              <w:rPr>
                <w:i/>
              </w:rPr>
              <w:t xml:space="preserve"> and </w:t>
            </w:r>
            <w:proofErr w:type="spellStart"/>
            <w:r w:rsidRPr="001573F6">
              <w:rPr>
                <w:i/>
              </w:rPr>
              <w:t>their</w:t>
            </w:r>
            <w:proofErr w:type="spellEnd"/>
            <w:r w:rsidRPr="001573F6">
              <w:rPr>
                <w:i/>
              </w:rPr>
              <w:t xml:space="preserve"> influence on </w:t>
            </w:r>
            <w:proofErr w:type="spellStart"/>
            <w:r w:rsidRPr="001573F6">
              <w:rPr>
                <w:i/>
              </w:rPr>
              <w:t>sense</w:t>
            </w:r>
            <w:proofErr w:type="spellEnd"/>
            <w:r w:rsidRPr="001573F6">
              <w:rPr>
                <w:i/>
              </w:rPr>
              <w:t xml:space="preserve"> </w:t>
            </w:r>
            <w:proofErr w:type="spellStart"/>
            <w:r w:rsidRPr="001573F6">
              <w:rPr>
                <w:i/>
              </w:rPr>
              <w:t>of</w:t>
            </w:r>
            <w:proofErr w:type="spellEnd"/>
            <w:r w:rsidRPr="001573F6">
              <w:rPr>
                <w:i/>
              </w:rPr>
              <w:t xml:space="preserve"> </w:t>
            </w:r>
            <w:proofErr w:type="spellStart"/>
            <w:r w:rsidRPr="001573F6">
              <w:rPr>
                <w:i/>
              </w:rPr>
              <w:t>security</w:t>
            </w:r>
            <w:proofErr w:type="spellEnd"/>
            <w:r w:rsidRPr="000D26C0">
              <w:t xml:space="preserve"> </w:t>
            </w:r>
            <w:proofErr w:type="spellStart"/>
            <w:r w:rsidRPr="000D26C0">
              <w:t>of</w:t>
            </w:r>
            <w:proofErr w:type="spellEnd"/>
            <w:r w:rsidRPr="000D26C0">
              <w:t xml:space="preserve"> </w:t>
            </w:r>
            <w:proofErr w:type="spellStart"/>
            <w:r w:rsidRPr="000D26C0">
              <w:t>citizens</w:t>
            </w:r>
            <w:proofErr w:type="spellEnd"/>
            <w:r w:rsidRPr="000D26C0">
              <w:t>. Electronics, 2021, 10.7: 871.</w:t>
            </w:r>
          </w:p>
        </w:tc>
      </w:tr>
      <w:tr w:rsidR="008451FC" w:rsidRPr="002732A7" w14:paraId="33FB49C3"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0721BA78" w14:textId="77777777" w:rsidR="008451FC" w:rsidRPr="002732A7" w:rsidRDefault="008451FC" w:rsidP="002217F3">
            <w:pPr>
              <w:jc w:val="center"/>
              <w:rPr>
                <w:b/>
              </w:rPr>
            </w:pPr>
            <w:r w:rsidRPr="002732A7">
              <w:rPr>
                <w:b/>
              </w:rPr>
              <w:t>Informace ke kombinované nebo distanční formě</w:t>
            </w:r>
          </w:p>
        </w:tc>
      </w:tr>
      <w:tr w:rsidR="008451FC" w:rsidRPr="002732A7" w14:paraId="03C44333" w14:textId="77777777" w:rsidTr="002217F3">
        <w:tc>
          <w:tcPr>
            <w:tcW w:w="4787" w:type="dxa"/>
            <w:gridSpan w:val="4"/>
            <w:tcBorders>
              <w:top w:val="single" w:sz="2" w:space="0" w:color="auto"/>
            </w:tcBorders>
            <w:shd w:val="clear" w:color="auto" w:fill="F7CAAC"/>
          </w:tcPr>
          <w:p w14:paraId="4A499235"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037AE954"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1D55E87A" w14:textId="77777777" w:rsidR="008451FC" w:rsidRPr="002732A7" w:rsidRDefault="008451FC" w:rsidP="002217F3">
            <w:pPr>
              <w:jc w:val="both"/>
              <w:rPr>
                <w:b/>
              </w:rPr>
            </w:pPr>
            <w:r w:rsidRPr="002732A7">
              <w:rPr>
                <w:b/>
              </w:rPr>
              <w:t xml:space="preserve">hodin </w:t>
            </w:r>
          </w:p>
        </w:tc>
      </w:tr>
      <w:tr w:rsidR="008451FC" w:rsidRPr="002732A7" w14:paraId="4FFC14EB" w14:textId="77777777" w:rsidTr="002217F3">
        <w:tc>
          <w:tcPr>
            <w:tcW w:w="9855" w:type="dxa"/>
            <w:gridSpan w:val="9"/>
            <w:shd w:val="clear" w:color="auto" w:fill="F7CAAC"/>
          </w:tcPr>
          <w:p w14:paraId="1B52BBD2" w14:textId="77777777" w:rsidR="008451FC" w:rsidRPr="002732A7" w:rsidRDefault="008451FC" w:rsidP="002217F3">
            <w:pPr>
              <w:jc w:val="both"/>
              <w:rPr>
                <w:b/>
              </w:rPr>
            </w:pPr>
            <w:r w:rsidRPr="002732A7">
              <w:rPr>
                <w:b/>
              </w:rPr>
              <w:t>Informace o způsobu kontaktu s vyučujícím</w:t>
            </w:r>
          </w:p>
        </w:tc>
      </w:tr>
      <w:tr w:rsidR="008451FC" w:rsidRPr="002732A7" w14:paraId="7550014A" w14:textId="77777777" w:rsidTr="001322CD">
        <w:trPr>
          <w:trHeight w:val="418"/>
        </w:trPr>
        <w:tc>
          <w:tcPr>
            <w:tcW w:w="9855" w:type="dxa"/>
            <w:gridSpan w:val="9"/>
          </w:tcPr>
          <w:p w14:paraId="14BB6CF7"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194E719D" w14:textId="77777777" w:rsidR="008451FC" w:rsidRPr="002732A7" w:rsidRDefault="008451FC" w:rsidP="008451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453F2D45" w14:textId="77777777" w:rsidTr="002217F3">
        <w:tc>
          <w:tcPr>
            <w:tcW w:w="9855" w:type="dxa"/>
            <w:gridSpan w:val="9"/>
            <w:tcBorders>
              <w:bottom w:val="double" w:sz="4" w:space="0" w:color="auto"/>
            </w:tcBorders>
            <w:shd w:val="clear" w:color="auto" w:fill="BDD6EE"/>
          </w:tcPr>
          <w:p w14:paraId="737E097E" w14:textId="68D81CB6" w:rsidR="008451FC" w:rsidRPr="002732A7" w:rsidRDefault="008451FC" w:rsidP="002217F3">
            <w:pPr>
              <w:tabs>
                <w:tab w:val="right" w:pos="9487"/>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23B0967" w14:textId="77777777" w:rsidTr="002217F3">
        <w:tc>
          <w:tcPr>
            <w:tcW w:w="3086" w:type="dxa"/>
            <w:tcBorders>
              <w:top w:val="double" w:sz="4" w:space="0" w:color="auto"/>
            </w:tcBorders>
            <w:shd w:val="clear" w:color="auto" w:fill="F7CAAC"/>
          </w:tcPr>
          <w:p w14:paraId="23B88BB5"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9D457D9" w14:textId="2D664BDE" w:rsidR="008451FC" w:rsidRPr="002732A7" w:rsidRDefault="00D92DA6" w:rsidP="002217F3">
            <w:pPr>
              <w:jc w:val="both"/>
            </w:pPr>
            <w:bookmarkStart w:id="139" w:name="BIII_VybraneKapitolyUI"/>
            <w:proofErr w:type="spellStart"/>
            <w:r w:rsidRPr="00D33CD6">
              <w:t>Selected</w:t>
            </w:r>
            <w:proofErr w:type="spellEnd"/>
            <w:r w:rsidRPr="00D33CD6">
              <w:t xml:space="preserve"> </w:t>
            </w:r>
            <w:proofErr w:type="spellStart"/>
            <w:r w:rsidRPr="00D33CD6">
              <w:t>Chapters</w:t>
            </w:r>
            <w:proofErr w:type="spellEnd"/>
            <w:r w:rsidRPr="00D33CD6">
              <w:t xml:space="preserve"> </w:t>
            </w:r>
            <w:proofErr w:type="spellStart"/>
            <w:r w:rsidRPr="00D33CD6">
              <w:t>from</w:t>
            </w:r>
            <w:proofErr w:type="spellEnd"/>
            <w:r w:rsidRPr="00D33CD6">
              <w:t xml:space="preserve"> </w:t>
            </w:r>
            <w:proofErr w:type="spellStart"/>
            <w:r w:rsidRPr="00D33CD6">
              <w:t>Artificial</w:t>
            </w:r>
            <w:proofErr w:type="spellEnd"/>
            <w:r w:rsidRPr="00D33CD6">
              <w:t xml:space="preserve"> </w:t>
            </w:r>
            <w:proofErr w:type="spellStart"/>
            <w:r w:rsidRPr="00D33CD6">
              <w:t>Intelligence</w:t>
            </w:r>
            <w:bookmarkEnd w:id="139"/>
            <w:proofErr w:type="spellEnd"/>
          </w:p>
        </w:tc>
      </w:tr>
      <w:tr w:rsidR="008451FC" w:rsidRPr="002732A7" w14:paraId="66BB22F5" w14:textId="77777777" w:rsidTr="002217F3">
        <w:tc>
          <w:tcPr>
            <w:tcW w:w="3086" w:type="dxa"/>
            <w:shd w:val="clear" w:color="auto" w:fill="F7CAAC"/>
          </w:tcPr>
          <w:p w14:paraId="0DE4B213" w14:textId="77777777" w:rsidR="008451FC" w:rsidRPr="002732A7" w:rsidRDefault="008451FC" w:rsidP="002217F3">
            <w:pPr>
              <w:jc w:val="both"/>
              <w:rPr>
                <w:b/>
              </w:rPr>
            </w:pPr>
            <w:r w:rsidRPr="002732A7">
              <w:rPr>
                <w:b/>
              </w:rPr>
              <w:t>Typ předmětu</w:t>
            </w:r>
          </w:p>
        </w:tc>
        <w:tc>
          <w:tcPr>
            <w:tcW w:w="3406" w:type="dxa"/>
            <w:gridSpan w:val="5"/>
          </w:tcPr>
          <w:p w14:paraId="19904DD5" w14:textId="77777777" w:rsidR="008451FC" w:rsidRPr="002732A7" w:rsidRDefault="008451FC" w:rsidP="002217F3">
            <w:pPr>
              <w:jc w:val="both"/>
            </w:pPr>
            <w:r>
              <w:t>povinně volitelný – skupina II.</w:t>
            </w:r>
          </w:p>
        </w:tc>
        <w:tc>
          <w:tcPr>
            <w:tcW w:w="2695" w:type="dxa"/>
            <w:gridSpan w:val="2"/>
            <w:shd w:val="clear" w:color="auto" w:fill="F7CAAC"/>
          </w:tcPr>
          <w:p w14:paraId="5006B06E" w14:textId="77777777" w:rsidR="008451FC" w:rsidRPr="002732A7" w:rsidRDefault="008451FC" w:rsidP="002217F3">
            <w:pPr>
              <w:jc w:val="both"/>
            </w:pPr>
            <w:r w:rsidRPr="002732A7">
              <w:rPr>
                <w:b/>
              </w:rPr>
              <w:t>doporučený ročník / semestr</w:t>
            </w:r>
          </w:p>
        </w:tc>
        <w:tc>
          <w:tcPr>
            <w:tcW w:w="668" w:type="dxa"/>
          </w:tcPr>
          <w:p w14:paraId="2BAB53D0" w14:textId="77777777" w:rsidR="008451FC" w:rsidRPr="002732A7" w:rsidRDefault="008451FC" w:rsidP="002217F3">
            <w:pPr>
              <w:jc w:val="both"/>
            </w:pPr>
          </w:p>
        </w:tc>
      </w:tr>
      <w:tr w:rsidR="008451FC" w:rsidRPr="002732A7" w14:paraId="4AC77E8B" w14:textId="77777777" w:rsidTr="002217F3">
        <w:tc>
          <w:tcPr>
            <w:tcW w:w="3086" w:type="dxa"/>
            <w:shd w:val="clear" w:color="auto" w:fill="F7CAAC"/>
          </w:tcPr>
          <w:p w14:paraId="34390D63" w14:textId="77777777" w:rsidR="008451FC" w:rsidRPr="002732A7" w:rsidRDefault="008451FC" w:rsidP="002217F3">
            <w:pPr>
              <w:jc w:val="both"/>
              <w:rPr>
                <w:b/>
              </w:rPr>
            </w:pPr>
            <w:r w:rsidRPr="002732A7">
              <w:rPr>
                <w:b/>
              </w:rPr>
              <w:t>Rozsah studijního předmětu</w:t>
            </w:r>
          </w:p>
        </w:tc>
        <w:tc>
          <w:tcPr>
            <w:tcW w:w="1701" w:type="dxa"/>
            <w:gridSpan w:val="3"/>
          </w:tcPr>
          <w:p w14:paraId="0BC35686" w14:textId="77777777" w:rsidR="008451FC" w:rsidRPr="002732A7" w:rsidRDefault="008451FC" w:rsidP="002217F3">
            <w:pPr>
              <w:jc w:val="both"/>
            </w:pPr>
            <w:r>
              <w:t>15k</w:t>
            </w:r>
          </w:p>
        </w:tc>
        <w:tc>
          <w:tcPr>
            <w:tcW w:w="889" w:type="dxa"/>
            <w:shd w:val="clear" w:color="auto" w:fill="F7CAAC"/>
          </w:tcPr>
          <w:p w14:paraId="5FDB1810" w14:textId="77777777" w:rsidR="008451FC" w:rsidRPr="002732A7" w:rsidRDefault="008451FC" w:rsidP="002217F3">
            <w:pPr>
              <w:jc w:val="both"/>
              <w:rPr>
                <w:b/>
              </w:rPr>
            </w:pPr>
            <w:r w:rsidRPr="002732A7">
              <w:rPr>
                <w:b/>
              </w:rPr>
              <w:t xml:space="preserve">hod. </w:t>
            </w:r>
          </w:p>
        </w:tc>
        <w:tc>
          <w:tcPr>
            <w:tcW w:w="816" w:type="dxa"/>
          </w:tcPr>
          <w:p w14:paraId="7336FF4B" w14:textId="136F54B7" w:rsidR="008451FC" w:rsidRPr="002732A7" w:rsidRDefault="001D6091" w:rsidP="002217F3">
            <w:pPr>
              <w:jc w:val="both"/>
            </w:pPr>
            <w:ins w:id="140" w:author="Jiří Vojtěšek" w:date="2024-10-30T10:38:00Z">
              <w:r>
                <w:t>15</w:t>
              </w:r>
            </w:ins>
          </w:p>
        </w:tc>
        <w:tc>
          <w:tcPr>
            <w:tcW w:w="2156" w:type="dxa"/>
            <w:shd w:val="clear" w:color="auto" w:fill="F7CAAC"/>
          </w:tcPr>
          <w:p w14:paraId="1FECC627" w14:textId="77777777" w:rsidR="008451FC" w:rsidRPr="002732A7" w:rsidRDefault="008451FC" w:rsidP="002217F3">
            <w:pPr>
              <w:jc w:val="both"/>
              <w:rPr>
                <w:b/>
              </w:rPr>
            </w:pPr>
            <w:r w:rsidRPr="002732A7">
              <w:rPr>
                <w:b/>
              </w:rPr>
              <w:t>kreditů</w:t>
            </w:r>
          </w:p>
        </w:tc>
        <w:tc>
          <w:tcPr>
            <w:tcW w:w="1207" w:type="dxa"/>
            <w:gridSpan w:val="2"/>
          </w:tcPr>
          <w:p w14:paraId="597A7AD7" w14:textId="77777777" w:rsidR="008451FC" w:rsidRPr="002732A7" w:rsidRDefault="008451FC" w:rsidP="002217F3">
            <w:pPr>
              <w:jc w:val="both"/>
            </w:pPr>
            <w:r w:rsidRPr="002732A7">
              <w:t>10</w:t>
            </w:r>
          </w:p>
        </w:tc>
      </w:tr>
      <w:tr w:rsidR="008451FC" w:rsidRPr="002732A7" w14:paraId="5D70774F" w14:textId="77777777" w:rsidTr="002217F3">
        <w:tc>
          <w:tcPr>
            <w:tcW w:w="3086" w:type="dxa"/>
            <w:shd w:val="clear" w:color="auto" w:fill="F7CAAC"/>
          </w:tcPr>
          <w:p w14:paraId="624E7EAC"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785E8710" w14:textId="77777777" w:rsidR="008451FC" w:rsidRPr="002732A7" w:rsidRDefault="008451FC" w:rsidP="002217F3">
            <w:pPr>
              <w:jc w:val="both"/>
            </w:pPr>
          </w:p>
        </w:tc>
      </w:tr>
      <w:tr w:rsidR="008451FC" w:rsidRPr="002732A7" w14:paraId="0E5A5139" w14:textId="77777777" w:rsidTr="002217F3">
        <w:tc>
          <w:tcPr>
            <w:tcW w:w="3086" w:type="dxa"/>
            <w:shd w:val="clear" w:color="auto" w:fill="F7CAAC"/>
          </w:tcPr>
          <w:p w14:paraId="3E9DED56" w14:textId="77777777" w:rsidR="008451FC" w:rsidRPr="002732A7" w:rsidRDefault="008451FC" w:rsidP="002217F3">
            <w:pPr>
              <w:jc w:val="both"/>
              <w:rPr>
                <w:b/>
              </w:rPr>
            </w:pPr>
            <w:r w:rsidRPr="002732A7">
              <w:rPr>
                <w:b/>
              </w:rPr>
              <w:t>Způsob ověření výsledků učení</w:t>
            </w:r>
          </w:p>
        </w:tc>
        <w:tc>
          <w:tcPr>
            <w:tcW w:w="3406" w:type="dxa"/>
            <w:gridSpan w:val="5"/>
          </w:tcPr>
          <w:p w14:paraId="4BA6DBB3" w14:textId="77777777" w:rsidR="008451FC" w:rsidRPr="002732A7" w:rsidRDefault="008451FC" w:rsidP="002217F3">
            <w:pPr>
              <w:jc w:val="both"/>
            </w:pPr>
            <w:r w:rsidRPr="002732A7">
              <w:t>Zkouška</w:t>
            </w:r>
          </w:p>
        </w:tc>
        <w:tc>
          <w:tcPr>
            <w:tcW w:w="2156" w:type="dxa"/>
            <w:shd w:val="clear" w:color="auto" w:fill="F7CAAC"/>
          </w:tcPr>
          <w:p w14:paraId="5B474B9A" w14:textId="77777777" w:rsidR="008451FC" w:rsidRPr="002732A7" w:rsidRDefault="008451FC" w:rsidP="002217F3">
            <w:pPr>
              <w:jc w:val="both"/>
              <w:rPr>
                <w:b/>
              </w:rPr>
            </w:pPr>
            <w:r w:rsidRPr="002732A7">
              <w:rPr>
                <w:b/>
              </w:rPr>
              <w:t>Forma výuky</w:t>
            </w:r>
          </w:p>
        </w:tc>
        <w:tc>
          <w:tcPr>
            <w:tcW w:w="1207" w:type="dxa"/>
            <w:gridSpan w:val="2"/>
          </w:tcPr>
          <w:p w14:paraId="592C2A29" w14:textId="77777777" w:rsidR="008451FC" w:rsidRPr="002732A7" w:rsidRDefault="008451FC" w:rsidP="002217F3">
            <w:pPr>
              <w:jc w:val="both"/>
            </w:pPr>
            <w:r w:rsidRPr="002732A7">
              <w:t>Konzultační</w:t>
            </w:r>
          </w:p>
        </w:tc>
      </w:tr>
      <w:tr w:rsidR="008451FC" w:rsidRPr="002732A7" w14:paraId="6FC7E15C" w14:textId="77777777" w:rsidTr="002217F3">
        <w:tc>
          <w:tcPr>
            <w:tcW w:w="3086" w:type="dxa"/>
            <w:shd w:val="clear" w:color="auto" w:fill="F7CAAC"/>
          </w:tcPr>
          <w:p w14:paraId="39EAA185"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9432C6D"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 xml:space="preserve">Písemná a ústní. </w:t>
            </w:r>
          </w:p>
          <w:p w14:paraId="210C4BE2" w14:textId="77777777" w:rsidR="008451FC" w:rsidRPr="002732A7" w:rsidRDefault="008451FC" w:rsidP="002217F3">
            <w:pPr>
              <w:jc w:val="both"/>
            </w:pPr>
          </w:p>
        </w:tc>
      </w:tr>
      <w:tr w:rsidR="008451FC" w:rsidRPr="002732A7" w14:paraId="1EBD3CBD" w14:textId="77777777" w:rsidTr="002217F3">
        <w:trPr>
          <w:trHeight w:val="554"/>
        </w:trPr>
        <w:tc>
          <w:tcPr>
            <w:tcW w:w="9855" w:type="dxa"/>
            <w:gridSpan w:val="9"/>
            <w:tcBorders>
              <w:top w:val="nil"/>
            </w:tcBorders>
          </w:tcPr>
          <w:p w14:paraId="621D7277" w14:textId="77777777" w:rsidR="008451FC" w:rsidRPr="002732A7" w:rsidRDefault="008451FC" w:rsidP="002217F3">
            <w:pPr>
              <w:jc w:val="both"/>
            </w:pPr>
            <w:r w:rsidRPr="002732A7">
              <w:t>Student připravuje esej, rozsáhlejší projekt nebo řeší konkrétní odborný problém dohodnuté s vyučujícím. Téma souvisí s obsahem předmětu a pokud možno i s tématem disertační práce studenta. Student pak písemně zpracovaný problém obhajuje ústně prezentací a odpovídá na doplňující dotazy.</w:t>
            </w:r>
          </w:p>
        </w:tc>
      </w:tr>
      <w:tr w:rsidR="008451FC" w:rsidRPr="002732A7" w14:paraId="4F2FE978" w14:textId="77777777" w:rsidTr="002217F3">
        <w:trPr>
          <w:trHeight w:val="197"/>
        </w:trPr>
        <w:tc>
          <w:tcPr>
            <w:tcW w:w="3086" w:type="dxa"/>
            <w:tcBorders>
              <w:top w:val="nil"/>
            </w:tcBorders>
            <w:shd w:val="clear" w:color="auto" w:fill="F7CAAC"/>
          </w:tcPr>
          <w:p w14:paraId="5CCFDBA6"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D2A69F7" w14:textId="77777777" w:rsidR="008451FC" w:rsidRPr="002732A7" w:rsidRDefault="008451FC" w:rsidP="002217F3">
            <w:pPr>
              <w:jc w:val="both"/>
            </w:pPr>
            <w:r w:rsidRPr="002732A7">
              <w:t>prof. Ing. Roman Šenkeřík, Ph.D.</w:t>
            </w:r>
          </w:p>
        </w:tc>
      </w:tr>
      <w:tr w:rsidR="008451FC" w:rsidRPr="002732A7" w14:paraId="099864AE" w14:textId="77777777" w:rsidTr="002217F3">
        <w:trPr>
          <w:trHeight w:val="243"/>
        </w:trPr>
        <w:tc>
          <w:tcPr>
            <w:tcW w:w="3086" w:type="dxa"/>
            <w:tcBorders>
              <w:top w:val="nil"/>
            </w:tcBorders>
            <w:shd w:val="clear" w:color="auto" w:fill="F7CAAC"/>
          </w:tcPr>
          <w:p w14:paraId="7C1C780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6B35CA22" w14:textId="77777777" w:rsidR="008451FC" w:rsidRPr="002732A7" w:rsidRDefault="008451FC" w:rsidP="002217F3">
            <w:r w:rsidRPr="002732A7">
              <w:t>Metodické vedení, konzultace, zkoušení.</w:t>
            </w:r>
          </w:p>
        </w:tc>
      </w:tr>
      <w:tr w:rsidR="008451FC" w:rsidRPr="002732A7" w14:paraId="2BB62716" w14:textId="77777777" w:rsidTr="002217F3">
        <w:tc>
          <w:tcPr>
            <w:tcW w:w="3086" w:type="dxa"/>
            <w:shd w:val="clear" w:color="auto" w:fill="F7CAAC"/>
          </w:tcPr>
          <w:p w14:paraId="365B1119"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5EABB429" w14:textId="77777777" w:rsidR="008451FC" w:rsidRDefault="008451FC" w:rsidP="002217F3">
            <w:pPr>
              <w:jc w:val="both"/>
            </w:pPr>
            <w:r w:rsidRPr="003C6BD7">
              <w:rPr>
                <w:b/>
                <w:bCs/>
              </w:rPr>
              <w:t>prof. Ing. Roman Šenkeřík, Ph.D.</w:t>
            </w:r>
            <w:r w:rsidRPr="002732A7">
              <w:t xml:space="preserve"> (</w:t>
            </w:r>
            <w:r>
              <w:t xml:space="preserve">100 </w:t>
            </w:r>
            <w:r w:rsidRPr="002732A7">
              <w:rPr>
                <w:lang w:val="en-US"/>
              </w:rPr>
              <w:t>%</w:t>
            </w:r>
            <w:r w:rsidRPr="002732A7">
              <w:t>)</w:t>
            </w:r>
          </w:p>
          <w:p w14:paraId="7C2B7F0E" w14:textId="77777777" w:rsidR="008451FC" w:rsidRPr="002732A7" w:rsidRDefault="008451FC" w:rsidP="002217F3">
            <w:pPr>
              <w:jc w:val="both"/>
            </w:pPr>
            <w:r w:rsidRPr="002732A7">
              <w:t>prof. Ing. Zuzana Komínková Oplatková, Ph.D.</w:t>
            </w:r>
          </w:p>
        </w:tc>
      </w:tr>
      <w:tr w:rsidR="008451FC" w:rsidRPr="002732A7" w14:paraId="37CB75EB" w14:textId="77777777" w:rsidTr="002217F3">
        <w:trPr>
          <w:trHeight w:val="237"/>
        </w:trPr>
        <w:tc>
          <w:tcPr>
            <w:tcW w:w="9855" w:type="dxa"/>
            <w:gridSpan w:val="9"/>
            <w:tcBorders>
              <w:top w:val="nil"/>
            </w:tcBorders>
          </w:tcPr>
          <w:p w14:paraId="06063928" w14:textId="77777777" w:rsidR="008451FC" w:rsidRPr="002732A7" w:rsidRDefault="008451FC" w:rsidP="002217F3">
            <w:pPr>
              <w:jc w:val="both"/>
            </w:pPr>
          </w:p>
        </w:tc>
      </w:tr>
      <w:tr w:rsidR="008451FC" w:rsidRPr="002732A7" w14:paraId="649826FD" w14:textId="77777777" w:rsidTr="002217F3">
        <w:tc>
          <w:tcPr>
            <w:tcW w:w="3086" w:type="dxa"/>
            <w:shd w:val="clear" w:color="auto" w:fill="F7CAAC"/>
          </w:tcPr>
          <w:p w14:paraId="13778FA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CCF37AF" w14:textId="77777777" w:rsidR="008451FC" w:rsidRPr="002732A7" w:rsidRDefault="008451FC" w:rsidP="002217F3">
            <w:pPr>
              <w:jc w:val="both"/>
            </w:pPr>
          </w:p>
        </w:tc>
      </w:tr>
      <w:tr w:rsidR="008451FC" w:rsidRPr="002732A7" w14:paraId="7A71062A" w14:textId="77777777" w:rsidTr="002217F3">
        <w:trPr>
          <w:trHeight w:val="2197"/>
        </w:trPr>
        <w:tc>
          <w:tcPr>
            <w:tcW w:w="9855" w:type="dxa"/>
            <w:gridSpan w:val="9"/>
            <w:tcBorders>
              <w:top w:val="nil"/>
              <w:bottom w:val="single" w:sz="4" w:space="0" w:color="auto"/>
            </w:tcBorders>
          </w:tcPr>
          <w:p w14:paraId="3C1C9FD6" w14:textId="77777777" w:rsidR="008451FC"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Hlavní témata: předmět zahrnuje </w:t>
            </w:r>
            <w:r w:rsidRPr="002732A7">
              <w:rPr>
                <w:rFonts w:ascii="Arial Narrow" w:eastAsia="Times New Roman" w:hAnsi="Arial Narrow"/>
                <w:color w:val="auto"/>
                <w:sz w:val="20"/>
                <w:szCs w:val="20"/>
              </w:rPr>
              <w:t>klíčové oblasti</w:t>
            </w:r>
            <w:r>
              <w:rPr>
                <w:rFonts w:ascii="Arial Narrow" w:eastAsia="Times New Roman" w:hAnsi="Arial Narrow"/>
                <w:color w:val="auto"/>
                <w:sz w:val="20"/>
                <w:szCs w:val="20"/>
              </w:rPr>
              <w:t xml:space="preserve"> umělé inteligence</w:t>
            </w:r>
            <w:r w:rsidRPr="002732A7">
              <w:rPr>
                <w:rFonts w:ascii="Arial Narrow" w:eastAsia="Times New Roman" w:hAnsi="Arial Narrow"/>
                <w:color w:val="auto"/>
                <w:sz w:val="20"/>
                <w:szCs w:val="20"/>
              </w:rPr>
              <w:t>,</w:t>
            </w:r>
            <w:r>
              <w:rPr>
                <w:rFonts w:ascii="Arial Narrow" w:eastAsia="Times New Roman" w:hAnsi="Arial Narrow"/>
                <w:color w:val="auto"/>
                <w:sz w:val="20"/>
                <w:szCs w:val="20"/>
              </w:rPr>
              <w:t xml:space="preserve"> mezi které patří</w:t>
            </w:r>
            <w:r w:rsidRPr="002732A7">
              <w:rPr>
                <w:rFonts w:ascii="Arial Narrow" w:eastAsia="Times New Roman" w:hAnsi="Arial Narrow"/>
                <w:color w:val="auto"/>
                <w:sz w:val="20"/>
                <w:szCs w:val="20"/>
              </w:rPr>
              <w:t xml:space="preserve"> </w:t>
            </w:r>
            <w:proofErr w:type="spellStart"/>
            <w:r w:rsidRPr="002732A7">
              <w:rPr>
                <w:rFonts w:ascii="Arial Narrow" w:eastAsia="Times New Roman" w:hAnsi="Arial Narrow"/>
                <w:color w:val="auto"/>
                <w:sz w:val="20"/>
                <w:szCs w:val="20"/>
              </w:rPr>
              <w:t>bioinspirované</w:t>
            </w:r>
            <w:proofErr w:type="spellEnd"/>
            <w:r w:rsidRPr="002732A7">
              <w:rPr>
                <w:rFonts w:ascii="Arial Narrow" w:eastAsia="Times New Roman" w:hAnsi="Arial Narrow"/>
                <w:color w:val="auto"/>
                <w:sz w:val="20"/>
                <w:szCs w:val="20"/>
              </w:rPr>
              <w:t xml:space="preserve"> optimalizační metody, umělé neuronové sítě, klasifikační a regresní metody s využitím pravděpodobnostního počítání, strojové učení, metody datové analýzy. Dále lze využít vhodné metody modelování a simulace systémů na bázi agentních a multiagentních systémů, umělého života či teorie her.  Všechny uvedené metody mohou být také </w:t>
            </w:r>
            <w:proofErr w:type="spellStart"/>
            <w:r w:rsidRPr="002732A7">
              <w:rPr>
                <w:rFonts w:ascii="Arial Narrow" w:eastAsia="Times New Roman" w:hAnsi="Arial Narrow"/>
                <w:color w:val="auto"/>
                <w:sz w:val="20"/>
                <w:szCs w:val="20"/>
              </w:rPr>
              <w:t>hybridizovány</w:t>
            </w:r>
            <w:proofErr w:type="spellEnd"/>
            <w:r w:rsidRPr="002732A7">
              <w:rPr>
                <w:rFonts w:ascii="Arial Narrow" w:eastAsia="Times New Roman" w:hAnsi="Arial Narrow"/>
                <w:color w:val="auto"/>
                <w:sz w:val="20"/>
                <w:szCs w:val="20"/>
              </w:rPr>
              <w:t xml:space="preserve"> např. s fuzzy teorií. Další témata spadající do této oblasti jsou expertní systémy, kognitivní systémy, fraktály, teorie chaosu, L-systémy. K důležitým tématům lze zařadit také AGI = umělou obecnou inteligenci, tedy jak se strojově dělají úkony (intuice, kontext, </w:t>
            </w:r>
            <w:proofErr w:type="spellStart"/>
            <w:r w:rsidRPr="002732A7">
              <w:rPr>
                <w:rFonts w:ascii="Arial Narrow" w:eastAsia="Times New Roman" w:hAnsi="Arial Narrow"/>
                <w:color w:val="auto"/>
                <w:sz w:val="20"/>
                <w:szCs w:val="20"/>
              </w:rPr>
              <w:t>life</w:t>
            </w:r>
            <w:proofErr w:type="spellEnd"/>
            <w:r w:rsidRPr="002732A7">
              <w:rPr>
                <w:rFonts w:ascii="Arial Narrow" w:eastAsia="Times New Roman" w:hAnsi="Arial Narrow"/>
                <w:color w:val="auto"/>
                <w:sz w:val="20"/>
                <w:szCs w:val="20"/>
              </w:rPr>
              <w:t xml:space="preserve">-long learning a další), které jsou přirozené pro člověka. V neposlední řadě jsou s pojmem umělá inteligence spojovány velké jazykové modely, např. rodiny GPT, </w:t>
            </w:r>
            <w:proofErr w:type="spellStart"/>
            <w:r w:rsidRPr="002732A7">
              <w:rPr>
                <w:rFonts w:ascii="Arial Narrow" w:eastAsia="Times New Roman" w:hAnsi="Arial Narrow"/>
                <w:color w:val="auto"/>
                <w:sz w:val="20"/>
                <w:szCs w:val="20"/>
              </w:rPr>
              <w:t>Gemini</w:t>
            </w:r>
            <w:proofErr w:type="spellEnd"/>
            <w:r w:rsidRPr="002732A7">
              <w:rPr>
                <w:rFonts w:ascii="Arial Narrow" w:eastAsia="Times New Roman" w:hAnsi="Arial Narrow"/>
                <w:color w:val="auto"/>
                <w:sz w:val="20"/>
                <w:szCs w:val="20"/>
              </w:rPr>
              <w:t xml:space="preserve">, LLAMA, nástroje </w:t>
            </w:r>
            <w:proofErr w:type="spellStart"/>
            <w:r w:rsidRPr="002732A7">
              <w:rPr>
                <w:rFonts w:ascii="Arial Narrow" w:eastAsia="Times New Roman" w:hAnsi="Arial Narrow"/>
                <w:color w:val="auto"/>
                <w:sz w:val="20"/>
                <w:szCs w:val="20"/>
              </w:rPr>
              <w:t>Copilot</w:t>
            </w:r>
            <w:proofErr w:type="spellEnd"/>
            <w:r w:rsidRPr="002732A7">
              <w:rPr>
                <w:rFonts w:ascii="Arial Narrow" w:eastAsia="Times New Roman" w:hAnsi="Arial Narrow"/>
                <w:color w:val="auto"/>
                <w:sz w:val="20"/>
                <w:szCs w:val="20"/>
              </w:rPr>
              <w:t xml:space="preserve"> a dalších.</w:t>
            </w:r>
          </w:p>
          <w:p w14:paraId="312CAC1C" w14:textId="77777777" w:rsidR="008451FC" w:rsidRPr="002732A7" w:rsidRDefault="008451FC" w:rsidP="002217F3">
            <w:pPr>
              <w:pStyle w:val="Default"/>
              <w:jc w:val="both"/>
              <w:rPr>
                <w:rFonts w:ascii="Arial Narrow" w:eastAsia="Times New Roman" w:hAnsi="Arial Narrow"/>
                <w:color w:val="auto"/>
                <w:sz w:val="20"/>
                <w:szCs w:val="20"/>
              </w:rPr>
            </w:pPr>
          </w:p>
          <w:p w14:paraId="19D38012" w14:textId="51709486" w:rsidR="008451FC" w:rsidRDefault="008451FC" w:rsidP="002217F3">
            <w:pPr>
              <w:jc w:val="both"/>
            </w:pPr>
            <w:r w:rsidRPr="002732A7">
              <w:t>Studenti se zaměří na studium pokročilých technik z výše uvedených oblastí a integrují je do zadaného tématu souvisejícím s tématem disertační práce. V předmětu "</w:t>
            </w:r>
            <w:proofErr w:type="spellStart"/>
            <w:r w:rsidR="001439AC">
              <w:t>Selected</w:t>
            </w:r>
            <w:proofErr w:type="spellEnd"/>
            <w:r w:rsidR="001439AC">
              <w:t xml:space="preserve"> </w:t>
            </w:r>
            <w:proofErr w:type="spellStart"/>
            <w:r w:rsidR="001439AC">
              <w:t>Chapters</w:t>
            </w:r>
            <w:proofErr w:type="spellEnd"/>
            <w:r w:rsidR="001439AC">
              <w:t xml:space="preserve"> </w:t>
            </w:r>
            <w:proofErr w:type="spellStart"/>
            <w:r w:rsidR="001439AC">
              <w:t>from</w:t>
            </w:r>
            <w:proofErr w:type="spellEnd"/>
            <w:r w:rsidR="001439AC">
              <w:t xml:space="preserve"> </w:t>
            </w:r>
            <w:proofErr w:type="spellStart"/>
            <w:r w:rsidR="001439AC">
              <w:t>Artificial</w:t>
            </w:r>
            <w:proofErr w:type="spellEnd"/>
            <w:r w:rsidR="001439AC">
              <w:t xml:space="preserve"> </w:t>
            </w:r>
            <w:proofErr w:type="spellStart"/>
            <w:r w:rsidR="001439AC">
              <w:t>Intelligence</w:t>
            </w:r>
            <w:proofErr w:type="spellEnd"/>
            <w:r w:rsidRPr="002732A7">
              <w:t xml:space="preserve">" jsou studenti aktivně zapojeni do získávání a prohlubování poznatků o nejnovějších metodách a perspektivních technikách v oblasti umělé inteligence. </w:t>
            </w:r>
          </w:p>
          <w:p w14:paraId="61E4FA78" w14:textId="77777777" w:rsidR="008451FC" w:rsidRDefault="008451FC" w:rsidP="002217F3">
            <w:pPr>
              <w:jc w:val="both"/>
            </w:pPr>
          </w:p>
          <w:p w14:paraId="2869B5D2" w14:textId="77777777" w:rsidR="008451FC" w:rsidRPr="002732A7" w:rsidRDefault="008451FC" w:rsidP="002217F3">
            <w:pPr>
              <w:pStyle w:val="Default"/>
            </w:pPr>
            <w:r w:rsidRPr="005E6F29">
              <w:rPr>
                <w:rFonts w:ascii="Arial Narrow" w:hAnsi="Arial Narrow"/>
                <w:sz w:val="20"/>
              </w:rPr>
              <w:t>Výsledky učení: absolventi předmětu</w:t>
            </w:r>
            <w:r w:rsidRPr="005E6F29">
              <w:rPr>
                <w:rFonts w:ascii="Arial Narrow" w:eastAsia="Times New Roman" w:hAnsi="Arial Narrow"/>
                <w:color w:val="auto"/>
                <w:sz w:val="16"/>
                <w:szCs w:val="20"/>
              </w:rPr>
              <w:t xml:space="preserve"> </w:t>
            </w:r>
            <w:r w:rsidRPr="002732A7">
              <w:rPr>
                <w:rFonts w:ascii="Arial Narrow" w:eastAsia="Times New Roman" w:hAnsi="Arial Narrow"/>
                <w:color w:val="auto"/>
                <w:sz w:val="20"/>
                <w:szCs w:val="20"/>
              </w:rPr>
              <w:t>budou schopni navrhovat a implementovat pokročilé systémy pro automatizované zpracování dat s využitím nejmodernějších technik z oblasti umělé inteligence.</w:t>
            </w:r>
          </w:p>
        </w:tc>
      </w:tr>
      <w:tr w:rsidR="008451FC" w:rsidRPr="002732A7" w14:paraId="26F8100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D066108"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8C55FC6" w14:textId="77777777" w:rsidR="008451FC" w:rsidRPr="002732A7" w:rsidRDefault="008451FC" w:rsidP="002217F3">
            <w:pPr>
              <w:jc w:val="both"/>
            </w:pPr>
          </w:p>
        </w:tc>
      </w:tr>
      <w:tr w:rsidR="008451FC" w:rsidRPr="002732A7" w14:paraId="39B5FFF2" w14:textId="77777777" w:rsidTr="002217F3">
        <w:trPr>
          <w:trHeight w:val="66"/>
        </w:trPr>
        <w:tc>
          <w:tcPr>
            <w:tcW w:w="9855" w:type="dxa"/>
            <w:gridSpan w:val="9"/>
            <w:tcBorders>
              <w:top w:val="nil"/>
              <w:bottom w:val="single" w:sz="4" w:space="0" w:color="auto"/>
            </w:tcBorders>
          </w:tcPr>
          <w:p w14:paraId="158C12B2"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souvisí a propojuje obsah předmětu i s tématem disertační práce studenta. Budou konzultovány teoretické koncepty, praktické ukázky a analýzy reálných datových sad. Studenti bude aktivně zapojený při přípravě projektové práce směřující k vyřešení zadaného problému. Použity budou moderní nástroje a platformy pro strojové učení a zpracování multimédií, např. programovací nástroj Python a balíčky typu </w:t>
            </w:r>
            <w:proofErr w:type="spellStart"/>
            <w:r w:rsidRPr="002732A7">
              <w:t>TensorFlow</w:t>
            </w:r>
            <w:proofErr w:type="spellEnd"/>
            <w:r w:rsidRPr="002732A7">
              <w:t xml:space="preserve">, </w:t>
            </w:r>
            <w:proofErr w:type="spellStart"/>
            <w:r w:rsidRPr="002732A7">
              <w:t>PyTorch</w:t>
            </w:r>
            <w:proofErr w:type="spellEnd"/>
            <w:r w:rsidRPr="002732A7">
              <w:t xml:space="preserve">, </w:t>
            </w:r>
            <w:proofErr w:type="spellStart"/>
            <w:r w:rsidRPr="002732A7">
              <w:t>OpenCV</w:t>
            </w:r>
            <w:proofErr w:type="spellEnd"/>
            <w:r w:rsidRPr="002732A7">
              <w:t xml:space="preserve">, </w:t>
            </w:r>
            <w:proofErr w:type="spellStart"/>
            <w:r w:rsidRPr="002732A7">
              <w:t>Nevergrad</w:t>
            </w:r>
            <w:proofErr w:type="spellEnd"/>
            <w:r w:rsidRPr="002732A7">
              <w:t xml:space="preserve"> a další. </w:t>
            </w:r>
          </w:p>
        </w:tc>
      </w:tr>
      <w:tr w:rsidR="008451FC" w:rsidRPr="002732A7" w14:paraId="01121950" w14:textId="77777777" w:rsidTr="002217F3">
        <w:trPr>
          <w:trHeight w:val="265"/>
        </w:trPr>
        <w:tc>
          <w:tcPr>
            <w:tcW w:w="3653" w:type="dxa"/>
            <w:gridSpan w:val="3"/>
            <w:tcBorders>
              <w:top w:val="single" w:sz="4" w:space="0" w:color="auto"/>
            </w:tcBorders>
            <w:shd w:val="clear" w:color="auto" w:fill="F7CAAC"/>
          </w:tcPr>
          <w:p w14:paraId="1628B31E"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326C5553" w14:textId="77777777" w:rsidR="008451FC" w:rsidRPr="002732A7" w:rsidRDefault="008451FC" w:rsidP="002217F3">
            <w:pPr>
              <w:jc w:val="both"/>
            </w:pPr>
          </w:p>
        </w:tc>
      </w:tr>
      <w:tr w:rsidR="008451FC" w:rsidRPr="002732A7" w14:paraId="119C2F08" w14:textId="77777777" w:rsidTr="0025071A">
        <w:trPr>
          <w:trHeight w:val="985"/>
        </w:trPr>
        <w:tc>
          <w:tcPr>
            <w:tcW w:w="9855" w:type="dxa"/>
            <w:gridSpan w:val="9"/>
            <w:tcBorders>
              <w:top w:val="nil"/>
            </w:tcBorders>
          </w:tcPr>
          <w:p w14:paraId="2E61C278" w14:textId="77777777" w:rsidR="008451FC" w:rsidRPr="002732A7" w:rsidRDefault="008451FC" w:rsidP="002217F3">
            <w:r w:rsidRPr="002732A7">
              <w:rPr>
                <w:b/>
                <w:i/>
              </w:rPr>
              <w:t>Povinná literatura:</w:t>
            </w:r>
            <w:r w:rsidRPr="002732A7">
              <w:t xml:space="preserve"> </w:t>
            </w:r>
          </w:p>
          <w:p w14:paraId="776E361B" w14:textId="77777777" w:rsidR="008451FC" w:rsidRDefault="008451FC" w:rsidP="002217F3">
            <w:pPr>
              <w:rPr>
                <w:lang w:val="en-GB"/>
              </w:rPr>
            </w:pPr>
            <w:r w:rsidRPr="002732A7">
              <w:rPr>
                <w:lang w:val="en-GB"/>
              </w:rPr>
              <w:t xml:space="preserve">AGARWAL, A. a MANNING, C. D. </w:t>
            </w:r>
            <w:r w:rsidRPr="002732A7">
              <w:rPr>
                <w:i/>
                <w:iCs/>
                <w:lang w:val="en-GB"/>
              </w:rPr>
              <w:t>Machine Learning and Natural Language Processing</w:t>
            </w:r>
            <w:r w:rsidRPr="002732A7">
              <w:rPr>
                <w:lang w:val="en-GB"/>
              </w:rPr>
              <w:t>. Cham: Springer, 2021. ISBN 978-3030648597.</w:t>
            </w:r>
          </w:p>
          <w:p w14:paraId="5A1E9E35" w14:textId="77777777" w:rsidR="008451FC" w:rsidRDefault="008451FC" w:rsidP="002217F3">
            <w:pPr>
              <w:jc w:val="both"/>
              <w:rPr>
                <w:lang w:val="en-GB"/>
              </w:rPr>
            </w:pPr>
            <w:r w:rsidRPr="002732A7">
              <w:rPr>
                <w:lang w:val="en-GB"/>
              </w:rPr>
              <w:t xml:space="preserve">RUSSELL, S. a NORVIG, P. </w:t>
            </w:r>
            <w:r w:rsidRPr="002732A7">
              <w:rPr>
                <w:i/>
                <w:iCs/>
                <w:lang w:val="en-GB"/>
              </w:rPr>
              <w:t>Artificial Intelligence: A Modern Approach</w:t>
            </w:r>
            <w:r w:rsidRPr="002732A7">
              <w:rPr>
                <w:lang w:val="en-GB"/>
              </w:rPr>
              <w:t>. 4th ed. Hoboken: Pearson, 2020. ISBN 978-0134610993.</w:t>
            </w:r>
          </w:p>
          <w:p w14:paraId="63A84B2B" w14:textId="0E66E962" w:rsidR="008451FC" w:rsidRPr="00072F40" w:rsidDel="004653D6" w:rsidRDefault="008451FC" w:rsidP="004653D6">
            <w:pPr>
              <w:rPr>
                <w:del w:id="141" w:author="Jiří Vojtěšek" w:date="2024-10-28T19:25:00Z"/>
              </w:rPr>
            </w:pPr>
            <w:r w:rsidRPr="002732A7">
              <w:t xml:space="preserve">VINCENT, J. </w:t>
            </w:r>
            <w:proofErr w:type="spellStart"/>
            <w:r w:rsidRPr="002732A7">
              <w:rPr>
                <w:i/>
                <w:iCs/>
              </w:rPr>
              <w:t>The</w:t>
            </w:r>
            <w:proofErr w:type="spellEnd"/>
            <w:r w:rsidRPr="002732A7">
              <w:rPr>
                <w:i/>
                <w:iCs/>
              </w:rPr>
              <w:t xml:space="preserve"> </w:t>
            </w:r>
            <w:proofErr w:type="spellStart"/>
            <w:r w:rsidRPr="002732A7">
              <w:rPr>
                <w:i/>
                <w:iCs/>
              </w:rPr>
              <w:t>Road</w:t>
            </w:r>
            <w:proofErr w:type="spellEnd"/>
            <w:r w:rsidRPr="002732A7">
              <w:rPr>
                <w:i/>
                <w:iCs/>
              </w:rPr>
              <w:t xml:space="preserve"> to </w:t>
            </w:r>
            <w:proofErr w:type="spellStart"/>
            <w:r w:rsidRPr="002732A7">
              <w:rPr>
                <w:i/>
                <w:iCs/>
              </w:rPr>
              <w:t>Conscious</w:t>
            </w:r>
            <w:proofErr w:type="spellEnd"/>
            <w:r w:rsidRPr="002732A7">
              <w:rPr>
                <w:i/>
                <w:iCs/>
              </w:rPr>
              <w:t xml:space="preserve"> </w:t>
            </w:r>
            <w:proofErr w:type="spellStart"/>
            <w:r w:rsidRPr="002732A7">
              <w:rPr>
                <w:i/>
                <w:iCs/>
              </w:rPr>
              <w:t>Machines</w:t>
            </w:r>
            <w:proofErr w:type="spellEnd"/>
            <w:r w:rsidRPr="002732A7">
              <w:rPr>
                <w:i/>
                <w:iCs/>
              </w:rPr>
              <w:t xml:space="preserve">: </w:t>
            </w:r>
            <w:proofErr w:type="spellStart"/>
            <w:r w:rsidRPr="002732A7">
              <w:rPr>
                <w:i/>
                <w:iCs/>
              </w:rPr>
              <w:t>The</w:t>
            </w:r>
            <w:proofErr w:type="spellEnd"/>
            <w:r w:rsidRPr="002732A7">
              <w:rPr>
                <w:i/>
                <w:iCs/>
              </w:rPr>
              <w:t xml:space="preserve"> Story </w:t>
            </w:r>
            <w:proofErr w:type="spellStart"/>
            <w:r w:rsidRPr="002732A7">
              <w:rPr>
                <w:i/>
                <w:iCs/>
              </w:rPr>
              <w:t>of</w:t>
            </w:r>
            <w:proofErr w:type="spellEnd"/>
            <w:r w:rsidRPr="002732A7">
              <w:rPr>
                <w:i/>
                <w:iCs/>
              </w:rPr>
              <w:t xml:space="preserve"> AI. London</w:t>
            </w:r>
            <w:r w:rsidRPr="002732A7">
              <w:t xml:space="preserve">: </w:t>
            </w:r>
            <w:proofErr w:type="spellStart"/>
            <w:r w:rsidRPr="002732A7">
              <w:t>Penguin</w:t>
            </w:r>
            <w:proofErr w:type="spellEnd"/>
            <w:r w:rsidRPr="002732A7">
              <w:t>, 2021. ISBN 978-0241379395.</w:t>
            </w:r>
          </w:p>
          <w:p w14:paraId="4A588A63" w14:textId="13774CEA" w:rsidR="008451FC" w:rsidRPr="002732A7" w:rsidDel="004653D6" w:rsidRDefault="008451FC">
            <w:pPr>
              <w:rPr>
                <w:del w:id="142" w:author="Jiří Vojtěšek" w:date="2024-10-28T19:25:00Z"/>
                <w:lang w:val="en-GB"/>
              </w:rPr>
              <w:pPrChange w:id="143" w:author="Jiří Vojtěšek" w:date="2024-10-28T19:25:00Z">
                <w:pPr>
                  <w:jc w:val="both"/>
                </w:pPr>
              </w:pPrChange>
            </w:pPr>
            <w:del w:id="144" w:author="Jiří Vojtěšek" w:date="2024-10-28T19:25:00Z">
              <w:r w:rsidRPr="002732A7" w:rsidDel="004653D6">
                <w:rPr>
                  <w:lang w:val="en-GB"/>
                </w:rPr>
                <w:delText>MAŘÍK, Vladimír, Olga ŠTĚPÁNKOVÁ a Jiří LAŽANSKÝ. </w:delText>
              </w:r>
              <w:r w:rsidRPr="002732A7" w:rsidDel="004653D6">
                <w:rPr>
                  <w:i/>
                  <w:iCs/>
                  <w:lang w:val="en-GB"/>
                </w:rPr>
                <w:delText>Umělá inteligence 1-6</w:delText>
              </w:r>
              <w:r w:rsidRPr="002732A7" w:rsidDel="004653D6">
                <w:rPr>
                  <w:lang w:val="en-GB"/>
                </w:rPr>
                <w:delText>. Praha: Academia, 1993-2013. ISBN 978-80-200-2276-9.</w:delText>
              </w:r>
            </w:del>
          </w:p>
          <w:p w14:paraId="41C1C2AB" w14:textId="3E315D24" w:rsidR="008451FC" w:rsidRDefault="008451FC" w:rsidP="004653D6">
            <w:del w:id="145" w:author="Jiří Vojtěšek" w:date="2024-10-28T19:25:00Z">
              <w:r w:rsidRPr="002732A7" w:rsidDel="004653D6">
                <w:delText xml:space="preserve">ZELINKA, Ivan, OPLATKOVÁ, Zuzana, OŠMERA, Pavel, ŠEDA, Miloš, VČELAŘ, František. </w:delText>
              </w:r>
              <w:r w:rsidRPr="002732A7" w:rsidDel="004653D6">
                <w:rPr>
                  <w:i/>
                </w:rPr>
                <w:delText>Evoluční výpočetní techniky - principy a aplikace</w:delText>
              </w:r>
              <w:r w:rsidRPr="002732A7" w:rsidDel="004653D6">
                <w:delText>. BEN - technická literatura. Praha. 2008. ISBN 80-7300-218-3.</w:delText>
              </w:r>
            </w:del>
          </w:p>
          <w:p w14:paraId="3A3B3EA9" w14:textId="77777777" w:rsidR="0025071A" w:rsidRDefault="0025071A" w:rsidP="002217F3">
            <w:pPr>
              <w:rPr>
                <w:b/>
                <w:i/>
              </w:rPr>
            </w:pPr>
          </w:p>
          <w:p w14:paraId="1A09CFB4" w14:textId="388AA726" w:rsidR="008451FC" w:rsidRPr="002732A7" w:rsidRDefault="008451FC" w:rsidP="002217F3">
            <w:r w:rsidRPr="002732A7">
              <w:rPr>
                <w:b/>
                <w:i/>
              </w:rPr>
              <w:t>Doporučená literatura:</w:t>
            </w:r>
            <w:r w:rsidRPr="002732A7">
              <w:t xml:space="preserve"> </w:t>
            </w:r>
          </w:p>
          <w:p w14:paraId="0571FBAB" w14:textId="77777777" w:rsidR="008451FC" w:rsidRPr="002732A7" w:rsidRDefault="008451FC" w:rsidP="002217F3">
            <w:r w:rsidRPr="002732A7">
              <w:t xml:space="preserve">AGARWAL, S. </w:t>
            </w:r>
            <w:proofErr w:type="spellStart"/>
            <w:r w:rsidRPr="002732A7">
              <w:rPr>
                <w:i/>
                <w:iCs/>
              </w:rPr>
              <w:t>Machine</w:t>
            </w:r>
            <w:proofErr w:type="spellEnd"/>
            <w:r w:rsidRPr="002732A7">
              <w:rPr>
                <w:i/>
                <w:iCs/>
              </w:rPr>
              <w:t xml:space="preserve"> Learning </w:t>
            </w:r>
            <w:proofErr w:type="spellStart"/>
            <w:r w:rsidRPr="002732A7">
              <w:rPr>
                <w:i/>
                <w:iCs/>
              </w:rPr>
              <w:t>Interpretability</w:t>
            </w:r>
            <w:proofErr w:type="spellEnd"/>
            <w:r w:rsidRPr="002732A7">
              <w:rPr>
                <w:i/>
                <w:iCs/>
              </w:rPr>
              <w:t xml:space="preserve">: A </w:t>
            </w:r>
            <w:proofErr w:type="spellStart"/>
            <w:r w:rsidRPr="002732A7">
              <w:rPr>
                <w:i/>
                <w:iCs/>
              </w:rPr>
              <w:t>Human-Centered</w:t>
            </w:r>
            <w:proofErr w:type="spellEnd"/>
            <w:r w:rsidRPr="002732A7">
              <w:rPr>
                <w:i/>
                <w:iCs/>
              </w:rPr>
              <w:t xml:space="preserve"> </w:t>
            </w:r>
            <w:proofErr w:type="spellStart"/>
            <w:r w:rsidRPr="002732A7">
              <w:rPr>
                <w:i/>
                <w:iCs/>
              </w:rPr>
              <w:t>Approach</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2020. ISBN 978-1800203908.</w:t>
            </w:r>
          </w:p>
          <w:p w14:paraId="00D08958" w14:textId="77777777" w:rsidR="008451FC" w:rsidRPr="002732A7" w:rsidRDefault="008451FC" w:rsidP="002217F3">
            <w:r w:rsidRPr="002732A7">
              <w:t xml:space="preserve">GÉRON, A. </w:t>
            </w:r>
            <w:proofErr w:type="spellStart"/>
            <w:r w:rsidRPr="002732A7">
              <w:rPr>
                <w:i/>
                <w:iCs/>
              </w:rPr>
              <w:t>Hands</w:t>
            </w:r>
            <w:proofErr w:type="spellEnd"/>
            <w:r w:rsidRPr="002732A7">
              <w:rPr>
                <w:i/>
                <w:iCs/>
              </w:rPr>
              <w:t xml:space="preserve">-On </w:t>
            </w:r>
            <w:proofErr w:type="spellStart"/>
            <w:r w:rsidRPr="002732A7">
              <w:rPr>
                <w:i/>
                <w:iCs/>
              </w:rPr>
              <w:t>Machine</w:t>
            </w:r>
            <w:proofErr w:type="spellEnd"/>
            <w:r w:rsidRPr="002732A7">
              <w:rPr>
                <w:i/>
                <w:iCs/>
              </w:rPr>
              <w:t xml:space="preserve"> Learning </w:t>
            </w:r>
            <w:proofErr w:type="spellStart"/>
            <w:r w:rsidRPr="002732A7">
              <w:rPr>
                <w:i/>
                <w:iCs/>
              </w:rPr>
              <w:t>with</w:t>
            </w:r>
            <w:proofErr w:type="spellEnd"/>
            <w:r w:rsidRPr="002732A7">
              <w:rPr>
                <w:i/>
                <w:iCs/>
              </w:rPr>
              <w:t xml:space="preserve"> </w:t>
            </w:r>
            <w:proofErr w:type="spellStart"/>
            <w:r w:rsidRPr="002732A7">
              <w:rPr>
                <w:i/>
                <w:iCs/>
              </w:rPr>
              <w:t>Scikit-Learn</w:t>
            </w:r>
            <w:proofErr w:type="spellEnd"/>
            <w:r w:rsidRPr="002732A7">
              <w:rPr>
                <w:i/>
                <w:iCs/>
              </w:rPr>
              <w:t xml:space="preserve">, </w:t>
            </w:r>
            <w:proofErr w:type="spellStart"/>
            <w:r w:rsidRPr="002732A7">
              <w:rPr>
                <w:i/>
                <w:iCs/>
              </w:rPr>
              <w:t>Keras</w:t>
            </w:r>
            <w:proofErr w:type="spellEnd"/>
            <w:r w:rsidRPr="002732A7">
              <w:rPr>
                <w:i/>
                <w:iCs/>
              </w:rPr>
              <w:t xml:space="preserve">, and </w:t>
            </w:r>
            <w:proofErr w:type="spellStart"/>
            <w:r w:rsidRPr="002732A7">
              <w:rPr>
                <w:i/>
                <w:iCs/>
              </w:rPr>
              <w:t>TensorFlow</w:t>
            </w:r>
            <w:proofErr w:type="spellEnd"/>
            <w:r w:rsidRPr="002732A7">
              <w:rPr>
                <w:i/>
                <w:iCs/>
              </w:rPr>
              <w:t xml:space="preserve">: </w:t>
            </w:r>
            <w:proofErr w:type="spellStart"/>
            <w:r w:rsidRPr="002732A7">
              <w:rPr>
                <w:i/>
                <w:iCs/>
              </w:rPr>
              <w:t>Concepts</w:t>
            </w:r>
            <w:proofErr w:type="spellEnd"/>
            <w:r w:rsidRPr="002732A7">
              <w:rPr>
                <w:i/>
                <w:iCs/>
              </w:rPr>
              <w:t xml:space="preserve">, </w:t>
            </w:r>
            <w:proofErr w:type="spellStart"/>
            <w:r w:rsidRPr="002732A7">
              <w:rPr>
                <w:i/>
                <w:iCs/>
              </w:rPr>
              <w:t>Tools</w:t>
            </w:r>
            <w:proofErr w:type="spellEnd"/>
            <w:r w:rsidRPr="002732A7">
              <w:rPr>
                <w:i/>
                <w:iCs/>
              </w:rPr>
              <w:t xml:space="preserve">, and </w:t>
            </w:r>
            <w:proofErr w:type="spellStart"/>
            <w:r w:rsidRPr="002732A7">
              <w:rPr>
                <w:i/>
                <w:iCs/>
              </w:rPr>
              <w:t>Techniques</w:t>
            </w:r>
            <w:proofErr w:type="spellEnd"/>
            <w:r w:rsidRPr="002732A7">
              <w:rPr>
                <w:i/>
                <w:iCs/>
              </w:rPr>
              <w:t xml:space="preserve"> to Build </w:t>
            </w:r>
            <w:proofErr w:type="spellStart"/>
            <w:r w:rsidRPr="002732A7">
              <w:rPr>
                <w:i/>
                <w:iCs/>
              </w:rPr>
              <w:t>Intelligent</w:t>
            </w:r>
            <w:proofErr w:type="spellEnd"/>
            <w:r w:rsidRPr="002732A7">
              <w:rPr>
                <w:i/>
                <w:iCs/>
              </w:rPr>
              <w:t xml:space="preserve"> Systems</w:t>
            </w:r>
            <w:r w:rsidRPr="002732A7">
              <w:t xml:space="preserve">. 2nd </w:t>
            </w:r>
            <w:proofErr w:type="spellStart"/>
            <w:r w:rsidRPr="002732A7">
              <w:t>ed</w:t>
            </w:r>
            <w:proofErr w:type="spellEnd"/>
            <w:r w:rsidRPr="002732A7">
              <w:t xml:space="preserve">. </w:t>
            </w:r>
            <w:proofErr w:type="spellStart"/>
            <w:r w:rsidRPr="002732A7">
              <w:t>Beijing</w:t>
            </w:r>
            <w:proofErr w:type="spellEnd"/>
            <w:r w:rsidRPr="002732A7">
              <w:t xml:space="preserve">: </w:t>
            </w:r>
            <w:proofErr w:type="spellStart"/>
            <w:r w:rsidRPr="002732A7">
              <w:t>O'Reilly</w:t>
            </w:r>
            <w:proofErr w:type="spellEnd"/>
            <w:r w:rsidRPr="002732A7">
              <w:t xml:space="preserve"> Media, 2019. ISBN 978-1492032649.</w:t>
            </w:r>
          </w:p>
          <w:p w14:paraId="5B31AD9D" w14:textId="77777777" w:rsidR="008451FC" w:rsidRPr="002732A7" w:rsidRDefault="008451FC" w:rsidP="002217F3">
            <w:pPr>
              <w:rPr>
                <w:lang w:val="en-GB"/>
              </w:rPr>
            </w:pPr>
            <w:r w:rsidRPr="002732A7">
              <w:t xml:space="preserve">KRUSE, Rudolf, Christian BORGELT a Christian BRAUNE. </w:t>
            </w:r>
            <w:proofErr w:type="spellStart"/>
            <w:r w:rsidRPr="002732A7">
              <w:rPr>
                <w:i/>
              </w:rPr>
              <w:t>Computational</w:t>
            </w:r>
            <w:proofErr w:type="spellEnd"/>
            <w:r w:rsidRPr="002732A7">
              <w:rPr>
                <w:i/>
              </w:rPr>
              <w:t xml:space="preserve"> </w:t>
            </w:r>
            <w:proofErr w:type="spellStart"/>
            <w:r w:rsidRPr="002732A7">
              <w:rPr>
                <w:i/>
              </w:rPr>
              <w:t>Intelligence</w:t>
            </w:r>
            <w:proofErr w:type="spellEnd"/>
            <w:r w:rsidRPr="002732A7">
              <w:rPr>
                <w:i/>
              </w:rPr>
              <w:t>:</w:t>
            </w:r>
            <w:r w:rsidRPr="002732A7">
              <w:t xml:space="preserve"> </w:t>
            </w:r>
            <w:r w:rsidRPr="002732A7">
              <w:rPr>
                <w:i/>
                <w:iCs/>
                <w:lang w:val="en-GB"/>
              </w:rPr>
              <w:t>A methodological introduction</w:t>
            </w:r>
            <w:r w:rsidRPr="002732A7">
              <w:rPr>
                <w:lang w:val="en-GB"/>
              </w:rPr>
              <w:t>. New York, NY: Springer Berlin Heidelberg, 2016. ISBN 978-1447172949.</w:t>
            </w:r>
          </w:p>
          <w:p w14:paraId="1BDE462B" w14:textId="77777777" w:rsidR="008451FC" w:rsidRPr="002732A7" w:rsidRDefault="008451FC" w:rsidP="002217F3">
            <w:pPr>
              <w:rPr>
                <w:lang w:val="en-GB"/>
              </w:rPr>
            </w:pPr>
            <w:r w:rsidRPr="002732A7">
              <w:t>KACPRZYK, Janusz a Witold PEDRYCZ (</w:t>
            </w:r>
            <w:proofErr w:type="spellStart"/>
            <w:r w:rsidRPr="002732A7">
              <w:t>ed</w:t>
            </w:r>
            <w:proofErr w:type="spellEnd"/>
            <w:r w:rsidRPr="002732A7">
              <w:t xml:space="preserve">.). </w:t>
            </w:r>
            <w:proofErr w:type="spellStart"/>
            <w:r w:rsidRPr="002732A7">
              <w:rPr>
                <w:i/>
                <w:iCs/>
              </w:rPr>
              <w:t>Springer</w:t>
            </w:r>
            <w:proofErr w:type="spellEnd"/>
            <w:r w:rsidRPr="002732A7">
              <w:rPr>
                <w:i/>
                <w:iCs/>
              </w:rPr>
              <w:t xml:space="preserve"> handbook </w:t>
            </w:r>
            <w:proofErr w:type="spellStart"/>
            <w:r w:rsidRPr="002732A7">
              <w:rPr>
                <w:i/>
                <w:iCs/>
              </w:rPr>
              <w:t>of</w:t>
            </w:r>
            <w:proofErr w:type="spellEnd"/>
            <w:r w:rsidRPr="002732A7">
              <w:rPr>
                <w:i/>
                <w:iCs/>
              </w:rPr>
              <w:t xml:space="preserve"> </w:t>
            </w:r>
            <w:proofErr w:type="spellStart"/>
            <w:r w:rsidRPr="002732A7">
              <w:rPr>
                <w:i/>
                <w:iCs/>
              </w:rPr>
              <w:t>computational</w:t>
            </w:r>
            <w:proofErr w:type="spellEnd"/>
            <w:r w:rsidRPr="002732A7">
              <w:rPr>
                <w:i/>
                <w:iCs/>
              </w:rPr>
              <w:t xml:space="preserve"> </w:t>
            </w:r>
            <w:proofErr w:type="spellStart"/>
            <w:r w:rsidRPr="002732A7">
              <w:rPr>
                <w:i/>
                <w:iCs/>
              </w:rPr>
              <w:t>intelligence</w:t>
            </w:r>
            <w:proofErr w:type="spellEnd"/>
            <w:r w:rsidRPr="002732A7">
              <w:t xml:space="preserve">. </w:t>
            </w:r>
            <w:proofErr w:type="spellStart"/>
            <w:r w:rsidRPr="002732A7">
              <w:t>Springer</w:t>
            </w:r>
            <w:proofErr w:type="spellEnd"/>
            <w:r w:rsidRPr="002732A7">
              <w:t xml:space="preserve">. 2015. ISBN </w:t>
            </w:r>
            <w:r w:rsidRPr="002732A7">
              <w:rPr>
                <w:lang w:val="en-GB"/>
              </w:rPr>
              <w:t>978-3662435045</w:t>
            </w:r>
          </w:p>
          <w:p w14:paraId="39368E4D" w14:textId="77777777" w:rsidR="008451FC" w:rsidRPr="002732A7" w:rsidRDefault="008451FC" w:rsidP="002217F3">
            <w:r w:rsidRPr="002732A7">
              <w:t xml:space="preserve">LAM, </w:t>
            </w:r>
            <w:proofErr w:type="spellStart"/>
            <w:r w:rsidRPr="002732A7">
              <w:t>Hak-Keung</w:t>
            </w:r>
            <w:proofErr w:type="spellEnd"/>
            <w:r w:rsidRPr="002732A7">
              <w:t>, S. H LING a Hung T NGUYEN. </w:t>
            </w:r>
            <w:proofErr w:type="spellStart"/>
            <w:r w:rsidRPr="002732A7">
              <w:rPr>
                <w:i/>
              </w:rPr>
              <w:t>Computational</w:t>
            </w:r>
            <w:proofErr w:type="spellEnd"/>
            <w:r w:rsidRPr="002732A7">
              <w:rPr>
                <w:i/>
              </w:rPr>
              <w:t xml:space="preserve"> </w:t>
            </w:r>
            <w:proofErr w:type="spellStart"/>
            <w:r w:rsidRPr="002732A7">
              <w:rPr>
                <w:i/>
              </w:rPr>
              <w:t>intelligence</w:t>
            </w:r>
            <w:proofErr w:type="spellEnd"/>
            <w:r w:rsidRPr="002732A7">
              <w:rPr>
                <w:i/>
              </w:rPr>
              <w:t xml:space="preserve"> and </w:t>
            </w:r>
            <w:proofErr w:type="spellStart"/>
            <w:r w:rsidRPr="002732A7">
              <w:rPr>
                <w:i/>
              </w:rPr>
              <w:t>its</w:t>
            </w:r>
            <w:proofErr w:type="spellEnd"/>
            <w:r w:rsidRPr="002732A7">
              <w:rPr>
                <w:i/>
              </w:rPr>
              <w:t xml:space="preserve"> </w:t>
            </w:r>
            <w:proofErr w:type="spellStart"/>
            <w:r w:rsidRPr="002732A7">
              <w:rPr>
                <w:i/>
              </w:rPr>
              <w:t>applications</w:t>
            </w:r>
            <w:proofErr w:type="spellEnd"/>
            <w:r w:rsidRPr="002732A7">
              <w:rPr>
                <w:i/>
              </w:rPr>
              <w:t xml:space="preserve">: </w:t>
            </w:r>
            <w:proofErr w:type="spellStart"/>
            <w:r w:rsidRPr="002732A7">
              <w:rPr>
                <w:i/>
              </w:rPr>
              <w:t>evolutionary</w:t>
            </w:r>
            <w:proofErr w:type="spellEnd"/>
            <w:r w:rsidRPr="002732A7">
              <w:rPr>
                <w:i/>
              </w:rPr>
              <w:t xml:space="preserve"> </w:t>
            </w:r>
            <w:proofErr w:type="spellStart"/>
            <w:r w:rsidRPr="002732A7">
              <w:rPr>
                <w:i/>
              </w:rPr>
              <w:t>computation</w:t>
            </w:r>
            <w:proofErr w:type="spellEnd"/>
            <w:r w:rsidRPr="002732A7">
              <w:rPr>
                <w:i/>
              </w:rPr>
              <w:t xml:space="preserve">, fuzzy </w:t>
            </w:r>
            <w:proofErr w:type="spellStart"/>
            <w:r w:rsidRPr="002732A7">
              <w:rPr>
                <w:i/>
              </w:rPr>
              <w:t>logic</w:t>
            </w:r>
            <w:proofErr w:type="spellEnd"/>
            <w:r w:rsidRPr="002732A7">
              <w:rPr>
                <w:i/>
              </w:rPr>
              <w:t xml:space="preserve">, </w:t>
            </w:r>
            <w:proofErr w:type="spellStart"/>
            <w:r w:rsidRPr="002732A7">
              <w:rPr>
                <w:i/>
              </w:rPr>
              <w:t>neural</w:t>
            </w:r>
            <w:proofErr w:type="spellEnd"/>
            <w:r w:rsidRPr="002732A7">
              <w:rPr>
                <w:i/>
              </w:rPr>
              <w:t xml:space="preserve"> network and support </w:t>
            </w:r>
            <w:proofErr w:type="spellStart"/>
            <w:r w:rsidRPr="002732A7">
              <w:rPr>
                <w:i/>
              </w:rPr>
              <w:t>vector</w:t>
            </w:r>
            <w:proofErr w:type="spellEnd"/>
            <w:r w:rsidRPr="002732A7">
              <w:rPr>
                <w:i/>
              </w:rPr>
              <w:t xml:space="preserve"> </w:t>
            </w:r>
            <w:proofErr w:type="spellStart"/>
            <w:r w:rsidRPr="002732A7">
              <w:rPr>
                <w:i/>
              </w:rPr>
              <w:t>machine</w:t>
            </w:r>
            <w:proofErr w:type="spellEnd"/>
            <w:r w:rsidRPr="002732A7">
              <w:rPr>
                <w:i/>
              </w:rPr>
              <w:t xml:space="preserve"> </w:t>
            </w:r>
            <w:proofErr w:type="spellStart"/>
            <w:r w:rsidRPr="002732A7">
              <w:rPr>
                <w:i/>
              </w:rPr>
              <w:t>techniques</w:t>
            </w:r>
            <w:proofErr w:type="spellEnd"/>
            <w:r w:rsidRPr="002732A7">
              <w:t xml:space="preserve">. </w:t>
            </w:r>
            <w:proofErr w:type="spellStart"/>
            <w:r w:rsidRPr="002732A7">
              <w:t>Hackensack</w:t>
            </w:r>
            <w:proofErr w:type="spellEnd"/>
            <w:r w:rsidRPr="002732A7">
              <w:t xml:space="preserve">, NJ: </w:t>
            </w:r>
            <w:proofErr w:type="spellStart"/>
            <w:r w:rsidRPr="002732A7">
              <w:t>Distributed</w:t>
            </w:r>
            <w:proofErr w:type="spellEnd"/>
            <w:r w:rsidRPr="002732A7">
              <w:t xml:space="preserve"> by </w:t>
            </w:r>
            <w:proofErr w:type="spellStart"/>
            <w:r w:rsidRPr="002732A7">
              <w:t>World</w:t>
            </w:r>
            <w:proofErr w:type="spellEnd"/>
            <w:r w:rsidRPr="002732A7">
              <w:t xml:space="preserve"> </w:t>
            </w:r>
            <w:proofErr w:type="spellStart"/>
            <w:r w:rsidRPr="002732A7">
              <w:t>Scientific</w:t>
            </w:r>
            <w:proofErr w:type="spellEnd"/>
            <w:r w:rsidRPr="002732A7">
              <w:t xml:space="preserve"> Pub., 2012. ISBN 978-1-84816-691-2.</w:t>
            </w:r>
          </w:p>
          <w:p w14:paraId="7CFE0007" w14:textId="77777777" w:rsidR="008451FC" w:rsidRPr="002732A7" w:rsidRDefault="008451FC" w:rsidP="002217F3">
            <w:r w:rsidRPr="002732A7">
              <w:t xml:space="preserve">LECUN, Y., BENGIO, Y. a HINTON, G. </w:t>
            </w:r>
            <w:proofErr w:type="spellStart"/>
            <w:r w:rsidRPr="002732A7">
              <w:rPr>
                <w:i/>
                <w:iCs/>
              </w:rPr>
              <w:t>Deep</w:t>
            </w:r>
            <w:proofErr w:type="spellEnd"/>
            <w:r w:rsidRPr="002732A7">
              <w:rPr>
                <w:i/>
                <w:iCs/>
              </w:rPr>
              <w:t xml:space="preserve"> Learning</w:t>
            </w:r>
            <w:r w:rsidRPr="002732A7">
              <w:t xml:space="preserve">. </w:t>
            </w:r>
            <w:proofErr w:type="spellStart"/>
            <w:r w:rsidRPr="002732A7">
              <w:t>Nature</w:t>
            </w:r>
            <w:proofErr w:type="spellEnd"/>
            <w:r w:rsidRPr="002732A7">
              <w:t>, 2015, 521(7553), 436-444. DOI: 10.1038/nature14539.</w:t>
            </w:r>
          </w:p>
          <w:p w14:paraId="37540780" w14:textId="77777777" w:rsidR="008451FC" w:rsidRPr="002732A7" w:rsidRDefault="008451FC" w:rsidP="002217F3">
            <w:pPr>
              <w:rPr>
                <w:lang w:val="en-GB"/>
              </w:rPr>
            </w:pPr>
            <w:r w:rsidRPr="002732A7">
              <w:lastRenderedPageBreak/>
              <w:t>YANNAKAKIS, Georgios N. a Julian TOGELIUS.</w:t>
            </w:r>
            <w:r w:rsidRPr="002732A7">
              <w:rPr>
                <w:i/>
                <w:iCs/>
                <w:color w:val="333333"/>
                <w:sz w:val="24"/>
                <w:szCs w:val="24"/>
                <w:lang w:val="en-GB" w:eastAsia="en-GB"/>
              </w:rPr>
              <w:t xml:space="preserve"> </w:t>
            </w:r>
            <w:r w:rsidRPr="002732A7">
              <w:rPr>
                <w:i/>
                <w:iCs/>
                <w:lang w:val="en-GB"/>
              </w:rPr>
              <w:t>Artificial intelligence and games</w:t>
            </w:r>
            <w:r w:rsidRPr="002732A7">
              <w:rPr>
                <w:lang w:val="en-GB"/>
              </w:rPr>
              <w:t>. New York, NY: Springer Berlin Heidelberg, 2018. ISBN 978-3319635187.</w:t>
            </w:r>
          </w:p>
          <w:p w14:paraId="2DB09630" w14:textId="77777777" w:rsidR="008451FC" w:rsidRPr="002732A7" w:rsidRDefault="008451FC" w:rsidP="002217F3"/>
          <w:p w14:paraId="6A7E7D5C" w14:textId="77777777" w:rsidR="008451FC" w:rsidRPr="002732A7" w:rsidRDefault="008451FC" w:rsidP="002217F3">
            <w:pPr>
              <w:jc w:val="both"/>
            </w:pPr>
            <w:r w:rsidRPr="002732A7">
              <w:t>Další literatura podle zadaného tématu pro esej a ústní prezentaci.</w:t>
            </w:r>
          </w:p>
        </w:tc>
      </w:tr>
      <w:tr w:rsidR="008451FC" w:rsidRPr="002732A7" w14:paraId="330491C0"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FC4FC01"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0671F276" w14:textId="77777777" w:rsidTr="002217F3">
        <w:tc>
          <w:tcPr>
            <w:tcW w:w="4787" w:type="dxa"/>
            <w:gridSpan w:val="4"/>
            <w:tcBorders>
              <w:top w:val="single" w:sz="2" w:space="0" w:color="auto"/>
            </w:tcBorders>
            <w:shd w:val="clear" w:color="auto" w:fill="F7CAAC"/>
          </w:tcPr>
          <w:p w14:paraId="51582EFE"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F0FA19D"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5B7C79F" w14:textId="77777777" w:rsidR="008451FC" w:rsidRPr="002732A7" w:rsidRDefault="008451FC" w:rsidP="002217F3">
            <w:pPr>
              <w:jc w:val="both"/>
              <w:rPr>
                <w:b/>
              </w:rPr>
            </w:pPr>
            <w:r w:rsidRPr="002732A7">
              <w:rPr>
                <w:b/>
              </w:rPr>
              <w:t xml:space="preserve">hodin </w:t>
            </w:r>
          </w:p>
        </w:tc>
      </w:tr>
      <w:tr w:rsidR="008451FC" w:rsidRPr="002732A7" w14:paraId="343284C1" w14:textId="77777777" w:rsidTr="002217F3">
        <w:tc>
          <w:tcPr>
            <w:tcW w:w="9855" w:type="dxa"/>
            <w:gridSpan w:val="9"/>
            <w:shd w:val="clear" w:color="auto" w:fill="F7CAAC"/>
          </w:tcPr>
          <w:p w14:paraId="5C6F4838" w14:textId="77777777" w:rsidR="008451FC" w:rsidRPr="002732A7" w:rsidRDefault="008451FC" w:rsidP="002217F3">
            <w:pPr>
              <w:jc w:val="both"/>
              <w:rPr>
                <w:b/>
              </w:rPr>
            </w:pPr>
            <w:r w:rsidRPr="002732A7">
              <w:rPr>
                <w:b/>
              </w:rPr>
              <w:t>Informace o způsobu kontaktu s vyučujícím</w:t>
            </w:r>
          </w:p>
        </w:tc>
      </w:tr>
      <w:tr w:rsidR="008451FC" w:rsidRPr="002732A7" w14:paraId="6F213E2A" w14:textId="77777777" w:rsidTr="002217F3">
        <w:trPr>
          <w:trHeight w:val="716"/>
        </w:trPr>
        <w:tc>
          <w:tcPr>
            <w:tcW w:w="9855" w:type="dxa"/>
            <w:gridSpan w:val="9"/>
          </w:tcPr>
          <w:p w14:paraId="111BB5FC" w14:textId="77777777" w:rsidR="008451FC" w:rsidRPr="002732A7" w:rsidRDefault="008451FC" w:rsidP="002217F3">
            <w:pPr>
              <w:jc w:val="both"/>
            </w:pPr>
            <w:r w:rsidRPr="002732A7">
              <w:t>Vyučují</w:t>
            </w:r>
            <w:r w:rsidRPr="002732A7">
              <w:rPr>
                <w:rFonts w:cs="Arial Narrow"/>
              </w:rPr>
              <w:t>c</w:t>
            </w:r>
            <w:r w:rsidRPr="002732A7">
              <w:t>í maj</w:t>
            </w:r>
            <w:r w:rsidRPr="002732A7">
              <w:rPr>
                <w:rFonts w:cs="Arial Narrow"/>
              </w:rPr>
              <w:t>í</w:t>
            </w:r>
            <w:r w:rsidRPr="002732A7">
              <w:t xml:space="preserve"> pevně stanoveny sv</w:t>
            </w:r>
            <w:r w:rsidRPr="002732A7">
              <w:rPr>
                <w:rFonts w:cs="Arial Narrow"/>
              </w:rPr>
              <w:t>é</w:t>
            </w:r>
            <w:r w:rsidRPr="002732A7">
              <w:t xml:space="preserve"> konzultační hodiny, ve kterých je možné řešit problematiku odborného tématu. Pro další komunikaci je možno využít email, či jiné online komunikační platformy (MS Teams), v případě specifické potřeby je možné dohodnout individuální mimořádné konzultace i v jiných termínech.</w:t>
            </w:r>
          </w:p>
        </w:tc>
      </w:tr>
    </w:tbl>
    <w:p w14:paraId="695AC53F" w14:textId="77777777" w:rsidR="008451FC" w:rsidRPr="002732A7" w:rsidRDefault="008451FC" w:rsidP="008451FC"/>
    <w:p w14:paraId="5A4DE29E"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6B4271DA" w14:textId="77777777" w:rsidTr="002217F3">
        <w:tc>
          <w:tcPr>
            <w:tcW w:w="9855" w:type="dxa"/>
            <w:gridSpan w:val="9"/>
            <w:tcBorders>
              <w:bottom w:val="double" w:sz="4" w:space="0" w:color="auto"/>
            </w:tcBorders>
            <w:shd w:val="clear" w:color="auto" w:fill="BDD6EE"/>
          </w:tcPr>
          <w:p w14:paraId="78FBB457" w14:textId="48BD417D" w:rsidR="008451FC" w:rsidRPr="002732A7" w:rsidRDefault="008451FC" w:rsidP="002217F3">
            <w:pPr>
              <w:tabs>
                <w:tab w:val="right" w:pos="9496"/>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A424D6E" w14:textId="77777777" w:rsidTr="002217F3">
        <w:tc>
          <w:tcPr>
            <w:tcW w:w="3086" w:type="dxa"/>
            <w:tcBorders>
              <w:top w:val="double" w:sz="4" w:space="0" w:color="auto"/>
            </w:tcBorders>
            <w:shd w:val="clear" w:color="auto" w:fill="F7CAAC"/>
          </w:tcPr>
          <w:p w14:paraId="6F16A8F6"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535CCD71" w14:textId="798C3866" w:rsidR="008451FC" w:rsidRPr="002732A7" w:rsidRDefault="00D92DA6" w:rsidP="002217F3">
            <w:pPr>
              <w:jc w:val="both"/>
            </w:pPr>
            <w:bookmarkStart w:id="146" w:name="BIII_EMC"/>
            <w:proofErr w:type="spellStart"/>
            <w:r w:rsidRPr="00182A7A">
              <w:t>Electromagnetic</w:t>
            </w:r>
            <w:proofErr w:type="spellEnd"/>
            <w:r w:rsidRPr="00182A7A">
              <w:t xml:space="preserve"> </w:t>
            </w:r>
            <w:proofErr w:type="spellStart"/>
            <w:r w:rsidRPr="00182A7A">
              <w:t>Compatibility</w:t>
            </w:r>
            <w:proofErr w:type="spellEnd"/>
            <w:r>
              <w:t xml:space="preserve"> in </w:t>
            </w:r>
            <w:proofErr w:type="spellStart"/>
            <w:r>
              <w:t>Security</w:t>
            </w:r>
            <w:proofErr w:type="spellEnd"/>
            <w:r>
              <w:t xml:space="preserve"> Systems</w:t>
            </w:r>
            <w:bookmarkEnd w:id="146"/>
          </w:p>
        </w:tc>
      </w:tr>
      <w:tr w:rsidR="008451FC" w:rsidRPr="002732A7" w14:paraId="5F92A4AC" w14:textId="77777777" w:rsidTr="002217F3">
        <w:tc>
          <w:tcPr>
            <w:tcW w:w="3086" w:type="dxa"/>
            <w:shd w:val="clear" w:color="auto" w:fill="F7CAAC"/>
          </w:tcPr>
          <w:p w14:paraId="4CA14595" w14:textId="77777777" w:rsidR="008451FC" w:rsidRPr="002732A7" w:rsidRDefault="008451FC" w:rsidP="002217F3">
            <w:pPr>
              <w:jc w:val="both"/>
              <w:rPr>
                <w:b/>
              </w:rPr>
            </w:pPr>
            <w:r w:rsidRPr="002732A7">
              <w:rPr>
                <w:b/>
              </w:rPr>
              <w:t>Typ předmětu</w:t>
            </w:r>
          </w:p>
        </w:tc>
        <w:tc>
          <w:tcPr>
            <w:tcW w:w="3406" w:type="dxa"/>
            <w:gridSpan w:val="5"/>
          </w:tcPr>
          <w:p w14:paraId="61F7500D" w14:textId="77777777" w:rsidR="008451FC" w:rsidRPr="002732A7" w:rsidRDefault="008451FC" w:rsidP="002217F3">
            <w:pPr>
              <w:jc w:val="both"/>
            </w:pPr>
            <w:r>
              <w:t>povinně volitelný – skupina II.</w:t>
            </w:r>
          </w:p>
        </w:tc>
        <w:tc>
          <w:tcPr>
            <w:tcW w:w="2695" w:type="dxa"/>
            <w:gridSpan w:val="2"/>
            <w:shd w:val="clear" w:color="auto" w:fill="F7CAAC"/>
          </w:tcPr>
          <w:p w14:paraId="67C6E447" w14:textId="77777777" w:rsidR="008451FC" w:rsidRPr="002732A7" w:rsidRDefault="008451FC" w:rsidP="002217F3">
            <w:pPr>
              <w:jc w:val="both"/>
            </w:pPr>
            <w:r w:rsidRPr="002732A7">
              <w:rPr>
                <w:b/>
              </w:rPr>
              <w:t>doporučený ročník / semestr</w:t>
            </w:r>
          </w:p>
        </w:tc>
        <w:tc>
          <w:tcPr>
            <w:tcW w:w="668" w:type="dxa"/>
          </w:tcPr>
          <w:p w14:paraId="543064AA" w14:textId="77777777" w:rsidR="008451FC" w:rsidRPr="002732A7" w:rsidRDefault="008451FC" w:rsidP="002217F3">
            <w:pPr>
              <w:jc w:val="both"/>
            </w:pPr>
          </w:p>
        </w:tc>
      </w:tr>
      <w:tr w:rsidR="008451FC" w:rsidRPr="002732A7" w14:paraId="50CCCBF4" w14:textId="77777777" w:rsidTr="002217F3">
        <w:tc>
          <w:tcPr>
            <w:tcW w:w="3086" w:type="dxa"/>
            <w:shd w:val="clear" w:color="auto" w:fill="F7CAAC"/>
          </w:tcPr>
          <w:p w14:paraId="17C44F4D" w14:textId="77777777" w:rsidR="008451FC" w:rsidRPr="002732A7" w:rsidRDefault="008451FC" w:rsidP="002217F3">
            <w:pPr>
              <w:jc w:val="both"/>
              <w:rPr>
                <w:b/>
              </w:rPr>
            </w:pPr>
            <w:r w:rsidRPr="002732A7">
              <w:rPr>
                <w:b/>
              </w:rPr>
              <w:t>Rozsah studijního předmětu</w:t>
            </w:r>
          </w:p>
        </w:tc>
        <w:tc>
          <w:tcPr>
            <w:tcW w:w="1701" w:type="dxa"/>
            <w:gridSpan w:val="3"/>
          </w:tcPr>
          <w:p w14:paraId="6122F744" w14:textId="77777777" w:rsidR="008451FC" w:rsidRPr="002732A7" w:rsidRDefault="008451FC" w:rsidP="002217F3">
            <w:pPr>
              <w:jc w:val="both"/>
            </w:pPr>
            <w:r>
              <w:t>15k</w:t>
            </w:r>
          </w:p>
        </w:tc>
        <w:tc>
          <w:tcPr>
            <w:tcW w:w="889" w:type="dxa"/>
            <w:shd w:val="clear" w:color="auto" w:fill="F7CAAC"/>
          </w:tcPr>
          <w:p w14:paraId="1574D1AF" w14:textId="77777777" w:rsidR="008451FC" w:rsidRPr="002732A7" w:rsidRDefault="008451FC" w:rsidP="002217F3">
            <w:pPr>
              <w:jc w:val="both"/>
              <w:rPr>
                <w:b/>
              </w:rPr>
            </w:pPr>
            <w:r w:rsidRPr="002732A7">
              <w:rPr>
                <w:b/>
              </w:rPr>
              <w:t xml:space="preserve">hod. </w:t>
            </w:r>
          </w:p>
        </w:tc>
        <w:tc>
          <w:tcPr>
            <w:tcW w:w="816" w:type="dxa"/>
          </w:tcPr>
          <w:p w14:paraId="3D9CE238" w14:textId="016C0D4E" w:rsidR="008451FC" w:rsidRPr="002732A7" w:rsidRDefault="001D6091" w:rsidP="002217F3">
            <w:pPr>
              <w:jc w:val="both"/>
            </w:pPr>
            <w:ins w:id="147" w:author="Jiří Vojtěšek" w:date="2024-10-30T10:38:00Z">
              <w:r>
                <w:t>15</w:t>
              </w:r>
            </w:ins>
          </w:p>
        </w:tc>
        <w:tc>
          <w:tcPr>
            <w:tcW w:w="2156" w:type="dxa"/>
            <w:shd w:val="clear" w:color="auto" w:fill="F7CAAC"/>
          </w:tcPr>
          <w:p w14:paraId="469F484C" w14:textId="77777777" w:rsidR="008451FC" w:rsidRPr="002732A7" w:rsidRDefault="008451FC" w:rsidP="002217F3">
            <w:pPr>
              <w:jc w:val="both"/>
              <w:rPr>
                <w:b/>
              </w:rPr>
            </w:pPr>
            <w:r w:rsidRPr="002732A7">
              <w:rPr>
                <w:b/>
              </w:rPr>
              <w:t>kreditů</w:t>
            </w:r>
          </w:p>
        </w:tc>
        <w:tc>
          <w:tcPr>
            <w:tcW w:w="1207" w:type="dxa"/>
            <w:gridSpan w:val="2"/>
          </w:tcPr>
          <w:p w14:paraId="67A57029" w14:textId="77777777" w:rsidR="008451FC" w:rsidRPr="002732A7" w:rsidRDefault="008451FC" w:rsidP="002217F3">
            <w:pPr>
              <w:jc w:val="both"/>
            </w:pPr>
            <w:r w:rsidRPr="002732A7">
              <w:t>10</w:t>
            </w:r>
          </w:p>
        </w:tc>
      </w:tr>
      <w:tr w:rsidR="008451FC" w:rsidRPr="002732A7" w14:paraId="2DE5B45A" w14:textId="77777777" w:rsidTr="002217F3">
        <w:tc>
          <w:tcPr>
            <w:tcW w:w="3086" w:type="dxa"/>
            <w:shd w:val="clear" w:color="auto" w:fill="F7CAAC"/>
          </w:tcPr>
          <w:p w14:paraId="5BB94188"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6D13DBD7" w14:textId="77777777" w:rsidR="008451FC" w:rsidRPr="002732A7" w:rsidRDefault="008451FC" w:rsidP="002217F3">
            <w:pPr>
              <w:jc w:val="both"/>
            </w:pPr>
          </w:p>
        </w:tc>
      </w:tr>
      <w:tr w:rsidR="008451FC" w:rsidRPr="002732A7" w14:paraId="20570C8D" w14:textId="77777777" w:rsidTr="002217F3">
        <w:tc>
          <w:tcPr>
            <w:tcW w:w="3086" w:type="dxa"/>
            <w:shd w:val="clear" w:color="auto" w:fill="F7CAAC"/>
          </w:tcPr>
          <w:p w14:paraId="6044B43D" w14:textId="77777777" w:rsidR="008451FC" w:rsidRPr="002732A7" w:rsidRDefault="008451FC" w:rsidP="002217F3">
            <w:pPr>
              <w:jc w:val="both"/>
              <w:rPr>
                <w:b/>
              </w:rPr>
            </w:pPr>
            <w:r w:rsidRPr="002732A7">
              <w:rPr>
                <w:b/>
              </w:rPr>
              <w:t>Způsob ověření výsledků učení</w:t>
            </w:r>
          </w:p>
        </w:tc>
        <w:tc>
          <w:tcPr>
            <w:tcW w:w="3406" w:type="dxa"/>
            <w:gridSpan w:val="5"/>
          </w:tcPr>
          <w:p w14:paraId="46C3764E" w14:textId="77777777" w:rsidR="008451FC" w:rsidRPr="002732A7" w:rsidRDefault="008451FC" w:rsidP="002217F3">
            <w:pPr>
              <w:jc w:val="both"/>
            </w:pPr>
            <w:r w:rsidRPr="002732A7">
              <w:t>Zkouška</w:t>
            </w:r>
          </w:p>
        </w:tc>
        <w:tc>
          <w:tcPr>
            <w:tcW w:w="2156" w:type="dxa"/>
            <w:shd w:val="clear" w:color="auto" w:fill="F7CAAC"/>
          </w:tcPr>
          <w:p w14:paraId="539E68A0" w14:textId="77777777" w:rsidR="008451FC" w:rsidRPr="002732A7" w:rsidRDefault="008451FC" w:rsidP="002217F3">
            <w:pPr>
              <w:jc w:val="both"/>
              <w:rPr>
                <w:b/>
              </w:rPr>
            </w:pPr>
            <w:r w:rsidRPr="002732A7">
              <w:rPr>
                <w:b/>
              </w:rPr>
              <w:t>Forma výuky</w:t>
            </w:r>
          </w:p>
        </w:tc>
        <w:tc>
          <w:tcPr>
            <w:tcW w:w="1207" w:type="dxa"/>
            <w:gridSpan w:val="2"/>
          </w:tcPr>
          <w:p w14:paraId="7F20973D" w14:textId="77777777" w:rsidR="008451FC" w:rsidRPr="002732A7" w:rsidRDefault="008451FC" w:rsidP="002217F3">
            <w:pPr>
              <w:jc w:val="both"/>
            </w:pPr>
            <w:r w:rsidRPr="002732A7">
              <w:t>Konzultační</w:t>
            </w:r>
          </w:p>
        </w:tc>
      </w:tr>
      <w:tr w:rsidR="008451FC" w:rsidRPr="002732A7" w14:paraId="6C1995C4" w14:textId="77777777" w:rsidTr="002217F3">
        <w:tc>
          <w:tcPr>
            <w:tcW w:w="3086" w:type="dxa"/>
            <w:shd w:val="clear" w:color="auto" w:fill="F7CAAC"/>
          </w:tcPr>
          <w:p w14:paraId="46894DC5"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1C796286" w14:textId="77777777" w:rsidR="008451FC" w:rsidRPr="002732A7" w:rsidRDefault="008451FC" w:rsidP="002217F3">
            <w:pPr>
              <w:jc w:val="both"/>
            </w:pPr>
            <w:r w:rsidRPr="002732A7">
              <w:t>Písemná a ústní</w:t>
            </w:r>
          </w:p>
          <w:p w14:paraId="77C56DFE" w14:textId="77777777" w:rsidR="008451FC" w:rsidRPr="002732A7" w:rsidRDefault="008451FC" w:rsidP="002217F3">
            <w:pPr>
              <w:jc w:val="both"/>
            </w:pPr>
            <w:r w:rsidRPr="002732A7">
              <w:t>Student zpracuje pojednání ke konkrétnímu odbornému problému. Téma musí souviset s náplní předmětu i tématem jeho disertační práce. V rámci zkoušky proběhne obhajoba tohoto pojednání s cílem posoudit, zda je student v tématu dostatečně orientován.</w:t>
            </w:r>
          </w:p>
        </w:tc>
      </w:tr>
      <w:tr w:rsidR="008451FC" w:rsidRPr="002732A7" w14:paraId="31C8E67F" w14:textId="77777777" w:rsidTr="002217F3">
        <w:trPr>
          <w:trHeight w:val="269"/>
        </w:trPr>
        <w:tc>
          <w:tcPr>
            <w:tcW w:w="9855" w:type="dxa"/>
            <w:gridSpan w:val="9"/>
            <w:tcBorders>
              <w:top w:val="nil"/>
            </w:tcBorders>
          </w:tcPr>
          <w:p w14:paraId="2C938102" w14:textId="77777777" w:rsidR="008451FC" w:rsidRPr="002732A7" w:rsidRDefault="008451FC" w:rsidP="002217F3">
            <w:pPr>
              <w:jc w:val="both"/>
            </w:pPr>
          </w:p>
        </w:tc>
      </w:tr>
      <w:tr w:rsidR="008451FC" w:rsidRPr="002732A7" w14:paraId="16BD06C4" w14:textId="77777777" w:rsidTr="002217F3">
        <w:trPr>
          <w:trHeight w:val="197"/>
        </w:trPr>
        <w:tc>
          <w:tcPr>
            <w:tcW w:w="3086" w:type="dxa"/>
            <w:tcBorders>
              <w:top w:val="nil"/>
            </w:tcBorders>
            <w:shd w:val="clear" w:color="auto" w:fill="F7CAAC"/>
          </w:tcPr>
          <w:p w14:paraId="033F5588"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FC0E925" w14:textId="77777777" w:rsidR="008451FC" w:rsidRPr="002732A7" w:rsidRDefault="008451FC" w:rsidP="002217F3">
            <w:pPr>
              <w:jc w:val="both"/>
            </w:pPr>
            <w:r w:rsidRPr="002732A7">
              <w:t>doc.</w:t>
            </w:r>
            <w:r>
              <w:t xml:space="preserve"> </w:t>
            </w:r>
            <w:r w:rsidRPr="002732A7">
              <w:t xml:space="preserve">Ing. Martin </w:t>
            </w:r>
            <w:proofErr w:type="spellStart"/>
            <w:r w:rsidRPr="002732A7">
              <w:t>Pospíšilík</w:t>
            </w:r>
            <w:proofErr w:type="spellEnd"/>
            <w:r w:rsidRPr="002732A7">
              <w:t>, Ph.D.</w:t>
            </w:r>
          </w:p>
        </w:tc>
      </w:tr>
      <w:tr w:rsidR="008451FC" w:rsidRPr="002732A7" w14:paraId="74ACF1FB" w14:textId="77777777" w:rsidTr="002217F3">
        <w:trPr>
          <w:trHeight w:val="243"/>
        </w:trPr>
        <w:tc>
          <w:tcPr>
            <w:tcW w:w="3086" w:type="dxa"/>
            <w:tcBorders>
              <w:top w:val="nil"/>
            </w:tcBorders>
            <w:shd w:val="clear" w:color="auto" w:fill="F7CAAC"/>
          </w:tcPr>
          <w:p w14:paraId="6CB93AE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1915CED8" w14:textId="77777777" w:rsidR="008451FC" w:rsidRPr="002732A7" w:rsidRDefault="008451FC" w:rsidP="002217F3">
            <w:pPr>
              <w:jc w:val="both"/>
            </w:pPr>
            <w:r w:rsidRPr="002732A7">
              <w:t>Metodické vedení, konzultace, dohled nad laboratorními experimenty, zkoušení</w:t>
            </w:r>
          </w:p>
        </w:tc>
      </w:tr>
      <w:tr w:rsidR="008451FC" w:rsidRPr="002732A7" w14:paraId="1240C4B7" w14:textId="77777777" w:rsidTr="002217F3">
        <w:tc>
          <w:tcPr>
            <w:tcW w:w="3086" w:type="dxa"/>
            <w:shd w:val="clear" w:color="auto" w:fill="F7CAAC"/>
          </w:tcPr>
          <w:p w14:paraId="29CC2F42"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93DC13C" w14:textId="77777777" w:rsidR="008451FC" w:rsidRDefault="008451FC" w:rsidP="002217F3">
            <w:pPr>
              <w:jc w:val="both"/>
            </w:pPr>
            <w:r w:rsidRPr="003C6BD7">
              <w:rPr>
                <w:b/>
                <w:bCs/>
              </w:rPr>
              <w:t xml:space="preserve">doc. Ing. Martin </w:t>
            </w:r>
            <w:proofErr w:type="spellStart"/>
            <w:r w:rsidRPr="003C6BD7">
              <w:rPr>
                <w:b/>
                <w:bCs/>
              </w:rPr>
              <w:t>Pospíšilík</w:t>
            </w:r>
            <w:proofErr w:type="spellEnd"/>
            <w:r w:rsidRPr="003C6BD7">
              <w:rPr>
                <w:b/>
                <w:bCs/>
              </w:rPr>
              <w:t>, Ph.D.</w:t>
            </w:r>
            <w:r>
              <w:t xml:space="preserve"> (100 %)</w:t>
            </w:r>
          </w:p>
          <w:p w14:paraId="712ACE7F" w14:textId="77777777" w:rsidR="008451FC" w:rsidRPr="002732A7" w:rsidRDefault="008451FC" w:rsidP="002217F3">
            <w:pPr>
              <w:jc w:val="both"/>
            </w:pPr>
            <w:r w:rsidRPr="002732A7">
              <w:t xml:space="preserve">doc. RNDr. Vojtěch </w:t>
            </w:r>
            <w:proofErr w:type="spellStart"/>
            <w:r w:rsidRPr="002732A7">
              <w:t>Křesálek</w:t>
            </w:r>
            <w:proofErr w:type="spellEnd"/>
            <w:r w:rsidRPr="002732A7">
              <w:t>, CSc.</w:t>
            </w:r>
            <w:r>
              <w:t>, p</w:t>
            </w:r>
            <w:r w:rsidRPr="002732A7">
              <w:t>rof. Mgr. Milan Adámek, Ph.D.</w:t>
            </w:r>
          </w:p>
        </w:tc>
      </w:tr>
      <w:tr w:rsidR="008451FC" w:rsidRPr="002732A7" w14:paraId="52C3C372" w14:textId="77777777" w:rsidTr="002217F3">
        <w:trPr>
          <w:trHeight w:val="219"/>
        </w:trPr>
        <w:tc>
          <w:tcPr>
            <w:tcW w:w="9855" w:type="dxa"/>
            <w:gridSpan w:val="9"/>
            <w:tcBorders>
              <w:top w:val="nil"/>
            </w:tcBorders>
          </w:tcPr>
          <w:p w14:paraId="59C76D95" w14:textId="77777777" w:rsidR="008451FC" w:rsidRPr="002732A7" w:rsidRDefault="008451FC" w:rsidP="002217F3">
            <w:pPr>
              <w:jc w:val="both"/>
            </w:pPr>
          </w:p>
        </w:tc>
      </w:tr>
      <w:tr w:rsidR="008451FC" w:rsidRPr="002732A7" w14:paraId="6AD724E9" w14:textId="77777777" w:rsidTr="002217F3">
        <w:tc>
          <w:tcPr>
            <w:tcW w:w="3086" w:type="dxa"/>
            <w:shd w:val="clear" w:color="auto" w:fill="F7CAAC"/>
          </w:tcPr>
          <w:p w14:paraId="3B2DCFD8"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78B6CBB" w14:textId="77777777" w:rsidR="008451FC" w:rsidRPr="002732A7" w:rsidRDefault="008451FC" w:rsidP="002217F3">
            <w:pPr>
              <w:jc w:val="both"/>
            </w:pPr>
          </w:p>
        </w:tc>
      </w:tr>
      <w:tr w:rsidR="008451FC" w:rsidRPr="002732A7" w14:paraId="6635F5E5" w14:textId="77777777" w:rsidTr="002217F3">
        <w:trPr>
          <w:trHeight w:val="2197"/>
        </w:trPr>
        <w:tc>
          <w:tcPr>
            <w:tcW w:w="9855" w:type="dxa"/>
            <w:gridSpan w:val="9"/>
            <w:tcBorders>
              <w:top w:val="nil"/>
              <w:bottom w:val="single" w:sz="4" w:space="0" w:color="auto"/>
            </w:tcBorders>
          </w:tcPr>
          <w:p w14:paraId="5AAFFCD3" w14:textId="77777777" w:rsidR="008451FC" w:rsidRPr="002732A7" w:rsidRDefault="008451FC" w:rsidP="002217F3">
            <w:pPr>
              <w:rPr>
                <w:noProof/>
              </w:rPr>
            </w:pPr>
            <w:r w:rsidRPr="002732A7">
              <w:rPr>
                <w:noProof/>
              </w:rPr>
              <w:t xml:space="preserve">Cílem předmětu je naučit se aktivně používat znalostí vědního oboru elektromagnetické kompatibility jakožto multidisciplinárního technického oboru, který zasahuje prakticky do všech odvětví průmyslu využívajících elektrickou energii a elektronické obvody. Studenti budou studovat technické aspekty problematiky v souvislosti s platnými zákonnými požadavky a způsobem jejich uplatnění v řešené doktorské disertaci. </w:t>
            </w:r>
          </w:p>
          <w:p w14:paraId="2C82FFFF" w14:textId="77777777" w:rsidR="008451FC" w:rsidRDefault="008451FC" w:rsidP="002217F3">
            <w:pPr>
              <w:jc w:val="both"/>
            </w:pPr>
            <w:r w:rsidRPr="002732A7">
              <w:br/>
            </w:r>
            <w:r>
              <w:t xml:space="preserve">Hlavní témata: </w:t>
            </w:r>
            <w:r w:rsidRPr="002732A7">
              <w:t xml:space="preserve">základní vlastnosti elektromagnetického pole vzhledem k problematice elektromagnetické kompatibility, </w:t>
            </w:r>
            <w:bookmarkStart w:id="148" w:name="OLE_LINK14"/>
            <w:bookmarkStart w:id="149" w:name="OLE_LINK15"/>
            <w:r w:rsidRPr="002732A7">
              <w:t>analýza rušivých signálů, mechanizmy přenosu rušivých signálů v systémech, měřicí technika používaná v oblasti elektromagnetické kompatibility a měřicí metody, konstrukční zásady pro analýzu a návrhy elektronických obvodů i systémů z hlediska signálové integrity s důrazem na zabránění úniku informací z elektronických systémů.</w:t>
            </w:r>
            <w:bookmarkEnd w:id="148"/>
            <w:bookmarkEnd w:id="149"/>
          </w:p>
          <w:p w14:paraId="38A3AF35" w14:textId="77777777" w:rsidR="008451FC" w:rsidRDefault="008451FC" w:rsidP="002217F3">
            <w:pPr>
              <w:jc w:val="both"/>
            </w:pPr>
          </w:p>
          <w:p w14:paraId="7A85485C" w14:textId="77777777" w:rsidR="008451FC" w:rsidRPr="002732A7" w:rsidRDefault="008451FC" w:rsidP="002217F3">
            <w:pPr>
              <w:jc w:val="both"/>
            </w:pPr>
            <w:r>
              <w:t>Výsledky učení: absolvent je schopen aktivně používat přístroje v laboratoři elektromagnetické kompatibility pro analýzu rušivých signálů a testování odolnosti přístrojů vůči rušení. Zná konstrukční zásady potřebné pro návrh elektronických obvodů s ohledem na signálovou integritu.</w:t>
            </w:r>
          </w:p>
        </w:tc>
      </w:tr>
      <w:tr w:rsidR="008451FC" w:rsidRPr="002732A7" w14:paraId="5CDDCF48"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F27316D"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D9FF744" w14:textId="77777777" w:rsidR="008451FC" w:rsidRPr="002732A7" w:rsidRDefault="008451FC" w:rsidP="002217F3">
            <w:pPr>
              <w:jc w:val="both"/>
            </w:pPr>
          </w:p>
        </w:tc>
      </w:tr>
      <w:tr w:rsidR="008451FC" w:rsidRPr="002732A7" w14:paraId="14430BCD" w14:textId="77777777" w:rsidTr="002217F3">
        <w:trPr>
          <w:trHeight w:val="788"/>
        </w:trPr>
        <w:tc>
          <w:tcPr>
            <w:tcW w:w="9855" w:type="dxa"/>
            <w:gridSpan w:val="9"/>
            <w:tcBorders>
              <w:top w:val="nil"/>
              <w:bottom w:val="single" w:sz="4" w:space="0" w:color="auto"/>
            </w:tcBorders>
          </w:tcPr>
          <w:p w14:paraId="4465E65B" w14:textId="77777777" w:rsidR="008451FC" w:rsidRPr="002732A7" w:rsidRDefault="008451FC" w:rsidP="002217F3">
            <w:pPr>
              <w:jc w:val="both"/>
            </w:pPr>
            <w:r w:rsidRPr="002732A7">
              <w:t>Předpokládá se individuální zpracování odborného tématu pod dohledem vyučujícího. Student má k dispozici Laboratoř elektromagnetické kompatibility včetně jejího vybavení, kde může realizovat experimenty pod dohledem vyučujícího. Dále má student zajištěn přístup k simulačnímu SW. Konzultace teoretických aspektů zadaného tématu budou realizovány v konzultačních hodinách.</w:t>
            </w:r>
            <w:r>
              <w:t xml:space="preserve"> </w:t>
            </w:r>
            <w:r w:rsidRPr="002732A7">
              <w:t>Student bude aktivně zapojený při přípravě projektové práce směřující k vyřešení zadaného problému.</w:t>
            </w:r>
          </w:p>
        </w:tc>
      </w:tr>
      <w:tr w:rsidR="008451FC" w:rsidRPr="002732A7" w14:paraId="0725E49B" w14:textId="77777777" w:rsidTr="002217F3">
        <w:trPr>
          <w:trHeight w:val="265"/>
        </w:trPr>
        <w:tc>
          <w:tcPr>
            <w:tcW w:w="3653" w:type="dxa"/>
            <w:gridSpan w:val="3"/>
            <w:tcBorders>
              <w:top w:val="single" w:sz="4" w:space="0" w:color="auto"/>
            </w:tcBorders>
            <w:shd w:val="clear" w:color="auto" w:fill="F7CAAC"/>
          </w:tcPr>
          <w:p w14:paraId="6B2869AC"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86AE027" w14:textId="77777777" w:rsidR="008451FC" w:rsidRPr="002732A7" w:rsidRDefault="008451FC" w:rsidP="002217F3">
            <w:pPr>
              <w:jc w:val="both"/>
            </w:pPr>
          </w:p>
        </w:tc>
      </w:tr>
      <w:tr w:rsidR="008451FC" w:rsidRPr="002732A7" w14:paraId="213584E3" w14:textId="77777777" w:rsidTr="002217F3">
        <w:trPr>
          <w:trHeight w:val="983"/>
        </w:trPr>
        <w:tc>
          <w:tcPr>
            <w:tcW w:w="9855" w:type="dxa"/>
            <w:gridSpan w:val="9"/>
            <w:tcBorders>
              <w:top w:val="nil"/>
            </w:tcBorders>
          </w:tcPr>
          <w:p w14:paraId="53BFB6C5" w14:textId="77777777" w:rsidR="008451FC" w:rsidRPr="002732A7" w:rsidRDefault="008451FC" w:rsidP="002217F3">
            <w:pPr>
              <w:pStyle w:val="Default"/>
              <w:jc w:val="both"/>
              <w:rPr>
                <w:rFonts w:ascii="Arial Narrow" w:hAnsi="Arial Narrow"/>
                <w:iCs/>
                <w:sz w:val="20"/>
                <w:szCs w:val="20"/>
              </w:rPr>
            </w:pPr>
            <w:r w:rsidRPr="002732A7">
              <w:rPr>
                <w:rFonts w:ascii="Arial Narrow" w:hAnsi="Arial Narrow"/>
                <w:iCs/>
                <w:sz w:val="20"/>
                <w:szCs w:val="20"/>
              </w:rPr>
              <w:t xml:space="preserve">Studenti v přípravě budou čerpat podle zadaného tématu z následující literatury, která je dostupná v knihovně UTB ve Zlíně s prioritou využití článků zejména IEEE </w:t>
            </w:r>
            <w:proofErr w:type="spellStart"/>
            <w:r w:rsidRPr="002732A7">
              <w:rPr>
                <w:rFonts w:ascii="Arial Narrow" w:hAnsi="Arial Narrow"/>
                <w:iCs/>
                <w:sz w:val="20"/>
                <w:szCs w:val="20"/>
              </w:rPr>
              <w:t>Transaction</w:t>
            </w:r>
            <w:proofErr w:type="spellEnd"/>
            <w:r w:rsidRPr="002732A7">
              <w:rPr>
                <w:rFonts w:ascii="Arial Narrow" w:hAnsi="Arial Narrow"/>
                <w:iCs/>
                <w:sz w:val="20"/>
                <w:szCs w:val="20"/>
              </w:rPr>
              <w:t xml:space="preserve"> on </w:t>
            </w:r>
            <w:proofErr w:type="spellStart"/>
            <w:r w:rsidRPr="002732A7">
              <w:rPr>
                <w:rFonts w:ascii="Arial Narrow" w:hAnsi="Arial Narrow"/>
                <w:iCs/>
                <w:sz w:val="20"/>
                <w:szCs w:val="20"/>
              </w:rPr>
              <w:t>Electromagnetic</w:t>
            </w:r>
            <w:proofErr w:type="spellEnd"/>
            <w:r w:rsidRPr="002732A7">
              <w:rPr>
                <w:rFonts w:ascii="Arial Narrow" w:hAnsi="Arial Narrow"/>
                <w:iCs/>
                <w:sz w:val="20"/>
                <w:szCs w:val="20"/>
              </w:rPr>
              <w:t xml:space="preserve"> </w:t>
            </w:r>
            <w:proofErr w:type="spellStart"/>
            <w:r w:rsidRPr="002732A7">
              <w:rPr>
                <w:rFonts w:ascii="Arial Narrow" w:hAnsi="Arial Narrow"/>
                <w:iCs/>
                <w:sz w:val="20"/>
                <w:szCs w:val="20"/>
              </w:rPr>
              <w:t>Compatibility</w:t>
            </w:r>
            <w:proofErr w:type="spellEnd"/>
            <w:r w:rsidRPr="002732A7">
              <w:rPr>
                <w:rFonts w:ascii="Arial Narrow" w:hAnsi="Arial Narrow"/>
                <w:iCs/>
                <w:sz w:val="20"/>
                <w:szCs w:val="20"/>
              </w:rPr>
              <w:t xml:space="preserve"> případně dalších specializovaných časopisů.</w:t>
            </w:r>
          </w:p>
          <w:p w14:paraId="7CD380B3" w14:textId="77777777" w:rsidR="008451FC" w:rsidRPr="002732A7" w:rsidRDefault="008451FC" w:rsidP="002217F3">
            <w:pPr>
              <w:pStyle w:val="Default"/>
              <w:jc w:val="both"/>
              <w:rPr>
                <w:rFonts w:ascii="Arial Narrow" w:hAnsi="Arial Narrow"/>
                <w:iCs/>
                <w:sz w:val="20"/>
                <w:szCs w:val="20"/>
              </w:rPr>
            </w:pPr>
          </w:p>
          <w:p w14:paraId="58FD4AC3" w14:textId="77777777" w:rsidR="008451FC" w:rsidRPr="002732A7" w:rsidRDefault="008451FC" w:rsidP="002217F3">
            <w:pPr>
              <w:rPr>
                <w:b/>
                <w:bCs/>
                <w:i/>
              </w:rPr>
            </w:pPr>
            <w:r w:rsidRPr="00012018">
              <w:rPr>
                <w:b/>
                <w:bCs/>
                <w:i/>
              </w:rPr>
              <w:t>Povinná literatura:</w:t>
            </w:r>
          </w:p>
          <w:p w14:paraId="0829FEDF" w14:textId="77777777" w:rsidR="008451FC" w:rsidRDefault="008451FC" w:rsidP="002217F3">
            <w:r>
              <w:t xml:space="preserve">CHRISTOPOULOS, Christos. </w:t>
            </w:r>
            <w:proofErr w:type="spellStart"/>
            <w:r w:rsidRPr="00072F40">
              <w:rPr>
                <w:i/>
                <w:iCs/>
              </w:rPr>
              <w:t>Principles</w:t>
            </w:r>
            <w:proofErr w:type="spellEnd"/>
            <w:r w:rsidRPr="00072F40">
              <w:rPr>
                <w:i/>
                <w:iCs/>
              </w:rPr>
              <w:t xml:space="preserve"> and </w:t>
            </w:r>
            <w:proofErr w:type="spellStart"/>
            <w:r w:rsidRPr="00072F40">
              <w:rPr>
                <w:i/>
                <w:iCs/>
              </w:rPr>
              <w:t>Techniques</w:t>
            </w:r>
            <w:proofErr w:type="spellEnd"/>
            <w:r w:rsidRPr="00072F40">
              <w:rPr>
                <w:i/>
                <w:iCs/>
              </w:rPr>
              <w:t xml:space="preserve"> </w:t>
            </w:r>
            <w:proofErr w:type="spellStart"/>
            <w:r w:rsidRPr="00072F40">
              <w:rPr>
                <w:i/>
                <w:iCs/>
              </w:rPr>
              <w:t>of</w:t>
            </w:r>
            <w:proofErr w:type="spellEnd"/>
            <w:r w:rsidRPr="00072F40">
              <w:rPr>
                <w:i/>
                <w:iCs/>
              </w:rPr>
              <w:t xml:space="preserve">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 (</w:t>
            </w:r>
            <w:proofErr w:type="spellStart"/>
            <w:r w:rsidRPr="00072F40">
              <w:rPr>
                <w:i/>
                <w:iCs/>
              </w:rPr>
              <w:t>Electronic</w:t>
            </w:r>
            <w:proofErr w:type="spellEnd"/>
            <w:r w:rsidRPr="00072F40">
              <w:rPr>
                <w:i/>
                <w:iCs/>
              </w:rPr>
              <w:t xml:space="preserve"> </w:t>
            </w:r>
            <w:proofErr w:type="spellStart"/>
            <w:r w:rsidRPr="00072F40">
              <w:rPr>
                <w:i/>
                <w:iCs/>
              </w:rPr>
              <w:t>Engineering</w:t>
            </w:r>
            <w:proofErr w:type="spellEnd"/>
            <w:r w:rsidRPr="00072F40">
              <w:rPr>
                <w:i/>
                <w:iCs/>
              </w:rPr>
              <w:t xml:space="preserve"> Systems)</w:t>
            </w:r>
            <w:r>
              <w:t xml:space="preserve">. 3rd </w:t>
            </w:r>
            <w:proofErr w:type="spellStart"/>
            <w:r>
              <w:t>Edition</w:t>
            </w:r>
            <w:proofErr w:type="spellEnd"/>
            <w:r>
              <w:t xml:space="preserve">. CRC </w:t>
            </w:r>
            <w:proofErr w:type="spellStart"/>
            <w:r>
              <w:t>Press</w:t>
            </w:r>
            <w:proofErr w:type="spellEnd"/>
            <w:r>
              <w:t>, 2022. ISBN 978-0367533618.</w:t>
            </w:r>
          </w:p>
          <w:p w14:paraId="4E23774B" w14:textId="77777777" w:rsidR="008451FC" w:rsidRDefault="008451FC" w:rsidP="002217F3">
            <w:r>
              <w:t>POSPÍŠILÍK, Martin</w:t>
            </w:r>
            <w:r w:rsidRPr="00072F40">
              <w:rPr>
                <w:i/>
                <w:iCs/>
              </w:rPr>
              <w:t xml:space="preserve">. </w:t>
            </w:r>
            <w:proofErr w:type="spellStart"/>
            <w:r w:rsidRPr="00072F40">
              <w:rPr>
                <w:i/>
                <w:iCs/>
              </w:rPr>
              <w:t>Introduction</w:t>
            </w:r>
            <w:proofErr w:type="spellEnd"/>
            <w:r w:rsidRPr="00072F40">
              <w:rPr>
                <w:i/>
                <w:iCs/>
              </w:rPr>
              <w:t xml:space="preserve"> to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 </w:t>
            </w:r>
            <w:proofErr w:type="spellStart"/>
            <w:r w:rsidRPr="00072F40">
              <w:rPr>
                <w:i/>
                <w:iCs/>
              </w:rPr>
              <w:t>for</w:t>
            </w:r>
            <w:proofErr w:type="spellEnd"/>
            <w:r w:rsidRPr="00072F40">
              <w:rPr>
                <w:i/>
                <w:iCs/>
              </w:rPr>
              <w:t xml:space="preserve"> </w:t>
            </w:r>
            <w:proofErr w:type="spellStart"/>
            <w:r w:rsidRPr="00072F40">
              <w:rPr>
                <w:i/>
                <w:iCs/>
              </w:rPr>
              <w:t>Electronic</w:t>
            </w:r>
            <w:proofErr w:type="spellEnd"/>
            <w:r w:rsidRPr="00072F40">
              <w:rPr>
                <w:i/>
                <w:iCs/>
              </w:rPr>
              <w:t xml:space="preserve"> </w:t>
            </w:r>
            <w:proofErr w:type="spellStart"/>
            <w:r w:rsidRPr="00072F40">
              <w:rPr>
                <w:i/>
                <w:iCs/>
              </w:rPr>
              <w:t>Engineers</w:t>
            </w:r>
            <w:proofErr w:type="spellEnd"/>
            <w:r w:rsidRPr="00072F40">
              <w:rPr>
                <w:i/>
                <w:iCs/>
              </w:rPr>
              <w:t xml:space="preserve"> … and not </w:t>
            </w:r>
            <w:proofErr w:type="spellStart"/>
            <w:r w:rsidRPr="00072F40">
              <w:rPr>
                <w:i/>
                <w:iCs/>
              </w:rPr>
              <w:t>only</w:t>
            </w:r>
            <w:proofErr w:type="spellEnd"/>
            <w:r w:rsidRPr="00072F40">
              <w:rPr>
                <w:i/>
                <w:iCs/>
              </w:rPr>
              <w:t xml:space="preserve"> </w:t>
            </w:r>
            <w:proofErr w:type="spellStart"/>
            <w:r w:rsidRPr="00072F40">
              <w:rPr>
                <w:i/>
                <w:iCs/>
              </w:rPr>
              <w:t>for</w:t>
            </w:r>
            <w:proofErr w:type="spellEnd"/>
            <w:r w:rsidRPr="00072F40">
              <w:rPr>
                <w:i/>
                <w:iCs/>
              </w:rPr>
              <w:t xml:space="preserve"> </w:t>
            </w:r>
            <w:proofErr w:type="spellStart"/>
            <w:r w:rsidRPr="00072F40">
              <w:rPr>
                <w:i/>
                <w:iCs/>
              </w:rPr>
              <w:t>them</w:t>
            </w:r>
            <w:proofErr w:type="spellEnd"/>
            <w:r>
              <w:t xml:space="preserve">. Zlín: Tomas </w:t>
            </w:r>
            <w:proofErr w:type="spellStart"/>
            <w:r>
              <w:t>Bata</w:t>
            </w:r>
            <w:proofErr w:type="spellEnd"/>
            <w:r>
              <w:t xml:space="preserve"> University in Zlín, 2019. ISBN 978-80-7454-876-5.</w:t>
            </w:r>
          </w:p>
          <w:p w14:paraId="41A4609F" w14:textId="77777777" w:rsidR="008451FC" w:rsidRDefault="008451FC" w:rsidP="002217F3">
            <w:r>
              <w:t xml:space="preserve">KELLER, </w:t>
            </w:r>
            <w:proofErr w:type="spellStart"/>
            <w:r>
              <w:t>Reto</w:t>
            </w:r>
            <w:proofErr w:type="spellEnd"/>
            <w:r>
              <w:t xml:space="preserve"> B. </w:t>
            </w:r>
            <w:r w:rsidRPr="00072F40">
              <w:rPr>
                <w:i/>
                <w:iCs/>
              </w:rPr>
              <w:t xml:space="preserve">Design </w:t>
            </w:r>
            <w:proofErr w:type="spellStart"/>
            <w:r w:rsidRPr="00072F40">
              <w:rPr>
                <w:i/>
                <w:iCs/>
              </w:rPr>
              <w:t>for</w:t>
            </w:r>
            <w:proofErr w:type="spellEnd"/>
            <w:r w:rsidRPr="00072F40">
              <w:rPr>
                <w:i/>
                <w:iCs/>
              </w:rPr>
              <w:t xml:space="preserve">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rsidRPr="00072F40">
              <w:rPr>
                <w:i/>
                <w:iCs/>
              </w:rPr>
              <w:t xml:space="preserve">--In a </w:t>
            </w:r>
            <w:proofErr w:type="spellStart"/>
            <w:r w:rsidRPr="00072F40">
              <w:rPr>
                <w:i/>
                <w:iCs/>
              </w:rPr>
              <w:t>Nutshell</w:t>
            </w:r>
            <w:proofErr w:type="spellEnd"/>
            <w:r w:rsidRPr="00072F40">
              <w:rPr>
                <w:i/>
                <w:iCs/>
              </w:rPr>
              <w:t xml:space="preserve">: </w:t>
            </w:r>
            <w:proofErr w:type="spellStart"/>
            <w:r w:rsidRPr="00072F40">
              <w:rPr>
                <w:i/>
                <w:iCs/>
              </w:rPr>
              <w:t>Theory</w:t>
            </w:r>
            <w:proofErr w:type="spellEnd"/>
            <w:r w:rsidRPr="00072F40">
              <w:rPr>
                <w:i/>
                <w:iCs/>
              </w:rPr>
              <w:t xml:space="preserve"> and </w:t>
            </w:r>
            <w:proofErr w:type="spellStart"/>
            <w:r w:rsidRPr="00072F40">
              <w:rPr>
                <w:i/>
                <w:iCs/>
              </w:rPr>
              <w:t>Practice</w:t>
            </w:r>
            <w:proofErr w:type="spellEnd"/>
            <w:r>
              <w:t xml:space="preserve">. </w:t>
            </w:r>
            <w:proofErr w:type="spellStart"/>
            <w:r>
              <w:t>Springer</w:t>
            </w:r>
            <w:proofErr w:type="spellEnd"/>
            <w:r>
              <w:t>, 2022. ISBN 978-3031141850.</w:t>
            </w:r>
          </w:p>
          <w:p w14:paraId="5A1B8E93" w14:textId="77777777" w:rsidR="008451FC" w:rsidRDefault="008451FC" w:rsidP="002217F3">
            <w:r>
              <w:t xml:space="preserve">BALANIS, Constantine A. </w:t>
            </w:r>
            <w:proofErr w:type="spellStart"/>
            <w:r w:rsidRPr="00072F40">
              <w:rPr>
                <w:i/>
                <w:iCs/>
              </w:rPr>
              <w:t>Balanis</w:t>
            </w:r>
            <w:proofErr w:type="spellEnd"/>
            <w:r w:rsidRPr="00072F40">
              <w:rPr>
                <w:i/>
                <w:iCs/>
              </w:rPr>
              <w:t xml:space="preserve">' </w:t>
            </w:r>
            <w:proofErr w:type="spellStart"/>
            <w:r w:rsidRPr="00072F40">
              <w:rPr>
                <w:i/>
                <w:iCs/>
              </w:rPr>
              <w:t>Advanced</w:t>
            </w:r>
            <w:proofErr w:type="spellEnd"/>
            <w:r w:rsidRPr="00072F40">
              <w:rPr>
                <w:i/>
                <w:iCs/>
              </w:rPr>
              <w:t xml:space="preserve"> </w:t>
            </w:r>
            <w:proofErr w:type="spellStart"/>
            <w:r w:rsidRPr="00072F40">
              <w:rPr>
                <w:i/>
                <w:iCs/>
              </w:rPr>
              <w:t>Engineering</w:t>
            </w:r>
            <w:proofErr w:type="spellEnd"/>
            <w:r w:rsidRPr="00072F40">
              <w:rPr>
                <w:i/>
                <w:iCs/>
              </w:rPr>
              <w:t xml:space="preserve"> </w:t>
            </w:r>
            <w:proofErr w:type="spellStart"/>
            <w:r w:rsidRPr="00072F40">
              <w:rPr>
                <w:i/>
                <w:iCs/>
              </w:rPr>
              <w:t>Electromagnetics</w:t>
            </w:r>
            <w:proofErr w:type="spellEnd"/>
            <w:r>
              <w:t xml:space="preserve">. 3rd </w:t>
            </w:r>
            <w:proofErr w:type="spellStart"/>
            <w:r>
              <w:t>Edition</w:t>
            </w:r>
            <w:proofErr w:type="spellEnd"/>
            <w:r>
              <w:t xml:space="preserve">. </w:t>
            </w:r>
            <w:proofErr w:type="spellStart"/>
            <w:r>
              <w:t>Wiley</w:t>
            </w:r>
            <w:proofErr w:type="spellEnd"/>
            <w:r>
              <w:t>, 2024. ISBN 978-1394180011.</w:t>
            </w:r>
          </w:p>
          <w:p w14:paraId="6E397CEF" w14:textId="77777777" w:rsidR="008451FC" w:rsidRDefault="008451FC" w:rsidP="002217F3">
            <w:r>
              <w:t xml:space="preserve">CLAYTON P. R. </w:t>
            </w:r>
            <w:proofErr w:type="spellStart"/>
            <w:r w:rsidRPr="00072F40">
              <w:rPr>
                <w:i/>
                <w:iCs/>
              </w:rPr>
              <w:t>Introduction</w:t>
            </w:r>
            <w:proofErr w:type="spellEnd"/>
            <w:r w:rsidRPr="00072F40">
              <w:rPr>
                <w:i/>
                <w:iCs/>
              </w:rPr>
              <w:t xml:space="preserve"> to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t xml:space="preserve">. 2nd </w:t>
            </w:r>
            <w:proofErr w:type="spellStart"/>
            <w:r>
              <w:t>Edition</w:t>
            </w:r>
            <w:proofErr w:type="spellEnd"/>
            <w:r>
              <w:t xml:space="preserve">, John </w:t>
            </w:r>
            <w:proofErr w:type="spellStart"/>
            <w:r>
              <w:t>Wiley</w:t>
            </w:r>
            <w:proofErr w:type="spellEnd"/>
            <w:r>
              <w:t xml:space="preserve"> &amp; </w:t>
            </w:r>
            <w:proofErr w:type="spellStart"/>
            <w:r>
              <w:t>Sons</w:t>
            </w:r>
            <w:proofErr w:type="spellEnd"/>
            <w:r>
              <w:t xml:space="preserve"> 2006</w:t>
            </w:r>
          </w:p>
          <w:p w14:paraId="2E7ACD5E" w14:textId="77777777" w:rsidR="008451FC" w:rsidRDefault="008451FC" w:rsidP="002217F3">
            <w:r>
              <w:t xml:space="preserve">SENGUPTA DIPAK L., LIEPA VALDIS V. </w:t>
            </w:r>
            <w:proofErr w:type="spellStart"/>
            <w:r w:rsidRPr="00072F40">
              <w:rPr>
                <w:i/>
                <w:iCs/>
              </w:rPr>
              <w:t>Applied</w:t>
            </w:r>
            <w:proofErr w:type="spellEnd"/>
            <w:r w:rsidRPr="00072F40">
              <w:rPr>
                <w:i/>
                <w:iCs/>
              </w:rPr>
              <w:t xml:space="preserve"> </w:t>
            </w:r>
            <w:proofErr w:type="spellStart"/>
            <w:r w:rsidRPr="00072F40">
              <w:rPr>
                <w:i/>
                <w:iCs/>
              </w:rPr>
              <w:t>Electromagnetics</w:t>
            </w:r>
            <w:proofErr w:type="spellEnd"/>
            <w:r w:rsidRPr="00072F40">
              <w:rPr>
                <w:i/>
                <w:iCs/>
              </w:rPr>
              <w:t xml:space="preserve"> and </w:t>
            </w:r>
            <w:proofErr w:type="spellStart"/>
            <w:r w:rsidRPr="00072F40">
              <w:rPr>
                <w:i/>
                <w:iCs/>
              </w:rPr>
              <w:t>Electromagnetic</w:t>
            </w:r>
            <w:proofErr w:type="spellEnd"/>
            <w:r w:rsidRPr="00072F40">
              <w:rPr>
                <w:i/>
                <w:iCs/>
              </w:rPr>
              <w:t xml:space="preserve"> </w:t>
            </w:r>
            <w:proofErr w:type="spellStart"/>
            <w:r w:rsidRPr="00072F40">
              <w:rPr>
                <w:i/>
                <w:iCs/>
              </w:rPr>
              <w:t>Compatibility</w:t>
            </w:r>
            <w:proofErr w:type="spellEnd"/>
            <w:r>
              <w:t xml:space="preserve">, John </w:t>
            </w:r>
            <w:proofErr w:type="spellStart"/>
            <w:r>
              <w:t>Wiley</w:t>
            </w:r>
            <w:proofErr w:type="spellEnd"/>
            <w:r>
              <w:t xml:space="preserve"> &amp; </w:t>
            </w:r>
            <w:proofErr w:type="spellStart"/>
            <w:r>
              <w:t>Sons</w:t>
            </w:r>
            <w:proofErr w:type="spellEnd"/>
            <w:r>
              <w:t>, INC., 2006.</w:t>
            </w:r>
          </w:p>
          <w:p w14:paraId="38256265" w14:textId="77777777" w:rsidR="008451FC" w:rsidRDefault="008451FC" w:rsidP="002217F3">
            <w:r>
              <w:t xml:space="preserve">SVAČINA, J. </w:t>
            </w:r>
            <w:r w:rsidRPr="00072F40">
              <w:rPr>
                <w:i/>
                <w:iCs/>
              </w:rPr>
              <w:t>Elektromagnetická kompatibilita</w:t>
            </w:r>
            <w:r>
              <w:t>. Brno: Vydavatelství VUT. 2002.</w:t>
            </w:r>
          </w:p>
          <w:p w14:paraId="0D3C8EF7" w14:textId="77777777" w:rsidR="008451FC" w:rsidRPr="002732A7" w:rsidRDefault="008451FC" w:rsidP="002217F3"/>
          <w:p w14:paraId="67455E23" w14:textId="77777777" w:rsidR="008451FC" w:rsidRPr="002732A7" w:rsidRDefault="008451FC" w:rsidP="002217F3">
            <w:pPr>
              <w:rPr>
                <w:b/>
                <w:i/>
              </w:rPr>
            </w:pPr>
            <w:r w:rsidRPr="002732A7">
              <w:rPr>
                <w:b/>
                <w:i/>
              </w:rPr>
              <w:t>Doporučená literatura:</w:t>
            </w:r>
          </w:p>
          <w:p w14:paraId="6B395EB2"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KASSAKIAN, John G.</w:t>
            </w:r>
            <w:r>
              <w:rPr>
                <w:rStyle w:val="a-size-base"/>
                <w:color w:val="111111"/>
                <w:shd w:val="clear" w:color="auto" w:fill="FFFFFF"/>
              </w:rPr>
              <w:t>,</w:t>
            </w:r>
            <w:r w:rsidRPr="00C810C9">
              <w:rPr>
                <w:rStyle w:val="a-size-base"/>
                <w:color w:val="111111"/>
                <w:shd w:val="clear" w:color="auto" w:fill="FFFFFF"/>
              </w:rPr>
              <w:t xml:space="preserve"> PERREAULT, David J.</w:t>
            </w:r>
            <w:r>
              <w:rPr>
                <w:rStyle w:val="a-size-base"/>
                <w:color w:val="111111"/>
                <w:shd w:val="clear" w:color="auto" w:fill="FFFFFF"/>
              </w:rPr>
              <w:t>,</w:t>
            </w:r>
            <w:r w:rsidRPr="00C810C9">
              <w:rPr>
                <w:rStyle w:val="a-size-base"/>
                <w:color w:val="111111"/>
                <w:shd w:val="clear" w:color="auto" w:fill="FFFFFF"/>
              </w:rPr>
              <w:t xml:space="preserve"> VERGHESE, George C. a SCHLECHT, Martin F. </w:t>
            </w:r>
            <w:proofErr w:type="spellStart"/>
            <w:r w:rsidRPr="00072F40">
              <w:rPr>
                <w:rStyle w:val="a-size-base"/>
                <w:i/>
                <w:iCs/>
                <w:color w:val="111111"/>
                <w:shd w:val="clear" w:color="auto" w:fill="FFFFFF"/>
              </w:rPr>
              <w:t>Principles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of</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power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electronics</w:t>
            </w:r>
            <w:proofErr w:type="spellEnd"/>
            <w:r w:rsidRPr="00C810C9">
              <w:rPr>
                <w:rStyle w:val="a-size-base"/>
                <w:color w:val="111111"/>
                <w:shd w:val="clear" w:color="auto" w:fill="FFFFFF"/>
              </w:rPr>
              <w:t xml:space="preserve">. Second </w:t>
            </w:r>
            <w:proofErr w:type="spellStart"/>
            <w:r w:rsidRPr="00C810C9">
              <w:rPr>
                <w:rStyle w:val="a-size-base"/>
                <w:color w:val="111111"/>
                <w:shd w:val="clear" w:color="auto" w:fill="FFFFFF"/>
              </w:rPr>
              <w:t>edition</w:t>
            </w:r>
            <w:proofErr w:type="spellEnd"/>
            <w:r w:rsidRPr="00C810C9">
              <w:rPr>
                <w:rStyle w:val="a-size-base"/>
                <w:color w:val="111111"/>
                <w:shd w:val="clear" w:color="auto" w:fill="FFFFFF"/>
              </w:rPr>
              <w:t xml:space="preserve">. Cambridge: Cambridge University </w:t>
            </w:r>
            <w:proofErr w:type="spellStart"/>
            <w:r w:rsidRPr="00C810C9">
              <w:rPr>
                <w:rStyle w:val="a-size-base"/>
                <w:color w:val="111111"/>
                <w:shd w:val="clear" w:color="auto" w:fill="FFFFFF"/>
              </w:rPr>
              <w:t>Press</w:t>
            </w:r>
            <w:proofErr w:type="spellEnd"/>
            <w:r w:rsidRPr="00C810C9">
              <w:rPr>
                <w:rStyle w:val="a-size-base"/>
                <w:color w:val="111111"/>
                <w:shd w:val="clear" w:color="auto" w:fill="FFFFFF"/>
              </w:rPr>
              <w:t>, 2023. ISBN 978-131-6519-516.</w:t>
            </w:r>
          </w:p>
          <w:p w14:paraId="12F2C7C8" w14:textId="5E000392" w:rsidR="008451FC" w:rsidRPr="00C810C9" w:rsidRDefault="008451FC" w:rsidP="002217F3">
            <w:pPr>
              <w:rPr>
                <w:rStyle w:val="a-size-base"/>
                <w:color w:val="111111"/>
                <w:shd w:val="clear" w:color="auto" w:fill="FFFFFF"/>
              </w:rPr>
            </w:pPr>
            <w:r w:rsidRPr="00C810C9">
              <w:rPr>
                <w:rStyle w:val="a-size-base"/>
                <w:color w:val="111111"/>
                <w:shd w:val="clear" w:color="auto" w:fill="FFFFFF"/>
              </w:rPr>
              <w:t>LERUDE, Gary (</w:t>
            </w:r>
            <w:proofErr w:type="spellStart"/>
            <w:r w:rsidRPr="00C810C9">
              <w:rPr>
                <w:rStyle w:val="a-size-base"/>
                <w:color w:val="111111"/>
                <w:shd w:val="clear" w:color="auto" w:fill="FFFFFF"/>
              </w:rPr>
              <w:t>ed</w:t>
            </w:r>
            <w:proofErr w:type="spellEnd"/>
            <w:r w:rsidRPr="00C810C9">
              <w:rPr>
                <w:rStyle w:val="a-size-base"/>
                <w:color w:val="111111"/>
                <w:shd w:val="clear" w:color="auto" w:fill="FFFFFF"/>
              </w:rPr>
              <w:t xml:space="preserve">.). </w:t>
            </w:r>
            <w:r w:rsidRPr="00072F40">
              <w:rPr>
                <w:rStyle w:val="a-size-base"/>
                <w:i/>
                <w:iCs/>
                <w:color w:val="111111"/>
                <w:shd w:val="clear" w:color="auto" w:fill="FFFFFF"/>
              </w:rPr>
              <w:t xml:space="preserve">New </w:t>
            </w:r>
            <w:proofErr w:type="spellStart"/>
            <w:r w:rsidRPr="00072F40">
              <w:rPr>
                <w:rStyle w:val="a-size-base"/>
                <w:i/>
                <w:iCs/>
                <w:color w:val="111111"/>
                <w:shd w:val="clear" w:color="auto" w:fill="FFFFFF"/>
              </w:rPr>
              <w:t>Trends</w:t>
            </w:r>
            <w:proofErr w:type="spellEnd"/>
            <w:r w:rsidRPr="00072F40">
              <w:rPr>
                <w:rStyle w:val="a-size-base"/>
                <w:i/>
                <w:iCs/>
                <w:color w:val="111111"/>
                <w:shd w:val="clear" w:color="auto" w:fill="FFFFFF"/>
              </w:rPr>
              <w:t xml:space="preserve"> in EMC Testing</w:t>
            </w:r>
            <w:r w:rsidRPr="00C810C9">
              <w:rPr>
                <w:rStyle w:val="a-size-base"/>
                <w:color w:val="111111"/>
                <w:shd w:val="clear" w:color="auto" w:fill="FFFFFF"/>
              </w:rPr>
              <w:t xml:space="preserve">. Online. 2022. Dostupné z: </w:t>
            </w:r>
            <w:hyperlink r:id="rId22" w:history="1">
              <w:r w:rsidRPr="00285CF0">
                <w:rPr>
                  <w:rStyle w:val="Hypertextovodkaz"/>
                  <w:shd w:val="clear" w:color="auto" w:fill="FFFFFF"/>
                </w:rPr>
                <w:t>https://www.microwavejournal.com/ext/resources/SponsoredContent/2022/eBooks/AR-AUGUST-EBOOK-2022-v1.pdf</w:t>
              </w:r>
            </w:hyperlink>
            <w:r w:rsidRPr="00C810C9">
              <w:rPr>
                <w:rStyle w:val="a-size-base"/>
                <w:color w:val="111111"/>
                <w:shd w:val="clear" w:color="auto" w:fill="FFFFFF"/>
              </w:rPr>
              <w:t>.</w:t>
            </w:r>
            <w:r>
              <w:rPr>
                <w:rStyle w:val="a-size-base"/>
                <w:color w:val="111111"/>
                <w:shd w:val="clear" w:color="auto" w:fill="FFFFFF"/>
              </w:rPr>
              <w:t xml:space="preserve"> </w:t>
            </w:r>
            <w:r w:rsidRPr="00C810C9">
              <w:rPr>
                <w:rStyle w:val="a-size-base"/>
                <w:color w:val="111111"/>
                <w:shd w:val="clear" w:color="auto" w:fill="FFFFFF"/>
              </w:rPr>
              <w:t>[cit. 2023-08-29]</w:t>
            </w:r>
          </w:p>
          <w:p w14:paraId="06E6F38A" w14:textId="77777777" w:rsidR="008451FC" w:rsidRPr="00C810C9" w:rsidRDefault="008451FC" w:rsidP="002217F3">
            <w:pPr>
              <w:rPr>
                <w:rStyle w:val="a-size-base"/>
                <w:color w:val="111111"/>
                <w:shd w:val="clear" w:color="auto" w:fill="FFFFFF"/>
              </w:rPr>
            </w:pPr>
            <w:r w:rsidRPr="00C810C9">
              <w:rPr>
                <w:rStyle w:val="a-size-base"/>
                <w:color w:val="111111"/>
                <w:shd w:val="clear" w:color="auto" w:fill="FFFFFF"/>
              </w:rPr>
              <w:t xml:space="preserve">JAROSZEWSKI, M.; THOMAS, S. a RANE, A. V. </w:t>
            </w:r>
            <w:proofErr w:type="spellStart"/>
            <w:r w:rsidRPr="00072F40">
              <w:rPr>
                <w:rStyle w:val="a-size-base"/>
                <w:i/>
                <w:iCs/>
                <w:color w:val="111111"/>
                <w:shd w:val="clear" w:color="auto" w:fill="FFFFFF"/>
              </w:rPr>
              <w:t>Advanced</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Materials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for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Electromagnetic</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Shielding</w:t>
            </w:r>
            <w:proofErr w:type="spellEnd"/>
            <w:r w:rsidRPr="00072F40">
              <w:rPr>
                <w:rStyle w:val="a-size-base"/>
                <w:i/>
                <w:iCs/>
                <w:color w:val="111111"/>
                <w:shd w:val="clear" w:color="auto" w:fill="FFFFFF"/>
              </w:rPr>
              <w:t xml:space="preserve">. Fundamentals, </w:t>
            </w:r>
            <w:proofErr w:type="spellStart"/>
            <w:r w:rsidRPr="00072F40">
              <w:rPr>
                <w:rStyle w:val="a-size-base"/>
                <w:i/>
                <w:iCs/>
                <w:color w:val="111111"/>
                <w:shd w:val="clear" w:color="auto" w:fill="FFFFFF"/>
              </w:rPr>
              <w:t>Properties</w:t>
            </w:r>
            <w:proofErr w:type="spellEnd"/>
            <w:r w:rsidRPr="00072F40">
              <w:rPr>
                <w:rStyle w:val="a-size-base"/>
                <w:i/>
                <w:iCs/>
                <w:color w:val="111111"/>
                <w:shd w:val="clear" w:color="auto" w:fill="FFFFFF"/>
              </w:rPr>
              <w:t xml:space="preserve"> and </w:t>
            </w:r>
            <w:proofErr w:type="spellStart"/>
            <w:r w:rsidRPr="00072F40">
              <w:rPr>
                <w:rStyle w:val="a-size-base"/>
                <w:i/>
                <w:iCs/>
                <w:color w:val="111111"/>
                <w:shd w:val="clear" w:color="auto" w:fill="FFFFFF"/>
              </w:rPr>
              <w:t>Applications</w:t>
            </w:r>
            <w:proofErr w:type="spellEnd"/>
            <w:r w:rsidRPr="00C810C9">
              <w:rPr>
                <w:rStyle w:val="a-size-base"/>
                <w:color w:val="111111"/>
                <w:shd w:val="clear" w:color="auto" w:fill="FFFFFF"/>
              </w:rPr>
              <w:t xml:space="preserve">. John </w:t>
            </w:r>
            <w:proofErr w:type="spellStart"/>
            <w:r w:rsidRPr="00C810C9">
              <w:rPr>
                <w:rStyle w:val="a-size-base"/>
                <w:color w:val="111111"/>
                <w:shd w:val="clear" w:color="auto" w:fill="FFFFFF"/>
              </w:rPr>
              <w:t>Wiley</w:t>
            </w:r>
            <w:proofErr w:type="spellEnd"/>
            <w:r w:rsidRPr="00C810C9">
              <w:rPr>
                <w:rStyle w:val="a-size-base"/>
                <w:color w:val="111111"/>
                <w:shd w:val="clear" w:color="auto" w:fill="FFFFFF"/>
              </w:rPr>
              <w:t>, 2018. ISBN 9781119128618.</w:t>
            </w:r>
          </w:p>
          <w:p w14:paraId="6519AB3B" w14:textId="77777777" w:rsidR="008451FC" w:rsidRPr="00C810C9" w:rsidDel="004653D6" w:rsidRDefault="008451FC" w:rsidP="002217F3">
            <w:pPr>
              <w:rPr>
                <w:del w:id="150" w:author="Jiří Vojtěšek" w:date="2024-10-28T19:26:00Z"/>
                <w:rStyle w:val="a-size-base"/>
                <w:color w:val="111111"/>
                <w:shd w:val="clear" w:color="auto" w:fill="FFFFFF"/>
              </w:rPr>
            </w:pPr>
            <w:r w:rsidRPr="00C810C9">
              <w:rPr>
                <w:rStyle w:val="a-size-base"/>
                <w:color w:val="111111"/>
                <w:shd w:val="clear" w:color="auto" w:fill="FFFFFF"/>
              </w:rPr>
              <w:t xml:space="preserve">PUPALAIKIS, Peter J. </w:t>
            </w:r>
            <w:r w:rsidRPr="00072F40">
              <w:rPr>
                <w:rStyle w:val="a-size-base"/>
                <w:i/>
                <w:iCs/>
                <w:color w:val="111111"/>
                <w:shd w:val="clear" w:color="auto" w:fill="FFFFFF"/>
              </w:rPr>
              <w:t>S-</w:t>
            </w:r>
            <w:proofErr w:type="spellStart"/>
            <w:r w:rsidRPr="00072F40">
              <w:rPr>
                <w:rStyle w:val="a-size-base"/>
                <w:i/>
                <w:iCs/>
                <w:color w:val="111111"/>
                <w:shd w:val="clear" w:color="auto" w:fill="FFFFFF"/>
              </w:rPr>
              <w:t>parameters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for</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signal</w:t>
            </w:r>
            <w:proofErr w:type="spellEnd"/>
            <w:r w:rsidRPr="00072F40">
              <w:rPr>
                <w:rStyle w:val="a-size-base"/>
                <w:i/>
                <w:iCs/>
                <w:color w:val="111111"/>
                <w:shd w:val="clear" w:color="auto" w:fill="FFFFFF"/>
              </w:rPr>
              <w:t xml:space="preserve"> integrity</w:t>
            </w:r>
            <w:r w:rsidRPr="00C810C9">
              <w:rPr>
                <w:rStyle w:val="a-size-base"/>
                <w:color w:val="111111"/>
                <w:shd w:val="clear" w:color="auto" w:fill="FFFFFF"/>
              </w:rPr>
              <w:t xml:space="preserve">. New York, NY: Cambridge University </w:t>
            </w:r>
            <w:proofErr w:type="spellStart"/>
            <w:r w:rsidRPr="00C810C9">
              <w:rPr>
                <w:rStyle w:val="a-size-base"/>
                <w:color w:val="111111"/>
                <w:shd w:val="clear" w:color="auto" w:fill="FFFFFF"/>
              </w:rPr>
              <w:t>Press</w:t>
            </w:r>
            <w:proofErr w:type="spellEnd"/>
            <w:r w:rsidRPr="00C810C9">
              <w:rPr>
                <w:rStyle w:val="a-size-base"/>
                <w:color w:val="111111"/>
                <w:shd w:val="clear" w:color="auto" w:fill="FFFFFF"/>
              </w:rPr>
              <w:t>, 2020. ISBN 978-1108489966.</w:t>
            </w:r>
          </w:p>
          <w:p w14:paraId="24CAD5D2" w14:textId="07270006" w:rsidR="008451FC" w:rsidRPr="00C810C9" w:rsidDel="004653D6" w:rsidRDefault="008451FC" w:rsidP="002217F3">
            <w:pPr>
              <w:rPr>
                <w:del w:id="151" w:author="Jiří Vojtěšek" w:date="2024-10-28T19:26:00Z"/>
                <w:rStyle w:val="a-size-base"/>
                <w:color w:val="111111"/>
                <w:shd w:val="clear" w:color="auto" w:fill="FFFFFF"/>
              </w:rPr>
            </w:pPr>
            <w:del w:id="152" w:author="Jiří Vojtěšek" w:date="2024-10-28T19:26:00Z">
              <w:r w:rsidRPr="00C810C9" w:rsidDel="004653D6">
                <w:rPr>
                  <w:rStyle w:val="a-size-base"/>
                  <w:color w:val="111111"/>
                  <w:shd w:val="clear" w:color="auto" w:fill="FFFFFF"/>
                </w:rPr>
                <w:lastRenderedPageBreak/>
                <w:delText xml:space="preserve">VACULÍKOVÁ, P. a E. VACULÍK. </w:delText>
              </w:r>
              <w:r w:rsidRPr="00072F40" w:rsidDel="004653D6">
                <w:rPr>
                  <w:rStyle w:val="a-size-base"/>
                  <w:i/>
                  <w:iCs/>
                  <w:color w:val="111111"/>
                  <w:shd w:val="clear" w:color="auto" w:fill="FFFFFF"/>
                </w:rPr>
                <w:delText>Elektromagnetická kompatibilita elektrotechnických systémů: praktický průvodce techniky omezení elektromagnetického vf rušení</w:delText>
              </w:r>
              <w:r w:rsidRPr="00C810C9" w:rsidDel="004653D6">
                <w:rPr>
                  <w:rStyle w:val="a-size-base"/>
                  <w:color w:val="111111"/>
                  <w:shd w:val="clear" w:color="auto" w:fill="FFFFFF"/>
                </w:rPr>
                <w:delText>. Praha: Grada, 1998, 487 s. ISBN 8071695688.</w:delText>
              </w:r>
            </w:del>
          </w:p>
          <w:p w14:paraId="14799589" w14:textId="59FFBE4F" w:rsidR="008451FC" w:rsidRPr="00C810C9" w:rsidDel="004653D6" w:rsidRDefault="008451FC" w:rsidP="002217F3">
            <w:pPr>
              <w:rPr>
                <w:del w:id="153" w:author="Jiří Vojtěšek" w:date="2024-10-28T19:26:00Z"/>
                <w:rStyle w:val="a-size-base"/>
                <w:color w:val="111111"/>
                <w:shd w:val="clear" w:color="auto" w:fill="FFFFFF"/>
              </w:rPr>
            </w:pPr>
            <w:del w:id="154" w:author="Jiří Vojtěšek" w:date="2024-10-28T19:26:00Z">
              <w:r w:rsidRPr="00C810C9" w:rsidDel="004653D6">
                <w:rPr>
                  <w:rStyle w:val="a-size-base"/>
                  <w:color w:val="111111"/>
                  <w:shd w:val="clear" w:color="auto" w:fill="FFFFFF"/>
                </w:rPr>
                <w:delText>MYSLÍK, J</w:delText>
              </w:r>
              <w:r w:rsidRPr="00072F40" w:rsidDel="004653D6">
                <w:rPr>
                  <w:rStyle w:val="a-size-base"/>
                  <w:i/>
                  <w:iCs/>
                  <w:color w:val="111111"/>
                  <w:shd w:val="clear" w:color="auto" w:fill="FFFFFF"/>
                </w:rPr>
                <w:delText>. Elektromagnetické pole: základy teorie</w:delText>
              </w:r>
              <w:r w:rsidRPr="00C810C9" w:rsidDel="004653D6">
                <w:rPr>
                  <w:rStyle w:val="a-size-base"/>
                  <w:color w:val="111111"/>
                  <w:shd w:val="clear" w:color="auto" w:fill="FFFFFF"/>
                </w:rPr>
                <w:delText>. Praha: BEN - technická literatura, 1998, 159 s. ISBN 80-86056-43-0.</w:delText>
              </w:r>
            </w:del>
          </w:p>
          <w:p w14:paraId="176A5DBF" w14:textId="77777777" w:rsidR="008451FC" w:rsidRPr="002732A7" w:rsidRDefault="008451FC" w:rsidP="002217F3">
            <w:pPr>
              <w:rPr>
                <w:rStyle w:val="a-size-base"/>
                <w:color w:val="111111"/>
                <w:shd w:val="clear" w:color="auto" w:fill="FFFFFF"/>
              </w:rPr>
            </w:pPr>
            <w:r w:rsidRPr="00C810C9">
              <w:rPr>
                <w:rStyle w:val="a-size-base"/>
                <w:color w:val="111111"/>
                <w:shd w:val="clear" w:color="auto" w:fill="FFFFFF"/>
              </w:rPr>
              <w:t xml:space="preserve">CHEN L.F., ONG C.K., NEO C.P., VARADAN V.V., VARADAN V.K. </w:t>
            </w:r>
            <w:proofErr w:type="spellStart"/>
            <w:r w:rsidRPr="00072F40">
              <w:rPr>
                <w:rStyle w:val="a-size-base"/>
                <w:i/>
                <w:iCs/>
                <w:color w:val="111111"/>
                <w:shd w:val="clear" w:color="auto" w:fill="FFFFFF"/>
              </w:rPr>
              <w:t>Microwave</w:t>
            </w:r>
            <w:proofErr w:type="spellEnd"/>
            <w:r w:rsidRPr="00072F40">
              <w:rPr>
                <w:rStyle w:val="a-size-base"/>
                <w:i/>
                <w:iCs/>
                <w:color w:val="111111"/>
                <w:shd w:val="clear" w:color="auto" w:fill="FFFFFF"/>
              </w:rPr>
              <w:t xml:space="preserve"> </w:t>
            </w:r>
            <w:proofErr w:type="gramStart"/>
            <w:r w:rsidRPr="00072F40">
              <w:rPr>
                <w:rStyle w:val="a-size-base"/>
                <w:i/>
                <w:iCs/>
                <w:color w:val="111111"/>
                <w:shd w:val="clear" w:color="auto" w:fill="FFFFFF"/>
              </w:rPr>
              <w:t xml:space="preserve">Electronics - </w:t>
            </w:r>
            <w:proofErr w:type="spellStart"/>
            <w:r w:rsidRPr="00072F40">
              <w:rPr>
                <w:rStyle w:val="a-size-base"/>
                <w:i/>
                <w:iCs/>
                <w:color w:val="111111"/>
                <w:shd w:val="clear" w:color="auto" w:fill="FFFFFF"/>
              </w:rPr>
              <w:t>Measurement</w:t>
            </w:r>
            <w:proofErr w:type="spellEnd"/>
            <w:proofErr w:type="gramEnd"/>
            <w:r w:rsidRPr="00072F40">
              <w:rPr>
                <w:rStyle w:val="a-size-base"/>
                <w:i/>
                <w:iCs/>
                <w:color w:val="111111"/>
                <w:shd w:val="clear" w:color="auto" w:fill="FFFFFF"/>
              </w:rPr>
              <w:t xml:space="preserve"> and </w:t>
            </w:r>
            <w:proofErr w:type="spellStart"/>
            <w:r w:rsidRPr="00072F40">
              <w:rPr>
                <w:rStyle w:val="a-size-base"/>
                <w:i/>
                <w:iCs/>
                <w:color w:val="111111"/>
                <w:shd w:val="clear" w:color="auto" w:fill="FFFFFF"/>
              </w:rPr>
              <w:t>Materials</w:t>
            </w:r>
            <w:proofErr w:type="spellEnd"/>
            <w:r w:rsidRPr="00072F40">
              <w:rPr>
                <w:rStyle w:val="a-size-base"/>
                <w:i/>
                <w:iCs/>
                <w:color w:val="111111"/>
                <w:shd w:val="clear" w:color="auto" w:fill="FFFFFF"/>
              </w:rPr>
              <w:t xml:space="preserve"> </w:t>
            </w:r>
            <w:proofErr w:type="spellStart"/>
            <w:r w:rsidRPr="00072F40">
              <w:rPr>
                <w:rStyle w:val="a-size-base"/>
                <w:i/>
                <w:iCs/>
                <w:color w:val="111111"/>
                <w:shd w:val="clear" w:color="auto" w:fill="FFFFFF"/>
              </w:rPr>
              <w:t>Characterization</w:t>
            </w:r>
            <w:proofErr w:type="spellEnd"/>
            <w:r>
              <w:rPr>
                <w:rStyle w:val="a-size-base"/>
                <w:color w:val="111111"/>
                <w:shd w:val="clear" w:color="auto" w:fill="FFFFFF"/>
              </w:rPr>
              <w:t>.</w:t>
            </w:r>
            <w:r w:rsidRPr="00C810C9">
              <w:rPr>
                <w:rStyle w:val="a-size-base"/>
                <w:color w:val="111111"/>
                <w:shd w:val="clear" w:color="auto" w:fill="FFFFFF"/>
              </w:rPr>
              <w:t xml:space="preserve"> John </w:t>
            </w:r>
            <w:proofErr w:type="spellStart"/>
            <w:r w:rsidRPr="00C810C9">
              <w:rPr>
                <w:rStyle w:val="a-size-base"/>
                <w:color w:val="111111"/>
                <w:shd w:val="clear" w:color="auto" w:fill="FFFFFF"/>
              </w:rPr>
              <w:t>Wiley</w:t>
            </w:r>
            <w:proofErr w:type="spellEnd"/>
            <w:r w:rsidRPr="00C810C9">
              <w:rPr>
                <w:rStyle w:val="a-size-base"/>
                <w:color w:val="111111"/>
                <w:shd w:val="clear" w:color="auto" w:fill="FFFFFF"/>
              </w:rPr>
              <w:t xml:space="preserve"> &amp; </w:t>
            </w:r>
            <w:proofErr w:type="spellStart"/>
            <w:r w:rsidRPr="00C810C9">
              <w:rPr>
                <w:rStyle w:val="a-size-base"/>
                <w:color w:val="111111"/>
                <w:shd w:val="clear" w:color="auto" w:fill="FFFFFF"/>
              </w:rPr>
              <w:t>Sons</w:t>
            </w:r>
            <w:proofErr w:type="spellEnd"/>
            <w:r w:rsidRPr="00C810C9">
              <w:rPr>
                <w:rStyle w:val="a-size-base"/>
                <w:color w:val="111111"/>
                <w:shd w:val="clear" w:color="auto" w:fill="FFFFFF"/>
              </w:rPr>
              <w:t>, Ltd, 2004</w:t>
            </w:r>
          </w:p>
          <w:p w14:paraId="669B2BF8" w14:textId="77777777" w:rsidR="008451FC" w:rsidRPr="002732A7" w:rsidRDefault="008451FC" w:rsidP="002217F3"/>
          <w:p w14:paraId="69F2C326" w14:textId="77777777" w:rsidR="008451FC" w:rsidRPr="002732A7" w:rsidRDefault="008451FC" w:rsidP="002217F3">
            <w:pPr>
              <w:jc w:val="both"/>
            </w:pPr>
            <w:r w:rsidRPr="002732A7">
              <w:t>Další literatura podle zadaného tématu po konzultaci s vyučujícím.</w:t>
            </w:r>
          </w:p>
        </w:tc>
      </w:tr>
      <w:tr w:rsidR="008451FC" w:rsidRPr="002732A7" w14:paraId="0060D976"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1D37CA84"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401BA81E" w14:textId="77777777" w:rsidTr="002217F3">
        <w:tc>
          <w:tcPr>
            <w:tcW w:w="4787" w:type="dxa"/>
            <w:gridSpan w:val="4"/>
            <w:tcBorders>
              <w:top w:val="single" w:sz="2" w:space="0" w:color="auto"/>
            </w:tcBorders>
            <w:shd w:val="clear" w:color="auto" w:fill="F7CAAC"/>
          </w:tcPr>
          <w:p w14:paraId="1E833D7D"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BDAB20A"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7FECF262" w14:textId="77777777" w:rsidR="008451FC" w:rsidRPr="002732A7" w:rsidRDefault="008451FC" w:rsidP="002217F3">
            <w:pPr>
              <w:jc w:val="both"/>
              <w:rPr>
                <w:b/>
              </w:rPr>
            </w:pPr>
            <w:r w:rsidRPr="002732A7">
              <w:rPr>
                <w:b/>
              </w:rPr>
              <w:t xml:space="preserve">hodin </w:t>
            </w:r>
          </w:p>
        </w:tc>
      </w:tr>
      <w:tr w:rsidR="008451FC" w:rsidRPr="002732A7" w14:paraId="194E267A" w14:textId="77777777" w:rsidTr="002217F3">
        <w:tc>
          <w:tcPr>
            <w:tcW w:w="9855" w:type="dxa"/>
            <w:gridSpan w:val="9"/>
            <w:shd w:val="clear" w:color="auto" w:fill="F7CAAC"/>
          </w:tcPr>
          <w:p w14:paraId="000D4CF6" w14:textId="77777777" w:rsidR="008451FC" w:rsidRPr="002732A7" w:rsidRDefault="008451FC" w:rsidP="002217F3">
            <w:pPr>
              <w:jc w:val="both"/>
              <w:rPr>
                <w:b/>
              </w:rPr>
            </w:pPr>
            <w:r w:rsidRPr="002732A7">
              <w:rPr>
                <w:b/>
              </w:rPr>
              <w:t>Informace o způsobu kontaktu s vyučujícím</w:t>
            </w:r>
          </w:p>
        </w:tc>
      </w:tr>
      <w:tr w:rsidR="008451FC" w:rsidRPr="002732A7" w14:paraId="7B181F6A" w14:textId="77777777" w:rsidTr="002217F3">
        <w:trPr>
          <w:trHeight w:val="650"/>
        </w:trPr>
        <w:tc>
          <w:tcPr>
            <w:tcW w:w="9855" w:type="dxa"/>
            <w:gridSpan w:val="9"/>
          </w:tcPr>
          <w:p w14:paraId="6626D722" w14:textId="77777777" w:rsidR="008451FC" w:rsidRPr="002732A7" w:rsidRDefault="008451FC" w:rsidP="002217F3">
            <w:pPr>
              <w:jc w:val="both"/>
            </w:pPr>
            <w:r w:rsidRPr="00913134">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77A1AFE" w14:textId="77777777" w:rsidR="008451FC" w:rsidRDefault="008451FC" w:rsidP="008451FC"/>
    <w:p w14:paraId="4C9265C0" w14:textId="77777777" w:rsidR="0025071A" w:rsidRDefault="0025071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14:paraId="5A086068" w14:textId="77777777" w:rsidTr="002217F3">
        <w:tc>
          <w:tcPr>
            <w:tcW w:w="9855" w:type="dxa"/>
            <w:gridSpan w:val="9"/>
            <w:tcBorders>
              <w:bottom w:val="double" w:sz="4" w:space="0" w:color="auto"/>
            </w:tcBorders>
            <w:shd w:val="clear" w:color="auto" w:fill="BDD6EE"/>
          </w:tcPr>
          <w:p w14:paraId="526A7B48" w14:textId="47173883" w:rsidR="008451FC" w:rsidRDefault="008451FC" w:rsidP="002217F3">
            <w:pPr>
              <w:tabs>
                <w:tab w:val="right" w:pos="9541"/>
              </w:tabs>
              <w:jc w:val="both"/>
              <w:rPr>
                <w:b/>
                <w:sz w:val="28"/>
              </w:rPr>
            </w:pPr>
            <w:r>
              <w:lastRenderedPageBreak/>
              <w:br w:type="page"/>
            </w:r>
            <w:r>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14:paraId="43B726E0" w14:textId="77777777" w:rsidTr="002217F3">
        <w:tc>
          <w:tcPr>
            <w:tcW w:w="3086" w:type="dxa"/>
            <w:tcBorders>
              <w:top w:val="double" w:sz="4" w:space="0" w:color="auto"/>
            </w:tcBorders>
            <w:shd w:val="clear" w:color="auto" w:fill="F7CAAC"/>
          </w:tcPr>
          <w:p w14:paraId="0E675B2A" w14:textId="77777777" w:rsidR="008451FC" w:rsidRDefault="008451FC" w:rsidP="002217F3">
            <w:pPr>
              <w:jc w:val="both"/>
              <w:rPr>
                <w:b/>
              </w:rPr>
            </w:pPr>
            <w:r>
              <w:rPr>
                <w:b/>
              </w:rPr>
              <w:t>Název studijního předmětu</w:t>
            </w:r>
          </w:p>
        </w:tc>
        <w:tc>
          <w:tcPr>
            <w:tcW w:w="6769" w:type="dxa"/>
            <w:gridSpan w:val="8"/>
            <w:tcBorders>
              <w:top w:val="double" w:sz="4" w:space="0" w:color="auto"/>
            </w:tcBorders>
          </w:tcPr>
          <w:p w14:paraId="2E210485" w14:textId="5F3B11C3" w:rsidR="008451FC" w:rsidRDefault="00780D28" w:rsidP="002217F3">
            <w:pPr>
              <w:jc w:val="both"/>
            </w:pPr>
            <w:bookmarkStart w:id="155" w:name="BIII_ElektronickeObvodyvBT"/>
            <w:proofErr w:type="spellStart"/>
            <w:r w:rsidRPr="00F21303">
              <w:t>Electronic</w:t>
            </w:r>
            <w:proofErr w:type="spellEnd"/>
            <w:r w:rsidRPr="00F21303">
              <w:t xml:space="preserve"> </w:t>
            </w:r>
            <w:proofErr w:type="spellStart"/>
            <w:r w:rsidRPr="00F21303">
              <w:t>Circuits</w:t>
            </w:r>
            <w:proofErr w:type="spellEnd"/>
            <w:r w:rsidRPr="00F21303">
              <w:t xml:space="preserve"> in </w:t>
            </w:r>
            <w:proofErr w:type="spellStart"/>
            <w:r w:rsidRPr="00F21303">
              <w:t>Security</w:t>
            </w:r>
            <w:proofErr w:type="spellEnd"/>
            <w:r w:rsidRPr="00F21303">
              <w:t xml:space="preserve"> Technologies</w:t>
            </w:r>
            <w:r w:rsidRPr="006058B2">
              <w:t xml:space="preserve"> </w:t>
            </w:r>
            <w:bookmarkEnd w:id="155"/>
          </w:p>
        </w:tc>
      </w:tr>
      <w:tr w:rsidR="008451FC" w14:paraId="57E9CC9B" w14:textId="77777777" w:rsidTr="002217F3">
        <w:tc>
          <w:tcPr>
            <w:tcW w:w="3086" w:type="dxa"/>
            <w:shd w:val="clear" w:color="auto" w:fill="F7CAAC"/>
          </w:tcPr>
          <w:p w14:paraId="645B40EE" w14:textId="77777777" w:rsidR="008451FC" w:rsidRDefault="008451FC" w:rsidP="002217F3">
            <w:pPr>
              <w:jc w:val="both"/>
              <w:rPr>
                <w:b/>
              </w:rPr>
            </w:pPr>
            <w:r>
              <w:rPr>
                <w:b/>
              </w:rPr>
              <w:t>Typ předmětu</w:t>
            </w:r>
          </w:p>
        </w:tc>
        <w:tc>
          <w:tcPr>
            <w:tcW w:w="3406" w:type="dxa"/>
            <w:gridSpan w:val="5"/>
          </w:tcPr>
          <w:p w14:paraId="1BD6D756" w14:textId="77777777" w:rsidR="008451FC" w:rsidRDefault="008451FC" w:rsidP="002217F3">
            <w:pPr>
              <w:jc w:val="both"/>
            </w:pPr>
            <w:r>
              <w:t>povinně volitelný – skupina II.</w:t>
            </w:r>
          </w:p>
        </w:tc>
        <w:tc>
          <w:tcPr>
            <w:tcW w:w="2695" w:type="dxa"/>
            <w:gridSpan w:val="2"/>
            <w:shd w:val="clear" w:color="auto" w:fill="F7CAAC"/>
          </w:tcPr>
          <w:p w14:paraId="1C0FAECC" w14:textId="77777777" w:rsidR="008451FC" w:rsidRDefault="008451FC" w:rsidP="002217F3">
            <w:pPr>
              <w:jc w:val="both"/>
            </w:pPr>
            <w:r>
              <w:rPr>
                <w:b/>
              </w:rPr>
              <w:t>doporučený ročník / semestr</w:t>
            </w:r>
          </w:p>
        </w:tc>
        <w:tc>
          <w:tcPr>
            <w:tcW w:w="668" w:type="dxa"/>
          </w:tcPr>
          <w:p w14:paraId="20B19690" w14:textId="77777777" w:rsidR="008451FC" w:rsidRDefault="008451FC" w:rsidP="002217F3">
            <w:pPr>
              <w:jc w:val="both"/>
            </w:pPr>
          </w:p>
        </w:tc>
      </w:tr>
      <w:tr w:rsidR="008451FC" w14:paraId="21B934FB" w14:textId="77777777" w:rsidTr="002217F3">
        <w:tc>
          <w:tcPr>
            <w:tcW w:w="3086" w:type="dxa"/>
            <w:shd w:val="clear" w:color="auto" w:fill="F7CAAC"/>
          </w:tcPr>
          <w:p w14:paraId="3F5B3C49" w14:textId="77777777" w:rsidR="008451FC" w:rsidRDefault="008451FC" w:rsidP="002217F3">
            <w:pPr>
              <w:jc w:val="both"/>
              <w:rPr>
                <w:b/>
              </w:rPr>
            </w:pPr>
            <w:r>
              <w:rPr>
                <w:b/>
              </w:rPr>
              <w:t>Rozsah studijního předmětu</w:t>
            </w:r>
          </w:p>
        </w:tc>
        <w:tc>
          <w:tcPr>
            <w:tcW w:w="1701" w:type="dxa"/>
            <w:gridSpan w:val="3"/>
          </w:tcPr>
          <w:p w14:paraId="2A249E87" w14:textId="77777777" w:rsidR="008451FC" w:rsidRDefault="008451FC" w:rsidP="002217F3">
            <w:pPr>
              <w:jc w:val="both"/>
            </w:pPr>
            <w:r>
              <w:t>15k</w:t>
            </w:r>
          </w:p>
        </w:tc>
        <w:tc>
          <w:tcPr>
            <w:tcW w:w="889" w:type="dxa"/>
            <w:shd w:val="clear" w:color="auto" w:fill="F7CAAC"/>
          </w:tcPr>
          <w:p w14:paraId="59E26AFF" w14:textId="77777777" w:rsidR="008451FC" w:rsidRDefault="008451FC" w:rsidP="002217F3">
            <w:pPr>
              <w:jc w:val="both"/>
              <w:rPr>
                <w:b/>
              </w:rPr>
            </w:pPr>
            <w:r>
              <w:rPr>
                <w:b/>
              </w:rPr>
              <w:t xml:space="preserve">hod. </w:t>
            </w:r>
          </w:p>
        </w:tc>
        <w:tc>
          <w:tcPr>
            <w:tcW w:w="816" w:type="dxa"/>
          </w:tcPr>
          <w:p w14:paraId="5E2F9D30" w14:textId="13001EF5" w:rsidR="008451FC" w:rsidRDefault="001D6091" w:rsidP="002217F3">
            <w:pPr>
              <w:jc w:val="both"/>
            </w:pPr>
            <w:ins w:id="156" w:author="Jiří Vojtěšek" w:date="2024-10-30T10:38:00Z">
              <w:r>
                <w:t>15</w:t>
              </w:r>
            </w:ins>
          </w:p>
        </w:tc>
        <w:tc>
          <w:tcPr>
            <w:tcW w:w="2156" w:type="dxa"/>
            <w:shd w:val="clear" w:color="auto" w:fill="F7CAAC"/>
          </w:tcPr>
          <w:p w14:paraId="63AE317F" w14:textId="77777777" w:rsidR="008451FC" w:rsidRDefault="008451FC" w:rsidP="002217F3">
            <w:pPr>
              <w:jc w:val="both"/>
              <w:rPr>
                <w:b/>
              </w:rPr>
            </w:pPr>
            <w:r>
              <w:rPr>
                <w:b/>
              </w:rPr>
              <w:t>kreditů</w:t>
            </w:r>
          </w:p>
        </w:tc>
        <w:tc>
          <w:tcPr>
            <w:tcW w:w="1207" w:type="dxa"/>
            <w:gridSpan w:val="2"/>
          </w:tcPr>
          <w:p w14:paraId="2CADC707" w14:textId="77777777" w:rsidR="008451FC" w:rsidRDefault="008451FC" w:rsidP="002217F3">
            <w:pPr>
              <w:jc w:val="both"/>
            </w:pPr>
            <w:r>
              <w:t>10</w:t>
            </w:r>
          </w:p>
        </w:tc>
      </w:tr>
      <w:tr w:rsidR="008451FC" w14:paraId="1774CC40" w14:textId="77777777" w:rsidTr="002217F3">
        <w:tc>
          <w:tcPr>
            <w:tcW w:w="3086" w:type="dxa"/>
            <w:shd w:val="clear" w:color="auto" w:fill="F7CAAC"/>
          </w:tcPr>
          <w:p w14:paraId="59324811" w14:textId="77777777" w:rsidR="008451FC" w:rsidRDefault="008451FC" w:rsidP="002217F3">
            <w:pPr>
              <w:jc w:val="both"/>
              <w:rPr>
                <w:b/>
                <w:sz w:val="22"/>
              </w:rPr>
            </w:pPr>
            <w:r>
              <w:rPr>
                <w:b/>
              </w:rPr>
              <w:t xml:space="preserve">Prerekvizity, </w:t>
            </w:r>
            <w:proofErr w:type="spellStart"/>
            <w:r>
              <w:rPr>
                <w:b/>
              </w:rPr>
              <w:t>korekvizity</w:t>
            </w:r>
            <w:proofErr w:type="spellEnd"/>
            <w:r>
              <w:rPr>
                <w:b/>
              </w:rPr>
              <w:t>, ekvivalence</w:t>
            </w:r>
          </w:p>
        </w:tc>
        <w:tc>
          <w:tcPr>
            <w:tcW w:w="6769" w:type="dxa"/>
            <w:gridSpan w:val="8"/>
          </w:tcPr>
          <w:p w14:paraId="79038791" w14:textId="77777777" w:rsidR="008451FC" w:rsidRDefault="008451FC" w:rsidP="002217F3">
            <w:pPr>
              <w:jc w:val="both"/>
            </w:pPr>
          </w:p>
        </w:tc>
      </w:tr>
      <w:tr w:rsidR="008451FC" w14:paraId="5C376D22" w14:textId="77777777" w:rsidTr="002217F3">
        <w:tc>
          <w:tcPr>
            <w:tcW w:w="3086" w:type="dxa"/>
            <w:shd w:val="clear" w:color="auto" w:fill="F7CAAC"/>
          </w:tcPr>
          <w:p w14:paraId="76CC6F6A" w14:textId="77777777" w:rsidR="008451FC" w:rsidRPr="005A0406" w:rsidRDefault="008451FC" w:rsidP="002217F3">
            <w:pPr>
              <w:jc w:val="both"/>
              <w:rPr>
                <w:b/>
              </w:rPr>
            </w:pPr>
            <w:r w:rsidRPr="005A0406">
              <w:rPr>
                <w:b/>
              </w:rPr>
              <w:t>Způsob ověření výsledků učení</w:t>
            </w:r>
          </w:p>
        </w:tc>
        <w:tc>
          <w:tcPr>
            <w:tcW w:w="3406" w:type="dxa"/>
            <w:gridSpan w:val="5"/>
          </w:tcPr>
          <w:p w14:paraId="1BDB303E" w14:textId="77777777" w:rsidR="008451FC" w:rsidRDefault="008451FC" w:rsidP="002217F3">
            <w:pPr>
              <w:jc w:val="both"/>
            </w:pPr>
            <w:r>
              <w:t>Zkouška</w:t>
            </w:r>
          </w:p>
        </w:tc>
        <w:tc>
          <w:tcPr>
            <w:tcW w:w="2156" w:type="dxa"/>
            <w:shd w:val="clear" w:color="auto" w:fill="F7CAAC"/>
          </w:tcPr>
          <w:p w14:paraId="42D68261" w14:textId="77777777" w:rsidR="008451FC" w:rsidRDefault="008451FC" w:rsidP="002217F3">
            <w:pPr>
              <w:jc w:val="both"/>
              <w:rPr>
                <w:b/>
              </w:rPr>
            </w:pPr>
            <w:r>
              <w:rPr>
                <w:b/>
              </w:rPr>
              <w:t>Forma výuky</w:t>
            </w:r>
          </w:p>
        </w:tc>
        <w:tc>
          <w:tcPr>
            <w:tcW w:w="1207" w:type="dxa"/>
            <w:gridSpan w:val="2"/>
          </w:tcPr>
          <w:p w14:paraId="3A54A47F" w14:textId="77777777" w:rsidR="008451FC" w:rsidRDefault="008451FC" w:rsidP="002217F3">
            <w:pPr>
              <w:jc w:val="both"/>
            </w:pPr>
            <w:r>
              <w:t>Konzultační</w:t>
            </w:r>
          </w:p>
        </w:tc>
      </w:tr>
      <w:tr w:rsidR="008451FC" w14:paraId="582FF042" w14:textId="77777777" w:rsidTr="002217F3">
        <w:tc>
          <w:tcPr>
            <w:tcW w:w="3086" w:type="dxa"/>
            <w:shd w:val="clear" w:color="auto" w:fill="F7CAAC"/>
          </w:tcPr>
          <w:p w14:paraId="556298C0" w14:textId="77777777" w:rsidR="008451FC" w:rsidRPr="005A0406" w:rsidRDefault="008451FC" w:rsidP="002217F3">
            <w:pPr>
              <w:jc w:val="both"/>
              <w:rPr>
                <w:b/>
              </w:rPr>
            </w:pPr>
            <w:r w:rsidRPr="005A0406">
              <w:rPr>
                <w:b/>
              </w:rPr>
              <w:t>Forma způsobu ověření výsledků učení a další požadavky na studenta</w:t>
            </w:r>
          </w:p>
        </w:tc>
        <w:tc>
          <w:tcPr>
            <w:tcW w:w="6769" w:type="dxa"/>
            <w:gridSpan w:val="8"/>
            <w:tcBorders>
              <w:bottom w:val="nil"/>
            </w:tcBorders>
          </w:tcPr>
          <w:p w14:paraId="428AF111" w14:textId="77777777" w:rsidR="008451FC" w:rsidRPr="006876FA" w:rsidRDefault="008451FC" w:rsidP="002217F3">
            <w:pPr>
              <w:pStyle w:val="Default"/>
              <w:jc w:val="both"/>
              <w:rPr>
                <w:rFonts w:ascii="Arial Narrow" w:hAnsi="Arial Narrow"/>
                <w:sz w:val="20"/>
                <w:szCs w:val="20"/>
              </w:rPr>
            </w:pPr>
            <w:r w:rsidRPr="006876FA">
              <w:rPr>
                <w:rFonts w:ascii="Arial Narrow" w:hAnsi="Arial Narrow"/>
                <w:sz w:val="20"/>
                <w:szCs w:val="20"/>
              </w:rPr>
              <w:t xml:space="preserve">Písemná a ústní. </w:t>
            </w:r>
          </w:p>
          <w:p w14:paraId="674EE18E" w14:textId="77777777" w:rsidR="008451FC" w:rsidRDefault="008451FC" w:rsidP="002217F3">
            <w:pPr>
              <w:jc w:val="both"/>
            </w:pPr>
            <w:r w:rsidRPr="006876FA">
              <w:t>Student připravuje esej nebo řeší konkrétní odborný problém na odborné téma dohodnuté s vyučujícím. Téma souvisí s obsahem předmětu a s tématem disertační práce studenta.</w:t>
            </w:r>
          </w:p>
        </w:tc>
      </w:tr>
      <w:tr w:rsidR="008451FC" w14:paraId="046A1B70" w14:textId="77777777" w:rsidTr="0025071A">
        <w:trPr>
          <w:trHeight w:val="293"/>
        </w:trPr>
        <w:tc>
          <w:tcPr>
            <w:tcW w:w="9855" w:type="dxa"/>
            <w:gridSpan w:val="9"/>
            <w:tcBorders>
              <w:top w:val="nil"/>
            </w:tcBorders>
          </w:tcPr>
          <w:p w14:paraId="4220EE7D" w14:textId="77777777" w:rsidR="008451FC" w:rsidRDefault="008451FC" w:rsidP="002217F3">
            <w:pPr>
              <w:jc w:val="both"/>
            </w:pPr>
          </w:p>
        </w:tc>
      </w:tr>
      <w:tr w:rsidR="008451FC" w14:paraId="532D1FB9" w14:textId="77777777" w:rsidTr="002217F3">
        <w:trPr>
          <w:trHeight w:val="197"/>
        </w:trPr>
        <w:tc>
          <w:tcPr>
            <w:tcW w:w="3086" w:type="dxa"/>
            <w:tcBorders>
              <w:top w:val="nil"/>
            </w:tcBorders>
            <w:shd w:val="clear" w:color="auto" w:fill="F7CAAC"/>
          </w:tcPr>
          <w:p w14:paraId="75AB4BFC" w14:textId="77777777" w:rsidR="008451FC" w:rsidRDefault="008451FC" w:rsidP="002217F3">
            <w:pPr>
              <w:jc w:val="both"/>
              <w:rPr>
                <w:b/>
              </w:rPr>
            </w:pPr>
            <w:r>
              <w:rPr>
                <w:b/>
              </w:rPr>
              <w:t>Garant předmětu</w:t>
            </w:r>
          </w:p>
        </w:tc>
        <w:tc>
          <w:tcPr>
            <w:tcW w:w="6769" w:type="dxa"/>
            <w:gridSpan w:val="8"/>
            <w:tcBorders>
              <w:top w:val="nil"/>
            </w:tcBorders>
          </w:tcPr>
          <w:p w14:paraId="478EFA82" w14:textId="77777777" w:rsidR="008451FC" w:rsidRDefault="008451FC" w:rsidP="002217F3">
            <w:pPr>
              <w:jc w:val="both"/>
            </w:pPr>
            <w:r>
              <w:t>prof. Mgr. Milan Adámek, Ph.D.</w:t>
            </w:r>
          </w:p>
        </w:tc>
      </w:tr>
      <w:tr w:rsidR="008451FC" w14:paraId="7860930F" w14:textId="77777777" w:rsidTr="002217F3">
        <w:trPr>
          <w:trHeight w:val="243"/>
        </w:trPr>
        <w:tc>
          <w:tcPr>
            <w:tcW w:w="3086" w:type="dxa"/>
            <w:tcBorders>
              <w:top w:val="nil"/>
            </w:tcBorders>
            <w:shd w:val="clear" w:color="auto" w:fill="F7CAAC"/>
          </w:tcPr>
          <w:p w14:paraId="0526D587" w14:textId="77777777" w:rsidR="008451FC" w:rsidRDefault="008451FC" w:rsidP="002217F3">
            <w:pPr>
              <w:jc w:val="both"/>
              <w:rPr>
                <w:b/>
              </w:rPr>
            </w:pPr>
            <w:r>
              <w:rPr>
                <w:b/>
              </w:rPr>
              <w:t>Zapojení garanta do výuky předmětu</w:t>
            </w:r>
          </w:p>
        </w:tc>
        <w:tc>
          <w:tcPr>
            <w:tcW w:w="6769" w:type="dxa"/>
            <w:gridSpan w:val="8"/>
            <w:tcBorders>
              <w:top w:val="nil"/>
            </w:tcBorders>
          </w:tcPr>
          <w:p w14:paraId="3DDA3CF0" w14:textId="77777777" w:rsidR="008451FC" w:rsidRDefault="008451FC" w:rsidP="002217F3">
            <w:bookmarkStart w:id="157" w:name="OLE_LINK44"/>
            <w:bookmarkStart w:id="158" w:name="OLE_LINK45"/>
            <w:r>
              <w:t>Metodické vedení, konzultace, zkoušení</w:t>
            </w:r>
            <w:bookmarkEnd w:id="157"/>
            <w:bookmarkEnd w:id="158"/>
          </w:p>
        </w:tc>
      </w:tr>
      <w:tr w:rsidR="008451FC" w14:paraId="0F78D83B" w14:textId="77777777" w:rsidTr="002217F3">
        <w:tc>
          <w:tcPr>
            <w:tcW w:w="3086" w:type="dxa"/>
            <w:shd w:val="clear" w:color="auto" w:fill="F7CAAC"/>
          </w:tcPr>
          <w:p w14:paraId="2BF6986B" w14:textId="77777777" w:rsidR="008451FC" w:rsidRDefault="008451FC" w:rsidP="002217F3">
            <w:pPr>
              <w:jc w:val="both"/>
              <w:rPr>
                <w:b/>
              </w:rPr>
            </w:pPr>
            <w:r>
              <w:rPr>
                <w:b/>
              </w:rPr>
              <w:t>Vyučující</w:t>
            </w:r>
          </w:p>
        </w:tc>
        <w:tc>
          <w:tcPr>
            <w:tcW w:w="6769" w:type="dxa"/>
            <w:gridSpan w:val="8"/>
            <w:tcBorders>
              <w:bottom w:val="nil"/>
            </w:tcBorders>
          </w:tcPr>
          <w:p w14:paraId="2E41FEFD" w14:textId="77777777" w:rsidR="008451FC" w:rsidRDefault="008451FC" w:rsidP="002217F3">
            <w:pPr>
              <w:jc w:val="both"/>
            </w:pPr>
            <w:r w:rsidRPr="00072F40">
              <w:rPr>
                <w:b/>
                <w:bCs/>
              </w:rPr>
              <w:t>prof. Mgr. Milan Adámek, Ph.D.</w:t>
            </w:r>
            <w:r>
              <w:t xml:space="preserve"> (100 %)  </w:t>
            </w:r>
          </w:p>
          <w:p w14:paraId="34DFF9A4" w14:textId="77777777" w:rsidR="008451FC" w:rsidRDefault="008451FC" w:rsidP="002217F3">
            <w:pPr>
              <w:jc w:val="both"/>
            </w:pPr>
            <w:r>
              <w:t xml:space="preserve">doc. Ing. Martin </w:t>
            </w:r>
            <w:proofErr w:type="spellStart"/>
            <w:r>
              <w:t>Pospíšilík</w:t>
            </w:r>
            <w:proofErr w:type="spellEnd"/>
            <w:r>
              <w:t xml:space="preserve">, Ph.D. </w:t>
            </w:r>
          </w:p>
        </w:tc>
      </w:tr>
      <w:tr w:rsidR="008451FC" w14:paraId="2A5410C2" w14:textId="77777777" w:rsidTr="002217F3">
        <w:trPr>
          <w:trHeight w:val="185"/>
        </w:trPr>
        <w:tc>
          <w:tcPr>
            <w:tcW w:w="9855" w:type="dxa"/>
            <w:gridSpan w:val="9"/>
            <w:tcBorders>
              <w:top w:val="nil"/>
            </w:tcBorders>
          </w:tcPr>
          <w:p w14:paraId="2A0C0622" w14:textId="77777777" w:rsidR="008451FC" w:rsidRDefault="008451FC" w:rsidP="002217F3">
            <w:pPr>
              <w:jc w:val="both"/>
            </w:pPr>
          </w:p>
        </w:tc>
      </w:tr>
      <w:tr w:rsidR="008451FC" w14:paraId="0FF29ADE" w14:textId="77777777" w:rsidTr="002217F3">
        <w:tc>
          <w:tcPr>
            <w:tcW w:w="3086" w:type="dxa"/>
            <w:shd w:val="clear" w:color="auto" w:fill="F7CAAC"/>
          </w:tcPr>
          <w:p w14:paraId="7613A41C" w14:textId="77777777" w:rsidR="008451FC" w:rsidRPr="005A0406" w:rsidRDefault="008451FC" w:rsidP="002217F3">
            <w:pPr>
              <w:jc w:val="both"/>
              <w:rPr>
                <w:b/>
              </w:rPr>
            </w:pPr>
            <w:r w:rsidRPr="005A0406">
              <w:rPr>
                <w:b/>
              </w:rPr>
              <w:t>Hlavní témata a výsledky učení</w:t>
            </w:r>
          </w:p>
        </w:tc>
        <w:tc>
          <w:tcPr>
            <w:tcW w:w="6769" w:type="dxa"/>
            <w:gridSpan w:val="8"/>
            <w:tcBorders>
              <w:bottom w:val="nil"/>
            </w:tcBorders>
          </w:tcPr>
          <w:p w14:paraId="6A8BCADE" w14:textId="77777777" w:rsidR="008451FC" w:rsidRPr="005A0406" w:rsidRDefault="008451FC" w:rsidP="002217F3">
            <w:pPr>
              <w:jc w:val="both"/>
            </w:pPr>
          </w:p>
        </w:tc>
      </w:tr>
      <w:tr w:rsidR="008451FC" w14:paraId="5A49A1A2" w14:textId="77777777" w:rsidTr="002217F3">
        <w:trPr>
          <w:trHeight w:val="2197"/>
        </w:trPr>
        <w:tc>
          <w:tcPr>
            <w:tcW w:w="9855" w:type="dxa"/>
            <w:gridSpan w:val="9"/>
            <w:tcBorders>
              <w:top w:val="nil"/>
              <w:bottom w:val="single" w:sz="4" w:space="0" w:color="auto"/>
            </w:tcBorders>
          </w:tcPr>
          <w:p w14:paraId="692BDF8F" w14:textId="77777777" w:rsidR="008451FC" w:rsidRDefault="008451FC" w:rsidP="002217F3">
            <w:pPr>
              <w:jc w:val="both"/>
            </w:pPr>
            <w:r>
              <w:t>Hlavní témata</w:t>
            </w:r>
            <w:r w:rsidRPr="00A55A40">
              <w:t xml:space="preserve">: </w:t>
            </w:r>
            <w:r>
              <w:t>p</w:t>
            </w:r>
            <w:r w:rsidRPr="00A55A40">
              <w:t>asivní a aktivní elektronické součástky a materiály vhodné pro jejich výrobu, generátory a převodníky. Číslicové obvody a technologie výroby číslicových obvodů. Funkční elektronické bloky. Návrh elektronických obvodů. Softwarové nástroje pro simulaci chování elektronických obvodů. Návrh desek plošných spojů, konstrukční zásady, technologie osazování a oživování desek plošných spojů. Oživování funkčního modelu a prototypu. Testování robustnosti a spolehlivosti prototypu, zásady hledání chyb.</w:t>
            </w:r>
          </w:p>
          <w:p w14:paraId="532C5188" w14:textId="77777777" w:rsidR="008451FC" w:rsidRDefault="008451FC" w:rsidP="002217F3">
            <w:pPr>
              <w:jc w:val="both"/>
            </w:pPr>
          </w:p>
          <w:p w14:paraId="6640AD6A" w14:textId="77777777" w:rsidR="008451FC" w:rsidRPr="005A0406" w:rsidRDefault="008451FC" w:rsidP="002217F3">
            <w:pPr>
              <w:jc w:val="both"/>
            </w:pPr>
            <w:r>
              <w:t>Výsledky učení: c</w:t>
            </w:r>
            <w:r w:rsidRPr="00EC6824">
              <w:t>ílem předmětu je seznámit studenty s pokročilými principy a metodami využívanými při návrhu elektronických obvodů s ohledem na jejich využití v bezpečnostních technologiích. Při návrhu obvodů je kladen důraz na zvýšenou robustnost a spolehlivost, zejména z hlediska časové stability a odolnosti vůči elektromagnetickému rušení. V rámci předmětu se rovněž studenti seznámí s metodami analýzy obvodů pomocí simulačních nástrojů a s perspektivními materiály pro vývoj polovodičových součástek nové generace – karbidem křemíku a grafenem.</w:t>
            </w:r>
            <w:r>
              <w:t xml:space="preserve"> A</w:t>
            </w:r>
            <w:r w:rsidRPr="00EC6824">
              <w:t>bsolvent předmětu je schopen orientovat se v problematice návrhu elektronických obvodů, které se využívají zejména v bezpečnostních technologiích. Je schopen orientovat se v elektrických schématech, ověřovat funkčnost jednotlivých bloků. Zároveň na základě využívání softwarových nástrojů určených pro simulaci chování elektrických obvodů je schopen navrhnout a realizovat elektronický obvod</w:t>
            </w:r>
            <w:r>
              <w:t>.</w:t>
            </w:r>
          </w:p>
        </w:tc>
      </w:tr>
      <w:tr w:rsidR="008451FC" w14:paraId="77890F9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5CAB3CB" w14:textId="77777777" w:rsidR="008451FC" w:rsidRPr="005A0406" w:rsidRDefault="008451FC" w:rsidP="002217F3">
            <w:pPr>
              <w:jc w:val="both"/>
            </w:pPr>
            <w:r w:rsidRPr="001878C2">
              <w:rPr>
                <w:b/>
              </w:rPr>
              <w:t>Metody</w:t>
            </w:r>
            <w:r w:rsidRPr="005A0406">
              <w:rPr>
                <w:b/>
              </w:rPr>
              <w:t xml:space="preserve"> výuky</w:t>
            </w:r>
          </w:p>
        </w:tc>
        <w:tc>
          <w:tcPr>
            <w:tcW w:w="6703" w:type="dxa"/>
            <w:gridSpan w:val="7"/>
            <w:tcBorders>
              <w:top w:val="single" w:sz="4" w:space="0" w:color="auto"/>
              <w:left w:val="single" w:sz="4" w:space="0" w:color="auto"/>
              <w:bottom w:val="nil"/>
              <w:right w:val="single" w:sz="4" w:space="0" w:color="auto"/>
            </w:tcBorders>
          </w:tcPr>
          <w:p w14:paraId="5C605AD2" w14:textId="77777777" w:rsidR="008451FC" w:rsidRDefault="008451FC" w:rsidP="002217F3">
            <w:pPr>
              <w:jc w:val="both"/>
            </w:pPr>
          </w:p>
        </w:tc>
      </w:tr>
      <w:tr w:rsidR="008451FC" w14:paraId="7A297121" w14:textId="77777777" w:rsidTr="002217F3">
        <w:trPr>
          <w:trHeight w:val="475"/>
        </w:trPr>
        <w:tc>
          <w:tcPr>
            <w:tcW w:w="9855" w:type="dxa"/>
            <w:gridSpan w:val="9"/>
            <w:tcBorders>
              <w:top w:val="nil"/>
              <w:bottom w:val="single" w:sz="4" w:space="0" w:color="auto"/>
            </w:tcBorders>
          </w:tcPr>
          <w:p w14:paraId="602803DF" w14:textId="77777777" w:rsidR="008451FC" w:rsidRDefault="008451FC" w:rsidP="002217F3">
            <w:pPr>
              <w:jc w:val="both"/>
            </w:pPr>
            <w:r w:rsidRPr="002732A7">
              <w:t xml:space="preserve">Výuka bude probíhat formou konzultací na zadané téma konkrétní odborného problému dohodnutého s vyučujícím. Zadané téma </w:t>
            </w:r>
            <w:r>
              <w:t xml:space="preserve">zpravidla </w:t>
            </w:r>
            <w:r w:rsidRPr="002732A7">
              <w:t xml:space="preserve">souvisí a propojuje obsah předmětu i s tématem disertační práce studenta. Budou konzultovány teoretické koncepty, praktické ukázky a </w:t>
            </w:r>
            <w:r>
              <w:t>možná využití obvodů v bezpečnostních technologiích</w:t>
            </w:r>
            <w:r w:rsidRPr="002732A7">
              <w:t xml:space="preserve">. </w:t>
            </w:r>
            <w:r>
              <w:t xml:space="preserve">Studentovi je doporučena literatura, se kterou aktivně pracuje s cílem vypracovat na zadané téma esej a zároveň vyřešit odborný problém. </w:t>
            </w:r>
            <w:r w:rsidRPr="002732A7">
              <w:t xml:space="preserve">Student má k dispozici Laboratoř </w:t>
            </w:r>
            <w:r>
              <w:t>elektroniky</w:t>
            </w:r>
            <w:r w:rsidRPr="002732A7">
              <w:t xml:space="preserve"> včetně jejího vybavení, kde může realizovat experimenty pod dohledem vyučujícího. Dále má student zajištěn přístup k simulačnímu SW. Konzultace teoretických aspektů zadaného tématu budou realizovány v konzultačních hodinách.</w:t>
            </w:r>
            <w:r>
              <w:t xml:space="preserve"> Vypracovanou esej a řešení odborného problému obhajuje před vyučujícím daného předmětu. </w:t>
            </w:r>
            <w:r w:rsidRPr="006876FA">
              <w:t xml:space="preserve"> </w:t>
            </w:r>
          </w:p>
        </w:tc>
      </w:tr>
      <w:tr w:rsidR="008451FC" w14:paraId="1E1B1030" w14:textId="77777777" w:rsidTr="002217F3">
        <w:trPr>
          <w:trHeight w:val="265"/>
        </w:trPr>
        <w:tc>
          <w:tcPr>
            <w:tcW w:w="3653" w:type="dxa"/>
            <w:gridSpan w:val="3"/>
            <w:tcBorders>
              <w:top w:val="single" w:sz="4" w:space="0" w:color="auto"/>
            </w:tcBorders>
            <w:shd w:val="clear" w:color="auto" w:fill="F7CAAC"/>
          </w:tcPr>
          <w:p w14:paraId="22E5E724" w14:textId="77777777" w:rsidR="008451FC" w:rsidRDefault="008451FC" w:rsidP="002217F3">
            <w:pPr>
              <w:jc w:val="both"/>
            </w:pPr>
            <w:r w:rsidRPr="001878C2">
              <w:rPr>
                <w:b/>
              </w:rPr>
              <w:t>Studijní</w:t>
            </w:r>
            <w:r>
              <w:rPr>
                <w:b/>
              </w:rPr>
              <w:t xml:space="preserve"> literatura a studijní pomůcky</w:t>
            </w:r>
          </w:p>
        </w:tc>
        <w:tc>
          <w:tcPr>
            <w:tcW w:w="6202" w:type="dxa"/>
            <w:gridSpan w:val="6"/>
            <w:tcBorders>
              <w:top w:val="single" w:sz="4" w:space="0" w:color="auto"/>
              <w:bottom w:val="nil"/>
            </w:tcBorders>
          </w:tcPr>
          <w:p w14:paraId="68E11622" w14:textId="77777777" w:rsidR="008451FC" w:rsidRDefault="008451FC" w:rsidP="002217F3">
            <w:pPr>
              <w:jc w:val="both"/>
            </w:pPr>
          </w:p>
        </w:tc>
      </w:tr>
      <w:tr w:rsidR="008451FC" w14:paraId="5144E1BD" w14:textId="77777777" w:rsidTr="002217F3">
        <w:trPr>
          <w:trHeight w:val="1497"/>
        </w:trPr>
        <w:tc>
          <w:tcPr>
            <w:tcW w:w="9855" w:type="dxa"/>
            <w:gridSpan w:val="9"/>
            <w:tcBorders>
              <w:top w:val="nil"/>
            </w:tcBorders>
          </w:tcPr>
          <w:p w14:paraId="0F48C241"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Povinná literatura: </w:t>
            </w:r>
          </w:p>
          <w:p w14:paraId="7550EFA8" w14:textId="77777777" w:rsidR="008451FC" w:rsidRPr="000508F9"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A – IMARN, AL SAMMAK. </w:t>
            </w:r>
            <w:proofErr w:type="spellStart"/>
            <w:r w:rsidRPr="00C24DBB">
              <w:rPr>
                <w:rFonts w:ascii="Arial Narrow" w:eastAsia="Times New Roman" w:hAnsi="Arial Narrow"/>
                <w:i/>
                <w:iCs/>
                <w:color w:val="auto"/>
                <w:sz w:val="20"/>
                <w:szCs w:val="20"/>
              </w:rPr>
              <w:t>Electronic</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Circuits</w:t>
            </w:r>
            <w:proofErr w:type="spellEnd"/>
            <w:r w:rsidRPr="00C24DBB">
              <w:rPr>
                <w:rFonts w:ascii="Arial Narrow" w:eastAsia="Times New Roman" w:hAnsi="Arial Narrow"/>
                <w:i/>
                <w:iCs/>
                <w:color w:val="auto"/>
                <w:sz w:val="20"/>
                <w:szCs w:val="20"/>
              </w:rPr>
              <w:t xml:space="preserve"> </w:t>
            </w:r>
            <w:proofErr w:type="gramStart"/>
            <w:r w:rsidRPr="00C24DBB">
              <w:rPr>
                <w:rFonts w:ascii="Arial Narrow" w:eastAsia="Times New Roman" w:hAnsi="Arial Narrow"/>
                <w:i/>
                <w:iCs/>
                <w:color w:val="auto"/>
                <w:sz w:val="20"/>
                <w:szCs w:val="20"/>
              </w:rPr>
              <w:t>Fundamentals :</w:t>
            </w:r>
            <w:proofErr w:type="gram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with</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Mathcad</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Examples</w:t>
            </w:r>
            <w:proofErr w:type="spellEnd"/>
            <w:r>
              <w:rPr>
                <w:rFonts w:ascii="Arial Narrow" w:eastAsia="Times New Roman" w:hAnsi="Arial Narrow"/>
                <w:i/>
                <w:iCs/>
                <w:color w:val="auto"/>
                <w:sz w:val="20"/>
                <w:szCs w:val="20"/>
              </w:rPr>
              <w:t>.</w:t>
            </w:r>
            <w:r>
              <w:rPr>
                <w:rFonts w:ascii="Arial Narrow" w:eastAsia="Times New Roman" w:hAnsi="Arial Narrow"/>
                <w:color w:val="auto"/>
                <w:sz w:val="20"/>
                <w:szCs w:val="20"/>
              </w:rPr>
              <w:t xml:space="preserve"> </w:t>
            </w:r>
            <w:r w:rsidRPr="000508F9">
              <w:rPr>
                <w:rFonts w:ascii="Arial Narrow" w:eastAsia="Times New Roman" w:hAnsi="Arial Narrow"/>
                <w:color w:val="auto"/>
                <w:sz w:val="20"/>
                <w:szCs w:val="20"/>
              </w:rPr>
              <w:t xml:space="preserve">Kindle </w:t>
            </w:r>
            <w:proofErr w:type="spellStart"/>
            <w:r w:rsidRPr="000508F9">
              <w:rPr>
                <w:rFonts w:ascii="Arial Narrow" w:eastAsia="Times New Roman" w:hAnsi="Arial Narrow"/>
                <w:color w:val="auto"/>
                <w:sz w:val="20"/>
                <w:szCs w:val="20"/>
              </w:rPr>
              <w:t>Edition</w:t>
            </w:r>
            <w:proofErr w:type="spellEnd"/>
            <w:r>
              <w:rPr>
                <w:rFonts w:ascii="Arial Narrow" w:eastAsia="Times New Roman" w:hAnsi="Arial Narrow"/>
                <w:color w:val="auto"/>
                <w:sz w:val="20"/>
                <w:szCs w:val="20"/>
              </w:rPr>
              <w:t>, 2023.</w:t>
            </w:r>
            <w:r w:rsidRPr="000508F9">
              <w:rPr>
                <w:rFonts w:ascii="Arial Narrow" w:eastAsia="Times New Roman" w:hAnsi="Arial Narrow"/>
                <w:color w:val="auto"/>
                <w:sz w:val="20"/>
                <w:szCs w:val="20"/>
              </w:rPr>
              <w:t xml:space="preserve"> </w:t>
            </w:r>
          </w:p>
          <w:p w14:paraId="3D06FB24" w14:textId="77777777" w:rsidR="008451FC" w:rsidRPr="000508F9" w:rsidRDefault="008451FC" w:rsidP="002217F3">
            <w:pPr>
              <w:pStyle w:val="Default"/>
              <w:jc w:val="both"/>
              <w:rPr>
                <w:rFonts w:ascii="Arial Narrow" w:eastAsia="Times New Roman" w:hAnsi="Arial Narrow"/>
                <w:color w:val="auto"/>
                <w:sz w:val="20"/>
                <w:szCs w:val="20"/>
              </w:rPr>
            </w:pPr>
            <w:r>
              <w:rPr>
                <w:rFonts w:ascii="Arial Narrow" w:eastAsia="Times New Roman" w:hAnsi="Arial Narrow"/>
                <w:color w:val="auto"/>
                <w:sz w:val="20"/>
                <w:szCs w:val="20"/>
              </w:rPr>
              <w:t xml:space="preserve">OSKAY, </w:t>
            </w:r>
            <w:proofErr w:type="spellStart"/>
            <w:r>
              <w:rPr>
                <w:rFonts w:ascii="Arial Narrow" w:eastAsia="Times New Roman" w:hAnsi="Arial Narrow"/>
                <w:color w:val="auto"/>
                <w:sz w:val="20"/>
                <w:szCs w:val="20"/>
              </w:rPr>
              <w:t>Windel</w:t>
            </w:r>
            <w:proofErr w:type="spellEnd"/>
            <w:r>
              <w:rPr>
                <w:rFonts w:ascii="Arial Narrow" w:eastAsia="Times New Roman" w:hAnsi="Arial Narrow"/>
                <w:color w:val="auto"/>
                <w:sz w:val="20"/>
                <w:szCs w:val="20"/>
              </w:rPr>
              <w:t xml:space="preserve">, </w:t>
            </w:r>
            <w:r w:rsidRPr="00C24DBB">
              <w:rPr>
                <w:rFonts w:ascii="Arial Narrow" w:eastAsia="Times New Roman" w:hAnsi="Arial Narrow"/>
                <w:i/>
                <w:iCs/>
                <w:color w:val="auto"/>
                <w:sz w:val="20"/>
                <w:szCs w:val="20"/>
              </w:rPr>
              <w:t xml:space="preserve">Open </w:t>
            </w:r>
            <w:proofErr w:type="spellStart"/>
            <w:r w:rsidRPr="00C24DBB">
              <w:rPr>
                <w:rFonts w:ascii="Arial Narrow" w:eastAsia="Times New Roman" w:hAnsi="Arial Narrow"/>
                <w:i/>
                <w:iCs/>
                <w:color w:val="auto"/>
                <w:sz w:val="20"/>
                <w:szCs w:val="20"/>
              </w:rPr>
              <w:t>Circuits</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The</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Inner</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Beauty</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of</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Electronic</w:t>
            </w:r>
            <w:proofErr w:type="spellEnd"/>
            <w:r w:rsidRPr="00C24DBB">
              <w:rPr>
                <w:rFonts w:ascii="Arial Narrow" w:eastAsia="Times New Roman" w:hAnsi="Arial Narrow"/>
                <w:i/>
                <w:iCs/>
                <w:color w:val="auto"/>
                <w:sz w:val="20"/>
                <w:szCs w:val="20"/>
              </w:rPr>
              <w:t xml:space="preserve"> </w:t>
            </w:r>
            <w:proofErr w:type="spellStart"/>
            <w:r w:rsidRPr="00C24DBB">
              <w:rPr>
                <w:rFonts w:ascii="Arial Narrow" w:eastAsia="Times New Roman" w:hAnsi="Arial Narrow"/>
                <w:i/>
                <w:iCs/>
                <w:color w:val="auto"/>
                <w:sz w:val="20"/>
                <w:szCs w:val="20"/>
              </w:rPr>
              <w:t>Components</w:t>
            </w:r>
            <w:proofErr w:type="spellEnd"/>
            <w:r>
              <w:rPr>
                <w:rFonts w:ascii="Arial Narrow" w:eastAsia="Times New Roman" w:hAnsi="Arial Narrow"/>
                <w:i/>
                <w:iCs/>
                <w:color w:val="auto"/>
                <w:sz w:val="20"/>
                <w:szCs w:val="20"/>
              </w:rPr>
              <w:t xml:space="preserve">. </w:t>
            </w:r>
            <w:r>
              <w:rPr>
                <w:rFonts w:ascii="Arial Narrow" w:eastAsia="Times New Roman" w:hAnsi="Arial Narrow"/>
                <w:color w:val="auto"/>
                <w:sz w:val="20"/>
                <w:szCs w:val="20"/>
              </w:rPr>
              <w:t xml:space="preserve">2022, ISBN </w:t>
            </w:r>
            <w:r w:rsidRPr="000508F9">
              <w:rPr>
                <w:rFonts w:ascii="Arial Narrow" w:eastAsia="Times New Roman" w:hAnsi="Arial Narrow"/>
                <w:color w:val="auto"/>
                <w:sz w:val="20"/>
                <w:szCs w:val="20"/>
              </w:rPr>
              <w:t>978-1718502345</w:t>
            </w:r>
            <w:r>
              <w:rPr>
                <w:rFonts w:ascii="Arial Narrow" w:eastAsia="Times New Roman" w:hAnsi="Arial Narrow"/>
                <w:color w:val="auto"/>
                <w:sz w:val="20"/>
                <w:szCs w:val="20"/>
              </w:rPr>
              <w:t>.</w:t>
            </w:r>
          </w:p>
          <w:p w14:paraId="4FDD5856" w14:textId="77777777" w:rsidR="008451FC" w:rsidRPr="006B2A23" w:rsidRDefault="008451FC" w:rsidP="002217F3">
            <w:r w:rsidRPr="006B2A23">
              <w:t xml:space="preserve">STANLEY, </w:t>
            </w:r>
            <w:proofErr w:type="spellStart"/>
            <w:r w:rsidRPr="006B2A23">
              <w:t>W</w:t>
            </w:r>
            <w:proofErr w:type="gramStart"/>
            <w:r>
              <w:t>,</w:t>
            </w:r>
            <w:r w:rsidRPr="006B2A23">
              <w:t>.Stanley</w:t>
            </w:r>
            <w:proofErr w:type="spellEnd"/>
            <w:proofErr w:type="gramEnd"/>
            <w:r w:rsidRPr="006B2A23">
              <w:t xml:space="preserve"> </w:t>
            </w:r>
            <w:proofErr w:type="spellStart"/>
            <w:r w:rsidRPr="00072F40">
              <w:rPr>
                <w:i/>
              </w:rPr>
              <w:t>Electronic</w:t>
            </w:r>
            <w:proofErr w:type="spellEnd"/>
            <w:r w:rsidRPr="00072F40">
              <w:rPr>
                <w:i/>
              </w:rPr>
              <w:t xml:space="preserve"> Communications: </w:t>
            </w:r>
            <w:proofErr w:type="spellStart"/>
            <w:r w:rsidRPr="00072F40">
              <w:rPr>
                <w:i/>
              </w:rPr>
              <w:t>Principles</w:t>
            </w:r>
            <w:proofErr w:type="spellEnd"/>
            <w:r w:rsidRPr="00072F40">
              <w:rPr>
                <w:i/>
              </w:rPr>
              <w:t xml:space="preserve"> and Systems</w:t>
            </w:r>
            <w:r w:rsidRPr="006B2A23">
              <w:t>. ISBN-13: 978-1418000035</w:t>
            </w:r>
            <w:r>
              <w:t>.</w:t>
            </w:r>
          </w:p>
          <w:p w14:paraId="7992C749" w14:textId="77777777" w:rsidR="008451FC" w:rsidRDefault="008451FC" w:rsidP="002217F3">
            <w:r>
              <w:t xml:space="preserve">ROLAND, E Thomas. </w:t>
            </w:r>
            <w:proofErr w:type="spellStart"/>
            <w:r w:rsidRPr="00C24DBB">
              <w:rPr>
                <w:i/>
                <w:iCs/>
              </w:rPr>
              <w:t>The</w:t>
            </w:r>
            <w:proofErr w:type="spellEnd"/>
            <w:r w:rsidRPr="00C24DBB">
              <w:rPr>
                <w:i/>
                <w:iCs/>
              </w:rPr>
              <w:t xml:space="preserve"> </w:t>
            </w:r>
            <w:proofErr w:type="spellStart"/>
            <w:r w:rsidRPr="00C24DBB">
              <w:rPr>
                <w:i/>
                <w:iCs/>
              </w:rPr>
              <w:t>Analysis</w:t>
            </w:r>
            <w:proofErr w:type="spellEnd"/>
            <w:r w:rsidRPr="00C24DBB">
              <w:rPr>
                <w:i/>
                <w:iCs/>
              </w:rPr>
              <w:t xml:space="preserve"> and Design </w:t>
            </w:r>
            <w:proofErr w:type="spellStart"/>
            <w:r w:rsidRPr="00C24DBB">
              <w:rPr>
                <w:i/>
                <w:iCs/>
              </w:rPr>
              <w:t>of</w:t>
            </w:r>
            <w:proofErr w:type="spellEnd"/>
            <w:r w:rsidRPr="00C24DBB">
              <w:rPr>
                <w:i/>
                <w:iCs/>
              </w:rPr>
              <w:t xml:space="preserve"> </w:t>
            </w:r>
            <w:proofErr w:type="spellStart"/>
            <w:r w:rsidRPr="00C24DBB">
              <w:rPr>
                <w:i/>
                <w:iCs/>
              </w:rPr>
              <w:t>Linear</w:t>
            </w:r>
            <w:proofErr w:type="spellEnd"/>
            <w:r w:rsidRPr="00C24DBB">
              <w:rPr>
                <w:i/>
                <w:iCs/>
              </w:rPr>
              <w:t xml:space="preserve"> </w:t>
            </w:r>
            <w:proofErr w:type="spellStart"/>
            <w:r w:rsidRPr="00C24DBB">
              <w:rPr>
                <w:i/>
                <w:iCs/>
              </w:rPr>
              <w:t>Circuits</w:t>
            </w:r>
            <w:proofErr w:type="spellEnd"/>
            <w:r>
              <w:t xml:space="preserve">.  </w:t>
            </w:r>
            <w:proofErr w:type="spellStart"/>
            <w:r w:rsidRPr="00F6670E">
              <w:t>PublisherWiley</w:t>
            </w:r>
            <w:proofErr w:type="spellEnd"/>
            <w:r>
              <w:t xml:space="preserve">, 2023, ISBN </w:t>
            </w:r>
            <w:r w:rsidRPr="00C24DBB">
              <w:t>978-1119913023</w:t>
            </w:r>
            <w:r>
              <w:t>.</w:t>
            </w:r>
          </w:p>
          <w:p w14:paraId="0EF438E1" w14:textId="10D41945" w:rsidR="008451FC" w:rsidRPr="006B2A23" w:rsidDel="00211B79" w:rsidRDefault="008451FC" w:rsidP="002217F3">
            <w:pPr>
              <w:rPr>
                <w:del w:id="159" w:author="Jiří Vojtěšek" w:date="2024-10-28T19:26:00Z"/>
              </w:rPr>
            </w:pPr>
            <w:del w:id="160" w:author="Jiří Vojtěšek" w:date="2024-10-28T19:26:00Z">
              <w:r w:rsidRPr="006B2A23" w:rsidDel="00211B79">
                <w:delText xml:space="preserve">FROHN, M. et al.: Elektronika. </w:delText>
              </w:r>
              <w:r w:rsidRPr="00072F40" w:rsidDel="00211B79">
                <w:rPr>
                  <w:i/>
                </w:rPr>
                <w:delText>Polovodičové součástky a základní zapojení</w:delText>
              </w:r>
              <w:r w:rsidRPr="006B2A23" w:rsidDel="00211B79">
                <w:delText>. Praha: BEN Technická literatura. 2006. ISBN: 80-7300-123-3.</w:delText>
              </w:r>
            </w:del>
          </w:p>
          <w:p w14:paraId="4A36BEDE" w14:textId="77777777" w:rsidR="008451FC" w:rsidRPr="006B2A23" w:rsidRDefault="008451FC" w:rsidP="002217F3">
            <w:pPr>
              <w:pStyle w:val="Default"/>
              <w:jc w:val="both"/>
              <w:rPr>
                <w:rFonts w:ascii="Arial Narrow" w:hAnsi="Arial Narrow"/>
                <w:sz w:val="20"/>
                <w:szCs w:val="20"/>
              </w:rPr>
            </w:pPr>
          </w:p>
          <w:p w14:paraId="31452E28" w14:textId="77777777" w:rsidR="008451FC" w:rsidRPr="006B2A23" w:rsidRDefault="008451FC" w:rsidP="002217F3">
            <w:pPr>
              <w:pStyle w:val="Default"/>
              <w:jc w:val="both"/>
              <w:rPr>
                <w:rFonts w:ascii="Arial Narrow" w:hAnsi="Arial Narrow"/>
                <w:b/>
                <w:sz w:val="20"/>
                <w:szCs w:val="20"/>
              </w:rPr>
            </w:pPr>
            <w:r w:rsidRPr="006B2A23">
              <w:rPr>
                <w:rFonts w:ascii="Arial Narrow" w:hAnsi="Arial Narrow"/>
                <w:b/>
                <w:i/>
                <w:iCs/>
                <w:sz w:val="20"/>
                <w:szCs w:val="20"/>
              </w:rPr>
              <w:t xml:space="preserve">Doporučená literatura: </w:t>
            </w:r>
          </w:p>
          <w:p w14:paraId="46087066" w14:textId="77777777" w:rsidR="008451FC" w:rsidRPr="000D3B8B" w:rsidRDefault="008451FC" w:rsidP="002217F3">
            <w:pPr>
              <w:rPr>
                <w:rFonts w:eastAsiaTheme="minorHAnsi"/>
                <w:lang w:eastAsia="en-US"/>
              </w:rPr>
            </w:pPr>
            <w:r>
              <w:rPr>
                <w:rFonts w:eastAsiaTheme="minorHAnsi"/>
                <w:lang w:eastAsia="en-US"/>
              </w:rPr>
              <w:t xml:space="preserve">BERGER, Matthew. </w:t>
            </w:r>
            <w:r w:rsidRPr="00072F40">
              <w:rPr>
                <w:rFonts w:eastAsiaTheme="minorHAnsi"/>
                <w:i/>
                <w:lang w:eastAsia="en-US"/>
              </w:rPr>
              <w:t xml:space="preserve">Professional </w:t>
            </w:r>
            <w:proofErr w:type="spellStart"/>
            <w:r w:rsidRPr="00072F40">
              <w:rPr>
                <w:rFonts w:eastAsiaTheme="minorHAnsi"/>
                <w:i/>
                <w:lang w:eastAsia="en-US"/>
              </w:rPr>
              <w:t>Electronic</w:t>
            </w:r>
            <w:proofErr w:type="spellEnd"/>
            <w:r w:rsidRPr="00072F40">
              <w:rPr>
                <w:rFonts w:eastAsiaTheme="minorHAnsi"/>
                <w:i/>
                <w:lang w:eastAsia="en-US"/>
              </w:rPr>
              <w:t xml:space="preserve"> Design Best </w:t>
            </w:r>
            <w:proofErr w:type="spellStart"/>
            <w:r w:rsidRPr="00072F40">
              <w:rPr>
                <w:rFonts w:eastAsiaTheme="minorHAnsi"/>
                <w:i/>
                <w:lang w:eastAsia="en-US"/>
              </w:rPr>
              <w:t>Practices</w:t>
            </w:r>
            <w:proofErr w:type="spellEnd"/>
            <w:r>
              <w:rPr>
                <w:rFonts w:eastAsiaTheme="minorHAnsi"/>
                <w:lang w:eastAsia="en-US"/>
              </w:rPr>
              <w:t>.</w:t>
            </w:r>
            <w:r w:rsidRPr="000D3B8B">
              <w:rPr>
                <w:rFonts w:eastAsiaTheme="minorHAnsi"/>
                <w:lang w:eastAsia="en-US"/>
              </w:rPr>
              <w:t xml:space="preserve"> Paperback</w:t>
            </w:r>
            <w:r>
              <w:rPr>
                <w:rFonts w:eastAsiaTheme="minorHAnsi"/>
                <w:lang w:eastAsia="en-US"/>
              </w:rPr>
              <w:t xml:space="preserve">, </w:t>
            </w:r>
            <w:r w:rsidRPr="000D3B8B">
              <w:rPr>
                <w:rFonts w:eastAsiaTheme="minorHAnsi"/>
                <w:lang w:eastAsia="en-US"/>
              </w:rPr>
              <w:t>2023</w:t>
            </w:r>
            <w:r>
              <w:rPr>
                <w:rFonts w:eastAsiaTheme="minorHAnsi"/>
                <w:lang w:eastAsia="en-US"/>
              </w:rPr>
              <w:t xml:space="preserve">, ISBN </w:t>
            </w:r>
            <w:r w:rsidRPr="000D3B8B">
              <w:rPr>
                <w:rFonts w:eastAsiaTheme="minorHAnsi"/>
                <w:lang w:eastAsia="en-US"/>
              </w:rPr>
              <w:t>979-8390127971</w:t>
            </w:r>
            <w:r>
              <w:rPr>
                <w:rFonts w:eastAsiaTheme="minorHAnsi"/>
                <w:lang w:eastAsia="en-US"/>
              </w:rPr>
              <w:t>.</w:t>
            </w:r>
          </w:p>
          <w:p w14:paraId="4CCCD7EA" w14:textId="33DA2D08" w:rsidR="008451FC" w:rsidRPr="000D3B8B" w:rsidDel="00211B79" w:rsidRDefault="008451FC" w:rsidP="00211B79">
            <w:pPr>
              <w:rPr>
                <w:del w:id="161" w:author="Jiří Vojtěšek" w:date="2024-10-28T19:26:00Z"/>
                <w:rFonts w:eastAsiaTheme="minorHAnsi"/>
                <w:lang w:eastAsia="en-US"/>
              </w:rPr>
            </w:pPr>
            <w:r>
              <w:rPr>
                <w:rFonts w:eastAsiaTheme="minorHAnsi"/>
                <w:lang w:eastAsia="en-US"/>
              </w:rPr>
              <w:t xml:space="preserve">FRENZEL, Luis. </w:t>
            </w:r>
            <w:proofErr w:type="spellStart"/>
            <w:r w:rsidRPr="000D3B8B">
              <w:rPr>
                <w:rFonts w:eastAsiaTheme="minorHAnsi"/>
                <w:i/>
                <w:iCs/>
                <w:lang w:eastAsia="en-US"/>
              </w:rPr>
              <w:t>Practical</w:t>
            </w:r>
            <w:proofErr w:type="spellEnd"/>
            <w:r w:rsidRPr="000D3B8B">
              <w:rPr>
                <w:rFonts w:eastAsiaTheme="minorHAnsi"/>
                <w:i/>
                <w:iCs/>
                <w:lang w:eastAsia="en-US"/>
              </w:rPr>
              <w:t xml:space="preserve"> </w:t>
            </w:r>
            <w:proofErr w:type="spellStart"/>
            <w:r w:rsidRPr="000D3B8B">
              <w:rPr>
                <w:rFonts w:eastAsiaTheme="minorHAnsi"/>
                <w:i/>
                <w:iCs/>
                <w:lang w:eastAsia="en-US"/>
              </w:rPr>
              <w:t>Electronic</w:t>
            </w:r>
            <w:proofErr w:type="spellEnd"/>
            <w:r w:rsidRPr="000D3B8B">
              <w:rPr>
                <w:rFonts w:eastAsiaTheme="minorHAnsi"/>
                <w:i/>
                <w:iCs/>
                <w:lang w:eastAsia="en-US"/>
              </w:rPr>
              <w:t xml:space="preserve"> Design </w:t>
            </w:r>
            <w:proofErr w:type="spellStart"/>
            <w:r w:rsidRPr="000D3B8B">
              <w:rPr>
                <w:rFonts w:eastAsiaTheme="minorHAnsi"/>
                <w:i/>
                <w:iCs/>
                <w:lang w:eastAsia="en-US"/>
              </w:rPr>
              <w:t>for</w:t>
            </w:r>
            <w:proofErr w:type="spellEnd"/>
            <w:r w:rsidRPr="000D3B8B">
              <w:rPr>
                <w:rFonts w:eastAsiaTheme="minorHAnsi"/>
                <w:i/>
                <w:iCs/>
                <w:lang w:eastAsia="en-US"/>
              </w:rPr>
              <w:t xml:space="preserve"> </w:t>
            </w:r>
            <w:proofErr w:type="spellStart"/>
            <w:r w:rsidRPr="000D3B8B">
              <w:rPr>
                <w:rFonts w:eastAsiaTheme="minorHAnsi"/>
                <w:i/>
                <w:iCs/>
                <w:lang w:eastAsia="en-US"/>
              </w:rPr>
              <w:t>Experimenters</w:t>
            </w:r>
            <w:proofErr w:type="spellEnd"/>
            <w:r>
              <w:rPr>
                <w:rFonts w:eastAsiaTheme="minorHAnsi"/>
                <w:i/>
                <w:iCs/>
                <w:lang w:eastAsia="en-US"/>
              </w:rPr>
              <w:t xml:space="preserve">. </w:t>
            </w:r>
            <w:proofErr w:type="spellStart"/>
            <w:r w:rsidRPr="000D3B8B">
              <w:rPr>
                <w:rFonts w:eastAsiaTheme="minorHAnsi"/>
                <w:lang w:eastAsia="en-US"/>
              </w:rPr>
              <w:t>PublisherMcGraw</w:t>
            </w:r>
            <w:proofErr w:type="spellEnd"/>
            <w:r w:rsidRPr="000D3B8B">
              <w:rPr>
                <w:rFonts w:eastAsiaTheme="minorHAnsi"/>
                <w:lang w:eastAsia="en-US"/>
              </w:rPr>
              <w:t xml:space="preserve"> </w:t>
            </w:r>
            <w:proofErr w:type="spellStart"/>
            <w:r w:rsidRPr="000D3B8B">
              <w:rPr>
                <w:rFonts w:eastAsiaTheme="minorHAnsi"/>
                <w:lang w:eastAsia="en-US"/>
              </w:rPr>
              <w:t>Hill</w:t>
            </w:r>
            <w:proofErr w:type="spellEnd"/>
            <w:r w:rsidRPr="000D3B8B">
              <w:rPr>
                <w:rFonts w:eastAsiaTheme="minorHAnsi"/>
                <w:lang w:eastAsia="en-US"/>
              </w:rPr>
              <w:t xml:space="preserve"> TAB,</w:t>
            </w:r>
            <w:r>
              <w:rPr>
                <w:rFonts w:eastAsiaTheme="minorHAnsi"/>
                <w:lang w:eastAsia="en-US"/>
              </w:rPr>
              <w:t xml:space="preserve"> </w:t>
            </w:r>
            <w:proofErr w:type="gramStart"/>
            <w:r>
              <w:rPr>
                <w:rFonts w:eastAsiaTheme="minorHAnsi"/>
                <w:lang w:eastAsia="en-US"/>
              </w:rPr>
              <w:t>2020,  ISBN</w:t>
            </w:r>
            <w:proofErr w:type="gramEnd"/>
            <w:r>
              <w:rPr>
                <w:rFonts w:eastAsiaTheme="minorHAnsi"/>
                <w:lang w:eastAsia="en-US"/>
              </w:rPr>
              <w:t xml:space="preserve"> </w:t>
            </w:r>
            <w:r w:rsidRPr="000D3B8B">
              <w:rPr>
                <w:rFonts w:eastAsiaTheme="minorHAnsi"/>
                <w:lang w:eastAsia="en-US"/>
              </w:rPr>
              <w:t>978-1260456158</w:t>
            </w:r>
            <w:r>
              <w:rPr>
                <w:rFonts w:eastAsiaTheme="minorHAnsi"/>
                <w:lang w:eastAsia="en-US"/>
              </w:rPr>
              <w:t>.</w:t>
            </w:r>
            <w:r w:rsidRPr="000D3B8B">
              <w:rPr>
                <w:rFonts w:eastAsiaTheme="minorHAnsi"/>
                <w:lang w:eastAsia="en-US"/>
              </w:rPr>
              <w:t xml:space="preserve"> </w:t>
            </w:r>
          </w:p>
          <w:p w14:paraId="69840432" w14:textId="36865411" w:rsidR="008451FC" w:rsidRPr="006B2A23" w:rsidRDefault="008451FC">
            <w:del w:id="162" w:author="Jiří Vojtěšek" w:date="2024-10-28T19:26:00Z">
              <w:r w:rsidRPr="006B2A23" w:rsidDel="00211B79">
                <w:rPr>
                  <w:rFonts w:eastAsiaTheme="minorHAnsi"/>
                  <w:lang w:eastAsia="en-US"/>
                </w:rPr>
                <w:delText xml:space="preserve">GAJDOŠÍK, L. </w:delText>
              </w:r>
              <w:r w:rsidRPr="006B2A23" w:rsidDel="00211B79">
                <w:rPr>
                  <w:rFonts w:eastAsiaTheme="minorHAnsi"/>
                  <w:i/>
                  <w:iCs/>
                  <w:lang w:eastAsia="en-US"/>
                </w:rPr>
                <w:delText>Návrh analogových filtrů</w:delText>
              </w:r>
              <w:r w:rsidRPr="006B2A23" w:rsidDel="00211B79">
                <w:rPr>
                  <w:rFonts w:eastAsiaTheme="minorHAnsi"/>
                  <w:lang w:eastAsia="en-US"/>
                </w:rPr>
                <w:delText>. Praha: BEN Technická literatura. 2013. ISBN 978-80-7300-468-2.</w:delText>
              </w:r>
            </w:del>
          </w:p>
          <w:p w14:paraId="08A1EA5A" w14:textId="77777777" w:rsidR="008451FC" w:rsidRPr="006B2A23" w:rsidRDefault="008451FC" w:rsidP="002217F3">
            <w:pPr>
              <w:rPr>
                <w:rStyle w:val="a-size-extra-large"/>
                <w:lang w:val="en-US"/>
              </w:rPr>
            </w:pPr>
            <w:r w:rsidRPr="006B2A23">
              <w:rPr>
                <w:rStyle w:val="a-size-extra-large"/>
                <w:lang w:val="en-US"/>
              </w:rPr>
              <w:t>SATO, S.</w:t>
            </w:r>
            <w:r>
              <w:rPr>
                <w:rStyle w:val="a-size-extra-large"/>
                <w:lang w:val="en-US"/>
              </w:rPr>
              <w:t xml:space="preserve"> Ap</w:t>
            </w:r>
            <w:r w:rsidRPr="006B2A23">
              <w:rPr>
                <w:rStyle w:val="a-size-extra-large"/>
                <w:lang w:val="en-US"/>
              </w:rPr>
              <w:t xml:space="preserve">plication of Graphene to Electronic Devices. In: </w:t>
            </w:r>
            <w:r w:rsidRPr="00072F40">
              <w:rPr>
                <w:rStyle w:val="a-size-extra-large"/>
                <w:i/>
                <w:lang w:val="en-US"/>
              </w:rPr>
              <w:t xml:space="preserve">International Workshop on Active-Matrix </w:t>
            </w:r>
            <w:proofErr w:type="spellStart"/>
            <w:r w:rsidRPr="00072F40">
              <w:rPr>
                <w:rStyle w:val="a-size-extra-large"/>
                <w:i/>
                <w:lang w:val="en-US"/>
              </w:rPr>
              <w:t>Flatpanel</w:t>
            </w:r>
            <w:proofErr w:type="spellEnd"/>
            <w:r w:rsidRPr="00072F40">
              <w:rPr>
                <w:rStyle w:val="a-size-extra-large"/>
                <w:i/>
                <w:lang w:val="en-US"/>
              </w:rPr>
              <w:t xml:space="preserve"> Displays and Devices</w:t>
            </w:r>
            <w:r w:rsidRPr="006B2A23">
              <w:rPr>
                <w:rStyle w:val="a-size-extra-large"/>
                <w:lang w:val="en-US"/>
              </w:rPr>
              <w:t xml:space="preserve"> (AM-FPD). Kyoto, Japan. 2017. ISBN: 978-4-9908753-2-9.</w:t>
            </w:r>
          </w:p>
          <w:p w14:paraId="46A83FA8" w14:textId="77777777" w:rsidR="008451FC" w:rsidRPr="006B2A23" w:rsidRDefault="008451FC" w:rsidP="002217F3">
            <w:r w:rsidRPr="006B2A23">
              <w:rPr>
                <w:rStyle w:val="a-size-extra-large"/>
                <w:lang w:val="en-US"/>
              </w:rPr>
              <w:t>SHE, X., HUANG, Q. A., LUCIA, O., OZPINECI B.</w:t>
            </w:r>
            <w:r>
              <w:rPr>
                <w:rStyle w:val="a-size-extra-large"/>
                <w:lang w:val="en-US"/>
              </w:rPr>
              <w:t xml:space="preserve"> </w:t>
            </w:r>
            <w:r w:rsidRPr="006B2A23">
              <w:rPr>
                <w:rStyle w:val="a-size-extra-large"/>
                <w:lang w:val="en-US"/>
              </w:rPr>
              <w:t xml:space="preserve">Review of Silicon Carbide Power Devices and Their Applications. In: </w:t>
            </w:r>
            <w:r w:rsidRPr="00072F40">
              <w:rPr>
                <w:rStyle w:val="a-size-extra-large"/>
                <w:i/>
                <w:lang w:val="en-US"/>
              </w:rPr>
              <w:t>IEEE Transactions on Industrial Electronics</w:t>
            </w:r>
            <w:r w:rsidRPr="006B2A23">
              <w:rPr>
                <w:rStyle w:val="a-size-extra-large"/>
                <w:lang w:val="en-US"/>
              </w:rPr>
              <w:t>, Vol. 64, No. 10, 2017.</w:t>
            </w:r>
          </w:p>
          <w:p w14:paraId="3F9EFC61" w14:textId="77777777" w:rsidR="008451FC" w:rsidRDefault="008451FC" w:rsidP="002217F3">
            <w:pPr>
              <w:jc w:val="both"/>
            </w:pPr>
            <w:r w:rsidRPr="006B2A23">
              <w:t>Další literatura podle zadaného tématu pro esej a ústní prezentaci.</w:t>
            </w:r>
          </w:p>
        </w:tc>
      </w:tr>
      <w:tr w:rsidR="008451FC" w14:paraId="206C670B"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A94FAF5" w14:textId="77777777" w:rsidR="008451FC" w:rsidRDefault="008451FC" w:rsidP="002217F3">
            <w:pPr>
              <w:jc w:val="center"/>
              <w:rPr>
                <w:b/>
              </w:rPr>
            </w:pPr>
            <w:r>
              <w:rPr>
                <w:b/>
              </w:rPr>
              <w:t>Informace ke kombinované nebo distanční formě</w:t>
            </w:r>
          </w:p>
        </w:tc>
      </w:tr>
      <w:tr w:rsidR="008451FC" w14:paraId="2EC7E594" w14:textId="77777777" w:rsidTr="002217F3">
        <w:tc>
          <w:tcPr>
            <w:tcW w:w="4787" w:type="dxa"/>
            <w:gridSpan w:val="4"/>
            <w:tcBorders>
              <w:top w:val="single" w:sz="2" w:space="0" w:color="auto"/>
            </w:tcBorders>
            <w:shd w:val="clear" w:color="auto" w:fill="F7CAAC"/>
          </w:tcPr>
          <w:p w14:paraId="79B9C2E5" w14:textId="77777777" w:rsidR="008451FC" w:rsidRDefault="008451FC" w:rsidP="002217F3">
            <w:pPr>
              <w:jc w:val="both"/>
            </w:pPr>
            <w:r>
              <w:rPr>
                <w:b/>
              </w:rPr>
              <w:t>Rozsah konzultací (soustředění)</w:t>
            </w:r>
          </w:p>
        </w:tc>
        <w:tc>
          <w:tcPr>
            <w:tcW w:w="889" w:type="dxa"/>
            <w:tcBorders>
              <w:top w:val="single" w:sz="2" w:space="0" w:color="auto"/>
            </w:tcBorders>
          </w:tcPr>
          <w:p w14:paraId="6676CA58" w14:textId="77777777" w:rsidR="008451FC" w:rsidRDefault="008451FC" w:rsidP="002217F3">
            <w:pPr>
              <w:jc w:val="both"/>
            </w:pPr>
            <w:r>
              <w:t>15</w:t>
            </w:r>
          </w:p>
        </w:tc>
        <w:tc>
          <w:tcPr>
            <w:tcW w:w="4179" w:type="dxa"/>
            <w:gridSpan w:val="4"/>
            <w:tcBorders>
              <w:top w:val="single" w:sz="2" w:space="0" w:color="auto"/>
            </w:tcBorders>
            <w:shd w:val="clear" w:color="auto" w:fill="F7CAAC"/>
          </w:tcPr>
          <w:p w14:paraId="763D753F" w14:textId="77777777" w:rsidR="008451FC" w:rsidRDefault="008451FC" w:rsidP="002217F3">
            <w:pPr>
              <w:jc w:val="both"/>
              <w:rPr>
                <w:b/>
              </w:rPr>
            </w:pPr>
            <w:r>
              <w:rPr>
                <w:b/>
              </w:rPr>
              <w:t xml:space="preserve">hodin </w:t>
            </w:r>
          </w:p>
        </w:tc>
      </w:tr>
      <w:tr w:rsidR="008451FC" w14:paraId="50C68831" w14:textId="77777777" w:rsidTr="002217F3">
        <w:tc>
          <w:tcPr>
            <w:tcW w:w="9855" w:type="dxa"/>
            <w:gridSpan w:val="9"/>
            <w:shd w:val="clear" w:color="auto" w:fill="F7CAAC"/>
          </w:tcPr>
          <w:p w14:paraId="45BF23A0" w14:textId="77777777" w:rsidR="008451FC" w:rsidRDefault="008451FC" w:rsidP="002217F3">
            <w:pPr>
              <w:jc w:val="both"/>
              <w:rPr>
                <w:b/>
              </w:rPr>
            </w:pPr>
            <w:r>
              <w:rPr>
                <w:b/>
              </w:rPr>
              <w:t>Informace o způsobu kontaktu s vyučujícím</w:t>
            </w:r>
          </w:p>
        </w:tc>
      </w:tr>
      <w:tr w:rsidR="008451FC" w14:paraId="676BB5DA" w14:textId="77777777" w:rsidTr="002217F3">
        <w:trPr>
          <w:trHeight w:val="699"/>
        </w:trPr>
        <w:tc>
          <w:tcPr>
            <w:tcW w:w="9855" w:type="dxa"/>
            <w:gridSpan w:val="9"/>
          </w:tcPr>
          <w:p w14:paraId="6B639C2F" w14:textId="77777777" w:rsidR="008451FC" w:rsidRDefault="008451FC" w:rsidP="002217F3">
            <w:pPr>
              <w:jc w:val="both"/>
            </w:pPr>
            <w:r w:rsidRPr="00930683">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2A2C52EC" w14:textId="77777777" w:rsidR="008451FC" w:rsidRDefault="008451FC" w:rsidP="008451F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27525423" w14:textId="77777777" w:rsidTr="002217F3">
        <w:tc>
          <w:tcPr>
            <w:tcW w:w="9855" w:type="dxa"/>
            <w:gridSpan w:val="9"/>
            <w:tcBorders>
              <w:bottom w:val="double" w:sz="4" w:space="0" w:color="auto"/>
            </w:tcBorders>
            <w:shd w:val="clear" w:color="auto" w:fill="BDD6EE"/>
          </w:tcPr>
          <w:p w14:paraId="017602B4" w14:textId="44E5918F" w:rsidR="008451FC" w:rsidRPr="002732A7" w:rsidRDefault="008451FC" w:rsidP="002217F3">
            <w:pPr>
              <w:tabs>
                <w:tab w:val="right" w:pos="9541"/>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75539764" w14:textId="77777777" w:rsidTr="002217F3">
        <w:tc>
          <w:tcPr>
            <w:tcW w:w="3086" w:type="dxa"/>
            <w:tcBorders>
              <w:top w:val="double" w:sz="4" w:space="0" w:color="auto"/>
            </w:tcBorders>
            <w:shd w:val="clear" w:color="auto" w:fill="F7CAAC"/>
          </w:tcPr>
          <w:p w14:paraId="1C7284A8"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057DA03" w14:textId="7677D27A" w:rsidR="008451FC" w:rsidRPr="002732A7" w:rsidRDefault="00780D28" w:rsidP="002217F3">
            <w:pPr>
              <w:jc w:val="both"/>
            </w:pPr>
            <w:bookmarkStart w:id="163" w:name="ForenzniVědy"/>
            <w:bookmarkStart w:id="164" w:name="BIII_VybraneKapitolyForenznichVed"/>
            <w:proofErr w:type="spellStart"/>
            <w:r>
              <w:t>Forensic</w:t>
            </w:r>
            <w:proofErr w:type="spellEnd"/>
            <w:r>
              <w:t xml:space="preserve"> </w:t>
            </w:r>
            <w:proofErr w:type="spellStart"/>
            <w:r>
              <w:t>Techniques</w:t>
            </w:r>
            <w:proofErr w:type="spellEnd"/>
            <w:r>
              <w:t xml:space="preserve"> </w:t>
            </w:r>
            <w:bookmarkEnd w:id="163"/>
            <w:bookmarkEnd w:id="164"/>
          </w:p>
        </w:tc>
      </w:tr>
      <w:tr w:rsidR="008451FC" w:rsidRPr="002732A7" w14:paraId="5DAC502E" w14:textId="77777777" w:rsidTr="002217F3">
        <w:tc>
          <w:tcPr>
            <w:tcW w:w="3086" w:type="dxa"/>
            <w:shd w:val="clear" w:color="auto" w:fill="F7CAAC"/>
          </w:tcPr>
          <w:p w14:paraId="22E3C7F3" w14:textId="77777777" w:rsidR="008451FC" w:rsidRPr="002732A7" w:rsidRDefault="008451FC" w:rsidP="002217F3">
            <w:pPr>
              <w:jc w:val="both"/>
              <w:rPr>
                <w:b/>
              </w:rPr>
            </w:pPr>
            <w:r w:rsidRPr="002732A7">
              <w:rPr>
                <w:b/>
              </w:rPr>
              <w:t>Typ předmětu</w:t>
            </w:r>
          </w:p>
        </w:tc>
        <w:tc>
          <w:tcPr>
            <w:tcW w:w="3406" w:type="dxa"/>
            <w:gridSpan w:val="5"/>
          </w:tcPr>
          <w:p w14:paraId="177A690E" w14:textId="77777777" w:rsidR="008451FC" w:rsidRPr="002732A7" w:rsidRDefault="008451FC" w:rsidP="002217F3">
            <w:pPr>
              <w:jc w:val="both"/>
            </w:pPr>
            <w:r>
              <w:t>povinně volitelný – skupina II.</w:t>
            </w:r>
          </w:p>
        </w:tc>
        <w:tc>
          <w:tcPr>
            <w:tcW w:w="2695" w:type="dxa"/>
            <w:gridSpan w:val="2"/>
            <w:shd w:val="clear" w:color="auto" w:fill="F7CAAC"/>
          </w:tcPr>
          <w:p w14:paraId="4E1D0544" w14:textId="77777777" w:rsidR="008451FC" w:rsidRPr="002732A7" w:rsidRDefault="008451FC" w:rsidP="002217F3">
            <w:pPr>
              <w:jc w:val="both"/>
            </w:pPr>
            <w:r w:rsidRPr="002732A7">
              <w:rPr>
                <w:b/>
              </w:rPr>
              <w:t>doporučený ročník / semestr</w:t>
            </w:r>
          </w:p>
        </w:tc>
        <w:tc>
          <w:tcPr>
            <w:tcW w:w="668" w:type="dxa"/>
          </w:tcPr>
          <w:p w14:paraId="4A5FF0F9" w14:textId="77777777" w:rsidR="008451FC" w:rsidRPr="002732A7" w:rsidRDefault="008451FC" w:rsidP="002217F3">
            <w:pPr>
              <w:jc w:val="both"/>
            </w:pPr>
          </w:p>
        </w:tc>
      </w:tr>
      <w:tr w:rsidR="008451FC" w:rsidRPr="002732A7" w14:paraId="75ACF005" w14:textId="77777777" w:rsidTr="002217F3">
        <w:tc>
          <w:tcPr>
            <w:tcW w:w="3086" w:type="dxa"/>
            <w:shd w:val="clear" w:color="auto" w:fill="F7CAAC"/>
          </w:tcPr>
          <w:p w14:paraId="368CD8BE" w14:textId="77777777" w:rsidR="008451FC" w:rsidRPr="002732A7" w:rsidRDefault="008451FC" w:rsidP="002217F3">
            <w:pPr>
              <w:jc w:val="both"/>
              <w:rPr>
                <w:b/>
              </w:rPr>
            </w:pPr>
            <w:r w:rsidRPr="002732A7">
              <w:rPr>
                <w:b/>
              </w:rPr>
              <w:t>Rozsah studijního předmětu</w:t>
            </w:r>
          </w:p>
        </w:tc>
        <w:tc>
          <w:tcPr>
            <w:tcW w:w="1701" w:type="dxa"/>
            <w:gridSpan w:val="3"/>
          </w:tcPr>
          <w:p w14:paraId="5463B74E" w14:textId="77777777" w:rsidR="008451FC" w:rsidRPr="002732A7" w:rsidRDefault="008451FC" w:rsidP="002217F3">
            <w:pPr>
              <w:jc w:val="both"/>
            </w:pPr>
            <w:r>
              <w:t>15k</w:t>
            </w:r>
          </w:p>
        </w:tc>
        <w:tc>
          <w:tcPr>
            <w:tcW w:w="889" w:type="dxa"/>
            <w:shd w:val="clear" w:color="auto" w:fill="F7CAAC"/>
          </w:tcPr>
          <w:p w14:paraId="107C13B7" w14:textId="77777777" w:rsidR="008451FC" w:rsidRPr="002732A7" w:rsidRDefault="008451FC" w:rsidP="002217F3">
            <w:pPr>
              <w:jc w:val="both"/>
              <w:rPr>
                <w:b/>
              </w:rPr>
            </w:pPr>
            <w:r w:rsidRPr="002732A7">
              <w:rPr>
                <w:b/>
              </w:rPr>
              <w:t xml:space="preserve">hod. </w:t>
            </w:r>
          </w:p>
        </w:tc>
        <w:tc>
          <w:tcPr>
            <w:tcW w:w="816" w:type="dxa"/>
          </w:tcPr>
          <w:p w14:paraId="030D07EF" w14:textId="7EF90159" w:rsidR="008451FC" w:rsidRPr="002732A7" w:rsidRDefault="001D6091" w:rsidP="002217F3">
            <w:pPr>
              <w:jc w:val="both"/>
            </w:pPr>
            <w:ins w:id="165" w:author="Jiří Vojtěšek" w:date="2024-10-30T10:38:00Z">
              <w:r>
                <w:t>15</w:t>
              </w:r>
            </w:ins>
          </w:p>
        </w:tc>
        <w:tc>
          <w:tcPr>
            <w:tcW w:w="2156" w:type="dxa"/>
            <w:shd w:val="clear" w:color="auto" w:fill="F7CAAC"/>
          </w:tcPr>
          <w:p w14:paraId="25F614FF" w14:textId="77777777" w:rsidR="008451FC" w:rsidRPr="002732A7" w:rsidRDefault="008451FC" w:rsidP="002217F3">
            <w:pPr>
              <w:jc w:val="both"/>
              <w:rPr>
                <w:b/>
              </w:rPr>
            </w:pPr>
            <w:r w:rsidRPr="002732A7">
              <w:rPr>
                <w:b/>
              </w:rPr>
              <w:t>kreditů</w:t>
            </w:r>
          </w:p>
        </w:tc>
        <w:tc>
          <w:tcPr>
            <w:tcW w:w="1207" w:type="dxa"/>
            <w:gridSpan w:val="2"/>
          </w:tcPr>
          <w:p w14:paraId="6C9044D1" w14:textId="77777777" w:rsidR="008451FC" w:rsidRPr="002732A7" w:rsidRDefault="008451FC" w:rsidP="002217F3">
            <w:pPr>
              <w:jc w:val="both"/>
            </w:pPr>
            <w:r w:rsidRPr="002732A7">
              <w:t>10</w:t>
            </w:r>
          </w:p>
        </w:tc>
      </w:tr>
      <w:tr w:rsidR="008451FC" w:rsidRPr="002732A7" w14:paraId="1B9D964D" w14:textId="77777777" w:rsidTr="002217F3">
        <w:tc>
          <w:tcPr>
            <w:tcW w:w="3086" w:type="dxa"/>
            <w:shd w:val="clear" w:color="auto" w:fill="F7CAAC"/>
          </w:tcPr>
          <w:p w14:paraId="0680F7D1"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1CAFB41E" w14:textId="77777777" w:rsidR="008451FC" w:rsidRPr="002732A7" w:rsidRDefault="008451FC" w:rsidP="002217F3">
            <w:pPr>
              <w:jc w:val="both"/>
            </w:pPr>
          </w:p>
        </w:tc>
      </w:tr>
      <w:tr w:rsidR="008451FC" w:rsidRPr="002732A7" w14:paraId="758B48EA" w14:textId="77777777" w:rsidTr="002217F3">
        <w:tc>
          <w:tcPr>
            <w:tcW w:w="3086" w:type="dxa"/>
            <w:shd w:val="clear" w:color="auto" w:fill="F7CAAC"/>
          </w:tcPr>
          <w:p w14:paraId="079BD2AE" w14:textId="77777777" w:rsidR="008451FC" w:rsidRPr="002732A7" w:rsidRDefault="008451FC" w:rsidP="002217F3">
            <w:pPr>
              <w:jc w:val="both"/>
              <w:rPr>
                <w:b/>
              </w:rPr>
            </w:pPr>
            <w:r w:rsidRPr="002732A7">
              <w:rPr>
                <w:b/>
              </w:rPr>
              <w:t>Způsob ověření výsledků učení</w:t>
            </w:r>
          </w:p>
        </w:tc>
        <w:tc>
          <w:tcPr>
            <w:tcW w:w="3406" w:type="dxa"/>
            <w:gridSpan w:val="5"/>
          </w:tcPr>
          <w:p w14:paraId="7FEE145B" w14:textId="77777777" w:rsidR="008451FC" w:rsidRPr="002732A7" w:rsidRDefault="008451FC" w:rsidP="002217F3">
            <w:pPr>
              <w:jc w:val="both"/>
            </w:pPr>
            <w:r w:rsidRPr="002732A7">
              <w:t>Zkouška</w:t>
            </w:r>
          </w:p>
        </w:tc>
        <w:tc>
          <w:tcPr>
            <w:tcW w:w="2156" w:type="dxa"/>
            <w:shd w:val="clear" w:color="auto" w:fill="F7CAAC"/>
          </w:tcPr>
          <w:p w14:paraId="6B8FDB45" w14:textId="77777777" w:rsidR="008451FC" w:rsidRPr="002732A7" w:rsidRDefault="008451FC" w:rsidP="002217F3">
            <w:pPr>
              <w:jc w:val="both"/>
              <w:rPr>
                <w:b/>
              </w:rPr>
            </w:pPr>
            <w:r w:rsidRPr="002732A7">
              <w:rPr>
                <w:b/>
              </w:rPr>
              <w:t>Forma výuky</w:t>
            </w:r>
          </w:p>
        </w:tc>
        <w:tc>
          <w:tcPr>
            <w:tcW w:w="1207" w:type="dxa"/>
            <w:gridSpan w:val="2"/>
          </w:tcPr>
          <w:p w14:paraId="08DBDBC8" w14:textId="77777777" w:rsidR="008451FC" w:rsidRPr="002732A7" w:rsidRDefault="008451FC" w:rsidP="002217F3">
            <w:pPr>
              <w:jc w:val="both"/>
            </w:pPr>
            <w:r w:rsidRPr="002732A7">
              <w:t>Konzultační</w:t>
            </w:r>
          </w:p>
        </w:tc>
      </w:tr>
      <w:tr w:rsidR="008451FC" w:rsidRPr="002732A7" w14:paraId="6134C313" w14:textId="77777777" w:rsidTr="002217F3">
        <w:tc>
          <w:tcPr>
            <w:tcW w:w="3086" w:type="dxa"/>
            <w:shd w:val="clear" w:color="auto" w:fill="F7CAAC"/>
          </w:tcPr>
          <w:p w14:paraId="7B794139"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5C83099"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 xml:space="preserve">Písemná a ústní. </w:t>
            </w:r>
          </w:p>
          <w:p w14:paraId="1BFD5864"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CDFF3D2" w14:textId="77777777" w:rsidTr="002217F3">
        <w:trPr>
          <w:trHeight w:val="149"/>
        </w:trPr>
        <w:tc>
          <w:tcPr>
            <w:tcW w:w="9855" w:type="dxa"/>
            <w:gridSpan w:val="9"/>
            <w:tcBorders>
              <w:top w:val="nil"/>
            </w:tcBorders>
          </w:tcPr>
          <w:p w14:paraId="402CAC6F" w14:textId="77777777" w:rsidR="008451FC" w:rsidRPr="002732A7" w:rsidRDefault="008451FC" w:rsidP="002217F3">
            <w:pPr>
              <w:jc w:val="both"/>
            </w:pPr>
          </w:p>
        </w:tc>
      </w:tr>
      <w:tr w:rsidR="008451FC" w:rsidRPr="002732A7" w14:paraId="53C1B8A9" w14:textId="77777777" w:rsidTr="002217F3">
        <w:trPr>
          <w:trHeight w:val="197"/>
        </w:trPr>
        <w:tc>
          <w:tcPr>
            <w:tcW w:w="3086" w:type="dxa"/>
            <w:tcBorders>
              <w:top w:val="nil"/>
            </w:tcBorders>
            <w:shd w:val="clear" w:color="auto" w:fill="F7CAAC"/>
          </w:tcPr>
          <w:p w14:paraId="06997C6F"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49476A31" w14:textId="77777777" w:rsidR="008451FC" w:rsidRPr="002732A7" w:rsidRDefault="008451FC" w:rsidP="002217F3">
            <w:pPr>
              <w:jc w:val="both"/>
            </w:pPr>
            <w:r w:rsidRPr="002732A7">
              <w:t xml:space="preserve">doc. RNDr. Vojtěch </w:t>
            </w:r>
            <w:proofErr w:type="spellStart"/>
            <w:r w:rsidRPr="002732A7">
              <w:t>Křesálek</w:t>
            </w:r>
            <w:proofErr w:type="spellEnd"/>
            <w:r w:rsidRPr="002732A7">
              <w:t>, CSc.</w:t>
            </w:r>
          </w:p>
        </w:tc>
      </w:tr>
      <w:tr w:rsidR="008451FC" w:rsidRPr="002732A7" w14:paraId="6A72DB63" w14:textId="77777777" w:rsidTr="002217F3">
        <w:trPr>
          <w:trHeight w:val="243"/>
        </w:trPr>
        <w:tc>
          <w:tcPr>
            <w:tcW w:w="3086" w:type="dxa"/>
            <w:tcBorders>
              <w:top w:val="nil"/>
            </w:tcBorders>
            <w:shd w:val="clear" w:color="auto" w:fill="F7CAAC"/>
          </w:tcPr>
          <w:p w14:paraId="49D60396"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32546351" w14:textId="77777777" w:rsidR="008451FC" w:rsidRPr="002732A7" w:rsidRDefault="008451FC" w:rsidP="002217F3">
            <w:r w:rsidRPr="002732A7">
              <w:t>Metodické vedení, konzultace, zkoušení</w:t>
            </w:r>
          </w:p>
        </w:tc>
      </w:tr>
      <w:tr w:rsidR="008451FC" w:rsidRPr="002732A7" w14:paraId="3A5DC7B5" w14:textId="77777777" w:rsidTr="002217F3">
        <w:tc>
          <w:tcPr>
            <w:tcW w:w="3086" w:type="dxa"/>
            <w:shd w:val="clear" w:color="auto" w:fill="F7CAAC"/>
          </w:tcPr>
          <w:p w14:paraId="5357514F"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57D73690" w14:textId="77777777" w:rsidR="008451FC" w:rsidRDefault="008451FC" w:rsidP="002217F3">
            <w:r w:rsidRPr="003F64EB">
              <w:rPr>
                <w:b/>
                <w:bCs/>
              </w:rPr>
              <w:t xml:space="preserve">doc. RNDr. Vojtěch </w:t>
            </w:r>
            <w:proofErr w:type="spellStart"/>
            <w:r w:rsidRPr="003F64EB">
              <w:rPr>
                <w:b/>
                <w:bCs/>
              </w:rPr>
              <w:t>Křesálek</w:t>
            </w:r>
            <w:proofErr w:type="spellEnd"/>
            <w:r w:rsidRPr="003F64EB">
              <w:rPr>
                <w:b/>
                <w:bCs/>
              </w:rPr>
              <w:t>, CSc.</w:t>
            </w:r>
            <w:r w:rsidRPr="002732A7">
              <w:t xml:space="preserve"> (</w:t>
            </w:r>
            <w:r>
              <w:t>10</w:t>
            </w:r>
            <w:r w:rsidRPr="002732A7">
              <w:t>0 %)</w:t>
            </w:r>
          </w:p>
          <w:p w14:paraId="76551D9B" w14:textId="77777777" w:rsidR="008451FC" w:rsidRPr="002732A7" w:rsidRDefault="008451FC" w:rsidP="002217F3">
            <w:r w:rsidRPr="002732A7">
              <w:t>Ing. Milan Navrátil, Ph.D.</w:t>
            </w:r>
          </w:p>
        </w:tc>
      </w:tr>
      <w:tr w:rsidR="008451FC" w:rsidRPr="002732A7" w14:paraId="6FF1CF79" w14:textId="77777777" w:rsidTr="002217F3">
        <w:trPr>
          <w:trHeight w:val="177"/>
        </w:trPr>
        <w:tc>
          <w:tcPr>
            <w:tcW w:w="9855" w:type="dxa"/>
            <w:gridSpan w:val="9"/>
            <w:tcBorders>
              <w:top w:val="nil"/>
            </w:tcBorders>
          </w:tcPr>
          <w:p w14:paraId="3AC34318" w14:textId="77777777" w:rsidR="008451FC" w:rsidRPr="002732A7" w:rsidRDefault="008451FC" w:rsidP="002217F3">
            <w:pPr>
              <w:jc w:val="both"/>
            </w:pPr>
          </w:p>
        </w:tc>
      </w:tr>
      <w:tr w:rsidR="008451FC" w:rsidRPr="002732A7" w14:paraId="44CA8348" w14:textId="77777777" w:rsidTr="002217F3">
        <w:tc>
          <w:tcPr>
            <w:tcW w:w="3086" w:type="dxa"/>
            <w:shd w:val="clear" w:color="auto" w:fill="F7CAAC"/>
          </w:tcPr>
          <w:p w14:paraId="2AB15A68"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70E60E96" w14:textId="77777777" w:rsidR="008451FC" w:rsidRPr="002732A7" w:rsidRDefault="008451FC" w:rsidP="002217F3">
            <w:pPr>
              <w:jc w:val="both"/>
            </w:pPr>
          </w:p>
        </w:tc>
      </w:tr>
      <w:tr w:rsidR="008451FC" w:rsidRPr="002732A7" w14:paraId="6E236DFA" w14:textId="77777777" w:rsidTr="002217F3">
        <w:trPr>
          <w:trHeight w:val="2197"/>
        </w:trPr>
        <w:tc>
          <w:tcPr>
            <w:tcW w:w="9855" w:type="dxa"/>
            <w:gridSpan w:val="9"/>
            <w:tcBorders>
              <w:top w:val="nil"/>
              <w:bottom w:val="single" w:sz="4" w:space="0" w:color="auto"/>
            </w:tcBorders>
          </w:tcPr>
          <w:p w14:paraId="281B457D" w14:textId="593298E5" w:rsidR="008451FC" w:rsidRDefault="008451FC" w:rsidP="002217F3">
            <w:r w:rsidRPr="002732A7">
              <w:t xml:space="preserve">Oblast forenzních věd je velmi rozsáhlá a obsahuje vlastně všechny přírodovědné, technické a další disciplíny, které jsou použitelné v soudním řízení. Proto se soustřeďujeme pouze na oblasti, které souzní s obsahem studia na Fakultě aplikované informatiky Univerzity Tomáše Bati ve Zlíně. Předmět se zabývá spektroskopickými a zobrazovacími metodami ve forenzních vědách, zejména analýzou materiálů typu pigmentů, barev, inkoustů, laků, papírů, polymerních látek, textilu, půdy, vláken, polovodičových prvků apod. za účelem analýzy pravosti listinných dokumentů, cenin, bankovek, uměleckých děl a polovodičových prvků. </w:t>
            </w:r>
            <w:del w:id="166" w:author="Jiří Vojtěšek" w:date="2024-10-28T19:13:00Z">
              <w:r w:rsidRPr="002732A7" w:rsidDel="00AB1A4F">
                <w:delText xml:space="preserve">Nebudeme </w:delText>
              </w:r>
            </w:del>
            <w:ins w:id="167" w:author="Jiří Vojtěšek" w:date="2024-10-28T19:13:00Z">
              <w:r w:rsidR="00AB1A4F">
                <w:t>Student</w:t>
              </w:r>
              <w:r w:rsidR="00AB1A4F" w:rsidRPr="002732A7">
                <w:t xml:space="preserve"> </w:t>
              </w:r>
            </w:ins>
            <w:r w:rsidRPr="002732A7">
              <w:t>se</w:t>
            </w:r>
            <w:ins w:id="168" w:author="Jiří Vojtěšek" w:date="2024-10-28T19:13:00Z">
              <w:r w:rsidR="00AB1A4F">
                <w:t xml:space="preserve"> bude</w:t>
              </w:r>
            </w:ins>
            <w:r w:rsidRPr="002732A7">
              <w:t xml:space="preserve"> naopak zabývat medicínsko-biochemickými oblastmi forenzních věd.</w:t>
            </w:r>
          </w:p>
          <w:p w14:paraId="39458834" w14:textId="77777777" w:rsidR="008451FC" w:rsidRDefault="008451FC" w:rsidP="002217F3"/>
          <w:p w14:paraId="3B870AC8" w14:textId="77777777" w:rsidR="008451FC" w:rsidRDefault="008451FC" w:rsidP="002217F3">
            <w:pPr>
              <w:jc w:val="both"/>
              <w:rPr>
                <w:sz w:val="22"/>
                <w:szCs w:val="22"/>
              </w:rPr>
            </w:pPr>
            <w:r>
              <w:t>Hlavní témata</w:t>
            </w:r>
            <w:r w:rsidRPr="002732A7">
              <w:t xml:space="preserve">: spektroskopie UV VIS, luminiscence a její aplikace, infračervená spektroskopie, </w:t>
            </w:r>
            <w:proofErr w:type="spellStart"/>
            <w:r w:rsidRPr="002732A7">
              <w:t>Ramanova</w:t>
            </w:r>
            <w:proofErr w:type="spellEnd"/>
            <w:r w:rsidRPr="002732A7">
              <w:t xml:space="preserve"> spektroskopie, </w:t>
            </w:r>
            <w:proofErr w:type="spellStart"/>
            <w:r w:rsidRPr="002732A7">
              <w:t>terahertzová</w:t>
            </w:r>
            <w:proofErr w:type="spellEnd"/>
            <w:r w:rsidRPr="002732A7">
              <w:t xml:space="preserve"> spektroskopie a zobrazování, mikrovlnná spektroskopie, EPR, NMR, optická mikroskopie, mikroskopie elektronovými svazky a mikroskopie atomových sil a s tím souvisící metody zpracování dat, to znamená základy </w:t>
            </w:r>
            <w:proofErr w:type="spellStart"/>
            <w:r w:rsidRPr="002732A7">
              <w:t>chemometrie</w:t>
            </w:r>
            <w:proofErr w:type="spellEnd"/>
            <w:r w:rsidRPr="002732A7">
              <w:t xml:space="preserve"> a vybraných statistických metod ve forenzních vědách</w:t>
            </w:r>
            <w:r w:rsidRPr="002732A7">
              <w:rPr>
                <w:sz w:val="22"/>
                <w:szCs w:val="22"/>
              </w:rPr>
              <w:t>.</w:t>
            </w:r>
          </w:p>
          <w:p w14:paraId="46B576F8" w14:textId="77777777" w:rsidR="008451FC" w:rsidRDefault="008451FC" w:rsidP="002217F3">
            <w:pPr>
              <w:jc w:val="both"/>
            </w:pPr>
          </w:p>
          <w:p w14:paraId="3AA1D98B" w14:textId="77777777" w:rsidR="008451FC" w:rsidRPr="002732A7" w:rsidRDefault="008451FC" w:rsidP="002217F3">
            <w:pPr>
              <w:jc w:val="both"/>
            </w:pPr>
            <w:r>
              <w:t xml:space="preserve">Výsledky učení: absolvováním tohoto předmětu je student schopen využívat spektroskopické a zobrazovací metody vhodné pro forenzní vědy. Student je schopen aktivně používat přístroje v laboratoři </w:t>
            </w:r>
            <w:proofErr w:type="spellStart"/>
            <w:r>
              <w:t>forezních</w:t>
            </w:r>
            <w:proofErr w:type="spellEnd"/>
            <w:r>
              <w:t xml:space="preserve"> věd.</w:t>
            </w:r>
          </w:p>
        </w:tc>
      </w:tr>
      <w:tr w:rsidR="008451FC" w:rsidRPr="002732A7" w14:paraId="5769925C"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603F10C5"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E7346A1" w14:textId="77777777" w:rsidR="008451FC" w:rsidRPr="002732A7" w:rsidRDefault="008451FC" w:rsidP="002217F3">
            <w:pPr>
              <w:jc w:val="both"/>
            </w:pPr>
          </w:p>
        </w:tc>
      </w:tr>
      <w:tr w:rsidR="008451FC" w:rsidRPr="002732A7" w14:paraId="6C97877D" w14:textId="77777777" w:rsidTr="002217F3">
        <w:trPr>
          <w:trHeight w:val="1611"/>
        </w:trPr>
        <w:tc>
          <w:tcPr>
            <w:tcW w:w="9855" w:type="dxa"/>
            <w:gridSpan w:val="9"/>
            <w:tcBorders>
              <w:top w:val="nil"/>
              <w:bottom w:val="single" w:sz="4" w:space="0" w:color="auto"/>
            </w:tcBorders>
          </w:tcPr>
          <w:p w14:paraId="0820C7A4" w14:textId="1CDBDE19" w:rsidR="008451FC" w:rsidRPr="002732A7" w:rsidRDefault="008451FC" w:rsidP="002217F3">
            <w:pPr>
              <w:jc w:val="both"/>
            </w:pPr>
            <w:r w:rsidRPr="002732A7">
              <w:t xml:space="preserve">Výuka je vedena především na bázi osobního rozhovoru o vědeckých problémech. Student je veden ke kritickému posouzení řešené otázky z různých úhlů pohledu, se snahou najít optimální postupy a technické prostředky k jeho posouzení. V diskusi je kladen důraz na racionální přístup k řešení zadání a na využívání již existujících informačních zdrojů se zvýrazněnou kritičností jejich použitelnosti. V diskusi </w:t>
            </w:r>
            <w:del w:id="169" w:author="Jiří Vojtěšek" w:date="2024-10-28T19:13:00Z">
              <w:r w:rsidRPr="002732A7" w:rsidDel="000A2227">
                <w:delText xml:space="preserve">hodnotíme </w:delText>
              </w:r>
            </w:del>
            <w:ins w:id="170" w:author="Jiří Vojtěšek" w:date="2024-10-28T19:13:00Z">
              <w:r w:rsidR="000A2227">
                <w:t>bude zhodnocen</w:t>
              </w:r>
              <w:r w:rsidR="000A2227" w:rsidRPr="002732A7">
                <w:t xml:space="preserve"> </w:t>
              </w:r>
            </w:ins>
            <w:r w:rsidRPr="002732A7">
              <w:t xml:space="preserve">vlastní originální přístup a schopnost výběru experimentální techniky nutné k ověření vytvářených hypotéz. Zvýšený důraz kladen na odhady nejistot výsledků navrhovaných postupů. Student je veden k tomu, aby poznal své schopnosti analytického i syntetického způsobu myšlení ke zkoumání zadaného problému. </w:t>
            </w:r>
            <w:r>
              <w:t>Student má k dispozici přístrojové vybavení v laboratoři forenzních věd. Zpracovává esej, která přímo souvisí s problematikou řešenou v disertační práci.</w:t>
            </w:r>
          </w:p>
        </w:tc>
      </w:tr>
      <w:tr w:rsidR="008451FC" w:rsidRPr="002732A7" w14:paraId="17C2B928" w14:textId="77777777" w:rsidTr="002217F3">
        <w:trPr>
          <w:trHeight w:val="265"/>
        </w:trPr>
        <w:tc>
          <w:tcPr>
            <w:tcW w:w="3653" w:type="dxa"/>
            <w:gridSpan w:val="3"/>
            <w:tcBorders>
              <w:top w:val="single" w:sz="4" w:space="0" w:color="auto"/>
            </w:tcBorders>
            <w:shd w:val="clear" w:color="auto" w:fill="F7CAAC"/>
          </w:tcPr>
          <w:p w14:paraId="0C35A6FF"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01543D5D" w14:textId="77777777" w:rsidR="008451FC" w:rsidRPr="002732A7" w:rsidRDefault="008451FC" w:rsidP="002217F3">
            <w:pPr>
              <w:jc w:val="both"/>
            </w:pPr>
          </w:p>
        </w:tc>
      </w:tr>
      <w:tr w:rsidR="008451FC" w:rsidRPr="002732A7" w14:paraId="13C312FC" w14:textId="77777777" w:rsidTr="002217F3">
        <w:trPr>
          <w:trHeight w:val="1497"/>
        </w:trPr>
        <w:tc>
          <w:tcPr>
            <w:tcW w:w="9855" w:type="dxa"/>
            <w:gridSpan w:val="9"/>
            <w:tcBorders>
              <w:top w:val="nil"/>
            </w:tcBorders>
          </w:tcPr>
          <w:p w14:paraId="2445F8FE" w14:textId="77777777" w:rsidR="008451FC" w:rsidRPr="002732A7" w:rsidRDefault="008451FC" w:rsidP="002217F3">
            <w:r w:rsidRPr="002732A7">
              <w:t xml:space="preserve">Důraz jednoznačně a prioritně je kladen na využití článků v recenzovaných časopisech např. </w:t>
            </w:r>
            <w:proofErr w:type="spellStart"/>
            <w:r w:rsidRPr="002732A7">
              <w:t>Journal</w:t>
            </w:r>
            <w:proofErr w:type="spellEnd"/>
            <w:r w:rsidRPr="002732A7">
              <w:t xml:space="preserve"> </w:t>
            </w:r>
            <w:proofErr w:type="spellStart"/>
            <w:r w:rsidRPr="002732A7">
              <w:t>of</w:t>
            </w:r>
            <w:proofErr w:type="spellEnd"/>
            <w:r w:rsidRPr="002732A7">
              <w:t xml:space="preserve"> </w:t>
            </w:r>
            <w:proofErr w:type="spellStart"/>
            <w:r w:rsidRPr="002732A7">
              <w:t>Forensic</w:t>
            </w:r>
            <w:proofErr w:type="spellEnd"/>
            <w:r w:rsidRPr="002732A7">
              <w:t xml:space="preserve"> </w:t>
            </w:r>
            <w:proofErr w:type="spellStart"/>
            <w:r w:rsidRPr="002732A7">
              <w:t>Sciences</w:t>
            </w:r>
            <w:proofErr w:type="spellEnd"/>
            <w:r w:rsidRPr="002732A7">
              <w:t xml:space="preserve">, </w:t>
            </w:r>
            <w:proofErr w:type="spellStart"/>
            <w:r w:rsidRPr="002732A7">
              <w:t>Wiley</w:t>
            </w:r>
            <w:proofErr w:type="spellEnd"/>
            <w:r w:rsidRPr="002732A7">
              <w:t xml:space="preserve"> nebo </w:t>
            </w:r>
            <w:proofErr w:type="spellStart"/>
            <w:r w:rsidRPr="002732A7">
              <w:t>Journal</w:t>
            </w:r>
            <w:proofErr w:type="spellEnd"/>
            <w:r w:rsidRPr="002732A7">
              <w:t xml:space="preserve"> </w:t>
            </w:r>
            <w:proofErr w:type="spellStart"/>
            <w:r w:rsidRPr="002732A7">
              <w:t>of</w:t>
            </w:r>
            <w:proofErr w:type="spellEnd"/>
            <w:r w:rsidRPr="002732A7">
              <w:t xml:space="preserve"> </w:t>
            </w:r>
            <w:proofErr w:type="spellStart"/>
            <w:r w:rsidRPr="002732A7">
              <w:t>Cultural</w:t>
            </w:r>
            <w:proofErr w:type="spellEnd"/>
            <w:r w:rsidRPr="002732A7">
              <w:t xml:space="preserve"> </w:t>
            </w:r>
            <w:proofErr w:type="spellStart"/>
            <w:r w:rsidRPr="002732A7">
              <w:t>Heritage</w:t>
            </w:r>
            <w:proofErr w:type="spellEnd"/>
            <w:r w:rsidRPr="002732A7">
              <w:t xml:space="preserve">, </w:t>
            </w:r>
            <w:proofErr w:type="spellStart"/>
            <w:r w:rsidRPr="002732A7">
              <w:t>Elsevier</w:t>
            </w:r>
            <w:proofErr w:type="spellEnd"/>
            <w:r w:rsidRPr="002732A7">
              <w:t xml:space="preserve"> a dalších specializovaných časopisech.</w:t>
            </w:r>
          </w:p>
          <w:p w14:paraId="2B6DF5DD" w14:textId="77777777" w:rsidR="008451FC" w:rsidRPr="00D841BF" w:rsidRDefault="008451FC" w:rsidP="002217F3">
            <w:r w:rsidRPr="002732A7">
              <w:t>Knižní literatura je považována za vstupní rychlou orientaci ve studované oblasti.</w:t>
            </w:r>
          </w:p>
          <w:p w14:paraId="347DE95A" w14:textId="77777777" w:rsidR="008451FC" w:rsidRPr="002732A7" w:rsidRDefault="008451FC" w:rsidP="002217F3">
            <w:pPr>
              <w:rPr>
                <w:b/>
                <w:i/>
              </w:rPr>
            </w:pPr>
            <w:r w:rsidRPr="002732A7">
              <w:rPr>
                <w:b/>
                <w:i/>
              </w:rPr>
              <w:t>Povinná literatura:</w:t>
            </w:r>
          </w:p>
          <w:p w14:paraId="5D6DFD85" w14:textId="77777777" w:rsidR="008451FC" w:rsidRPr="002732A7" w:rsidRDefault="008451FC" w:rsidP="002217F3">
            <w:r w:rsidRPr="002732A7">
              <w:t xml:space="preserve">DE ALCARAZ-FOSSOUL, </w:t>
            </w:r>
            <w:proofErr w:type="spellStart"/>
            <w:r w:rsidRPr="002732A7">
              <w:t>Josep</w:t>
            </w:r>
            <w:proofErr w:type="spellEnd"/>
            <w:r w:rsidRPr="002732A7">
              <w:t xml:space="preserve"> (</w:t>
            </w:r>
            <w:proofErr w:type="spellStart"/>
            <w:r w:rsidRPr="002732A7">
              <w:t>ed</w:t>
            </w:r>
            <w:proofErr w:type="spellEnd"/>
            <w:r w:rsidRPr="002732A7">
              <w:t xml:space="preserve">.). </w:t>
            </w:r>
            <w:r w:rsidRPr="00072F40">
              <w:rPr>
                <w:i/>
              </w:rPr>
              <w:t xml:space="preserve">Technologies </w:t>
            </w:r>
            <w:proofErr w:type="spellStart"/>
            <w:r w:rsidRPr="00072F40">
              <w:rPr>
                <w:i/>
              </w:rPr>
              <w:t>for</w:t>
            </w:r>
            <w:proofErr w:type="spellEnd"/>
            <w:r w:rsidRPr="00072F40">
              <w:rPr>
                <w:i/>
              </w:rPr>
              <w:t xml:space="preserve"> </w:t>
            </w:r>
            <w:proofErr w:type="spellStart"/>
            <w:r w:rsidRPr="00072F40">
              <w:rPr>
                <w:i/>
              </w:rPr>
              <w:t>Fingermark</w:t>
            </w:r>
            <w:proofErr w:type="spellEnd"/>
            <w:r w:rsidRPr="00072F40">
              <w:rPr>
                <w:i/>
              </w:rPr>
              <w:t xml:space="preserve"> Age </w:t>
            </w:r>
            <w:proofErr w:type="spellStart"/>
            <w:r w:rsidRPr="00072F40">
              <w:rPr>
                <w:i/>
              </w:rPr>
              <w:t>Estimations</w:t>
            </w:r>
            <w:proofErr w:type="spellEnd"/>
            <w:r w:rsidRPr="00072F40">
              <w:rPr>
                <w:i/>
              </w:rPr>
              <w:t>: A Step Forward</w:t>
            </w:r>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xml:space="preserve"> International </w:t>
            </w:r>
            <w:proofErr w:type="spellStart"/>
            <w:r w:rsidRPr="002732A7">
              <w:t>Publishing</w:t>
            </w:r>
            <w:proofErr w:type="spellEnd"/>
            <w:r w:rsidRPr="002732A7">
              <w:t>, 2021. ISBN 978-3-030-69336-7.</w:t>
            </w:r>
          </w:p>
          <w:p w14:paraId="5FA3B503" w14:textId="77777777" w:rsidR="008451FC" w:rsidRPr="002732A7" w:rsidRDefault="008451FC" w:rsidP="002217F3">
            <w:r w:rsidRPr="002732A7">
              <w:t xml:space="preserve">HUSSAIN, </w:t>
            </w:r>
            <w:proofErr w:type="spellStart"/>
            <w:r w:rsidRPr="002732A7">
              <w:t>Chaudhery</w:t>
            </w:r>
            <w:proofErr w:type="spellEnd"/>
            <w:r w:rsidRPr="002732A7">
              <w:t xml:space="preserve"> </w:t>
            </w:r>
            <w:proofErr w:type="spellStart"/>
            <w:r w:rsidRPr="002732A7">
              <w:t>Mustansar</w:t>
            </w:r>
            <w:proofErr w:type="spellEnd"/>
            <w:r w:rsidRPr="002732A7">
              <w:t xml:space="preserve">; RAWTANI, </w:t>
            </w:r>
            <w:proofErr w:type="spellStart"/>
            <w:r w:rsidRPr="002732A7">
              <w:t>Deepak</w:t>
            </w:r>
            <w:proofErr w:type="spellEnd"/>
            <w:r w:rsidRPr="002732A7">
              <w:t xml:space="preserve">; PANDEY, </w:t>
            </w:r>
            <w:proofErr w:type="spellStart"/>
            <w:r w:rsidRPr="002732A7">
              <w:t>Gaurav</w:t>
            </w:r>
            <w:proofErr w:type="spellEnd"/>
            <w:r w:rsidRPr="002732A7">
              <w:t xml:space="preserve"> a THARMAVARAM, </w:t>
            </w:r>
            <w:proofErr w:type="spellStart"/>
            <w:r w:rsidRPr="002732A7">
              <w:t>Maithri</w:t>
            </w:r>
            <w:proofErr w:type="spellEnd"/>
            <w:r w:rsidRPr="002732A7">
              <w:t xml:space="preserve">. </w:t>
            </w:r>
            <w:r w:rsidRPr="00072F40">
              <w:rPr>
                <w:i/>
              </w:rPr>
              <w:t xml:space="preserve">Handbook </w:t>
            </w:r>
            <w:proofErr w:type="spellStart"/>
            <w:r w:rsidRPr="00072F40">
              <w:rPr>
                <w:i/>
              </w:rPr>
              <w:t>of</w:t>
            </w:r>
            <w:proofErr w:type="spellEnd"/>
            <w:r w:rsidRPr="00072F40">
              <w:rPr>
                <w:i/>
              </w:rPr>
              <w:t xml:space="preserve"> </w:t>
            </w:r>
            <w:proofErr w:type="spellStart"/>
            <w:r w:rsidRPr="00072F40">
              <w:rPr>
                <w:i/>
              </w:rPr>
              <w:t>Analytical</w:t>
            </w:r>
            <w:proofErr w:type="spellEnd"/>
            <w:r w:rsidRPr="00072F40">
              <w:rPr>
                <w:i/>
              </w:rPr>
              <w:t xml:space="preserve"> </w:t>
            </w:r>
            <w:proofErr w:type="spellStart"/>
            <w:r w:rsidRPr="00072F40">
              <w:rPr>
                <w:i/>
              </w:rPr>
              <w:t>Techniques</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Forensic</w:t>
            </w:r>
            <w:proofErr w:type="spellEnd"/>
            <w:r w:rsidRPr="00072F40">
              <w:rPr>
                <w:i/>
              </w:rPr>
              <w:t xml:space="preserve"> </w:t>
            </w:r>
            <w:proofErr w:type="spellStart"/>
            <w:r w:rsidRPr="00072F40">
              <w:rPr>
                <w:i/>
              </w:rPr>
              <w:t>Samples</w:t>
            </w:r>
            <w:proofErr w:type="spellEnd"/>
            <w:r w:rsidRPr="002732A7">
              <w:t xml:space="preserve">. </w:t>
            </w:r>
            <w:proofErr w:type="spellStart"/>
            <w:r w:rsidRPr="002732A7">
              <w:t>Elsevier</w:t>
            </w:r>
            <w:proofErr w:type="spellEnd"/>
            <w:r w:rsidRPr="002732A7">
              <w:t>, 2021. ISBN 978-012-822300-0.</w:t>
            </w:r>
          </w:p>
          <w:p w14:paraId="26642695" w14:textId="77777777" w:rsidR="008451FC" w:rsidRPr="002732A7" w:rsidRDefault="008451FC" w:rsidP="002217F3">
            <w:r w:rsidRPr="002732A7">
              <w:t xml:space="preserve">WOLSTENHOLME, Rosalind; JICKELLS, </w:t>
            </w:r>
            <w:proofErr w:type="spellStart"/>
            <w:r w:rsidRPr="002732A7">
              <w:t>Sue</w:t>
            </w:r>
            <w:proofErr w:type="spellEnd"/>
            <w:r w:rsidRPr="002732A7">
              <w:t xml:space="preserve"> a FORBES, </w:t>
            </w:r>
            <w:proofErr w:type="spellStart"/>
            <w:r w:rsidRPr="002732A7">
              <w:t>Shari</w:t>
            </w:r>
            <w:proofErr w:type="spellEnd"/>
            <w:r w:rsidRPr="002732A7">
              <w:t xml:space="preserve">. </w:t>
            </w:r>
            <w:proofErr w:type="spellStart"/>
            <w:r w:rsidRPr="00072F40">
              <w:rPr>
                <w:i/>
              </w:rPr>
              <w:t>Analytical</w:t>
            </w:r>
            <w:proofErr w:type="spellEnd"/>
            <w:r w:rsidRPr="00072F40">
              <w:rPr>
                <w:i/>
              </w:rPr>
              <w:t xml:space="preserve"> </w:t>
            </w:r>
            <w:proofErr w:type="spellStart"/>
            <w:r w:rsidRPr="00072F40">
              <w:rPr>
                <w:i/>
              </w:rPr>
              <w:t>Techniques</w:t>
            </w:r>
            <w:proofErr w:type="spellEnd"/>
            <w:r w:rsidRPr="00072F40">
              <w:rPr>
                <w:i/>
              </w:rPr>
              <w:t xml:space="preserve"> in </w:t>
            </w:r>
            <w:proofErr w:type="spellStart"/>
            <w:r w:rsidRPr="00072F40">
              <w:rPr>
                <w:i/>
              </w:rPr>
              <w:t>Forensic</w:t>
            </w:r>
            <w:proofErr w:type="spellEnd"/>
            <w:r w:rsidRPr="00072F40">
              <w:rPr>
                <w:i/>
              </w:rPr>
              <w:t xml:space="preserve"> Science</w:t>
            </w:r>
            <w:r w:rsidRPr="002732A7">
              <w:t xml:space="preserve">. PDF. John </w:t>
            </w:r>
            <w:proofErr w:type="spellStart"/>
            <w:r w:rsidRPr="002732A7">
              <w:t>Wiley</w:t>
            </w:r>
            <w:proofErr w:type="spellEnd"/>
            <w:r w:rsidRPr="002732A7">
              <w:t>, 2021. ISBN 9781119033813.</w:t>
            </w:r>
          </w:p>
          <w:p w14:paraId="6B28EA95" w14:textId="77777777" w:rsidR="008451FC" w:rsidRDefault="008451FC" w:rsidP="002217F3">
            <w:proofErr w:type="gramStart"/>
            <w:r w:rsidRPr="002732A7">
              <w:t>SIEGEL  J.A.</w:t>
            </w:r>
            <w:proofErr w:type="gramEnd"/>
            <w:r w:rsidRPr="002732A7">
              <w:t xml:space="preserve">(Editor),  SAUKKO  P. J.(Editor): </w:t>
            </w:r>
            <w:proofErr w:type="spellStart"/>
            <w:r w:rsidRPr="002732A7">
              <w:rPr>
                <w:i/>
              </w:rPr>
              <w:t>Encyclopedia</w:t>
            </w:r>
            <w:proofErr w:type="spellEnd"/>
            <w:r w:rsidRPr="002732A7">
              <w:rPr>
                <w:i/>
              </w:rPr>
              <w:t xml:space="preserve"> </w:t>
            </w:r>
            <w:proofErr w:type="spellStart"/>
            <w:r w:rsidRPr="002732A7">
              <w:rPr>
                <w:i/>
              </w:rPr>
              <w:t>of</w:t>
            </w:r>
            <w:proofErr w:type="spellEnd"/>
            <w:r w:rsidRPr="002732A7">
              <w:rPr>
                <w:i/>
              </w:rPr>
              <w:t xml:space="preserve">  </w:t>
            </w:r>
            <w:proofErr w:type="spellStart"/>
            <w:r w:rsidRPr="002732A7">
              <w:rPr>
                <w:i/>
              </w:rPr>
              <w:t>Forensic</w:t>
            </w:r>
            <w:proofErr w:type="spellEnd"/>
            <w:r w:rsidRPr="002732A7">
              <w:rPr>
                <w:i/>
              </w:rPr>
              <w:t xml:space="preserve"> </w:t>
            </w:r>
            <w:proofErr w:type="spellStart"/>
            <w:r w:rsidRPr="002732A7">
              <w:rPr>
                <w:i/>
              </w:rPr>
              <w:t>Sciences</w:t>
            </w:r>
            <w:proofErr w:type="spellEnd"/>
            <w:r w:rsidRPr="002732A7">
              <w:t xml:space="preserve">, Second </w:t>
            </w:r>
            <w:proofErr w:type="spellStart"/>
            <w:r w:rsidRPr="002732A7">
              <w:t>Edition</w:t>
            </w:r>
            <w:proofErr w:type="spellEnd"/>
            <w:r w:rsidRPr="002732A7">
              <w:t xml:space="preserve"> , </w:t>
            </w:r>
            <w:proofErr w:type="spellStart"/>
            <w:r w:rsidRPr="002732A7">
              <w:t>Academic</w:t>
            </w:r>
            <w:proofErr w:type="spellEnd"/>
            <w:r w:rsidRPr="002732A7">
              <w:t xml:space="preserve"> </w:t>
            </w:r>
            <w:proofErr w:type="spellStart"/>
            <w:r w:rsidRPr="002732A7">
              <w:t>Press</w:t>
            </w:r>
            <w:proofErr w:type="spellEnd"/>
            <w:r w:rsidRPr="002732A7">
              <w:t xml:space="preserve"> 2013</w:t>
            </w:r>
          </w:p>
          <w:p w14:paraId="2140841C" w14:textId="77777777" w:rsidR="008451FC" w:rsidRPr="002732A7" w:rsidRDefault="008451FC" w:rsidP="002217F3">
            <w:pPr>
              <w:rPr>
                <w:b/>
                <w:i/>
              </w:rPr>
            </w:pPr>
            <w:r w:rsidRPr="002732A7">
              <w:rPr>
                <w:b/>
                <w:i/>
              </w:rPr>
              <w:t>Doporučená literatura:</w:t>
            </w:r>
          </w:p>
          <w:p w14:paraId="4318F825" w14:textId="77777777" w:rsidR="008451FC" w:rsidRPr="002732A7" w:rsidRDefault="008451FC" w:rsidP="002217F3">
            <w:r w:rsidRPr="002732A7">
              <w:t xml:space="preserve">STUART B.H.: </w:t>
            </w:r>
            <w:proofErr w:type="spellStart"/>
            <w:r w:rsidRPr="002732A7">
              <w:rPr>
                <w:i/>
              </w:rPr>
              <w:t>Forensic</w:t>
            </w:r>
            <w:proofErr w:type="spellEnd"/>
            <w:r w:rsidRPr="002732A7">
              <w:rPr>
                <w:i/>
              </w:rPr>
              <w:t xml:space="preserve"> </w:t>
            </w:r>
            <w:proofErr w:type="spellStart"/>
            <w:r w:rsidRPr="002732A7">
              <w:rPr>
                <w:i/>
              </w:rPr>
              <w:t>Analytical</w:t>
            </w:r>
            <w:proofErr w:type="spellEnd"/>
            <w:r w:rsidRPr="002732A7">
              <w:rPr>
                <w:i/>
              </w:rPr>
              <w:t xml:space="preserve"> </w:t>
            </w:r>
            <w:proofErr w:type="spellStart"/>
            <w:r w:rsidRPr="002732A7">
              <w:rPr>
                <w:i/>
              </w:rPr>
              <w:t>Techniques</w:t>
            </w:r>
            <w:proofErr w:type="spellEnd"/>
            <w:r w:rsidRPr="002732A7">
              <w:t xml:space="preserve">, </w:t>
            </w:r>
            <w:proofErr w:type="spellStart"/>
            <w:r w:rsidRPr="002732A7">
              <w:t>Wiley</w:t>
            </w:r>
            <w:proofErr w:type="spellEnd"/>
            <w:r w:rsidRPr="002732A7">
              <w:t xml:space="preserve"> 2013</w:t>
            </w:r>
          </w:p>
          <w:p w14:paraId="2FF47258" w14:textId="77777777" w:rsidR="008451FC" w:rsidRPr="002732A7" w:rsidRDefault="008451FC" w:rsidP="002217F3">
            <w:r w:rsidRPr="002732A7">
              <w:t xml:space="preserve">HOLLAS J.M.: </w:t>
            </w:r>
            <w:proofErr w:type="spellStart"/>
            <w:r w:rsidRPr="002732A7">
              <w:rPr>
                <w:i/>
              </w:rPr>
              <w:t>Modern</w:t>
            </w:r>
            <w:proofErr w:type="spellEnd"/>
            <w:r w:rsidRPr="002732A7">
              <w:rPr>
                <w:i/>
              </w:rPr>
              <w:t xml:space="preserve"> </w:t>
            </w:r>
            <w:proofErr w:type="spellStart"/>
            <w:r w:rsidRPr="002732A7">
              <w:rPr>
                <w:i/>
              </w:rPr>
              <w:t>Spectroscopy</w:t>
            </w:r>
            <w:proofErr w:type="spellEnd"/>
            <w:r w:rsidRPr="002732A7">
              <w:t xml:space="preserve">, 4th </w:t>
            </w:r>
            <w:proofErr w:type="spellStart"/>
            <w:r w:rsidRPr="002732A7">
              <w:t>edition</w:t>
            </w:r>
            <w:proofErr w:type="spellEnd"/>
            <w:r w:rsidRPr="002732A7">
              <w:t xml:space="preserve">, </w:t>
            </w:r>
            <w:proofErr w:type="spellStart"/>
            <w:r w:rsidRPr="002732A7">
              <w:t>Wiley</w:t>
            </w:r>
            <w:proofErr w:type="spellEnd"/>
            <w:r w:rsidRPr="002732A7">
              <w:t xml:space="preserve"> 2010</w:t>
            </w:r>
          </w:p>
          <w:p w14:paraId="4FD357B6" w14:textId="77777777" w:rsidR="008451FC" w:rsidRPr="002732A7" w:rsidRDefault="008451FC" w:rsidP="002217F3">
            <w:r w:rsidRPr="002732A7">
              <w:t xml:space="preserve">CHALMERS, J., M., EDWARDS, H., G., HARGREAVES, M., D.: </w:t>
            </w:r>
            <w:proofErr w:type="spellStart"/>
            <w:r w:rsidRPr="002732A7">
              <w:rPr>
                <w:i/>
              </w:rPr>
              <w:t>Infrared</w:t>
            </w:r>
            <w:proofErr w:type="spellEnd"/>
            <w:r w:rsidRPr="002732A7">
              <w:rPr>
                <w:i/>
              </w:rPr>
              <w:t xml:space="preserve"> and </w:t>
            </w:r>
            <w:proofErr w:type="spellStart"/>
            <w:r w:rsidRPr="002732A7">
              <w:rPr>
                <w:i/>
              </w:rPr>
              <w:t>Raman</w:t>
            </w:r>
            <w:proofErr w:type="spellEnd"/>
            <w:r w:rsidRPr="002732A7">
              <w:rPr>
                <w:i/>
              </w:rPr>
              <w:t xml:space="preserve"> </w:t>
            </w:r>
            <w:proofErr w:type="spellStart"/>
            <w:r w:rsidRPr="002732A7">
              <w:rPr>
                <w:i/>
              </w:rPr>
              <w:t>spectroscopy</w:t>
            </w:r>
            <w:proofErr w:type="spellEnd"/>
            <w:r w:rsidRPr="002732A7">
              <w:rPr>
                <w:i/>
              </w:rPr>
              <w:t xml:space="preserve"> in </w:t>
            </w:r>
            <w:proofErr w:type="spellStart"/>
            <w:r w:rsidRPr="002732A7">
              <w:rPr>
                <w:i/>
              </w:rPr>
              <w:t>forensic</w:t>
            </w:r>
            <w:proofErr w:type="spellEnd"/>
            <w:r w:rsidRPr="002732A7">
              <w:rPr>
                <w:i/>
              </w:rPr>
              <w:t xml:space="preserve"> science</w:t>
            </w:r>
            <w:r w:rsidRPr="002732A7">
              <w:t xml:space="preserve">. 1st pub. </w:t>
            </w:r>
            <w:proofErr w:type="spellStart"/>
            <w:r w:rsidRPr="002732A7">
              <w:t>Chichester</w:t>
            </w:r>
            <w:proofErr w:type="spellEnd"/>
            <w:r w:rsidRPr="002732A7">
              <w:t xml:space="preserve">, </w:t>
            </w:r>
            <w:proofErr w:type="spellStart"/>
            <w:r w:rsidRPr="002732A7">
              <w:t>West</w:t>
            </w:r>
            <w:proofErr w:type="spellEnd"/>
            <w:r w:rsidRPr="002732A7">
              <w:t xml:space="preserve"> </w:t>
            </w:r>
            <w:proofErr w:type="spellStart"/>
            <w:r w:rsidRPr="002732A7">
              <w:t>Sussex</w:t>
            </w:r>
            <w:proofErr w:type="spellEnd"/>
            <w:r w:rsidRPr="002732A7">
              <w:t xml:space="preserve">, UK, </w:t>
            </w:r>
            <w:proofErr w:type="spellStart"/>
            <w:r w:rsidRPr="002732A7">
              <w:t>Wiley</w:t>
            </w:r>
            <w:proofErr w:type="spellEnd"/>
            <w:r w:rsidRPr="002732A7">
              <w:t xml:space="preserve"> 2012</w:t>
            </w:r>
          </w:p>
          <w:p w14:paraId="79D8AE5D" w14:textId="77777777" w:rsidR="008451FC" w:rsidRPr="002732A7" w:rsidRDefault="008451FC" w:rsidP="002217F3">
            <w:r w:rsidRPr="002732A7">
              <w:t>PEIPONEN K.E., ZEITLER A., KUWATA-GONOKAMI M. (</w:t>
            </w:r>
            <w:proofErr w:type="spellStart"/>
            <w:r w:rsidRPr="002732A7">
              <w:t>eds</w:t>
            </w:r>
            <w:proofErr w:type="spellEnd"/>
            <w:r w:rsidRPr="002732A7">
              <w:t xml:space="preserve">.): </w:t>
            </w:r>
            <w:proofErr w:type="spellStart"/>
            <w:r w:rsidRPr="002732A7">
              <w:rPr>
                <w:i/>
              </w:rPr>
              <w:t>Terahertz</w:t>
            </w:r>
            <w:proofErr w:type="spellEnd"/>
            <w:r w:rsidRPr="002732A7">
              <w:rPr>
                <w:i/>
              </w:rPr>
              <w:t xml:space="preserve"> </w:t>
            </w:r>
            <w:proofErr w:type="spellStart"/>
            <w:r w:rsidRPr="002732A7">
              <w:rPr>
                <w:i/>
              </w:rPr>
              <w:t>Spectroscopy</w:t>
            </w:r>
            <w:proofErr w:type="spellEnd"/>
            <w:r w:rsidRPr="002732A7">
              <w:rPr>
                <w:i/>
              </w:rPr>
              <w:t xml:space="preserve"> and </w:t>
            </w:r>
            <w:proofErr w:type="spellStart"/>
            <w:r w:rsidRPr="002732A7">
              <w:rPr>
                <w:i/>
              </w:rPr>
              <w:t>Imaging</w:t>
            </w:r>
            <w:proofErr w:type="spellEnd"/>
            <w:r w:rsidRPr="002732A7">
              <w:t xml:space="preserve"> </w:t>
            </w:r>
            <w:proofErr w:type="spellStart"/>
            <w:r w:rsidRPr="002732A7">
              <w:t>Springer</w:t>
            </w:r>
            <w:proofErr w:type="spellEnd"/>
            <w:r w:rsidRPr="002732A7">
              <w:t xml:space="preserve"> 2013</w:t>
            </w:r>
          </w:p>
          <w:p w14:paraId="08A63068" w14:textId="4D0C242E" w:rsidR="008451FC" w:rsidRPr="002732A7" w:rsidDel="000A2227" w:rsidRDefault="008451FC" w:rsidP="002217F3">
            <w:pPr>
              <w:rPr>
                <w:del w:id="171" w:author="Jiří Vojtěšek" w:date="2024-10-28T19:13:00Z"/>
              </w:rPr>
            </w:pPr>
            <w:del w:id="172" w:author="Jiří Vojtěšek" w:date="2024-10-28T19:13:00Z">
              <w:r w:rsidRPr="002732A7" w:rsidDel="000A2227">
                <w:delText xml:space="preserve">WHEELER B.P., WILSON L.J.: </w:delText>
              </w:r>
              <w:r w:rsidRPr="002732A7" w:rsidDel="000A2227">
                <w:rPr>
                  <w:i/>
                </w:rPr>
                <w:delText>Practical Forensic Microscopy</w:delText>
              </w:r>
              <w:r w:rsidRPr="002732A7" w:rsidDel="000A2227">
                <w:delText>, Wiley-Blackwell 2008</w:delText>
              </w:r>
            </w:del>
          </w:p>
          <w:p w14:paraId="6A9BBAC1" w14:textId="64FE0AE1" w:rsidR="008451FC" w:rsidRPr="002732A7" w:rsidDel="000A2227" w:rsidRDefault="008451FC" w:rsidP="002217F3">
            <w:pPr>
              <w:rPr>
                <w:del w:id="173" w:author="Jiří Vojtěšek" w:date="2024-10-28T19:13:00Z"/>
              </w:rPr>
            </w:pPr>
            <w:del w:id="174" w:author="Jiří Vojtěšek" w:date="2024-10-28T19:13:00Z">
              <w:r w:rsidRPr="002732A7" w:rsidDel="000A2227">
                <w:delText xml:space="preserve">HAWKES  P. W., SPENCE J. C. H.: </w:delText>
              </w:r>
              <w:r w:rsidRPr="002732A7" w:rsidDel="000A2227">
                <w:rPr>
                  <w:i/>
                </w:rPr>
                <w:delText>Science of Microscopy : Volume I and Volume II</w:delText>
              </w:r>
              <w:r w:rsidRPr="002732A7" w:rsidDel="000A2227">
                <w:delText>. 1st ed. New York  Springer 2007</w:delText>
              </w:r>
            </w:del>
          </w:p>
          <w:p w14:paraId="7358680F" w14:textId="77777777" w:rsidR="008451FC" w:rsidRPr="002732A7" w:rsidRDefault="008451FC" w:rsidP="002217F3">
            <w:proofErr w:type="gramStart"/>
            <w:r w:rsidRPr="002732A7">
              <w:t>YABLON  D.</w:t>
            </w:r>
            <w:proofErr w:type="gramEnd"/>
            <w:r w:rsidRPr="002732A7">
              <w:t xml:space="preserve"> G.: </w:t>
            </w:r>
            <w:proofErr w:type="spellStart"/>
            <w:r w:rsidRPr="002732A7">
              <w:rPr>
                <w:i/>
              </w:rPr>
              <w:t>Scanning</w:t>
            </w:r>
            <w:proofErr w:type="spellEnd"/>
            <w:r w:rsidRPr="002732A7">
              <w:rPr>
                <w:i/>
              </w:rPr>
              <w:t xml:space="preserve"> </w:t>
            </w:r>
            <w:proofErr w:type="spellStart"/>
            <w:r w:rsidRPr="002732A7">
              <w:rPr>
                <w:i/>
              </w:rPr>
              <w:t>probe</w:t>
            </w:r>
            <w:proofErr w:type="spellEnd"/>
            <w:r w:rsidRPr="002732A7">
              <w:rPr>
                <w:i/>
              </w:rPr>
              <w:t xml:space="preserve"> </w:t>
            </w:r>
            <w:proofErr w:type="spellStart"/>
            <w:r w:rsidRPr="002732A7">
              <w:rPr>
                <w:i/>
              </w:rPr>
              <w:t>microscopy</w:t>
            </w:r>
            <w:proofErr w:type="spellEnd"/>
            <w:r w:rsidRPr="002732A7">
              <w:rPr>
                <w:i/>
              </w:rPr>
              <w:t xml:space="preserve"> </w:t>
            </w:r>
            <w:proofErr w:type="spellStart"/>
            <w:r w:rsidRPr="002732A7">
              <w:rPr>
                <w:i/>
              </w:rPr>
              <w:t>for</w:t>
            </w:r>
            <w:proofErr w:type="spellEnd"/>
            <w:r w:rsidRPr="002732A7">
              <w:rPr>
                <w:i/>
              </w:rPr>
              <w:t xml:space="preserve"> </w:t>
            </w:r>
            <w:proofErr w:type="spellStart"/>
            <w:r w:rsidRPr="002732A7">
              <w:rPr>
                <w:i/>
              </w:rPr>
              <w:t>industrial</w:t>
            </w:r>
            <w:proofErr w:type="spellEnd"/>
            <w:r w:rsidRPr="002732A7">
              <w:rPr>
                <w:i/>
              </w:rPr>
              <w:t xml:space="preserve"> </w:t>
            </w:r>
            <w:proofErr w:type="spellStart"/>
            <w:r w:rsidRPr="002732A7">
              <w:rPr>
                <w:i/>
              </w:rPr>
              <w:t>applications</w:t>
            </w:r>
            <w:proofErr w:type="spellEnd"/>
            <w:r w:rsidRPr="002732A7">
              <w:rPr>
                <w:i/>
              </w:rPr>
              <w:t xml:space="preserve">: </w:t>
            </w:r>
            <w:proofErr w:type="spellStart"/>
            <w:r w:rsidRPr="002732A7">
              <w:rPr>
                <w:i/>
              </w:rPr>
              <w:t>nanomechanical</w:t>
            </w:r>
            <w:proofErr w:type="spellEnd"/>
            <w:r w:rsidRPr="002732A7">
              <w:rPr>
                <w:i/>
              </w:rPr>
              <w:t xml:space="preserve"> </w:t>
            </w:r>
            <w:proofErr w:type="spellStart"/>
            <w:r w:rsidRPr="002732A7">
              <w:rPr>
                <w:i/>
              </w:rPr>
              <w:t>characterization</w:t>
            </w:r>
            <w:proofErr w:type="spellEnd"/>
            <w:r w:rsidRPr="002732A7">
              <w:t xml:space="preserve">. </w:t>
            </w:r>
            <w:proofErr w:type="spellStart"/>
            <w:r w:rsidRPr="002732A7">
              <w:t>Wiley</w:t>
            </w:r>
            <w:proofErr w:type="spellEnd"/>
            <w:r w:rsidRPr="002732A7">
              <w:t xml:space="preserve"> 2014</w:t>
            </w:r>
          </w:p>
          <w:p w14:paraId="219D0182" w14:textId="407C26BF" w:rsidR="008451FC" w:rsidRPr="002732A7" w:rsidDel="000A2227" w:rsidRDefault="008451FC" w:rsidP="002217F3">
            <w:pPr>
              <w:rPr>
                <w:del w:id="175" w:author="Jiří Vojtěšek" w:date="2024-10-28T19:14:00Z"/>
              </w:rPr>
            </w:pPr>
            <w:del w:id="176" w:author="Jiří Vojtěšek" w:date="2024-10-28T19:14:00Z">
              <w:r w:rsidRPr="002732A7" w:rsidDel="000A2227">
                <w:delText xml:space="preserve">MILLER J. , MILLER J.C.: </w:delText>
              </w:r>
              <w:r w:rsidRPr="002732A7" w:rsidDel="000A2227">
                <w:rPr>
                  <w:i/>
                </w:rPr>
                <w:delText>Statistics and Chemometrics for Analytical Chemistry</w:delText>
              </w:r>
              <w:r w:rsidRPr="002732A7" w:rsidDel="000A2227">
                <w:delText xml:space="preserve"> (6th Edition), Wiley 2005</w:delText>
              </w:r>
            </w:del>
          </w:p>
          <w:p w14:paraId="1F4FAE06" w14:textId="46EE888B" w:rsidR="008451FC" w:rsidRPr="002732A7" w:rsidDel="000A2227" w:rsidRDefault="008451FC" w:rsidP="002217F3">
            <w:pPr>
              <w:rPr>
                <w:del w:id="177" w:author="Jiří Vojtěšek" w:date="2024-10-28T19:14:00Z"/>
              </w:rPr>
            </w:pPr>
            <w:del w:id="178" w:author="Jiří Vojtěšek" w:date="2024-10-28T19:14:00Z">
              <w:r w:rsidRPr="002732A7" w:rsidDel="000A2227">
                <w:delText xml:space="preserve">MALTONI, Davide. </w:delText>
              </w:r>
              <w:r w:rsidRPr="00147632" w:rsidDel="000A2227">
                <w:rPr>
                  <w:i/>
                  <w:iCs/>
                </w:rPr>
                <w:delText>Handbook of fingerprint recognition</w:delText>
              </w:r>
              <w:r w:rsidRPr="002732A7" w:rsidDel="000A2227">
                <w:delText>. PDF. London: Springer, 2009. ISBN 978-1-84882-253-5.</w:delText>
              </w:r>
            </w:del>
          </w:p>
          <w:p w14:paraId="2EB29321" w14:textId="77777777" w:rsidR="008451FC" w:rsidRPr="002732A7" w:rsidRDefault="008451FC" w:rsidP="002217F3">
            <w:pPr>
              <w:jc w:val="both"/>
            </w:pPr>
            <w:r w:rsidRPr="002732A7">
              <w:t xml:space="preserve">Další literatura podle zadaného tématu pro esej a ústní prezentaci.  </w:t>
            </w:r>
          </w:p>
        </w:tc>
      </w:tr>
      <w:tr w:rsidR="008451FC" w:rsidRPr="002732A7" w14:paraId="73E42DCB"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3DBC17A7"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2426A759" w14:textId="77777777" w:rsidTr="002217F3">
        <w:tc>
          <w:tcPr>
            <w:tcW w:w="4787" w:type="dxa"/>
            <w:gridSpan w:val="4"/>
            <w:tcBorders>
              <w:top w:val="single" w:sz="2" w:space="0" w:color="auto"/>
            </w:tcBorders>
            <w:shd w:val="clear" w:color="auto" w:fill="F7CAAC"/>
          </w:tcPr>
          <w:p w14:paraId="13BDB39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F9E8E06"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30BB7FE8" w14:textId="77777777" w:rsidR="008451FC" w:rsidRPr="002732A7" w:rsidRDefault="008451FC" w:rsidP="002217F3">
            <w:pPr>
              <w:jc w:val="both"/>
              <w:rPr>
                <w:b/>
              </w:rPr>
            </w:pPr>
            <w:r w:rsidRPr="002732A7">
              <w:rPr>
                <w:b/>
              </w:rPr>
              <w:t xml:space="preserve">hodin </w:t>
            </w:r>
          </w:p>
        </w:tc>
      </w:tr>
      <w:tr w:rsidR="008451FC" w:rsidRPr="002732A7" w14:paraId="5758C6D3" w14:textId="77777777" w:rsidTr="002217F3">
        <w:tc>
          <w:tcPr>
            <w:tcW w:w="9855" w:type="dxa"/>
            <w:gridSpan w:val="9"/>
            <w:shd w:val="clear" w:color="auto" w:fill="F7CAAC"/>
          </w:tcPr>
          <w:p w14:paraId="79EEC06B" w14:textId="77777777" w:rsidR="008451FC" w:rsidRPr="002732A7" w:rsidRDefault="008451FC" w:rsidP="002217F3">
            <w:pPr>
              <w:jc w:val="both"/>
              <w:rPr>
                <w:b/>
              </w:rPr>
            </w:pPr>
            <w:r w:rsidRPr="002732A7">
              <w:rPr>
                <w:b/>
              </w:rPr>
              <w:t>Informace o způsobu kontaktu s vyučujícím</w:t>
            </w:r>
          </w:p>
        </w:tc>
      </w:tr>
      <w:tr w:rsidR="008451FC" w:rsidRPr="002732A7" w14:paraId="6EECEAF1" w14:textId="77777777" w:rsidTr="002217F3">
        <w:trPr>
          <w:trHeight w:val="823"/>
        </w:trPr>
        <w:tc>
          <w:tcPr>
            <w:tcW w:w="9855" w:type="dxa"/>
            <w:gridSpan w:val="9"/>
          </w:tcPr>
          <w:p w14:paraId="03D07388"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11FE04C8" w14:textId="77777777" w:rsidR="008451FC" w:rsidRPr="002732A7" w:rsidRDefault="008451FC" w:rsidP="008451FC"/>
    <w:p w14:paraId="590A2F6B"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BFB4344" w14:textId="77777777" w:rsidTr="002217F3">
        <w:tc>
          <w:tcPr>
            <w:tcW w:w="9855" w:type="dxa"/>
            <w:gridSpan w:val="9"/>
            <w:tcBorders>
              <w:bottom w:val="double" w:sz="4" w:space="0" w:color="auto"/>
            </w:tcBorders>
            <w:shd w:val="clear" w:color="auto" w:fill="BDD6EE"/>
          </w:tcPr>
          <w:p w14:paraId="76C9EFA3" w14:textId="3F8096CF" w:rsidR="008451FC" w:rsidRPr="002732A7" w:rsidRDefault="008451FC" w:rsidP="002217F3">
            <w:pPr>
              <w:tabs>
                <w:tab w:val="right" w:pos="9514"/>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54346749" w14:textId="77777777" w:rsidTr="002217F3">
        <w:tc>
          <w:tcPr>
            <w:tcW w:w="3086" w:type="dxa"/>
            <w:tcBorders>
              <w:top w:val="double" w:sz="4" w:space="0" w:color="auto"/>
            </w:tcBorders>
            <w:shd w:val="clear" w:color="auto" w:fill="F7CAAC"/>
          </w:tcPr>
          <w:p w14:paraId="315055B4"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1F4B799" w14:textId="5681A11B" w:rsidR="008451FC" w:rsidRPr="002732A7" w:rsidRDefault="00780D28" w:rsidP="002217F3">
            <w:pPr>
              <w:jc w:val="both"/>
            </w:pPr>
            <w:bookmarkStart w:id="179" w:name="BIII_KrizoveRizeni"/>
            <w:proofErr w:type="spellStart"/>
            <w:r w:rsidRPr="00D87AB7">
              <w:t>Crisis</w:t>
            </w:r>
            <w:proofErr w:type="spellEnd"/>
            <w:r w:rsidRPr="00D87AB7">
              <w:t xml:space="preserve"> Management and Public </w:t>
            </w:r>
            <w:proofErr w:type="spellStart"/>
            <w:r w:rsidRPr="00D87AB7">
              <w:t>Protection</w:t>
            </w:r>
            <w:bookmarkEnd w:id="179"/>
            <w:proofErr w:type="spellEnd"/>
          </w:p>
        </w:tc>
      </w:tr>
      <w:tr w:rsidR="008451FC" w:rsidRPr="002732A7" w14:paraId="4BA3041C" w14:textId="77777777" w:rsidTr="002217F3">
        <w:tc>
          <w:tcPr>
            <w:tcW w:w="3086" w:type="dxa"/>
            <w:shd w:val="clear" w:color="auto" w:fill="F7CAAC"/>
          </w:tcPr>
          <w:p w14:paraId="796B3B5A" w14:textId="77777777" w:rsidR="008451FC" w:rsidRPr="002732A7" w:rsidRDefault="008451FC" w:rsidP="002217F3">
            <w:pPr>
              <w:jc w:val="both"/>
              <w:rPr>
                <w:b/>
              </w:rPr>
            </w:pPr>
            <w:r w:rsidRPr="002732A7">
              <w:rPr>
                <w:b/>
              </w:rPr>
              <w:t>Typ předmětu</w:t>
            </w:r>
          </w:p>
        </w:tc>
        <w:tc>
          <w:tcPr>
            <w:tcW w:w="3406" w:type="dxa"/>
            <w:gridSpan w:val="5"/>
          </w:tcPr>
          <w:p w14:paraId="21D0D1C0" w14:textId="77777777" w:rsidR="008451FC" w:rsidRPr="002732A7" w:rsidRDefault="008451FC" w:rsidP="002217F3">
            <w:pPr>
              <w:jc w:val="both"/>
            </w:pPr>
            <w:r>
              <w:t>povinně volitelný – skupina II.</w:t>
            </w:r>
          </w:p>
        </w:tc>
        <w:tc>
          <w:tcPr>
            <w:tcW w:w="2695" w:type="dxa"/>
            <w:gridSpan w:val="2"/>
            <w:shd w:val="clear" w:color="auto" w:fill="F7CAAC"/>
          </w:tcPr>
          <w:p w14:paraId="630B7582" w14:textId="77777777" w:rsidR="008451FC" w:rsidRPr="002732A7" w:rsidRDefault="008451FC" w:rsidP="002217F3">
            <w:pPr>
              <w:jc w:val="both"/>
            </w:pPr>
            <w:r w:rsidRPr="002732A7">
              <w:rPr>
                <w:b/>
              </w:rPr>
              <w:t>doporučený ročník / semestr</w:t>
            </w:r>
          </w:p>
        </w:tc>
        <w:tc>
          <w:tcPr>
            <w:tcW w:w="668" w:type="dxa"/>
          </w:tcPr>
          <w:p w14:paraId="49A7F65C" w14:textId="77777777" w:rsidR="008451FC" w:rsidRPr="002732A7" w:rsidRDefault="008451FC" w:rsidP="002217F3">
            <w:pPr>
              <w:jc w:val="both"/>
            </w:pPr>
          </w:p>
        </w:tc>
      </w:tr>
      <w:tr w:rsidR="008451FC" w:rsidRPr="002732A7" w14:paraId="5C869FFA" w14:textId="77777777" w:rsidTr="002217F3">
        <w:tc>
          <w:tcPr>
            <w:tcW w:w="3086" w:type="dxa"/>
            <w:shd w:val="clear" w:color="auto" w:fill="F7CAAC"/>
          </w:tcPr>
          <w:p w14:paraId="47E17419" w14:textId="77777777" w:rsidR="008451FC" w:rsidRPr="002732A7" w:rsidRDefault="008451FC" w:rsidP="002217F3">
            <w:pPr>
              <w:jc w:val="both"/>
              <w:rPr>
                <w:b/>
              </w:rPr>
            </w:pPr>
            <w:r w:rsidRPr="002732A7">
              <w:rPr>
                <w:b/>
              </w:rPr>
              <w:t>Rozsah studijního předmětu</w:t>
            </w:r>
          </w:p>
        </w:tc>
        <w:tc>
          <w:tcPr>
            <w:tcW w:w="1701" w:type="dxa"/>
            <w:gridSpan w:val="3"/>
          </w:tcPr>
          <w:p w14:paraId="2F2FB953" w14:textId="77777777" w:rsidR="008451FC" w:rsidRPr="002732A7" w:rsidRDefault="008451FC" w:rsidP="002217F3">
            <w:pPr>
              <w:jc w:val="both"/>
            </w:pPr>
            <w:r>
              <w:t>15k</w:t>
            </w:r>
          </w:p>
        </w:tc>
        <w:tc>
          <w:tcPr>
            <w:tcW w:w="889" w:type="dxa"/>
            <w:shd w:val="clear" w:color="auto" w:fill="F7CAAC"/>
          </w:tcPr>
          <w:p w14:paraId="54E5819D" w14:textId="77777777" w:rsidR="008451FC" w:rsidRPr="002732A7" w:rsidRDefault="008451FC" w:rsidP="002217F3">
            <w:pPr>
              <w:jc w:val="both"/>
              <w:rPr>
                <w:b/>
              </w:rPr>
            </w:pPr>
            <w:r w:rsidRPr="002732A7">
              <w:rPr>
                <w:b/>
              </w:rPr>
              <w:t xml:space="preserve">hod. </w:t>
            </w:r>
          </w:p>
        </w:tc>
        <w:tc>
          <w:tcPr>
            <w:tcW w:w="816" w:type="dxa"/>
          </w:tcPr>
          <w:p w14:paraId="03AA436C" w14:textId="7D8A40D5" w:rsidR="008451FC" w:rsidRPr="002732A7" w:rsidRDefault="001D6091" w:rsidP="002217F3">
            <w:pPr>
              <w:jc w:val="both"/>
            </w:pPr>
            <w:ins w:id="180" w:author="Jiří Vojtěšek" w:date="2024-10-30T10:38:00Z">
              <w:r>
                <w:t>15</w:t>
              </w:r>
            </w:ins>
          </w:p>
        </w:tc>
        <w:tc>
          <w:tcPr>
            <w:tcW w:w="2156" w:type="dxa"/>
            <w:shd w:val="clear" w:color="auto" w:fill="F7CAAC"/>
          </w:tcPr>
          <w:p w14:paraId="35E9427A" w14:textId="77777777" w:rsidR="008451FC" w:rsidRPr="002732A7" w:rsidRDefault="008451FC" w:rsidP="002217F3">
            <w:pPr>
              <w:jc w:val="both"/>
              <w:rPr>
                <w:b/>
              </w:rPr>
            </w:pPr>
            <w:r w:rsidRPr="002732A7">
              <w:rPr>
                <w:b/>
              </w:rPr>
              <w:t>kreditů</w:t>
            </w:r>
          </w:p>
        </w:tc>
        <w:tc>
          <w:tcPr>
            <w:tcW w:w="1207" w:type="dxa"/>
            <w:gridSpan w:val="2"/>
          </w:tcPr>
          <w:p w14:paraId="50A81DA8" w14:textId="77777777" w:rsidR="008451FC" w:rsidRPr="002732A7" w:rsidRDefault="008451FC" w:rsidP="002217F3">
            <w:pPr>
              <w:jc w:val="both"/>
            </w:pPr>
            <w:r w:rsidRPr="002732A7">
              <w:t>10</w:t>
            </w:r>
          </w:p>
        </w:tc>
      </w:tr>
      <w:tr w:rsidR="008451FC" w:rsidRPr="002732A7" w14:paraId="13189E8E" w14:textId="77777777" w:rsidTr="002217F3">
        <w:tc>
          <w:tcPr>
            <w:tcW w:w="3086" w:type="dxa"/>
            <w:shd w:val="clear" w:color="auto" w:fill="F7CAAC"/>
          </w:tcPr>
          <w:p w14:paraId="33B433E1"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3371475" w14:textId="77777777" w:rsidR="008451FC" w:rsidRPr="002732A7" w:rsidRDefault="008451FC" w:rsidP="002217F3">
            <w:pPr>
              <w:jc w:val="both"/>
            </w:pPr>
          </w:p>
        </w:tc>
      </w:tr>
      <w:tr w:rsidR="008451FC" w:rsidRPr="002732A7" w14:paraId="239B6635" w14:textId="77777777" w:rsidTr="002217F3">
        <w:tc>
          <w:tcPr>
            <w:tcW w:w="3086" w:type="dxa"/>
            <w:shd w:val="clear" w:color="auto" w:fill="F7CAAC"/>
          </w:tcPr>
          <w:p w14:paraId="32875D17" w14:textId="77777777" w:rsidR="008451FC" w:rsidRPr="002732A7" w:rsidRDefault="008451FC" w:rsidP="002217F3">
            <w:pPr>
              <w:jc w:val="both"/>
              <w:rPr>
                <w:b/>
              </w:rPr>
            </w:pPr>
            <w:r w:rsidRPr="002732A7">
              <w:rPr>
                <w:b/>
              </w:rPr>
              <w:t>Způsob ověření výsledků učení</w:t>
            </w:r>
          </w:p>
        </w:tc>
        <w:tc>
          <w:tcPr>
            <w:tcW w:w="3406" w:type="dxa"/>
            <w:gridSpan w:val="5"/>
          </w:tcPr>
          <w:p w14:paraId="0E0B1B58" w14:textId="77777777" w:rsidR="008451FC" w:rsidRPr="002732A7" w:rsidRDefault="008451FC" w:rsidP="002217F3">
            <w:pPr>
              <w:jc w:val="both"/>
            </w:pPr>
            <w:r w:rsidRPr="002732A7">
              <w:t>Zkouška</w:t>
            </w:r>
          </w:p>
        </w:tc>
        <w:tc>
          <w:tcPr>
            <w:tcW w:w="2156" w:type="dxa"/>
            <w:shd w:val="clear" w:color="auto" w:fill="F7CAAC"/>
          </w:tcPr>
          <w:p w14:paraId="5B24A63B" w14:textId="77777777" w:rsidR="008451FC" w:rsidRPr="002732A7" w:rsidRDefault="008451FC" w:rsidP="002217F3">
            <w:pPr>
              <w:jc w:val="both"/>
              <w:rPr>
                <w:b/>
              </w:rPr>
            </w:pPr>
            <w:r w:rsidRPr="002732A7">
              <w:rPr>
                <w:b/>
              </w:rPr>
              <w:t>Forma výuky</w:t>
            </w:r>
          </w:p>
        </w:tc>
        <w:tc>
          <w:tcPr>
            <w:tcW w:w="1207" w:type="dxa"/>
            <w:gridSpan w:val="2"/>
          </w:tcPr>
          <w:p w14:paraId="280A062B" w14:textId="77777777" w:rsidR="008451FC" w:rsidRPr="002732A7" w:rsidRDefault="008451FC" w:rsidP="002217F3">
            <w:pPr>
              <w:jc w:val="both"/>
            </w:pPr>
            <w:r w:rsidRPr="002732A7">
              <w:t>Přednáška</w:t>
            </w:r>
          </w:p>
        </w:tc>
      </w:tr>
      <w:tr w:rsidR="008451FC" w:rsidRPr="002732A7" w14:paraId="1268BC34" w14:textId="77777777" w:rsidTr="002217F3">
        <w:tc>
          <w:tcPr>
            <w:tcW w:w="3086" w:type="dxa"/>
            <w:shd w:val="clear" w:color="auto" w:fill="F7CAAC"/>
          </w:tcPr>
          <w:p w14:paraId="1BACB6C7"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4BECBA9F" w14:textId="77777777" w:rsidR="008451FC" w:rsidRPr="002732A7" w:rsidRDefault="008451FC" w:rsidP="002217F3">
            <w:pPr>
              <w:jc w:val="both"/>
            </w:pPr>
            <w:r w:rsidRPr="002732A7">
              <w:t xml:space="preserve">Písemná a ústní. </w:t>
            </w:r>
          </w:p>
          <w:p w14:paraId="53C046CB"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B2ADD14" w14:textId="77777777" w:rsidTr="0025071A">
        <w:trPr>
          <w:trHeight w:val="293"/>
        </w:trPr>
        <w:tc>
          <w:tcPr>
            <w:tcW w:w="9855" w:type="dxa"/>
            <w:gridSpan w:val="9"/>
            <w:tcBorders>
              <w:top w:val="nil"/>
            </w:tcBorders>
          </w:tcPr>
          <w:p w14:paraId="5708E44A" w14:textId="77777777" w:rsidR="008451FC" w:rsidRPr="002732A7" w:rsidRDefault="008451FC" w:rsidP="002217F3">
            <w:pPr>
              <w:jc w:val="both"/>
            </w:pPr>
          </w:p>
        </w:tc>
      </w:tr>
      <w:tr w:rsidR="008451FC" w:rsidRPr="002732A7" w14:paraId="78106D1C" w14:textId="77777777" w:rsidTr="002217F3">
        <w:trPr>
          <w:trHeight w:val="197"/>
        </w:trPr>
        <w:tc>
          <w:tcPr>
            <w:tcW w:w="3086" w:type="dxa"/>
            <w:tcBorders>
              <w:top w:val="nil"/>
            </w:tcBorders>
            <w:shd w:val="clear" w:color="auto" w:fill="F7CAAC"/>
          </w:tcPr>
          <w:p w14:paraId="066FF4DA"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10110599" w14:textId="77777777" w:rsidR="008451FC" w:rsidRPr="002732A7" w:rsidRDefault="008451FC" w:rsidP="002217F3">
            <w:pPr>
              <w:jc w:val="both"/>
            </w:pPr>
            <w:r w:rsidRPr="002732A7">
              <w:t xml:space="preserve">prof. Ing. Martin Hromada, Ph.D. </w:t>
            </w:r>
          </w:p>
        </w:tc>
      </w:tr>
      <w:tr w:rsidR="008451FC" w:rsidRPr="002732A7" w14:paraId="3F8DEF97" w14:textId="77777777" w:rsidTr="002217F3">
        <w:trPr>
          <w:trHeight w:val="243"/>
        </w:trPr>
        <w:tc>
          <w:tcPr>
            <w:tcW w:w="3086" w:type="dxa"/>
            <w:tcBorders>
              <w:top w:val="nil"/>
            </w:tcBorders>
            <w:shd w:val="clear" w:color="auto" w:fill="F7CAAC"/>
          </w:tcPr>
          <w:p w14:paraId="2936C3A9"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34FCE0DE" w14:textId="77777777" w:rsidR="008451FC" w:rsidRPr="002732A7" w:rsidRDefault="008451FC" w:rsidP="002217F3">
            <w:r w:rsidRPr="002732A7">
              <w:t>Metodické vedení, konzultace, zkoušení,</w:t>
            </w:r>
          </w:p>
          <w:p w14:paraId="644B8082" w14:textId="77777777" w:rsidR="008451FC" w:rsidRPr="002732A7" w:rsidRDefault="008451FC" w:rsidP="002217F3">
            <w:pPr>
              <w:jc w:val="both"/>
            </w:pPr>
          </w:p>
        </w:tc>
      </w:tr>
      <w:tr w:rsidR="008451FC" w:rsidRPr="002732A7" w14:paraId="00E2E935" w14:textId="77777777" w:rsidTr="002217F3">
        <w:tc>
          <w:tcPr>
            <w:tcW w:w="3086" w:type="dxa"/>
            <w:shd w:val="clear" w:color="auto" w:fill="F7CAAC"/>
          </w:tcPr>
          <w:p w14:paraId="432D5111"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C8BD184" w14:textId="77777777" w:rsidR="008451FC" w:rsidRDefault="008451FC" w:rsidP="002217F3">
            <w:pPr>
              <w:jc w:val="both"/>
            </w:pPr>
            <w:r w:rsidRPr="00D841BF">
              <w:rPr>
                <w:b/>
                <w:bCs/>
              </w:rPr>
              <w:t xml:space="preserve">prof. Ing. Martin Hromada, Ph.D. </w:t>
            </w:r>
            <w:r w:rsidRPr="002732A7">
              <w:t>(</w:t>
            </w:r>
            <w:r>
              <w:t>10</w:t>
            </w:r>
            <w:r w:rsidRPr="002732A7">
              <w:t>0 %)</w:t>
            </w:r>
          </w:p>
          <w:p w14:paraId="5AF194B6" w14:textId="5780885B" w:rsidR="008451FC" w:rsidRPr="002732A7" w:rsidRDefault="008451FC" w:rsidP="002217F3">
            <w:pPr>
              <w:jc w:val="both"/>
            </w:pPr>
            <w:del w:id="181" w:author="Jiří Vojtěšek" w:date="2024-10-30T10:52:00Z">
              <w:r w:rsidRPr="002732A7" w:rsidDel="004C7B4A">
                <w:delText>Ing. David Šaur, Ph.D.</w:delText>
              </w:r>
            </w:del>
          </w:p>
        </w:tc>
      </w:tr>
      <w:tr w:rsidR="008451FC" w:rsidRPr="002732A7" w14:paraId="0E515D97" w14:textId="77777777" w:rsidTr="0025071A">
        <w:trPr>
          <w:trHeight w:val="88"/>
        </w:trPr>
        <w:tc>
          <w:tcPr>
            <w:tcW w:w="9855" w:type="dxa"/>
            <w:gridSpan w:val="9"/>
            <w:tcBorders>
              <w:top w:val="nil"/>
            </w:tcBorders>
          </w:tcPr>
          <w:p w14:paraId="1C1936A0" w14:textId="77777777" w:rsidR="008451FC" w:rsidRPr="002732A7" w:rsidRDefault="008451FC" w:rsidP="002217F3">
            <w:pPr>
              <w:jc w:val="both"/>
            </w:pPr>
          </w:p>
        </w:tc>
      </w:tr>
      <w:tr w:rsidR="008451FC" w:rsidRPr="002732A7" w14:paraId="5F85B486" w14:textId="77777777" w:rsidTr="002217F3">
        <w:tc>
          <w:tcPr>
            <w:tcW w:w="3086" w:type="dxa"/>
            <w:shd w:val="clear" w:color="auto" w:fill="F7CAAC"/>
          </w:tcPr>
          <w:p w14:paraId="62801114"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61C1CB2" w14:textId="77777777" w:rsidR="008451FC" w:rsidRPr="002732A7" w:rsidRDefault="008451FC" w:rsidP="002217F3">
            <w:pPr>
              <w:jc w:val="both"/>
            </w:pPr>
          </w:p>
        </w:tc>
      </w:tr>
      <w:tr w:rsidR="008451FC" w:rsidRPr="002732A7" w14:paraId="4624DDE9" w14:textId="77777777" w:rsidTr="002217F3">
        <w:trPr>
          <w:trHeight w:val="2197"/>
        </w:trPr>
        <w:tc>
          <w:tcPr>
            <w:tcW w:w="9855" w:type="dxa"/>
            <w:gridSpan w:val="9"/>
            <w:tcBorders>
              <w:top w:val="nil"/>
              <w:bottom w:val="single" w:sz="4" w:space="0" w:color="auto"/>
            </w:tcBorders>
          </w:tcPr>
          <w:p w14:paraId="276B6D0C" w14:textId="77777777" w:rsidR="008451FC" w:rsidRPr="002732A7" w:rsidRDefault="008451FC" w:rsidP="002217F3">
            <w:pPr>
              <w:jc w:val="both"/>
            </w:pPr>
            <w:r w:rsidRPr="002732A7">
              <w:t>Předmět svou strukturou a zaměřením vytváří předpoklad pro získání relevantních znalostí aktuálního stavu poznání vědy v předmětné oblasti a umožňuje si osvojit pokročilé principy krizového řízení ve vztahu k mimořádným událostem a vybraným úkolům ochrany obyvatelstva.  Znalosti zaměřené na aplikační aspekty krizového řízení a ochrany obyvatelstva jsou doplněny praktickými a inovativními přístupy s využitím a návrhem informační podpory.</w:t>
            </w:r>
          </w:p>
          <w:p w14:paraId="5F431C35" w14:textId="77777777" w:rsidR="008451FC" w:rsidRPr="002732A7" w:rsidRDefault="008451FC" w:rsidP="002217F3">
            <w:pPr>
              <w:jc w:val="both"/>
            </w:pPr>
          </w:p>
          <w:p w14:paraId="2C9DF599" w14:textId="77777777" w:rsidR="008451FC" w:rsidRDefault="008451FC" w:rsidP="002217F3">
            <w:pPr>
              <w:jc w:val="both"/>
            </w:pPr>
            <w:r>
              <w:t>Hlavní témata</w:t>
            </w:r>
            <w:r w:rsidRPr="007B0487">
              <w:t xml:space="preserve">: </w:t>
            </w:r>
            <w:r>
              <w:t>k</w:t>
            </w:r>
            <w:r w:rsidRPr="007B0487">
              <w:t>rizová opatření a informační systémy využitelné pro krizové řízení</w:t>
            </w:r>
            <w:r>
              <w:t>, o</w:t>
            </w:r>
            <w:r w:rsidRPr="007B0487">
              <w:t>rgány krizového řízení</w:t>
            </w:r>
            <w:r>
              <w:t>, a</w:t>
            </w:r>
            <w:r w:rsidRPr="007B0487">
              <w:t>nalýza rizik</w:t>
            </w:r>
            <w:r>
              <w:t>, h</w:t>
            </w:r>
            <w:r w:rsidRPr="007B0487">
              <w:t>avarijní plánování a prevence závažných havárií</w:t>
            </w:r>
            <w:r>
              <w:t>, k</w:t>
            </w:r>
            <w:r w:rsidRPr="007B0487">
              <w:t>rizové plány</w:t>
            </w:r>
            <w:r>
              <w:t>, p</w:t>
            </w:r>
            <w:r w:rsidRPr="007B0487">
              <w:t>lán krizové připravenosti</w:t>
            </w:r>
            <w:r>
              <w:t>, h</w:t>
            </w:r>
            <w:r w:rsidRPr="007B0487">
              <w:t>ospodářská opatření pro krizové stavy</w:t>
            </w:r>
            <w:r>
              <w:t>, i</w:t>
            </w:r>
            <w:r w:rsidRPr="007B0487">
              <w:t>nformační podpora krizového řízení</w:t>
            </w:r>
            <w:r>
              <w:t>, i</w:t>
            </w:r>
            <w:r w:rsidRPr="007B0487">
              <w:t>ntegrovaný záchranný systém</w:t>
            </w:r>
            <w:r>
              <w:t>, ú</w:t>
            </w:r>
            <w:r w:rsidRPr="007B0487">
              <w:t>koly orgánů veřejné správy</w:t>
            </w:r>
            <w:r>
              <w:t>, v</w:t>
            </w:r>
            <w:r w:rsidRPr="007B0487">
              <w:t>arování a informování obyvatelstva</w:t>
            </w:r>
            <w:r>
              <w:t>, u</w:t>
            </w:r>
            <w:r w:rsidRPr="007B0487">
              <w:t>krytí a individuální ochrana</w:t>
            </w:r>
            <w:r>
              <w:t>, e</w:t>
            </w:r>
            <w:r w:rsidRPr="007B0487">
              <w:t>vakuace</w:t>
            </w:r>
            <w:r>
              <w:t>, n</w:t>
            </w:r>
            <w:r w:rsidRPr="007B0487">
              <w:t>ouzové přežití</w:t>
            </w:r>
            <w:r>
              <w:t>, p</w:t>
            </w:r>
            <w:r w:rsidRPr="007B0487">
              <w:t>lnění úkolů ochrany obyvatelstva vybranými subjekty</w:t>
            </w:r>
            <w:r>
              <w:t>, v</w:t>
            </w:r>
            <w:r w:rsidRPr="007B0487">
              <w:t>nitřní bezpečnost a veřejný pořádek, obrana státu a zdravotnictví.</w:t>
            </w:r>
          </w:p>
          <w:p w14:paraId="42E3A7FA" w14:textId="77777777" w:rsidR="008451FC" w:rsidRDefault="008451FC" w:rsidP="002217F3">
            <w:pPr>
              <w:jc w:val="both"/>
            </w:pPr>
          </w:p>
          <w:p w14:paraId="32B000E8" w14:textId="77777777" w:rsidR="008451FC" w:rsidRDefault="008451FC" w:rsidP="002217F3">
            <w:pPr>
              <w:jc w:val="both"/>
            </w:pPr>
            <w:r>
              <w:t xml:space="preserve">Výsledky učení: absolvováním předmětu student získá </w:t>
            </w:r>
            <w:r w:rsidRPr="00EE666C">
              <w:t>pokročilé vědomosti ve vazbě na krizová opatření a informační systémy využitelné pro krizové řízení. Osvojí si aplikaci moderních přístupů k plnění úkolů ochrany obyvatelstva vybranými subjekty, vnitřní bezpečnosti a veřejného pořádku, obrany státu a zdravotnictví.</w:t>
            </w:r>
            <w:r>
              <w:t xml:space="preserve"> Bude disponovat aplikačními schopnostmi ve vazbě na využitelnost hospodářských opatření pro krizové stavy. </w:t>
            </w:r>
          </w:p>
          <w:p w14:paraId="251F8B04" w14:textId="77777777" w:rsidR="008451FC" w:rsidRPr="002732A7" w:rsidRDefault="008451FC" w:rsidP="002217F3">
            <w:pPr>
              <w:jc w:val="both"/>
            </w:pPr>
          </w:p>
        </w:tc>
      </w:tr>
      <w:tr w:rsidR="008451FC" w:rsidRPr="002732A7" w14:paraId="48EC57EA"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0F621C19"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41DCA680" w14:textId="77777777" w:rsidR="008451FC" w:rsidRPr="002732A7" w:rsidRDefault="008451FC" w:rsidP="002217F3">
            <w:pPr>
              <w:jc w:val="both"/>
            </w:pPr>
          </w:p>
        </w:tc>
      </w:tr>
      <w:tr w:rsidR="008451FC" w:rsidRPr="002732A7" w14:paraId="18F4E9FD" w14:textId="77777777" w:rsidTr="002217F3">
        <w:trPr>
          <w:trHeight w:val="1184"/>
        </w:trPr>
        <w:tc>
          <w:tcPr>
            <w:tcW w:w="9855" w:type="dxa"/>
            <w:gridSpan w:val="9"/>
            <w:tcBorders>
              <w:top w:val="nil"/>
              <w:bottom w:val="single" w:sz="4" w:space="0" w:color="auto"/>
            </w:tcBorders>
          </w:tcPr>
          <w:p w14:paraId="2DF57690" w14:textId="77777777" w:rsidR="008451FC" w:rsidRDefault="008451FC" w:rsidP="002217F3">
            <w:pPr>
              <w:jc w:val="both"/>
            </w:pPr>
            <w:r w:rsidRPr="002732A7">
              <w:t>Metody vedoucí</w:t>
            </w:r>
            <w:r>
              <w:t>:</w:t>
            </w:r>
          </w:p>
          <w:p w14:paraId="3CD241E3" w14:textId="77777777" w:rsidR="008451FC" w:rsidRPr="002732A7" w:rsidRDefault="008451FC" w:rsidP="002217F3">
            <w:pPr>
              <w:jc w:val="both"/>
            </w:pPr>
            <w:r>
              <w:t>-</w:t>
            </w:r>
            <w:r w:rsidRPr="002732A7">
              <w:t xml:space="preserve"> k aktivizaci studentů v průběhu vzdělávání, </w:t>
            </w:r>
          </w:p>
          <w:p w14:paraId="6936778E" w14:textId="77777777" w:rsidR="008451FC" w:rsidRPr="002732A7" w:rsidRDefault="008451FC" w:rsidP="002217F3">
            <w:pPr>
              <w:jc w:val="both"/>
            </w:pPr>
            <w:r>
              <w:t>-</w:t>
            </w:r>
            <w:r w:rsidRPr="002732A7">
              <w:t xml:space="preserve"> k zajištění kooperativního učení a zpětné vazby, </w:t>
            </w:r>
          </w:p>
          <w:p w14:paraId="69957779" w14:textId="77777777" w:rsidR="008451FC" w:rsidRPr="002732A7" w:rsidRDefault="008451FC" w:rsidP="002217F3">
            <w:pPr>
              <w:jc w:val="both"/>
            </w:pPr>
            <w:r>
              <w:t>-</w:t>
            </w:r>
            <w:r w:rsidRPr="002732A7">
              <w:t xml:space="preserve"> k zajištění formativní výuky či formativního hodnocení studentů.</w:t>
            </w:r>
          </w:p>
          <w:p w14:paraId="26154496" w14:textId="77777777" w:rsidR="008451FC" w:rsidRPr="002732A7" w:rsidRDefault="008451FC" w:rsidP="002217F3">
            <w:pPr>
              <w:jc w:val="both"/>
            </w:pPr>
            <w:r w:rsidRPr="002732A7">
              <w:t>Za didaktické prostředky lze v této souvislosti považovat učební pomůcky, dostupnou techniku, prostory a zařízení fakulty (laboratoře).</w:t>
            </w:r>
          </w:p>
        </w:tc>
      </w:tr>
      <w:tr w:rsidR="008451FC" w:rsidRPr="002732A7" w14:paraId="63CCEB23" w14:textId="77777777" w:rsidTr="002217F3">
        <w:trPr>
          <w:trHeight w:val="265"/>
        </w:trPr>
        <w:tc>
          <w:tcPr>
            <w:tcW w:w="3653" w:type="dxa"/>
            <w:gridSpan w:val="3"/>
            <w:tcBorders>
              <w:top w:val="single" w:sz="4" w:space="0" w:color="auto"/>
            </w:tcBorders>
            <w:shd w:val="clear" w:color="auto" w:fill="F7CAAC"/>
          </w:tcPr>
          <w:p w14:paraId="06C14AEE"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406452E5" w14:textId="77777777" w:rsidR="008451FC" w:rsidRPr="002732A7" w:rsidRDefault="008451FC" w:rsidP="002217F3">
            <w:pPr>
              <w:jc w:val="both"/>
            </w:pPr>
          </w:p>
        </w:tc>
      </w:tr>
      <w:tr w:rsidR="008451FC" w:rsidRPr="002732A7" w14:paraId="3431182D" w14:textId="77777777" w:rsidTr="002217F3">
        <w:trPr>
          <w:trHeight w:val="1497"/>
        </w:trPr>
        <w:tc>
          <w:tcPr>
            <w:tcW w:w="9855" w:type="dxa"/>
            <w:gridSpan w:val="9"/>
            <w:tcBorders>
              <w:top w:val="nil"/>
            </w:tcBorders>
          </w:tcPr>
          <w:p w14:paraId="476596A6"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F513E97" w14:textId="77777777" w:rsidR="008451FC" w:rsidRDefault="008451FC" w:rsidP="002217F3">
            <w:pPr>
              <w:jc w:val="both"/>
            </w:pPr>
            <w:r w:rsidRPr="00FE2CB7">
              <w:t xml:space="preserve">WOBODO, </w:t>
            </w:r>
            <w:proofErr w:type="spellStart"/>
            <w:r w:rsidRPr="00FE2CB7">
              <w:t>Chinonye</w:t>
            </w:r>
            <w:proofErr w:type="spellEnd"/>
            <w:r w:rsidRPr="00FE2CB7">
              <w:t xml:space="preserve"> Chris; ORIANZI, Richard; OKO-JAJA, </w:t>
            </w:r>
            <w:proofErr w:type="spellStart"/>
            <w:r w:rsidRPr="00FE2CB7">
              <w:t>Bethel</w:t>
            </w:r>
            <w:proofErr w:type="spellEnd"/>
            <w:r w:rsidRPr="00FE2CB7">
              <w:t xml:space="preserve">. </w:t>
            </w:r>
            <w:proofErr w:type="spellStart"/>
            <w:r w:rsidRPr="00FE2CB7">
              <w:rPr>
                <w:i/>
              </w:rPr>
              <w:t>Conflict</w:t>
            </w:r>
            <w:proofErr w:type="spellEnd"/>
            <w:r w:rsidRPr="00FE2CB7">
              <w:rPr>
                <w:i/>
              </w:rPr>
              <w:t xml:space="preserve"> and </w:t>
            </w:r>
            <w:proofErr w:type="spellStart"/>
            <w:r w:rsidRPr="00FE2CB7">
              <w:rPr>
                <w:i/>
              </w:rPr>
              <w:t>crisis</w:t>
            </w:r>
            <w:proofErr w:type="spellEnd"/>
            <w:r w:rsidRPr="00FE2CB7">
              <w:rPr>
                <w:i/>
              </w:rPr>
              <w:t xml:space="preserve"> management: a </w:t>
            </w:r>
            <w:proofErr w:type="spellStart"/>
            <w:r w:rsidRPr="00FE2CB7">
              <w:rPr>
                <w:i/>
              </w:rPr>
              <w:t>theoretical</w:t>
            </w:r>
            <w:proofErr w:type="spellEnd"/>
            <w:r w:rsidRPr="00FE2CB7">
              <w:rPr>
                <w:i/>
              </w:rPr>
              <w:t xml:space="preserve"> </w:t>
            </w:r>
            <w:proofErr w:type="spellStart"/>
            <w:r w:rsidRPr="00FE2CB7">
              <w:rPr>
                <w:i/>
              </w:rPr>
              <w:t>comparison</w:t>
            </w:r>
            <w:proofErr w:type="spellEnd"/>
            <w:r w:rsidRPr="00FE2CB7">
              <w:t xml:space="preserve">. </w:t>
            </w:r>
            <w:proofErr w:type="spellStart"/>
            <w:r w:rsidRPr="00FE2CB7">
              <w:t>European</w:t>
            </w:r>
            <w:proofErr w:type="spellEnd"/>
            <w:r w:rsidRPr="00FE2CB7">
              <w:t xml:space="preserve"> </w:t>
            </w:r>
            <w:proofErr w:type="spellStart"/>
            <w:r w:rsidRPr="00FE2CB7">
              <w:t>Journal</w:t>
            </w:r>
            <w:proofErr w:type="spellEnd"/>
            <w:r w:rsidRPr="00FE2CB7">
              <w:t xml:space="preserve"> </w:t>
            </w:r>
            <w:proofErr w:type="spellStart"/>
            <w:r w:rsidRPr="00FE2CB7">
              <w:t>of</w:t>
            </w:r>
            <w:proofErr w:type="spellEnd"/>
            <w:r w:rsidRPr="00FE2CB7">
              <w:t xml:space="preserve"> Business and Management, 2020, 12.2: 16-22.</w:t>
            </w:r>
          </w:p>
          <w:p w14:paraId="0ADAE9FF" w14:textId="77777777" w:rsidR="008451FC" w:rsidRDefault="008451FC" w:rsidP="002217F3">
            <w:pPr>
              <w:jc w:val="both"/>
            </w:pPr>
            <w:r w:rsidRPr="00FE2CB7">
              <w:t xml:space="preserve">BATAILLE, </w:t>
            </w:r>
            <w:proofErr w:type="spellStart"/>
            <w:r w:rsidRPr="00FE2CB7">
              <w:t>Gretchen</w:t>
            </w:r>
            <w:proofErr w:type="spellEnd"/>
            <w:r w:rsidRPr="00FE2CB7">
              <w:t xml:space="preserve"> M.; CORDOVA, Diana I. (</w:t>
            </w:r>
            <w:proofErr w:type="spellStart"/>
            <w:r w:rsidRPr="00FE2CB7">
              <w:t>ed</w:t>
            </w:r>
            <w:proofErr w:type="spellEnd"/>
            <w:r w:rsidRPr="00FE2CB7">
              <w:t xml:space="preserve">.). </w:t>
            </w:r>
            <w:proofErr w:type="spellStart"/>
            <w:r w:rsidRPr="000E32B4">
              <w:rPr>
                <w:i/>
              </w:rPr>
              <w:t>Managing</w:t>
            </w:r>
            <w:proofErr w:type="spellEnd"/>
            <w:r w:rsidRPr="000E32B4">
              <w:rPr>
                <w:i/>
              </w:rPr>
              <w:t xml:space="preserve"> </w:t>
            </w:r>
            <w:proofErr w:type="spellStart"/>
            <w:r w:rsidRPr="000E32B4">
              <w:rPr>
                <w:i/>
              </w:rPr>
              <w:t>the</w:t>
            </w:r>
            <w:proofErr w:type="spellEnd"/>
            <w:r w:rsidRPr="000E32B4">
              <w:rPr>
                <w:i/>
              </w:rPr>
              <w:t xml:space="preserve"> </w:t>
            </w:r>
            <w:proofErr w:type="spellStart"/>
            <w:r w:rsidRPr="000E32B4">
              <w:rPr>
                <w:i/>
              </w:rPr>
              <w:t>unthinkable</w:t>
            </w:r>
            <w:proofErr w:type="spellEnd"/>
            <w:r w:rsidRPr="000E32B4">
              <w:rPr>
                <w:i/>
              </w:rPr>
              <w:t xml:space="preserve">: </w:t>
            </w:r>
            <w:proofErr w:type="spellStart"/>
            <w:r w:rsidRPr="000E32B4">
              <w:rPr>
                <w:i/>
              </w:rPr>
              <w:t>Crisis</w:t>
            </w:r>
            <w:proofErr w:type="spellEnd"/>
            <w:r w:rsidRPr="000E32B4">
              <w:rPr>
                <w:i/>
              </w:rPr>
              <w:t xml:space="preserve"> </w:t>
            </w:r>
            <w:proofErr w:type="spellStart"/>
            <w:r w:rsidRPr="000E32B4">
              <w:rPr>
                <w:i/>
              </w:rPr>
              <w:t>preparation</w:t>
            </w:r>
            <w:proofErr w:type="spellEnd"/>
            <w:r w:rsidRPr="000E32B4">
              <w:rPr>
                <w:i/>
              </w:rPr>
              <w:t xml:space="preserve"> and response </w:t>
            </w:r>
            <w:proofErr w:type="spellStart"/>
            <w:r w:rsidRPr="000E32B4">
              <w:rPr>
                <w:i/>
              </w:rPr>
              <w:t>for</w:t>
            </w:r>
            <w:proofErr w:type="spellEnd"/>
            <w:r w:rsidRPr="000E32B4">
              <w:rPr>
                <w:i/>
              </w:rPr>
              <w:t xml:space="preserve"> campus </w:t>
            </w:r>
            <w:proofErr w:type="spellStart"/>
            <w:r w:rsidRPr="000E32B4">
              <w:rPr>
                <w:i/>
              </w:rPr>
              <w:t>leaders</w:t>
            </w:r>
            <w:proofErr w:type="spellEnd"/>
            <w:r w:rsidRPr="00FE2CB7">
              <w:t>. Taylor &amp; Francis, 2023.</w:t>
            </w:r>
          </w:p>
          <w:p w14:paraId="0B4F8586" w14:textId="77777777" w:rsidR="008451FC" w:rsidRDefault="008451FC" w:rsidP="002217F3">
            <w:pPr>
              <w:jc w:val="both"/>
            </w:pPr>
            <w:r w:rsidRPr="000E32B4">
              <w:t xml:space="preserve">COOMBS, W. Timothy. </w:t>
            </w:r>
            <w:proofErr w:type="spellStart"/>
            <w:r w:rsidRPr="000E32B4">
              <w:rPr>
                <w:i/>
              </w:rPr>
              <w:t>Conceptualizing</w:t>
            </w:r>
            <w:proofErr w:type="spellEnd"/>
            <w:r w:rsidRPr="000E32B4">
              <w:rPr>
                <w:i/>
              </w:rPr>
              <w:t xml:space="preserve"> </w:t>
            </w:r>
            <w:proofErr w:type="spellStart"/>
            <w:r w:rsidRPr="000E32B4">
              <w:rPr>
                <w:i/>
              </w:rPr>
              <w:t>crisis</w:t>
            </w:r>
            <w:proofErr w:type="spellEnd"/>
            <w:r w:rsidRPr="000E32B4">
              <w:rPr>
                <w:i/>
              </w:rPr>
              <w:t xml:space="preserve"> </w:t>
            </w:r>
            <w:proofErr w:type="spellStart"/>
            <w:r w:rsidRPr="000E32B4">
              <w:rPr>
                <w:i/>
              </w:rPr>
              <w:t>communication</w:t>
            </w:r>
            <w:proofErr w:type="spellEnd"/>
            <w:r w:rsidRPr="000E32B4">
              <w:t xml:space="preserve">. In: Handbook </w:t>
            </w:r>
            <w:proofErr w:type="spellStart"/>
            <w:r w:rsidRPr="000E32B4">
              <w:t>of</w:t>
            </w:r>
            <w:proofErr w:type="spellEnd"/>
            <w:r w:rsidRPr="000E32B4">
              <w:t xml:space="preserve"> risk and </w:t>
            </w:r>
            <w:proofErr w:type="spellStart"/>
            <w:r w:rsidRPr="000E32B4">
              <w:t>crisis</w:t>
            </w:r>
            <w:proofErr w:type="spellEnd"/>
            <w:r w:rsidRPr="000E32B4">
              <w:t xml:space="preserve"> </w:t>
            </w:r>
            <w:proofErr w:type="spellStart"/>
            <w:r w:rsidRPr="000E32B4">
              <w:t>communication</w:t>
            </w:r>
            <w:proofErr w:type="spellEnd"/>
            <w:r w:rsidRPr="000E32B4">
              <w:t xml:space="preserve">. </w:t>
            </w:r>
            <w:proofErr w:type="spellStart"/>
            <w:r w:rsidRPr="000E32B4">
              <w:t>Routledge</w:t>
            </w:r>
            <w:proofErr w:type="spellEnd"/>
            <w:r w:rsidRPr="000E32B4">
              <w:t>, 2020. p. 99-118.</w:t>
            </w:r>
          </w:p>
          <w:p w14:paraId="04C22DC4" w14:textId="36BD6FFC" w:rsidR="008451FC" w:rsidDel="00814837" w:rsidRDefault="008451FC" w:rsidP="00814837">
            <w:pPr>
              <w:jc w:val="both"/>
              <w:rPr>
                <w:del w:id="182" w:author="Jiří Vojtěšek" w:date="2024-10-28T19:27:00Z"/>
              </w:rPr>
            </w:pPr>
            <w:r w:rsidRPr="00350A46">
              <w:t xml:space="preserve">POTŮČEK, Radovan. </w:t>
            </w:r>
            <w:proofErr w:type="spellStart"/>
            <w:r w:rsidRPr="00350A46">
              <w:rPr>
                <w:i/>
              </w:rPr>
              <w:t>Life</w:t>
            </w:r>
            <w:proofErr w:type="spellEnd"/>
            <w:r w:rsidRPr="00350A46">
              <w:rPr>
                <w:i/>
              </w:rPr>
              <w:t xml:space="preserve"> </w:t>
            </w:r>
            <w:proofErr w:type="spellStart"/>
            <w:r w:rsidRPr="00350A46">
              <w:rPr>
                <w:i/>
              </w:rPr>
              <w:t>cycle</w:t>
            </w:r>
            <w:proofErr w:type="spellEnd"/>
            <w:r w:rsidRPr="00350A46">
              <w:rPr>
                <w:i/>
              </w:rPr>
              <w:t xml:space="preserve"> </w:t>
            </w:r>
            <w:proofErr w:type="spellStart"/>
            <w:r w:rsidRPr="00350A46">
              <w:rPr>
                <w:i/>
              </w:rPr>
              <w:t>of</w:t>
            </w:r>
            <w:proofErr w:type="spellEnd"/>
            <w:r w:rsidRPr="00350A46">
              <w:rPr>
                <w:i/>
              </w:rPr>
              <w:t xml:space="preserve"> </w:t>
            </w:r>
            <w:proofErr w:type="spellStart"/>
            <w:r w:rsidRPr="00350A46">
              <w:rPr>
                <w:i/>
              </w:rPr>
              <w:t>the</w:t>
            </w:r>
            <w:proofErr w:type="spellEnd"/>
            <w:r w:rsidRPr="00350A46">
              <w:rPr>
                <w:i/>
              </w:rPr>
              <w:t xml:space="preserve"> </w:t>
            </w:r>
            <w:proofErr w:type="spellStart"/>
            <w:r w:rsidRPr="00350A46">
              <w:rPr>
                <w:i/>
              </w:rPr>
              <w:t>crisis</w:t>
            </w:r>
            <w:proofErr w:type="spellEnd"/>
            <w:r w:rsidRPr="00350A46">
              <w:rPr>
                <w:i/>
              </w:rPr>
              <w:t xml:space="preserve"> </w:t>
            </w:r>
            <w:proofErr w:type="spellStart"/>
            <w:r w:rsidRPr="00350A46">
              <w:rPr>
                <w:i/>
              </w:rPr>
              <w:t>situation</w:t>
            </w:r>
            <w:proofErr w:type="spellEnd"/>
            <w:r w:rsidRPr="00350A46">
              <w:rPr>
                <w:i/>
              </w:rPr>
              <w:t xml:space="preserve"> </w:t>
            </w:r>
            <w:proofErr w:type="spellStart"/>
            <w:r w:rsidRPr="00350A46">
              <w:rPr>
                <w:i/>
              </w:rPr>
              <w:t>threat</w:t>
            </w:r>
            <w:proofErr w:type="spellEnd"/>
            <w:r w:rsidRPr="00350A46">
              <w:rPr>
                <w:i/>
              </w:rPr>
              <w:t xml:space="preserve"> and </w:t>
            </w:r>
            <w:proofErr w:type="spellStart"/>
            <w:r w:rsidRPr="00350A46">
              <w:rPr>
                <w:i/>
              </w:rPr>
              <w:t>its</w:t>
            </w:r>
            <w:proofErr w:type="spellEnd"/>
            <w:r w:rsidRPr="00350A46">
              <w:rPr>
                <w:i/>
              </w:rPr>
              <w:t xml:space="preserve"> </w:t>
            </w:r>
            <w:proofErr w:type="spellStart"/>
            <w:r w:rsidRPr="00350A46">
              <w:rPr>
                <w:i/>
              </w:rPr>
              <w:t>various</w:t>
            </w:r>
            <w:proofErr w:type="spellEnd"/>
            <w:r w:rsidRPr="00350A46">
              <w:rPr>
                <w:i/>
              </w:rPr>
              <w:t xml:space="preserve"> </w:t>
            </w:r>
            <w:proofErr w:type="spellStart"/>
            <w:r w:rsidRPr="00350A46">
              <w:rPr>
                <w:i/>
              </w:rPr>
              <w:t>models</w:t>
            </w:r>
            <w:proofErr w:type="spellEnd"/>
            <w:r w:rsidRPr="00350A46">
              <w:rPr>
                <w:i/>
              </w:rPr>
              <w:t xml:space="preserve">. </w:t>
            </w:r>
            <w:proofErr w:type="spellStart"/>
            <w:r w:rsidRPr="00350A46">
              <w:rPr>
                <w:i/>
              </w:rPr>
              <w:t>Qualitative</w:t>
            </w:r>
            <w:proofErr w:type="spellEnd"/>
            <w:r w:rsidRPr="00350A46">
              <w:rPr>
                <w:i/>
              </w:rPr>
              <w:t xml:space="preserve"> and </w:t>
            </w:r>
            <w:proofErr w:type="spellStart"/>
            <w:r w:rsidRPr="00350A46">
              <w:rPr>
                <w:i/>
              </w:rPr>
              <w:t>Quantitative</w:t>
            </w:r>
            <w:proofErr w:type="spellEnd"/>
            <w:r w:rsidRPr="00350A46">
              <w:rPr>
                <w:i/>
              </w:rPr>
              <w:t xml:space="preserve"> </w:t>
            </w:r>
            <w:proofErr w:type="spellStart"/>
            <w:r w:rsidRPr="00350A46">
              <w:rPr>
                <w:i/>
              </w:rPr>
              <w:t>Models</w:t>
            </w:r>
            <w:proofErr w:type="spellEnd"/>
            <w:r w:rsidRPr="00350A46">
              <w:rPr>
                <w:i/>
              </w:rPr>
              <w:t xml:space="preserve"> in Socio-</w:t>
            </w:r>
            <w:proofErr w:type="spellStart"/>
            <w:r w:rsidRPr="00350A46">
              <w:rPr>
                <w:i/>
              </w:rPr>
              <w:t>Economic</w:t>
            </w:r>
            <w:proofErr w:type="spellEnd"/>
            <w:r w:rsidRPr="00350A46">
              <w:rPr>
                <w:i/>
              </w:rPr>
              <w:t xml:space="preserve"> Systems</w:t>
            </w:r>
            <w:r w:rsidRPr="00350A46">
              <w:t xml:space="preserve"> and </w:t>
            </w:r>
            <w:proofErr w:type="spellStart"/>
            <w:r w:rsidRPr="00350A46">
              <w:t>Social</w:t>
            </w:r>
            <w:proofErr w:type="spellEnd"/>
            <w:r w:rsidRPr="00350A46">
              <w:t xml:space="preserve"> </w:t>
            </w:r>
            <w:proofErr w:type="spellStart"/>
            <w:r w:rsidRPr="00350A46">
              <w:t>Work</w:t>
            </w:r>
            <w:proofErr w:type="spellEnd"/>
            <w:r w:rsidRPr="00350A46">
              <w:t>, 2020, 443-461.</w:t>
            </w:r>
          </w:p>
          <w:p w14:paraId="286261A4" w14:textId="7B68743A" w:rsidR="008451FC" w:rsidRPr="007B0487" w:rsidDel="00814837" w:rsidRDefault="008451FC">
            <w:pPr>
              <w:jc w:val="both"/>
              <w:rPr>
                <w:del w:id="183" w:author="Jiří Vojtěšek" w:date="2024-10-28T19:27:00Z"/>
              </w:rPr>
            </w:pPr>
            <w:del w:id="184" w:author="Jiří Vojtěšek" w:date="2024-10-28T19:27:00Z">
              <w:r w:rsidRPr="007B0487" w:rsidDel="00814837">
                <w:delText xml:space="preserve">RICHTER., R., </w:delText>
              </w:r>
              <w:r w:rsidRPr="0025071A" w:rsidDel="00814837">
                <w:rPr>
                  <w:i/>
                  <w:iCs/>
                </w:rPr>
                <w:delText>Slovník pojmů krizového řízení</w:delText>
              </w:r>
              <w:r w:rsidRPr="007B0487" w:rsidDel="00814837">
                <w:delText>, MV – generální ředitelství Hasičského záchranného sboru ČR, 2018.</w:delText>
              </w:r>
            </w:del>
          </w:p>
          <w:p w14:paraId="61489536" w14:textId="5F55FE8C" w:rsidR="008451FC" w:rsidDel="00814837" w:rsidRDefault="008451FC">
            <w:pPr>
              <w:jc w:val="both"/>
              <w:rPr>
                <w:del w:id="185" w:author="Jiří Vojtěšek" w:date="2024-10-28T19:27:00Z"/>
              </w:rPr>
            </w:pPr>
            <w:del w:id="186" w:author="Jiří Vojtěšek" w:date="2024-10-28T19:27:00Z">
              <w:r w:rsidRPr="007B0487" w:rsidDel="00814837">
                <w:delText xml:space="preserve">VILÁŠEK, Josef; FUS, Jan. </w:delText>
              </w:r>
              <w:r w:rsidRPr="0025071A" w:rsidDel="00814837">
                <w:rPr>
                  <w:i/>
                  <w:iCs/>
                </w:rPr>
                <w:delText>Krizové řízení v ČR na počátku 21. století</w:delText>
              </w:r>
              <w:r w:rsidRPr="007B0487" w:rsidDel="00814837">
                <w:delText>. Charles University in Prague, Karolinum Press, 2023.</w:delText>
              </w:r>
            </w:del>
          </w:p>
          <w:p w14:paraId="38912125" w14:textId="04C700FD" w:rsidR="008451FC" w:rsidRDefault="008451FC">
            <w:pPr>
              <w:jc w:val="both"/>
            </w:pPr>
            <w:del w:id="187" w:author="Jiří Vojtěšek" w:date="2024-10-28T19:27:00Z">
              <w:r w:rsidRPr="007B0487" w:rsidDel="00814837">
                <w:delText xml:space="preserve">HOLEC, Tomáš. </w:delText>
              </w:r>
              <w:r w:rsidRPr="0025071A" w:rsidDel="00814837">
                <w:rPr>
                  <w:i/>
                  <w:iCs/>
                </w:rPr>
                <w:delText>Ochrana obyvatel a krizové řízení: praktický průvodce a rádce úředníka</w:delText>
              </w:r>
              <w:r w:rsidRPr="007B0487" w:rsidDel="00814837">
                <w:delText>. Ministerstvo vnitra České republiky, 2021.</w:delText>
              </w:r>
            </w:del>
          </w:p>
          <w:p w14:paraId="32B14AD4" w14:textId="77777777" w:rsidR="008451FC" w:rsidRPr="002732A7" w:rsidRDefault="008451FC" w:rsidP="002217F3">
            <w:pPr>
              <w:jc w:val="both"/>
            </w:pPr>
          </w:p>
          <w:p w14:paraId="56907E4E"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Doporučená literatura:</w:t>
            </w:r>
            <w:r w:rsidRPr="002732A7">
              <w:rPr>
                <w:rFonts w:ascii="Arial Narrow" w:hAnsi="Arial Narrow"/>
                <w:i/>
                <w:iCs/>
                <w:sz w:val="20"/>
                <w:szCs w:val="20"/>
              </w:rPr>
              <w:t xml:space="preserve"> </w:t>
            </w:r>
          </w:p>
          <w:p w14:paraId="004A67A2" w14:textId="77777777" w:rsidR="008451FC" w:rsidRDefault="008451FC" w:rsidP="002217F3">
            <w:pPr>
              <w:jc w:val="both"/>
            </w:pPr>
            <w:r w:rsidRPr="007B0487">
              <w:t xml:space="preserve">PEARSON, Christine M.; MITROFF, Ian I. </w:t>
            </w:r>
            <w:proofErr w:type="spellStart"/>
            <w:r w:rsidRPr="0025071A">
              <w:rPr>
                <w:i/>
                <w:iCs/>
              </w:rPr>
              <w:t>From</w:t>
            </w:r>
            <w:proofErr w:type="spellEnd"/>
            <w:r w:rsidRPr="0025071A">
              <w:rPr>
                <w:i/>
                <w:iCs/>
              </w:rPr>
              <w:t xml:space="preserve"> </w:t>
            </w:r>
            <w:proofErr w:type="spellStart"/>
            <w:r w:rsidRPr="0025071A">
              <w:rPr>
                <w:i/>
                <w:iCs/>
              </w:rPr>
              <w:t>crisis</w:t>
            </w:r>
            <w:proofErr w:type="spellEnd"/>
            <w:r w:rsidRPr="0025071A">
              <w:rPr>
                <w:i/>
                <w:iCs/>
              </w:rPr>
              <w:t xml:space="preserve"> </w:t>
            </w:r>
            <w:proofErr w:type="spellStart"/>
            <w:r w:rsidRPr="0025071A">
              <w:rPr>
                <w:i/>
                <w:iCs/>
              </w:rPr>
              <w:t>prone</w:t>
            </w:r>
            <w:proofErr w:type="spellEnd"/>
            <w:r w:rsidRPr="0025071A">
              <w:rPr>
                <w:i/>
                <w:iCs/>
              </w:rPr>
              <w:t xml:space="preserve"> to </w:t>
            </w:r>
            <w:proofErr w:type="spellStart"/>
            <w:r w:rsidRPr="0025071A">
              <w:rPr>
                <w:i/>
                <w:iCs/>
              </w:rPr>
              <w:t>crisis</w:t>
            </w:r>
            <w:proofErr w:type="spellEnd"/>
            <w:r w:rsidRPr="0025071A">
              <w:rPr>
                <w:i/>
                <w:iCs/>
              </w:rPr>
              <w:t xml:space="preserve"> </w:t>
            </w:r>
            <w:proofErr w:type="spellStart"/>
            <w:r w:rsidRPr="0025071A">
              <w:rPr>
                <w:i/>
                <w:iCs/>
              </w:rPr>
              <w:t>prepared</w:t>
            </w:r>
            <w:proofErr w:type="spellEnd"/>
            <w:r w:rsidRPr="0025071A">
              <w:rPr>
                <w:i/>
                <w:iCs/>
              </w:rPr>
              <w:t xml:space="preserve">: A framework </w:t>
            </w:r>
            <w:proofErr w:type="spellStart"/>
            <w:r w:rsidRPr="0025071A">
              <w:rPr>
                <w:i/>
                <w:iCs/>
              </w:rPr>
              <w:t>for</w:t>
            </w:r>
            <w:proofErr w:type="spellEnd"/>
            <w:r w:rsidRPr="0025071A">
              <w:rPr>
                <w:i/>
                <w:iCs/>
              </w:rPr>
              <w:t xml:space="preserve"> </w:t>
            </w:r>
            <w:proofErr w:type="spellStart"/>
            <w:r w:rsidRPr="0025071A">
              <w:rPr>
                <w:i/>
                <w:iCs/>
              </w:rPr>
              <w:t>crisis</w:t>
            </w:r>
            <w:proofErr w:type="spellEnd"/>
            <w:r w:rsidRPr="0025071A">
              <w:rPr>
                <w:i/>
                <w:iCs/>
              </w:rPr>
              <w:t xml:space="preserve"> management</w:t>
            </w:r>
            <w:r w:rsidRPr="007B0487">
              <w:t xml:space="preserve">. In: Risk management. </w:t>
            </w:r>
            <w:proofErr w:type="spellStart"/>
            <w:r w:rsidRPr="007B0487">
              <w:t>Routledge</w:t>
            </w:r>
            <w:proofErr w:type="spellEnd"/>
            <w:r w:rsidRPr="007B0487">
              <w:t>, 2019. p. 185-196.</w:t>
            </w:r>
          </w:p>
          <w:p w14:paraId="4176578A" w14:textId="77777777" w:rsidR="008451FC" w:rsidRDefault="008451FC" w:rsidP="002217F3">
            <w:pPr>
              <w:jc w:val="both"/>
            </w:pPr>
            <w:r w:rsidRPr="00351EE1">
              <w:t xml:space="preserve">HASSEL, Henrik; CEDERGREN, Alexander. </w:t>
            </w:r>
            <w:proofErr w:type="spellStart"/>
            <w:r w:rsidRPr="0025071A">
              <w:rPr>
                <w:i/>
                <w:iCs/>
              </w:rPr>
              <w:t>Integrating</w:t>
            </w:r>
            <w:proofErr w:type="spellEnd"/>
            <w:r w:rsidRPr="0025071A">
              <w:rPr>
                <w:i/>
                <w:iCs/>
              </w:rPr>
              <w:t xml:space="preserve"> risk </w:t>
            </w:r>
            <w:proofErr w:type="spellStart"/>
            <w:r w:rsidRPr="0025071A">
              <w:rPr>
                <w:i/>
                <w:iCs/>
              </w:rPr>
              <w:t>assessment</w:t>
            </w:r>
            <w:proofErr w:type="spellEnd"/>
            <w:r w:rsidRPr="0025071A">
              <w:rPr>
                <w:i/>
                <w:iCs/>
              </w:rPr>
              <w:t xml:space="preserve"> and business </w:t>
            </w:r>
            <w:proofErr w:type="spellStart"/>
            <w:r w:rsidRPr="0025071A">
              <w:rPr>
                <w:i/>
                <w:iCs/>
              </w:rPr>
              <w:t>impact</w:t>
            </w:r>
            <w:proofErr w:type="spellEnd"/>
            <w:r w:rsidRPr="0025071A">
              <w:rPr>
                <w:i/>
                <w:iCs/>
              </w:rPr>
              <w:t xml:space="preserve"> </w:t>
            </w:r>
            <w:proofErr w:type="spellStart"/>
            <w:r w:rsidRPr="0025071A">
              <w:rPr>
                <w:i/>
                <w:iCs/>
              </w:rPr>
              <w:t>assessment</w:t>
            </w:r>
            <w:proofErr w:type="spellEnd"/>
            <w:r w:rsidRPr="0025071A">
              <w:rPr>
                <w:i/>
                <w:iCs/>
              </w:rPr>
              <w:t xml:space="preserve"> in </w:t>
            </w:r>
            <w:proofErr w:type="spellStart"/>
            <w:r w:rsidRPr="0025071A">
              <w:rPr>
                <w:i/>
                <w:iCs/>
              </w:rPr>
              <w:t>the</w:t>
            </w:r>
            <w:proofErr w:type="spellEnd"/>
            <w:r w:rsidRPr="0025071A">
              <w:rPr>
                <w:i/>
                <w:iCs/>
              </w:rPr>
              <w:t xml:space="preserve"> public </w:t>
            </w:r>
            <w:proofErr w:type="spellStart"/>
            <w:r w:rsidRPr="0025071A">
              <w:rPr>
                <w:i/>
                <w:iCs/>
              </w:rPr>
              <w:t>crisis</w:t>
            </w:r>
            <w:proofErr w:type="spellEnd"/>
            <w:r w:rsidRPr="0025071A">
              <w:rPr>
                <w:i/>
                <w:iCs/>
              </w:rPr>
              <w:t xml:space="preserve"> management </w:t>
            </w:r>
            <w:proofErr w:type="spellStart"/>
            <w:r w:rsidRPr="0025071A">
              <w:rPr>
                <w:i/>
                <w:iCs/>
              </w:rPr>
              <w:t>sector</w:t>
            </w:r>
            <w:proofErr w:type="spellEnd"/>
            <w:r w:rsidRPr="0025071A">
              <w:rPr>
                <w:i/>
                <w:iCs/>
              </w:rPr>
              <w:t xml:space="preserve">. International </w:t>
            </w:r>
            <w:proofErr w:type="spellStart"/>
            <w:r w:rsidRPr="0025071A">
              <w:rPr>
                <w:i/>
                <w:iCs/>
              </w:rPr>
              <w:t>journal</w:t>
            </w:r>
            <w:proofErr w:type="spellEnd"/>
            <w:r w:rsidRPr="0025071A">
              <w:rPr>
                <w:i/>
                <w:iCs/>
              </w:rPr>
              <w:t xml:space="preserve"> </w:t>
            </w:r>
            <w:proofErr w:type="spellStart"/>
            <w:r w:rsidRPr="0025071A">
              <w:rPr>
                <w:i/>
                <w:iCs/>
              </w:rPr>
              <w:t>of</w:t>
            </w:r>
            <w:proofErr w:type="spellEnd"/>
            <w:r w:rsidRPr="0025071A">
              <w:rPr>
                <w:i/>
                <w:iCs/>
              </w:rPr>
              <w:t xml:space="preserve"> </w:t>
            </w:r>
            <w:proofErr w:type="spellStart"/>
            <w:r w:rsidRPr="0025071A">
              <w:rPr>
                <w:i/>
                <w:iCs/>
              </w:rPr>
              <w:t>disaster</w:t>
            </w:r>
            <w:proofErr w:type="spellEnd"/>
            <w:r w:rsidRPr="0025071A">
              <w:rPr>
                <w:i/>
                <w:iCs/>
              </w:rPr>
              <w:t xml:space="preserve"> risk </w:t>
            </w:r>
            <w:proofErr w:type="spellStart"/>
            <w:r w:rsidRPr="0025071A">
              <w:rPr>
                <w:i/>
                <w:iCs/>
              </w:rPr>
              <w:t>reduction</w:t>
            </w:r>
            <w:proofErr w:type="spellEnd"/>
            <w:r w:rsidRPr="00351EE1">
              <w:t>, 2021, 56: 102136.</w:t>
            </w:r>
          </w:p>
          <w:p w14:paraId="740930FB" w14:textId="77777777" w:rsidR="008451FC" w:rsidRDefault="008451FC" w:rsidP="002217F3">
            <w:pPr>
              <w:jc w:val="both"/>
            </w:pPr>
            <w:r w:rsidRPr="00351EE1">
              <w:t xml:space="preserve">WODAK, Ruth. </w:t>
            </w:r>
            <w:proofErr w:type="spellStart"/>
            <w:r w:rsidRPr="0025071A">
              <w:rPr>
                <w:i/>
                <w:iCs/>
              </w:rPr>
              <w:t>Crisis</w:t>
            </w:r>
            <w:proofErr w:type="spellEnd"/>
            <w:r w:rsidRPr="0025071A">
              <w:rPr>
                <w:i/>
                <w:iCs/>
              </w:rPr>
              <w:t xml:space="preserve"> </w:t>
            </w:r>
            <w:proofErr w:type="spellStart"/>
            <w:r w:rsidRPr="0025071A">
              <w:rPr>
                <w:i/>
                <w:iCs/>
              </w:rPr>
              <w:t>communication</w:t>
            </w:r>
            <w:proofErr w:type="spellEnd"/>
            <w:r w:rsidRPr="0025071A">
              <w:rPr>
                <w:i/>
                <w:iCs/>
              </w:rPr>
              <w:t xml:space="preserve"> and </w:t>
            </w:r>
            <w:proofErr w:type="spellStart"/>
            <w:r w:rsidRPr="0025071A">
              <w:rPr>
                <w:i/>
                <w:iCs/>
              </w:rPr>
              <w:t>crisis</w:t>
            </w:r>
            <w:proofErr w:type="spellEnd"/>
            <w:r w:rsidRPr="0025071A">
              <w:rPr>
                <w:i/>
                <w:iCs/>
              </w:rPr>
              <w:t xml:space="preserve"> management </w:t>
            </w:r>
            <w:proofErr w:type="spellStart"/>
            <w:r w:rsidRPr="0025071A">
              <w:rPr>
                <w:i/>
                <w:iCs/>
              </w:rPr>
              <w:t>during</w:t>
            </w:r>
            <w:proofErr w:type="spellEnd"/>
            <w:r w:rsidRPr="0025071A">
              <w:rPr>
                <w:i/>
                <w:iCs/>
              </w:rPr>
              <w:t xml:space="preserve"> COVID-19</w:t>
            </w:r>
            <w:r w:rsidRPr="00351EE1">
              <w:t xml:space="preserve">. </w:t>
            </w:r>
            <w:proofErr w:type="spellStart"/>
            <w:r w:rsidRPr="00351EE1">
              <w:t>Global</w:t>
            </w:r>
            <w:proofErr w:type="spellEnd"/>
            <w:r w:rsidRPr="00351EE1">
              <w:t xml:space="preserve"> </w:t>
            </w:r>
            <w:proofErr w:type="spellStart"/>
            <w:r w:rsidRPr="00351EE1">
              <w:t>Discourse</w:t>
            </w:r>
            <w:proofErr w:type="spellEnd"/>
            <w:r w:rsidRPr="00351EE1">
              <w:t>, 2021, 11.3: 329-353.</w:t>
            </w:r>
          </w:p>
          <w:p w14:paraId="1FA91255" w14:textId="77777777" w:rsidR="008451FC" w:rsidRPr="002732A7" w:rsidRDefault="008451FC" w:rsidP="002217F3">
            <w:pPr>
              <w:jc w:val="both"/>
            </w:pPr>
            <w:r w:rsidRPr="00731FC6">
              <w:t xml:space="preserve">YEO, </w:t>
            </w:r>
            <w:proofErr w:type="spellStart"/>
            <w:r w:rsidRPr="00731FC6">
              <w:t>Jungwon</w:t>
            </w:r>
            <w:proofErr w:type="spellEnd"/>
            <w:r w:rsidRPr="00731FC6">
              <w:t xml:space="preserve">, et al. </w:t>
            </w:r>
            <w:proofErr w:type="spellStart"/>
            <w:r w:rsidRPr="00731FC6">
              <w:t>Cultural</w:t>
            </w:r>
            <w:proofErr w:type="spellEnd"/>
            <w:r w:rsidRPr="00731FC6">
              <w:t xml:space="preserve"> </w:t>
            </w:r>
            <w:proofErr w:type="spellStart"/>
            <w:r w:rsidRPr="00731FC6">
              <w:t>approach</w:t>
            </w:r>
            <w:proofErr w:type="spellEnd"/>
            <w:r w:rsidRPr="00731FC6">
              <w:t xml:space="preserve"> to </w:t>
            </w:r>
            <w:proofErr w:type="spellStart"/>
            <w:r w:rsidRPr="00731FC6">
              <w:t>crisis</w:t>
            </w:r>
            <w:proofErr w:type="spellEnd"/>
            <w:r w:rsidRPr="00731FC6">
              <w:t xml:space="preserve"> management. In: </w:t>
            </w:r>
            <w:proofErr w:type="spellStart"/>
            <w:r w:rsidRPr="0025071A">
              <w:rPr>
                <w:i/>
                <w:iCs/>
              </w:rPr>
              <w:t>Global</w:t>
            </w:r>
            <w:proofErr w:type="spellEnd"/>
            <w:r w:rsidRPr="0025071A">
              <w:rPr>
                <w:i/>
                <w:iCs/>
              </w:rPr>
              <w:t xml:space="preserve"> </w:t>
            </w:r>
            <w:proofErr w:type="spellStart"/>
            <w:r w:rsidRPr="0025071A">
              <w:rPr>
                <w:i/>
                <w:iCs/>
              </w:rPr>
              <w:t>encyclopedia</w:t>
            </w:r>
            <w:proofErr w:type="spellEnd"/>
            <w:r w:rsidRPr="0025071A">
              <w:rPr>
                <w:i/>
                <w:iCs/>
              </w:rPr>
              <w:t xml:space="preserve"> </w:t>
            </w:r>
            <w:proofErr w:type="spellStart"/>
            <w:r w:rsidRPr="0025071A">
              <w:rPr>
                <w:i/>
                <w:iCs/>
              </w:rPr>
              <w:t>of</w:t>
            </w:r>
            <w:proofErr w:type="spellEnd"/>
            <w:r w:rsidRPr="0025071A">
              <w:rPr>
                <w:i/>
                <w:iCs/>
              </w:rPr>
              <w:t xml:space="preserve"> public </w:t>
            </w:r>
            <w:proofErr w:type="spellStart"/>
            <w:r w:rsidRPr="0025071A">
              <w:rPr>
                <w:i/>
                <w:iCs/>
              </w:rPr>
              <w:t>administration</w:t>
            </w:r>
            <w:proofErr w:type="spellEnd"/>
            <w:r w:rsidRPr="0025071A">
              <w:rPr>
                <w:i/>
                <w:iCs/>
              </w:rPr>
              <w:t xml:space="preserve">, public </w:t>
            </w:r>
            <w:proofErr w:type="spellStart"/>
            <w:r w:rsidRPr="0025071A">
              <w:rPr>
                <w:i/>
                <w:iCs/>
              </w:rPr>
              <w:t>policy</w:t>
            </w:r>
            <w:proofErr w:type="spellEnd"/>
            <w:r w:rsidRPr="0025071A">
              <w:rPr>
                <w:i/>
                <w:iCs/>
              </w:rPr>
              <w:t xml:space="preserve">, and </w:t>
            </w:r>
            <w:proofErr w:type="spellStart"/>
            <w:r w:rsidRPr="0025071A">
              <w:rPr>
                <w:i/>
                <w:iCs/>
              </w:rPr>
              <w:t>governance</w:t>
            </w:r>
            <w:proofErr w:type="spellEnd"/>
            <w:r w:rsidRPr="00731FC6">
              <w:t xml:space="preserve">. </w:t>
            </w:r>
            <w:proofErr w:type="spellStart"/>
            <w:r w:rsidRPr="00731FC6">
              <w:t>Cham</w:t>
            </w:r>
            <w:proofErr w:type="spellEnd"/>
            <w:r w:rsidRPr="00731FC6">
              <w:t xml:space="preserve">: </w:t>
            </w:r>
            <w:proofErr w:type="spellStart"/>
            <w:r w:rsidRPr="00731FC6">
              <w:t>Springer</w:t>
            </w:r>
            <w:proofErr w:type="spellEnd"/>
            <w:r w:rsidRPr="00731FC6">
              <w:t xml:space="preserve"> International </w:t>
            </w:r>
            <w:proofErr w:type="spellStart"/>
            <w:r w:rsidRPr="00731FC6">
              <w:t>Publishing</w:t>
            </w:r>
            <w:proofErr w:type="spellEnd"/>
            <w:r w:rsidRPr="00731FC6">
              <w:t>, 2023. p. 2833-2836.</w:t>
            </w:r>
          </w:p>
        </w:tc>
      </w:tr>
    </w:tbl>
    <w:p w14:paraId="304B8627"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7B7BEDCE"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5A795342" w14:textId="3761717C" w:rsidR="008451FC" w:rsidRPr="002732A7" w:rsidRDefault="008451FC" w:rsidP="002217F3">
            <w:pPr>
              <w:jc w:val="center"/>
              <w:rPr>
                <w:b/>
              </w:rPr>
            </w:pPr>
            <w:r w:rsidRPr="002732A7">
              <w:rPr>
                <w:b/>
              </w:rPr>
              <w:lastRenderedPageBreak/>
              <w:t>Informace ke kombinované nebo distanční formě</w:t>
            </w:r>
          </w:p>
        </w:tc>
      </w:tr>
      <w:tr w:rsidR="008451FC" w:rsidRPr="002732A7" w14:paraId="5C1BFC63" w14:textId="77777777" w:rsidTr="0025071A">
        <w:tc>
          <w:tcPr>
            <w:tcW w:w="4787" w:type="dxa"/>
            <w:tcBorders>
              <w:top w:val="single" w:sz="2" w:space="0" w:color="auto"/>
            </w:tcBorders>
            <w:shd w:val="clear" w:color="auto" w:fill="F7CAAC"/>
          </w:tcPr>
          <w:p w14:paraId="5C5EE814"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FFA2500"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7A6A53C1" w14:textId="77777777" w:rsidR="008451FC" w:rsidRPr="002732A7" w:rsidRDefault="008451FC" w:rsidP="002217F3">
            <w:pPr>
              <w:jc w:val="both"/>
              <w:rPr>
                <w:b/>
              </w:rPr>
            </w:pPr>
            <w:r w:rsidRPr="002732A7">
              <w:rPr>
                <w:b/>
              </w:rPr>
              <w:t xml:space="preserve">hodin </w:t>
            </w:r>
          </w:p>
        </w:tc>
      </w:tr>
      <w:tr w:rsidR="008451FC" w:rsidRPr="002732A7" w14:paraId="1069D1CD" w14:textId="77777777" w:rsidTr="0025071A">
        <w:tc>
          <w:tcPr>
            <w:tcW w:w="9855" w:type="dxa"/>
            <w:gridSpan w:val="3"/>
            <w:shd w:val="clear" w:color="auto" w:fill="F7CAAC"/>
          </w:tcPr>
          <w:p w14:paraId="38AE43BF" w14:textId="77777777" w:rsidR="008451FC" w:rsidRPr="002732A7" w:rsidRDefault="008451FC" w:rsidP="002217F3">
            <w:pPr>
              <w:jc w:val="both"/>
              <w:rPr>
                <w:b/>
              </w:rPr>
            </w:pPr>
            <w:r w:rsidRPr="002732A7">
              <w:rPr>
                <w:b/>
              </w:rPr>
              <w:t>Informace o způsobu kontaktu s vyučujícím</w:t>
            </w:r>
          </w:p>
        </w:tc>
      </w:tr>
      <w:tr w:rsidR="008451FC" w:rsidRPr="002732A7" w14:paraId="60B08C1D" w14:textId="77777777" w:rsidTr="0025071A">
        <w:trPr>
          <w:trHeight w:val="758"/>
        </w:trPr>
        <w:tc>
          <w:tcPr>
            <w:tcW w:w="9855" w:type="dxa"/>
            <w:gridSpan w:val="3"/>
          </w:tcPr>
          <w:p w14:paraId="46A27007"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FFC30FD" w14:textId="77777777" w:rsidR="008451FC" w:rsidRPr="002732A7" w:rsidRDefault="008451FC" w:rsidP="008451FC"/>
    <w:p w14:paraId="38F04ECD"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E2D4127" w14:textId="77777777" w:rsidTr="002217F3">
        <w:tc>
          <w:tcPr>
            <w:tcW w:w="9855" w:type="dxa"/>
            <w:gridSpan w:val="9"/>
            <w:tcBorders>
              <w:bottom w:val="double" w:sz="4" w:space="0" w:color="auto"/>
            </w:tcBorders>
            <w:shd w:val="clear" w:color="auto" w:fill="BDD6EE"/>
          </w:tcPr>
          <w:p w14:paraId="760BCFBB" w14:textId="3170C3AC" w:rsidR="008451FC" w:rsidRPr="002732A7" w:rsidRDefault="008451FC" w:rsidP="002217F3">
            <w:pPr>
              <w:tabs>
                <w:tab w:val="right" w:pos="9514"/>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5AFE0AC2" w14:textId="77777777" w:rsidTr="002217F3">
        <w:tc>
          <w:tcPr>
            <w:tcW w:w="3086" w:type="dxa"/>
            <w:tcBorders>
              <w:top w:val="double" w:sz="4" w:space="0" w:color="auto"/>
            </w:tcBorders>
            <w:shd w:val="clear" w:color="auto" w:fill="F7CAAC"/>
          </w:tcPr>
          <w:p w14:paraId="692957B2"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2164265" w14:textId="108C79B9" w:rsidR="008451FC" w:rsidRPr="002732A7" w:rsidRDefault="008C7640" w:rsidP="002217F3">
            <w:pPr>
              <w:jc w:val="both"/>
            </w:pPr>
            <w:bookmarkStart w:id="188" w:name="BIII_KybernetickaBezpecnost"/>
            <w:proofErr w:type="spellStart"/>
            <w:r>
              <w:t>Cyber</w:t>
            </w:r>
            <w:proofErr w:type="spellEnd"/>
            <w:r>
              <w:t xml:space="preserve"> </w:t>
            </w:r>
            <w:proofErr w:type="spellStart"/>
            <w:r>
              <w:t>Security</w:t>
            </w:r>
            <w:proofErr w:type="spellEnd"/>
            <w:r>
              <w:t xml:space="preserve"> </w:t>
            </w:r>
            <w:bookmarkEnd w:id="188"/>
          </w:p>
        </w:tc>
      </w:tr>
      <w:tr w:rsidR="008451FC" w:rsidRPr="002732A7" w14:paraId="16707906" w14:textId="77777777" w:rsidTr="002217F3">
        <w:tc>
          <w:tcPr>
            <w:tcW w:w="3086" w:type="dxa"/>
            <w:shd w:val="clear" w:color="auto" w:fill="F7CAAC"/>
          </w:tcPr>
          <w:p w14:paraId="5EEFAE3C" w14:textId="77777777" w:rsidR="008451FC" w:rsidRPr="002732A7" w:rsidRDefault="008451FC" w:rsidP="002217F3">
            <w:pPr>
              <w:jc w:val="both"/>
              <w:rPr>
                <w:b/>
              </w:rPr>
            </w:pPr>
            <w:r w:rsidRPr="002732A7">
              <w:rPr>
                <w:b/>
              </w:rPr>
              <w:t>Typ předmětu</w:t>
            </w:r>
          </w:p>
        </w:tc>
        <w:tc>
          <w:tcPr>
            <w:tcW w:w="3406" w:type="dxa"/>
            <w:gridSpan w:val="5"/>
          </w:tcPr>
          <w:p w14:paraId="2BFC1402" w14:textId="77777777" w:rsidR="008451FC" w:rsidRPr="002732A7" w:rsidRDefault="008451FC" w:rsidP="002217F3">
            <w:pPr>
              <w:jc w:val="both"/>
            </w:pPr>
            <w:r>
              <w:t>povinně volitelný – skupina II.</w:t>
            </w:r>
          </w:p>
        </w:tc>
        <w:tc>
          <w:tcPr>
            <w:tcW w:w="2695" w:type="dxa"/>
            <w:gridSpan w:val="2"/>
            <w:shd w:val="clear" w:color="auto" w:fill="F7CAAC"/>
          </w:tcPr>
          <w:p w14:paraId="00984CE6" w14:textId="77777777" w:rsidR="008451FC" w:rsidRPr="002732A7" w:rsidRDefault="008451FC" w:rsidP="002217F3">
            <w:pPr>
              <w:jc w:val="both"/>
            </w:pPr>
            <w:r w:rsidRPr="002732A7">
              <w:rPr>
                <w:b/>
              </w:rPr>
              <w:t>doporučený ročník / semestr</w:t>
            </w:r>
          </w:p>
        </w:tc>
        <w:tc>
          <w:tcPr>
            <w:tcW w:w="668" w:type="dxa"/>
          </w:tcPr>
          <w:p w14:paraId="6DCAC18F" w14:textId="77777777" w:rsidR="008451FC" w:rsidRPr="002732A7" w:rsidRDefault="008451FC" w:rsidP="002217F3">
            <w:pPr>
              <w:jc w:val="both"/>
            </w:pPr>
          </w:p>
        </w:tc>
      </w:tr>
      <w:tr w:rsidR="008451FC" w:rsidRPr="002732A7" w14:paraId="5C9D2FE4" w14:textId="77777777" w:rsidTr="002217F3">
        <w:tc>
          <w:tcPr>
            <w:tcW w:w="3086" w:type="dxa"/>
            <w:shd w:val="clear" w:color="auto" w:fill="F7CAAC"/>
          </w:tcPr>
          <w:p w14:paraId="73DF93BF" w14:textId="77777777" w:rsidR="008451FC" w:rsidRPr="002732A7" w:rsidRDefault="008451FC" w:rsidP="002217F3">
            <w:pPr>
              <w:jc w:val="both"/>
              <w:rPr>
                <w:b/>
              </w:rPr>
            </w:pPr>
            <w:r w:rsidRPr="002732A7">
              <w:rPr>
                <w:b/>
              </w:rPr>
              <w:t>Rozsah studijního předmětu</w:t>
            </w:r>
          </w:p>
        </w:tc>
        <w:tc>
          <w:tcPr>
            <w:tcW w:w="1701" w:type="dxa"/>
            <w:gridSpan w:val="3"/>
          </w:tcPr>
          <w:p w14:paraId="63340BE8" w14:textId="77777777" w:rsidR="008451FC" w:rsidRPr="002732A7" w:rsidRDefault="008451FC" w:rsidP="002217F3">
            <w:pPr>
              <w:jc w:val="both"/>
            </w:pPr>
            <w:r>
              <w:t>15k</w:t>
            </w:r>
          </w:p>
        </w:tc>
        <w:tc>
          <w:tcPr>
            <w:tcW w:w="889" w:type="dxa"/>
            <w:shd w:val="clear" w:color="auto" w:fill="F7CAAC"/>
          </w:tcPr>
          <w:p w14:paraId="5EB9B77E" w14:textId="77777777" w:rsidR="008451FC" w:rsidRPr="002732A7" w:rsidRDefault="008451FC" w:rsidP="002217F3">
            <w:pPr>
              <w:jc w:val="both"/>
              <w:rPr>
                <w:b/>
              </w:rPr>
            </w:pPr>
            <w:r w:rsidRPr="002732A7">
              <w:rPr>
                <w:b/>
              </w:rPr>
              <w:t xml:space="preserve">hod. </w:t>
            </w:r>
          </w:p>
        </w:tc>
        <w:tc>
          <w:tcPr>
            <w:tcW w:w="816" w:type="dxa"/>
          </w:tcPr>
          <w:p w14:paraId="15C1526A" w14:textId="2ADCBAA5" w:rsidR="008451FC" w:rsidRPr="002732A7" w:rsidRDefault="001D6091" w:rsidP="002217F3">
            <w:pPr>
              <w:jc w:val="both"/>
            </w:pPr>
            <w:ins w:id="189" w:author="Jiří Vojtěšek" w:date="2024-10-30T10:38:00Z">
              <w:r>
                <w:t>15</w:t>
              </w:r>
            </w:ins>
          </w:p>
        </w:tc>
        <w:tc>
          <w:tcPr>
            <w:tcW w:w="2156" w:type="dxa"/>
            <w:shd w:val="clear" w:color="auto" w:fill="F7CAAC"/>
          </w:tcPr>
          <w:p w14:paraId="348366BA" w14:textId="77777777" w:rsidR="008451FC" w:rsidRPr="002732A7" w:rsidRDefault="008451FC" w:rsidP="002217F3">
            <w:pPr>
              <w:jc w:val="both"/>
              <w:rPr>
                <w:b/>
              </w:rPr>
            </w:pPr>
            <w:r w:rsidRPr="002732A7">
              <w:rPr>
                <w:b/>
              </w:rPr>
              <w:t>kreditů</w:t>
            </w:r>
          </w:p>
        </w:tc>
        <w:tc>
          <w:tcPr>
            <w:tcW w:w="1207" w:type="dxa"/>
            <w:gridSpan w:val="2"/>
          </w:tcPr>
          <w:p w14:paraId="3008CC95" w14:textId="77777777" w:rsidR="008451FC" w:rsidRPr="002732A7" w:rsidRDefault="008451FC" w:rsidP="002217F3">
            <w:pPr>
              <w:jc w:val="both"/>
            </w:pPr>
            <w:r w:rsidRPr="002732A7">
              <w:t>10</w:t>
            </w:r>
          </w:p>
        </w:tc>
      </w:tr>
      <w:tr w:rsidR="008451FC" w:rsidRPr="002732A7" w14:paraId="22B466E2" w14:textId="77777777" w:rsidTr="002217F3">
        <w:tc>
          <w:tcPr>
            <w:tcW w:w="3086" w:type="dxa"/>
            <w:shd w:val="clear" w:color="auto" w:fill="F7CAAC"/>
          </w:tcPr>
          <w:p w14:paraId="15432DC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4D3FC6A4" w14:textId="77777777" w:rsidR="008451FC" w:rsidRPr="002732A7" w:rsidRDefault="008451FC" w:rsidP="002217F3">
            <w:pPr>
              <w:jc w:val="both"/>
            </w:pPr>
          </w:p>
        </w:tc>
      </w:tr>
      <w:tr w:rsidR="008451FC" w:rsidRPr="002732A7" w14:paraId="60DEDB66" w14:textId="77777777" w:rsidTr="002217F3">
        <w:tc>
          <w:tcPr>
            <w:tcW w:w="3086" w:type="dxa"/>
            <w:shd w:val="clear" w:color="auto" w:fill="F7CAAC"/>
          </w:tcPr>
          <w:p w14:paraId="7DDBB5C1" w14:textId="77777777" w:rsidR="008451FC" w:rsidRPr="002732A7" w:rsidRDefault="008451FC" w:rsidP="002217F3">
            <w:pPr>
              <w:jc w:val="both"/>
              <w:rPr>
                <w:b/>
              </w:rPr>
            </w:pPr>
            <w:r w:rsidRPr="002732A7">
              <w:rPr>
                <w:b/>
              </w:rPr>
              <w:t>Způsob ověření výsledků učení</w:t>
            </w:r>
          </w:p>
        </w:tc>
        <w:tc>
          <w:tcPr>
            <w:tcW w:w="3406" w:type="dxa"/>
            <w:gridSpan w:val="5"/>
          </w:tcPr>
          <w:p w14:paraId="70D89C28" w14:textId="77777777" w:rsidR="008451FC" w:rsidRPr="002732A7" w:rsidRDefault="008451FC" w:rsidP="002217F3">
            <w:pPr>
              <w:jc w:val="both"/>
            </w:pPr>
            <w:r w:rsidRPr="002732A7">
              <w:t>Zkouška</w:t>
            </w:r>
          </w:p>
        </w:tc>
        <w:tc>
          <w:tcPr>
            <w:tcW w:w="2156" w:type="dxa"/>
            <w:shd w:val="clear" w:color="auto" w:fill="F7CAAC"/>
          </w:tcPr>
          <w:p w14:paraId="40EB8BDD" w14:textId="77777777" w:rsidR="008451FC" w:rsidRPr="002732A7" w:rsidRDefault="008451FC" w:rsidP="002217F3">
            <w:pPr>
              <w:jc w:val="both"/>
              <w:rPr>
                <w:b/>
              </w:rPr>
            </w:pPr>
            <w:r w:rsidRPr="002732A7">
              <w:rPr>
                <w:b/>
              </w:rPr>
              <w:t>Forma výuky</w:t>
            </w:r>
          </w:p>
        </w:tc>
        <w:tc>
          <w:tcPr>
            <w:tcW w:w="1207" w:type="dxa"/>
            <w:gridSpan w:val="2"/>
          </w:tcPr>
          <w:p w14:paraId="27617554" w14:textId="77777777" w:rsidR="008451FC" w:rsidRPr="002732A7" w:rsidRDefault="008451FC" w:rsidP="002217F3">
            <w:pPr>
              <w:jc w:val="both"/>
            </w:pPr>
            <w:r w:rsidRPr="002732A7">
              <w:t>Konzultační</w:t>
            </w:r>
          </w:p>
        </w:tc>
      </w:tr>
      <w:tr w:rsidR="008451FC" w:rsidRPr="002732A7" w14:paraId="0ECFA6AB" w14:textId="77777777" w:rsidTr="002217F3">
        <w:tc>
          <w:tcPr>
            <w:tcW w:w="3086" w:type="dxa"/>
            <w:shd w:val="clear" w:color="auto" w:fill="F7CAAC"/>
          </w:tcPr>
          <w:p w14:paraId="6093C79F"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205E0A5C" w14:textId="77777777" w:rsidR="008451FC" w:rsidRPr="002732A7" w:rsidRDefault="008451FC" w:rsidP="002217F3">
            <w:pPr>
              <w:jc w:val="both"/>
            </w:pPr>
            <w:r w:rsidRPr="002732A7">
              <w:t>Ústní forma ověření výsledků</w:t>
            </w:r>
          </w:p>
          <w:p w14:paraId="52C03EF7"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343C77E0"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70442466" w14:textId="77777777" w:rsidTr="002217F3">
        <w:trPr>
          <w:trHeight w:val="92"/>
        </w:trPr>
        <w:tc>
          <w:tcPr>
            <w:tcW w:w="9855" w:type="dxa"/>
            <w:gridSpan w:val="9"/>
            <w:tcBorders>
              <w:top w:val="nil"/>
            </w:tcBorders>
          </w:tcPr>
          <w:p w14:paraId="4F399CE0" w14:textId="77777777" w:rsidR="008451FC" w:rsidRPr="002732A7" w:rsidRDefault="008451FC" w:rsidP="002217F3">
            <w:pPr>
              <w:jc w:val="both"/>
            </w:pPr>
          </w:p>
        </w:tc>
      </w:tr>
      <w:tr w:rsidR="008451FC" w:rsidRPr="002732A7" w14:paraId="34768B1B" w14:textId="77777777" w:rsidTr="002217F3">
        <w:trPr>
          <w:trHeight w:val="197"/>
        </w:trPr>
        <w:tc>
          <w:tcPr>
            <w:tcW w:w="3086" w:type="dxa"/>
            <w:tcBorders>
              <w:top w:val="nil"/>
            </w:tcBorders>
            <w:shd w:val="clear" w:color="auto" w:fill="F7CAAC"/>
          </w:tcPr>
          <w:p w14:paraId="013553E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5E02EF6" w14:textId="77777777" w:rsidR="008451FC" w:rsidRPr="002732A7" w:rsidRDefault="008451FC" w:rsidP="002217F3">
            <w:pPr>
              <w:jc w:val="both"/>
            </w:pPr>
            <w:r w:rsidRPr="002732A7">
              <w:t>prof. Mgr. Roman Jašek, Ph.D., DBA</w:t>
            </w:r>
          </w:p>
        </w:tc>
      </w:tr>
      <w:tr w:rsidR="008451FC" w:rsidRPr="002732A7" w14:paraId="5ACA79B3" w14:textId="77777777" w:rsidTr="002217F3">
        <w:trPr>
          <w:trHeight w:val="243"/>
        </w:trPr>
        <w:tc>
          <w:tcPr>
            <w:tcW w:w="3086" w:type="dxa"/>
            <w:tcBorders>
              <w:top w:val="nil"/>
            </w:tcBorders>
            <w:shd w:val="clear" w:color="auto" w:fill="F7CAAC"/>
          </w:tcPr>
          <w:p w14:paraId="42C353DD"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5A7522F2"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52C499DB" w14:textId="77777777" w:rsidTr="002217F3">
        <w:tc>
          <w:tcPr>
            <w:tcW w:w="3086" w:type="dxa"/>
            <w:shd w:val="clear" w:color="auto" w:fill="F7CAAC"/>
          </w:tcPr>
          <w:p w14:paraId="24ABB56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6A5BD190" w14:textId="77777777" w:rsidR="008451FC" w:rsidRDefault="008451FC" w:rsidP="002217F3">
            <w:pPr>
              <w:pStyle w:val="Default"/>
              <w:jc w:val="both"/>
              <w:rPr>
                <w:rFonts w:ascii="Arial Narrow" w:eastAsia="Times New Roman" w:hAnsi="Arial Narrow"/>
                <w:color w:val="auto"/>
                <w:sz w:val="20"/>
                <w:szCs w:val="20"/>
              </w:rPr>
            </w:pPr>
            <w:r w:rsidRPr="00BF353F">
              <w:rPr>
                <w:rFonts w:ascii="Arial Narrow" w:eastAsia="Times New Roman" w:hAnsi="Arial Narrow"/>
                <w:b/>
                <w:bCs/>
                <w:color w:val="auto"/>
                <w:sz w:val="20"/>
                <w:szCs w:val="20"/>
              </w:rPr>
              <w:t xml:space="preserve">prof. Mgr. Roman Jašek, Ph.D., DBA </w:t>
            </w:r>
            <w:r w:rsidRPr="00BF353F">
              <w:rPr>
                <w:rFonts w:ascii="Arial Narrow" w:eastAsia="Times New Roman" w:hAnsi="Arial Narrow"/>
                <w:color w:val="auto"/>
                <w:sz w:val="20"/>
                <w:szCs w:val="20"/>
              </w:rPr>
              <w:t>(</w:t>
            </w:r>
            <w:r>
              <w:rPr>
                <w:rFonts w:ascii="Arial Narrow" w:eastAsia="Times New Roman" w:hAnsi="Arial Narrow"/>
                <w:color w:val="auto"/>
                <w:sz w:val="20"/>
                <w:szCs w:val="20"/>
              </w:rPr>
              <w:t>10</w:t>
            </w:r>
            <w:r w:rsidRPr="00BF353F">
              <w:rPr>
                <w:rFonts w:ascii="Arial Narrow" w:eastAsia="Times New Roman" w:hAnsi="Arial Narrow"/>
                <w:color w:val="auto"/>
                <w:sz w:val="20"/>
                <w:szCs w:val="20"/>
              </w:rPr>
              <w:t>0 %)</w:t>
            </w:r>
          </w:p>
          <w:p w14:paraId="5F837FA4" w14:textId="77777777" w:rsidR="008451FC" w:rsidRPr="00BF353F" w:rsidRDefault="008451FC" w:rsidP="002217F3">
            <w:pPr>
              <w:pStyle w:val="Default"/>
              <w:jc w:val="both"/>
              <w:rPr>
                <w:rFonts w:ascii="Arial Narrow" w:hAnsi="Arial Narrow"/>
                <w:sz w:val="20"/>
                <w:szCs w:val="20"/>
              </w:rPr>
            </w:pPr>
            <w:r w:rsidRPr="00BF353F">
              <w:rPr>
                <w:rFonts w:ascii="Arial Narrow" w:hAnsi="Arial Narrow"/>
                <w:sz w:val="20"/>
                <w:szCs w:val="20"/>
              </w:rPr>
              <w:t>prof. Ing. Roman Šenkeřík, Ph.D.</w:t>
            </w:r>
          </w:p>
        </w:tc>
      </w:tr>
      <w:tr w:rsidR="008451FC" w:rsidRPr="002732A7" w14:paraId="0E460E1D" w14:textId="77777777" w:rsidTr="002217F3">
        <w:trPr>
          <w:trHeight w:val="141"/>
        </w:trPr>
        <w:tc>
          <w:tcPr>
            <w:tcW w:w="9855" w:type="dxa"/>
            <w:gridSpan w:val="9"/>
            <w:tcBorders>
              <w:top w:val="nil"/>
            </w:tcBorders>
          </w:tcPr>
          <w:p w14:paraId="5B4F5A3F" w14:textId="77777777" w:rsidR="008451FC" w:rsidRPr="002732A7" w:rsidRDefault="008451FC" w:rsidP="002217F3">
            <w:pPr>
              <w:jc w:val="both"/>
            </w:pPr>
          </w:p>
        </w:tc>
      </w:tr>
      <w:tr w:rsidR="008451FC" w:rsidRPr="002732A7" w14:paraId="4D732A46" w14:textId="77777777" w:rsidTr="002217F3">
        <w:tc>
          <w:tcPr>
            <w:tcW w:w="3086" w:type="dxa"/>
            <w:shd w:val="clear" w:color="auto" w:fill="F7CAAC"/>
          </w:tcPr>
          <w:p w14:paraId="30981F3D"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56F3438C" w14:textId="77777777" w:rsidR="008451FC" w:rsidRPr="002732A7" w:rsidRDefault="008451FC" w:rsidP="002217F3">
            <w:pPr>
              <w:jc w:val="both"/>
            </w:pPr>
          </w:p>
        </w:tc>
      </w:tr>
      <w:tr w:rsidR="008451FC" w:rsidRPr="002732A7" w14:paraId="050879CC" w14:textId="77777777" w:rsidTr="002217F3">
        <w:trPr>
          <w:trHeight w:val="2197"/>
        </w:trPr>
        <w:tc>
          <w:tcPr>
            <w:tcW w:w="9855" w:type="dxa"/>
            <w:gridSpan w:val="9"/>
            <w:tcBorders>
              <w:top w:val="nil"/>
              <w:bottom w:val="single" w:sz="4" w:space="0" w:color="auto"/>
            </w:tcBorders>
          </w:tcPr>
          <w:p w14:paraId="5629A628" w14:textId="77777777" w:rsidR="008451FC" w:rsidRDefault="008451FC" w:rsidP="002217F3">
            <w:pPr>
              <w:jc w:val="both"/>
            </w:pPr>
            <w:r w:rsidRPr="002732A7">
              <w:t>Předmět připraví studenty na pokročilé výzkumné a praktické úkoly v oblasti kybernetické bezpečnosti, které jsou nezbytné pro ochranu kritické infrastruktury a kybernetického prostoru České republiky.</w:t>
            </w:r>
          </w:p>
          <w:p w14:paraId="16D8277F" w14:textId="77777777" w:rsidR="008451FC" w:rsidRPr="002732A7" w:rsidRDefault="008451FC" w:rsidP="002217F3">
            <w:pPr>
              <w:jc w:val="both"/>
            </w:pPr>
          </w:p>
          <w:p w14:paraId="7D6FFA3E" w14:textId="5C9B1420" w:rsidR="008451FC" w:rsidRDefault="008451FC" w:rsidP="002217F3">
            <w:pPr>
              <w:jc w:val="both"/>
            </w:pPr>
            <w:r w:rsidRPr="00072F40">
              <w:t xml:space="preserve">Hlavní témata: </w:t>
            </w:r>
            <w:r>
              <w:t>b</w:t>
            </w:r>
            <w:r w:rsidRPr="002732A7">
              <w:t xml:space="preserve">ezpečnost informačních </w:t>
            </w:r>
            <w:r w:rsidR="0025071A" w:rsidRPr="002732A7">
              <w:t>systémů – technologie</w:t>
            </w:r>
            <w:r w:rsidRPr="002732A7">
              <w:t xml:space="preserve"> a trendy</w:t>
            </w:r>
            <w:r>
              <w:t>, k</w:t>
            </w:r>
            <w:r w:rsidRPr="002732A7">
              <w:t>ryptografie a pokročilé šifrovací techniky</w:t>
            </w:r>
            <w:r>
              <w:t>, a</w:t>
            </w:r>
            <w:r w:rsidRPr="002732A7">
              <w:t>plikace umělé inteligence v kybernetické bezpečnosti</w:t>
            </w:r>
            <w:r>
              <w:t xml:space="preserve">, </w:t>
            </w:r>
            <w:proofErr w:type="spellStart"/>
            <w:r>
              <w:t>b</w:t>
            </w:r>
            <w:r w:rsidRPr="002732A7">
              <w:t>lockchainové</w:t>
            </w:r>
            <w:proofErr w:type="spellEnd"/>
            <w:r w:rsidRPr="002732A7">
              <w:t xml:space="preserve"> technologie</w:t>
            </w:r>
            <w:r>
              <w:t>, l</w:t>
            </w:r>
            <w:r w:rsidRPr="002732A7">
              <w:t>egislativa a standardy kybernetické bezpečnosti</w:t>
            </w:r>
            <w:r>
              <w:t>, e</w:t>
            </w:r>
            <w:r w:rsidRPr="002732A7">
              <w:t xml:space="preserve">tický </w:t>
            </w:r>
            <w:proofErr w:type="spellStart"/>
            <w:r w:rsidRPr="002732A7">
              <w:t>hacking</w:t>
            </w:r>
            <w:proofErr w:type="spellEnd"/>
            <w:r w:rsidRPr="002732A7">
              <w:t xml:space="preserve"> a penetrační testování</w:t>
            </w:r>
            <w:r>
              <w:t>, m</w:t>
            </w:r>
            <w:r w:rsidRPr="002732A7">
              <w:t>etody a postupy při řešení incidentů</w:t>
            </w:r>
            <w:r>
              <w:t>, r</w:t>
            </w:r>
            <w:r w:rsidRPr="002732A7">
              <w:t>ole a význam národního centra pro kybernetickou bezpečnost</w:t>
            </w:r>
            <w:r>
              <w:t>, v</w:t>
            </w:r>
            <w:r w:rsidRPr="002732A7">
              <w:t>ýzkum v oblasti kybernetické bezpečnosti</w:t>
            </w:r>
            <w:r>
              <w:t>.</w:t>
            </w:r>
          </w:p>
          <w:p w14:paraId="4BE004D3" w14:textId="77777777" w:rsidR="008451FC" w:rsidRPr="002732A7" w:rsidRDefault="008451FC" w:rsidP="002217F3">
            <w:pPr>
              <w:jc w:val="both"/>
            </w:pPr>
          </w:p>
          <w:p w14:paraId="6C25E67F" w14:textId="77777777" w:rsidR="008451FC" w:rsidRPr="002732A7" w:rsidRDefault="008451FC" w:rsidP="002217F3">
            <w:pPr>
              <w:jc w:val="both"/>
            </w:pPr>
            <w:r w:rsidRPr="00072F40">
              <w:t>Výsledky učení:</w:t>
            </w:r>
            <w:r>
              <w:t xml:space="preserve"> k</w:t>
            </w:r>
            <w:r w:rsidRPr="002732A7">
              <w:t>omplexní přehled o aktuálních vědeckých a výzkumných výsledcích v kybernetické bezpečnosti</w:t>
            </w:r>
            <w:r>
              <w:t>, p</w:t>
            </w:r>
            <w:r w:rsidRPr="002732A7">
              <w:t>orozumění legislativním a standardizačním rámcům</w:t>
            </w:r>
            <w:r>
              <w:t>, s</w:t>
            </w:r>
            <w:r w:rsidRPr="002732A7">
              <w:t>chopnost efektivně detekovat a reagovat na bezpečnostní incidenty</w:t>
            </w:r>
            <w:r>
              <w:t>, s</w:t>
            </w:r>
            <w:r w:rsidRPr="002732A7">
              <w:t>chopnost implementovat moderní bezpečnostní technologie a analyzovat jejich efektivitu</w:t>
            </w:r>
            <w:r>
              <w:t>, s</w:t>
            </w:r>
            <w:r w:rsidRPr="002732A7">
              <w:t>chopnost řídit rizika a zajistit spolehlivost systémů</w:t>
            </w:r>
            <w:r>
              <w:t>, schopnost</w:t>
            </w:r>
            <w:r w:rsidRPr="002732A7">
              <w:t xml:space="preserve"> kritické analýzy a hodnocení budoucích směrů výzkumu v kybernetické bezpečnosti</w:t>
            </w:r>
            <w:r>
              <w:t xml:space="preserve">, schopnost </w:t>
            </w:r>
            <w:r w:rsidRPr="002732A7">
              <w:t>aplikovat teoretické znalosti na reálné projekty</w:t>
            </w:r>
            <w:r>
              <w:t>.</w:t>
            </w:r>
          </w:p>
        </w:tc>
      </w:tr>
      <w:tr w:rsidR="008451FC" w:rsidRPr="002732A7" w14:paraId="167A99D4"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1352AB4"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5FB3F994" w14:textId="77777777" w:rsidR="008451FC" w:rsidRPr="002732A7" w:rsidRDefault="008451FC" w:rsidP="002217F3">
            <w:pPr>
              <w:jc w:val="both"/>
            </w:pPr>
          </w:p>
        </w:tc>
      </w:tr>
      <w:tr w:rsidR="008451FC" w:rsidRPr="002732A7" w14:paraId="287CEF91" w14:textId="77777777" w:rsidTr="002217F3">
        <w:trPr>
          <w:trHeight w:val="1484"/>
        </w:trPr>
        <w:tc>
          <w:tcPr>
            <w:tcW w:w="9855" w:type="dxa"/>
            <w:gridSpan w:val="9"/>
            <w:tcBorders>
              <w:top w:val="nil"/>
              <w:bottom w:val="single" w:sz="4" w:space="0" w:color="auto"/>
            </w:tcBorders>
          </w:tcPr>
          <w:p w14:paraId="786C258A" w14:textId="19A97BFB" w:rsidR="008451FC" w:rsidRPr="002732A7" w:rsidRDefault="008451FC" w:rsidP="002217F3">
            <w:pPr>
              <w:jc w:val="both"/>
            </w:pPr>
            <w:r w:rsidRPr="002732A7">
              <w:t>Ve výuce předmětu "</w:t>
            </w:r>
            <w:proofErr w:type="spellStart"/>
            <w:r w:rsidR="001439AC">
              <w:t>Cyber</w:t>
            </w:r>
            <w:proofErr w:type="spellEnd"/>
            <w:r w:rsidR="001439AC">
              <w:t xml:space="preserve"> </w:t>
            </w:r>
            <w:proofErr w:type="spellStart"/>
            <w:r w:rsidR="001439AC">
              <w:t>Security</w:t>
            </w:r>
            <w:proofErr w:type="spellEnd"/>
            <w:r w:rsidRPr="002732A7">
              <w:t xml:space="preserve">" je možné uplatnit různé metody výuky, které pomohou studentům lépe pochopit a aplikovat složité koncepty a techniky: </w:t>
            </w:r>
          </w:p>
          <w:p w14:paraId="67E922EE" w14:textId="77777777" w:rsidR="008451FC" w:rsidRPr="002732A7" w:rsidRDefault="008451FC" w:rsidP="00C31356">
            <w:pPr>
              <w:pStyle w:val="Odstavecseseznamem"/>
              <w:numPr>
                <w:ilvl w:val="0"/>
                <w:numId w:val="14"/>
              </w:numPr>
              <w:suppressAutoHyphens w:val="0"/>
              <w:ind w:left="672"/>
              <w:jc w:val="both"/>
            </w:pPr>
            <w:r w:rsidRPr="002732A7">
              <w:t>Individuální interaktivní konzultace (zapojení studentů do diskusí, kladení otázek)</w:t>
            </w:r>
          </w:p>
          <w:p w14:paraId="75EDF1C7" w14:textId="77777777" w:rsidR="008451FC" w:rsidRPr="002732A7" w:rsidRDefault="008451FC" w:rsidP="00C31356">
            <w:pPr>
              <w:pStyle w:val="Odstavecseseznamem"/>
              <w:numPr>
                <w:ilvl w:val="0"/>
                <w:numId w:val="14"/>
              </w:numPr>
              <w:suppressAutoHyphens w:val="0"/>
              <w:ind w:left="672"/>
              <w:jc w:val="both"/>
            </w:pPr>
            <w:r w:rsidRPr="002732A7">
              <w:t xml:space="preserve">Projektová výuka zaměřená na práci na komplexních projektech, případně zaměřená na specifické oblasti zájmu. </w:t>
            </w:r>
          </w:p>
          <w:p w14:paraId="44616005" w14:textId="77777777" w:rsidR="008451FC" w:rsidRPr="002732A7" w:rsidRDefault="008451FC" w:rsidP="00C31356">
            <w:pPr>
              <w:pStyle w:val="Odstavecseseznamem"/>
              <w:numPr>
                <w:ilvl w:val="0"/>
                <w:numId w:val="14"/>
              </w:numPr>
              <w:suppressAutoHyphens w:val="0"/>
              <w:ind w:left="672"/>
              <w:jc w:val="both"/>
            </w:pPr>
            <w:r w:rsidRPr="002732A7">
              <w:t>Případové studie (komplexní analýza reálných případů) z oblasti kybernetické bezpečnosti</w:t>
            </w:r>
          </w:p>
          <w:p w14:paraId="66AD7C0D" w14:textId="77777777" w:rsidR="008451FC" w:rsidRPr="002732A7" w:rsidRDefault="008451FC" w:rsidP="00C31356">
            <w:pPr>
              <w:pStyle w:val="Odstavecseseznamem"/>
              <w:numPr>
                <w:ilvl w:val="0"/>
                <w:numId w:val="14"/>
              </w:numPr>
              <w:suppressAutoHyphens w:val="0"/>
              <w:ind w:left="672"/>
              <w:jc w:val="both"/>
            </w:pPr>
            <w:r w:rsidRPr="002732A7">
              <w:t>Metody stáže v odborné laboratoři nebo na pracovišti řešícím problematiku kybernetické bezpečnosti.</w:t>
            </w:r>
          </w:p>
        </w:tc>
      </w:tr>
      <w:tr w:rsidR="008451FC" w:rsidRPr="002732A7" w14:paraId="5D0224A9" w14:textId="77777777" w:rsidTr="002217F3">
        <w:trPr>
          <w:trHeight w:val="265"/>
        </w:trPr>
        <w:tc>
          <w:tcPr>
            <w:tcW w:w="3653" w:type="dxa"/>
            <w:gridSpan w:val="3"/>
            <w:tcBorders>
              <w:top w:val="single" w:sz="4" w:space="0" w:color="auto"/>
            </w:tcBorders>
            <w:shd w:val="clear" w:color="auto" w:fill="F7CAAC"/>
          </w:tcPr>
          <w:p w14:paraId="5BFF5648"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6D9DE25E" w14:textId="77777777" w:rsidR="008451FC" w:rsidRPr="002732A7" w:rsidRDefault="008451FC" w:rsidP="002217F3">
            <w:pPr>
              <w:jc w:val="both"/>
            </w:pPr>
          </w:p>
        </w:tc>
      </w:tr>
      <w:tr w:rsidR="008451FC" w:rsidRPr="002732A7" w14:paraId="121C0E8C" w14:textId="77777777" w:rsidTr="002217F3">
        <w:trPr>
          <w:trHeight w:val="1497"/>
        </w:trPr>
        <w:tc>
          <w:tcPr>
            <w:tcW w:w="9855" w:type="dxa"/>
            <w:gridSpan w:val="9"/>
            <w:tcBorders>
              <w:top w:val="nil"/>
            </w:tcBorders>
          </w:tcPr>
          <w:p w14:paraId="3645529E" w14:textId="77777777" w:rsidR="008451FC" w:rsidRPr="002732A7" w:rsidRDefault="008451FC" w:rsidP="002217F3">
            <w:pPr>
              <w:jc w:val="both"/>
              <w:rPr>
                <w:b/>
                <w:bCs/>
              </w:rPr>
            </w:pPr>
            <w:r w:rsidRPr="002732A7">
              <w:rPr>
                <w:b/>
                <w:bCs/>
              </w:rPr>
              <w:t>Základní studijní literatura</w:t>
            </w:r>
          </w:p>
          <w:p w14:paraId="1C7F4E78" w14:textId="77777777" w:rsidR="008451FC" w:rsidRPr="002732A7" w:rsidRDefault="008451FC" w:rsidP="002217F3">
            <w:r w:rsidRPr="00105C6F">
              <w:t xml:space="preserve">EVANS, </w:t>
            </w:r>
            <w:proofErr w:type="spellStart"/>
            <w:r w:rsidRPr="00105C6F">
              <w:t>Lester</w:t>
            </w:r>
            <w:proofErr w:type="spellEnd"/>
            <w:r w:rsidRPr="00105C6F">
              <w:t xml:space="preserve">. </w:t>
            </w:r>
            <w:proofErr w:type="spellStart"/>
            <w:r w:rsidRPr="005E6F29">
              <w:rPr>
                <w:i/>
              </w:rPr>
              <w:t>Cybersecurity</w:t>
            </w:r>
            <w:proofErr w:type="spellEnd"/>
            <w:r w:rsidRPr="005E6F29">
              <w:rPr>
                <w:i/>
              </w:rPr>
              <w:t xml:space="preserve">: </w:t>
            </w:r>
            <w:proofErr w:type="spellStart"/>
            <w:r w:rsidRPr="005E6F29">
              <w:rPr>
                <w:i/>
              </w:rPr>
              <w:t>what</w:t>
            </w:r>
            <w:proofErr w:type="spellEnd"/>
            <w:r w:rsidRPr="005E6F29">
              <w:rPr>
                <w:i/>
              </w:rPr>
              <w:t xml:space="preserve"> </w:t>
            </w:r>
            <w:proofErr w:type="spellStart"/>
            <w:r w:rsidRPr="005E6F29">
              <w:rPr>
                <w:i/>
              </w:rPr>
              <w:t>you</w:t>
            </w:r>
            <w:proofErr w:type="spellEnd"/>
            <w:r w:rsidRPr="005E6F29">
              <w:rPr>
                <w:i/>
              </w:rPr>
              <w:t xml:space="preserve"> </w:t>
            </w:r>
            <w:proofErr w:type="spellStart"/>
            <w:r w:rsidRPr="005E6F29">
              <w:rPr>
                <w:i/>
              </w:rPr>
              <w:t>need</w:t>
            </w:r>
            <w:proofErr w:type="spellEnd"/>
            <w:r w:rsidRPr="005E6F29">
              <w:rPr>
                <w:i/>
              </w:rPr>
              <w:t xml:space="preserve"> to </w:t>
            </w:r>
            <w:proofErr w:type="spellStart"/>
            <w:r w:rsidRPr="005E6F29">
              <w:rPr>
                <w:i/>
              </w:rPr>
              <w:t>know</w:t>
            </w:r>
            <w:proofErr w:type="spellEnd"/>
            <w:r w:rsidRPr="005E6F29">
              <w:rPr>
                <w:i/>
              </w:rPr>
              <w:t xml:space="preserve"> </w:t>
            </w:r>
            <w:proofErr w:type="spellStart"/>
            <w:r w:rsidRPr="005E6F29">
              <w:rPr>
                <w:i/>
              </w:rPr>
              <w:t>about</w:t>
            </w:r>
            <w:proofErr w:type="spellEnd"/>
            <w:r w:rsidRPr="005E6F29">
              <w:rPr>
                <w:i/>
              </w:rPr>
              <w:t xml:space="preserve"> </w:t>
            </w:r>
            <w:proofErr w:type="spellStart"/>
            <w:r w:rsidRPr="005E6F29">
              <w:rPr>
                <w:i/>
              </w:rPr>
              <w:t>computer</w:t>
            </w:r>
            <w:proofErr w:type="spellEnd"/>
            <w:r w:rsidRPr="005E6F29">
              <w:rPr>
                <w:i/>
              </w:rPr>
              <w:t xml:space="preserve"> and </w:t>
            </w:r>
            <w:proofErr w:type="spellStart"/>
            <w:r w:rsidRPr="005E6F29">
              <w:rPr>
                <w:i/>
              </w:rPr>
              <w:t>cyber</w:t>
            </w:r>
            <w:proofErr w:type="spellEnd"/>
            <w:r w:rsidRPr="005E6F29">
              <w:rPr>
                <w:i/>
              </w:rPr>
              <w:t xml:space="preserve"> </w:t>
            </w:r>
            <w:proofErr w:type="spellStart"/>
            <w:r w:rsidRPr="005E6F29">
              <w:rPr>
                <w:i/>
              </w:rPr>
              <w:t>security</w:t>
            </w:r>
            <w:proofErr w:type="spellEnd"/>
            <w:r w:rsidRPr="005E6F29">
              <w:rPr>
                <w:i/>
              </w:rPr>
              <w:t xml:space="preserve">, </w:t>
            </w:r>
            <w:proofErr w:type="spellStart"/>
            <w:r w:rsidRPr="005E6F29">
              <w:rPr>
                <w:i/>
              </w:rPr>
              <w:t>social</w:t>
            </w:r>
            <w:proofErr w:type="spellEnd"/>
            <w:r w:rsidRPr="005E6F29">
              <w:rPr>
                <w:i/>
              </w:rPr>
              <w:t xml:space="preserve"> </w:t>
            </w:r>
            <w:proofErr w:type="spellStart"/>
            <w:r w:rsidRPr="005E6F29">
              <w:rPr>
                <w:i/>
              </w:rPr>
              <w:t>engineering</w:t>
            </w:r>
            <w:proofErr w:type="spellEnd"/>
            <w:r w:rsidRPr="005E6F29">
              <w:rPr>
                <w:i/>
              </w:rPr>
              <w:t xml:space="preserve">, </w:t>
            </w:r>
            <w:proofErr w:type="spellStart"/>
            <w:r w:rsidRPr="005E6F29">
              <w:rPr>
                <w:i/>
              </w:rPr>
              <w:t>the</w:t>
            </w:r>
            <w:proofErr w:type="spellEnd"/>
            <w:r w:rsidRPr="005E6F29">
              <w:rPr>
                <w:i/>
              </w:rPr>
              <w:t xml:space="preserve"> internet </w:t>
            </w:r>
            <w:proofErr w:type="spellStart"/>
            <w:r w:rsidRPr="005E6F29">
              <w:rPr>
                <w:i/>
              </w:rPr>
              <w:t>of</w:t>
            </w:r>
            <w:proofErr w:type="spellEnd"/>
            <w:r w:rsidRPr="005E6F29">
              <w:rPr>
                <w:i/>
              </w:rPr>
              <w:t xml:space="preserve"> </w:t>
            </w:r>
            <w:proofErr w:type="spellStart"/>
            <w:r w:rsidRPr="005E6F29">
              <w:rPr>
                <w:i/>
              </w:rPr>
              <w:t>things</w:t>
            </w:r>
            <w:proofErr w:type="spellEnd"/>
            <w:r w:rsidRPr="005E6F29">
              <w:rPr>
                <w:i/>
              </w:rPr>
              <w:t xml:space="preserve"> + </w:t>
            </w:r>
            <w:proofErr w:type="spellStart"/>
            <w:r w:rsidRPr="005E6F29">
              <w:rPr>
                <w:i/>
              </w:rPr>
              <w:t>an</w:t>
            </w:r>
            <w:proofErr w:type="spellEnd"/>
            <w:r w:rsidRPr="005E6F29">
              <w:rPr>
                <w:i/>
              </w:rPr>
              <w:t xml:space="preserve"> </w:t>
            </w:r>
            <w:proofErr w:type="spellStart"/>
            <w:r w:rsidRPr="005E6F29">
              <w:rPr>
                <w:i/>
              </w:rPr>
              <w:t>esential</w:t>
            </w:r>
            <w:proofErr w:type="spellEnd"/>
            <w:r w:rsidRPr="005E6F29">
              <w:rPr>
                <w:i/>
              </w:rPr>
              <w:t xml:space="preserve"> </w:t>
            </w:r>
            <w:proofErr w:type="spellStart"/>
            <w:r w:rsidRPr="005E6F29">
              <w:rPr>
                <w:i/>
              </w:rPr>
              <w:t>guide</w:t>
            </w:r>
            <w:proofErr w:type="spellEnd"/>
            <w:r w:rsidRPr="005E6F29">
              <w:rPr>
                <w:i/>
              </w:rPr>
              <w:t xml:space="preserve"> to </w:t>
            </w:r>
            <w:proofErr w:type="spellStart"/>
            <w:r w:rsidRPr="005E6F29">
              <w:rPr>
                <w:i/>
              </w:rPr>
              <w:t>ethical</w:t>
            </w:r>
            <w:proofErr w:type="spellEnd"/>
            <w:r w:rsidRPr="005E6F29">
              <w:rPr>
                <w:i/>
              </w:rPr>
              <w:t xml:space="preserve"> </w:t>
            </w:r>
            <w:proofErr w:type="spellStart"/>
            <w:r w:rsidRPr="005E6F29">
              <w:rPr>
                <w:i/>
              </w:rPr>
              <w:t>hacking</w:t>
            </w:r>
            <w:proofErr w:type="spellEnd"/>
            <w:r w:rsidRPr="005E6F29">
              <w:rPr>
                <w:i/>
              </w:rPr>
              <w:t xml:space="preserve"> </w:t>
            </w:r>
            <w:proofErr w:type="spellStart"/>
            <w:r w:rsidRPr="005E6F29">
              <w:rPr>
                <w:i/>
              </w:rPr>
              <w:t>for</w:t>
            </w:r>
            <w:proofErr w:type="spellEnd"/>
            <w:r w:rsidRPr="005E6F29">
              <w:rPr>
                <w:i/>
              </w:rPr>
              <w:t xml:space="preserve"> </w:t>
            </w:r>
            <w:proofErr w:type="spellStart"/>
            <w:r w:rsidRPr="005E6F29">
              <w:rPr>
                <w:i/>
              </w:rPr>
              <w:t>beginners</w:t>
            </w:r>
            <w:proofErr w:type="spellEnd"/>
            <w:r w:rsidRPr="00105C6F">
              <w:t>. [USA]: [</w:t>
            </w:r>
            <w:proofErr w:type="spellStart"/>
            <w:r w:rsidRPr="00105C6F">
              <w:t>Lester</w:t>
            </w:r>
            <w:proofErr w:type="spellEnd"/>
            <w:r w:rsidRPr="00105C6F">
              <w:t xml:space="preserve"> </w:t>
            </w:r>
            <w:proofErr w:type="spellStart"/>
            <w:r w:rsidRPr="00105C6F">
              <w:t>Evans</w:t>
            </w:r>
            <w:proofErr w:type="spellEnd"/>
            <w:r w:rsidRPr="00105C6F">
              <w:t>], [2019]. ISBN 9781794647237.</w:t>
            </w:r>
          </w:p>
          <w:p w14:paraId="5AF2079E" w14:textId="309E9DA2" w:rsidR="008451FC" w:rsidRPr="002732A7" w:rsidDel="00814837" w:rsidRDefault="008451FC" w:rsidP="002217F3">
            <w:pPr>
              <w:rPr>
                <w:del w:id="190" w:author="Jiří Vojtěšek" w:date="2024-10-28T19:27:00Z"/>
              </w:rPr>
            </w:pPr>
            <w:del w:id="191" w:author="Jiří Vojtěšek" w:date="2024-10-28T19:27:00Z">
              <w:r w:rsidRPr="002732A7" w:rsidDel="00814837">
                <w:delText>JAŠEK, Roman; MALANÍK, David a DAŇKOVÁ, Nicol, 2022. </w:delText>
              </w:r>
              <w:r w:rsidRPr="00072F40" w:rsidDel="00814837">
                <w:rPr>
                  <w:i/>
                </w:rPr>
                <w:delText>Bezpečnost informačních systémů</w:delText>
              </w:r>
              <w:r w:rsidRPr="002732A7" w:rsidDel="00814837">
                <w:delText>. Online. 2. Zlín: UTB. ISBN 978-80-7678-088-0. [cit. 2024-01-09].</w:delText>
              </w:r>
            </w:del>
          </w:p>
          <w:p w14:paraId="121B10D1" w14:textId="77777777" w:rsidR="008451FC" w:rsidRDefault="008451FC" w:rsidP="002217F3">
            <w:r w:rsidRPr="00080EBC">
              <w:t xml:space="preserve">KOLOUCH, Jan a BAŠTA, Pavel, 2019. </w:t>
            </w:r>
            <w:proofErr w:type="spellStart"/>
            <w:r w:rsidRPr="00080EBC">
              <w:rPr>
                <w:i/>
                <w:iCs/>
              </w:rPr>
              <w:t>CyberSecurity</w:t>
            </w:r>
            <w:proofErr w:type="spellEnd"/>
            <w:r w:rsidRPr="00080EBC">
              <w:t xml:space="preserve">. CZ.NIC. Praha: CZ.NIC, </w:t>
            </w:r>
            <w:proofErr w:type="spellStart"/>
            <w:r w:rsidRPr="00080EBC">
              <w:t>z.s.p.o</w:t>
            </w:r>
            <w:proofErr w:type="spellEnd"/>
            <w:r w:rsidRPr="00080EBC">
              <w:t>. ISBN 978-80-88168-31-7.</w:t>
            </w:r>
          </w:p>
          <w:p w14:paraId="3360E24A" w14:textId="77777777" w:rsidR="008451FC" w:rsidRDefault="008451FC" w:rsidP="002217F3">
            <w:r w:rsidRPr="00D76FF8">
              <w:t xml:space="preserve">FRANKE, Don. </w:t>
            </w:r>
            <w:proofErr w:type="spellStart"/>
            <w:r w:rsidRPr="00072F40">
              <w:rPr>
                <w:i/>
                <w:iCs/>
              </w:rPr>
              <w:t>Cyber</w:t>
            </w:r>
            <w:proofErr w:type="spellEnd"/>
            <w:r w:rsidRPr="00072F40">
              <w:rPr>
                <w:i/>
                <w:iCs/>
              </w:rPr>
              <w:t xml:space="preserve"> </w:t>
            </w:r>
            <w:proofErr w:type="spellStart"/>
            <w:r w:rsidRPr="00072F40">
              <w:rPr>
                <w:i/>
                <w:iCs/>
              </w:rPr>
              <w:t>security</w:t>
            </w:r>
            <w:proofErr w:type="spellEnd"/>
            <w:r w:rsidRPr="00072F40">
              <w:rPr>
                <w:i/>
                <w:iCs/>
              </w:rPr>
              <w:t xml:space="preserve"> </w:t>
            </w:r>
            <w:proofErr w:type="spellStart"/>
            <w:r w:rsidRPr="00072F40">
              <w:rPr>
                <w:i/>
                <w:iCs/>
              </w:rPr>
              <w:t>basics</w:t>
            </w:r>
            <w:proofErr w:type="spellEnd"/>
            <w:r w:rsidRPr="00072F40">
              <w:rPr>
                <w:i/>
                <w:iCs/>
              </w:rPr>
              <w:t xml:space="preserve">: </w:t>
            </w:r>
            <w:proofErr w:type="spellStart"/>
            <w:r w:rsidRPr="00072F40">
              <w:rPr>
                <w:i/>
                <w:iCs/>
              </w:rPr>
              <w:t>protect</w:t>
            </w:r>
            <w:proofErr w:type="spellEnd"/>
            <w:r w:rsidRPr="00072F40">
              <w:rPr>
                <w:i/>
                <w:iCs/>
              </w:rPr>
              <w:t xml:space="preserve"> </w:t>
            </w:r>
            <w:proofErr w:type="spellStart"/>
            <w:r w:rsidRPr="00072F40">
              <w:rPr>
                <w:i/>
                <w:iCs/>
              </w:rPr>
              <w:t>your</w:t>
            </w:r>
            <w:proofErr w:type="spellEnd"/>
            <w:r w:rsidRPr="00072F40">
              <w:rPr>
                <w:i/>
                <w:iCs/>
              </w:rPr>
              <w:t xml:space="preserve"> </w:t>
            </w:r>
            <w:proofErr w:type="spellStart"/>
            <w:r w:rsidRPr="00072F40">
              <w:rPr>
                <w:i/>
                <w:iCs/>
              </w:rPr>
              <w:t>organization</w:t>
            </w:r>
            <w:proofErr w:type="spellEnd"/>
            <w:r w:rsidRPr="00072F40">
              <w:rPr>
                <w:i/>
                <w:iCs/>
              </w:rPr>
              <w:t xml:space="preserve"> by </w:t>
            </w:r>
            <w:proofErr w:type="spellStart"/>
            <w:r w:rsidRPr="00072F40">
              <w:rPr>
                <w:i/>
                <w:iCs/>
              </w:rPr>
              <w:t>applying</w:t>
            </w:r>
            <w:proofErr w:type="spellEnd"/>
            <w:r w:rsidRPr="00072F40">
              <w:rPr>
                <w:i/>
                <w:iCs/>
              </w:rPr>
              <w:t xml:space="preserve"> </w:t>
            </w:r>
            <w:proofErr w:type="spellStart"/>
            <w:r w:rsidRPr="00072F40">
              <w:rPr>
                <w:i/>
                <w:iCs/>
              </w:rPr>
              <w:t>the</w:t>
            </w:r>
            <w:proofErr w:type="spellEnd"/>
            <w:r w:rsidRPr="00072F40">
              <w:rPr>
                <w:i/>
                <w:iCs/>
              </w:rPr>
              <w:t xml:space="preserve"> </w:t>
            </w:r>
            <w:proofErr w:type="spellStart"/>
            <w:r w:rsidRPr="00072F40">
              <w:rPr>
                <w:i/>
                <w:iCs/>
              </w:rPr>
              <w:t>fundamentals</w:t>
            </w:r>
            <w:proofErr w:type="spellEnd"/>
            <w:r w:rsidRPr="00D76FF8">
              <w:t xml:space="preserve">. [USA]: [Don </w:t>
            </w:r>
            <w:proofErr w:type="spellStart"/>
            <w:r w:rsidRPr="00D76FF8">
              <w:t>Franke</w:t>
            </w:r>
            <w:proofErr w:type="spellEnd"/>
            <w:r w:rsidRPr="00D76FF8">
              <w:t>], 2016. ISBN 9781522952190.</w:t>
            </w:r>
          </w:p>
          <w:p w14:paraId="26D60BD9" w14:textId="77777777" w:rsidR="008451FC" w:rsidRPr="00080EBC" w:rsidRDefault="008451FC" w:rsidP="002217F3">
            <w:r w:rsidRPr="00AD6EEC">
              <w:t xml:space="preserve">ABASSI, </w:t>
            </w:r>
            <w:proofErr w:type="spellStart"/>
            <w:r w:rsidRPr="00AD6EEC">
              <w:t>Ryma</w:t>
            </w:r>
            <w:proofErr w:type="spellEnd"/>
            <w:r w:rsidRPr="00AD6EEC">
              <w:t xml:space="preserve">. </w:t>
            </w:r>
            <w:proofErr w:type="spellStart"/>
            <w:r w:rsidRPr="00072F40">
              <w:rPr>
                <w:i/>
                <w:iCs/>
              </w:rPr>
              <w:t>Artificial</w:t>
            </w:r>
            <w:proofErr w:type="spellEnd"/>
            <w:r w:rsidRPr="00072F40">
              <w:rPr>
                <w:i/>
                <w:iCs/>
              </w:rPr>
              <w:t xml:space="preserve"> </w:t>
            </w:r>
            <w:proofErr w:type="spellStart"/>
            <w:r w:rsidRPr="00072F40">
              <w:rPr>
                <w:i/>
                <w:iCs/>
              </w:rPr>
              <w:t>intelligence</w:t>
            </w:r>
            <w:proofErr w:type="spellEnd"/>
            <w:r w:rsidRPr="00072F40">
              <w:rPr>
                <w:i/>
                <w:iCs/>
              </w:rPr>
              <w:t xml:space="preserve"> and </w:t>
            </w:r>
            <w:proofErr w:type="spellStart"/>
            <w:r w:rsidRPr="00072F40">
              <w:rPr>
                <w:i/>
                <w:iCs/>
              </w:rPr>
              <w:t>security</w:t>
            </w:r>
            <w:proofErr w:type="spellEnd"/>
            <w:r w:rsidRPr="00072F40">
              <w:rPr>
                <w:i/>
                <w:iCs/>
              </w:rPr>
              <w:t xml:space="preserve"> </w:t>
            </w:r>
            <w:proofErr w:type="spellStart"/>
            <w:r w:rsidRPr="00072F40">
              <w:rPr>
                <w:i/>
                <w:iCs/>
              </w:rPr>
              <w:t>challenges</w:t>
            </w:r>
            <w:proofErr w:type="spellEnd"/>
            <w:r w:rsidRPr="00072F40">
              <w:rPr>
                <w:i/>
                <w:iCs/>
              </w:rPr>
              <w:t xml:space="preserve"> in </w:t>
            </w:r>
            <w:proofErr w:type="spellStart"/>
            <w:r w:rsidRPr="00072F40">
              <w:rPr>
                <w:i/>
                <w:iCs/>
              </w:rPr>
              <w:t>emerging</w:t>
            </w:r>
            <w:proofErr w:type="spellEnd"/>
            <w:r w:rsidRPr="00072F40">
              <w:rPr>
                <w:i/>
                <w:iCs/>
              </w:rPr>
              <w:t xml:space="preserve"> </w:t>
            </w:r>
            <w:proofErr w:type="spellStart"/>
            <w:r w:rsidRPr="00072F40">
              <w:rPr>
                <w:i/>
                <w:iCs/>
              </w:rPr>
              <w:t>networks</w:t>
            </w:r>
            <w:proofErr w:type="spellEnd"/>
            <w:r w:rsidRPr="00AD6EEC">
              <w:t xml:space="preserve">. </w:t>
            </w:r>
            <w:proofErr w:type="spellStart"/>
            <w:r w:rsidRPr="00AD6EEC">
              <w:t>Hershey</w:t>
            </w:r>
            <w:proofErr w:type="spellEnd"/>
            <w:r w:rsidRPr="00AD6EEC">
              <w:t xml:space="preserve">, PA: </w:t>
            </w:r>
            <w:proofErr w:type="spellStart"/>
            <w:r w:rsidRPr="00AD6EEC">
              <w:t>Engineering</w:t>
            </w:r>
            <w:proofErr w:type="spellEnd"/>
            <w:r w:rsidRPr="00AD6EEC">
              <w:t xml:space="preserve"> Science Reference, [2019]. ISBN 9781522573548.</w:t>
            </w:r>
          </w:p>
          <w:p w14:paraId="7C914AF0" w14:textId="77777777" w:rsidR="008451FC" w:rsidRPr="002732A7" w:rsidRDefault="008451FC" w:rsidP="002217F3"/>
          <w:p w14:paraId="6CF4C17C" w14:textId="77777777" w:rsidR="008451FC" w:rsidRPr="002732A7" w:rsidRDefault="008451FC" w:rsidP="002217F3">
            <w:pPr>
              <w:rPr>
                <w:b/>
                <w:bCs/>
              </w:rPr>
            </w:pPr>
            <w:r w:rsidRPr="002732A7">
              <w:rPr>
                <w:b/>
                <w:bCs/>
              </w:rPr>
              <w:t xml:space="preserve">Doporučená literatura: </w:t>
            </w:r>
          </w:p>
          <w:p w14:paraId="04AFAC42"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62701D57" w14:textId="77777777" w:rsidR="008451FC" w:rsidRDefault="008451FC" w:rsidP="002217F3">
            <w:r w:rsidRPr="002732A7">
              <w:t xml:space="preserve">DIOGENES, </w:t>
            </w:r>
            <w:proofErr w:type="spellStart"/>
            <w:r w:rsidRPr="002732A7">
              <w:t>Yuri</w:t>
            </w:r>
            <w:proofErr w:type="spellEnd"/>
            <w:r w:rsidRPr="002732A7">
              <w:t xml:space="preserve"> a E. OZKAYA. </w:t>
            </w:r>
            <w:proofErr w:type="spellStart"/>
            <w:r w:rsidRPr="00072F40">
              <w:rPr>
                <w:i/>
              </w:rPr>
              <w:t>Cybersecurity</w:t>
            </w:r>
            <w:proofErr w:type="spellEnd"/>
            <w:r w:rsidRPr="00072F40">
              <w:rPr>
                <w:i/>
              </w:rPr>
              <w:t xml:space="preserve">, </w:t>
            </w:r>
            <w:proofErr w:type="spellStart"/>
            <w:r w:rsidRPr="00072F40">
              <w:rPr>
                <w:i/>
              </w:rPr>
              <w:t>attack</w:t>
            </w:r>
            <w:proofErr w:type="spellEnd"/>
            <w:r w:rsidRPr="00072F40">
              <w:rPr>
                <w:i/>
              </w:rPr>
              <w:t xml:space="preserve"> and defense </w:t>
            </w:r>
            <w:proofErr w:type="spellStart"/>
            <w:r w:rsidRPr="00072F40">
              <w:rPr>
                <w:i/>
              </w:rPr>
              <w:t>strategies</w:t>
            </w:r>
            <w:proofErr w:type="spellEnd"/>
            <w:r w:rsidRPr="00072F40">
              <w:rPr>
                <w:i/>
              </w:rPr>
              <w:t xml:space="preserve">: </w:t>
            </w:r>
            <w:proofErr w:type="spellStart"/>
            <w:r w:rsidRPr="00072F40">
              <w:rPr>
                <w:i/>
              </w:rPr>
              <w:t>infrastructure</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Red</w:t>
            </w:r>
            <w:proofErr w:type="spellEnd"/>
            <w:r w:rsidRPr="00072F40">
              <w:rPr>
                <w:i/>
              </w:rPr>
              <w:t xml:space="preserve"> Team and Blue Team </w:t>
            </w:r>
            <w:proofErr w:type="spellStart"/>
            <w:r w:rsidRPr="00072F40">
              <w:rPr>
                <w:i/>
              </w:rPr>
              <w:t>tactics</w:t>
            </w:r>
            <w:proofErr w:type="spellEnd"/>
            <w:r w:rsidRPr="002732A7">
              <w:t xml:space="preserve">. </w:t>
            </w:r>
            <w:proofErr w:type="spellStart"/>
            <w:r w:rsidRPr="002732A7">
              <w:t>Packt</w:t>
            </w:r>
            <w:proofErr w:type="spellEnd"/>
            <w:r w:rsidRPr="002732A7">
              <w:t xml:space="preserve"> </w:t>
            </w:r>
            <w:proofErr w:type="spellStart"/>
            <w:r w:rsidRPr="002732A7">
              <w:t>Publishing</w:t>
            </w:r>
            <w:proofErr w:type="spellEnd"/>
            <w:r w:rsidRPr="002732A7">
              <w:t>, 2018.</w:t>
            </w:r>
          </w:p>
          <w:p w14:paraId="022289BF" w14:textId="3EA397C0" w:rsidR="008451FC" w:rsidRPr="002732A7" w:rsidDel="0078235F" w:rsidRDefault="008451FC" w:rsidP="0078235F">
            <w:pPr>
              <w:rPr>
                <w:del w:id="192" w:author="Jiří Vojtěšek" w:date="2024-10-28T19:28:00Z"/>
              </w:rPr>
            </w:pPr>
            <w:r w:rsidRPr="00C46BF1">
              <w:t>SHROBE, Howard E.; SHRIER, David L. a PENTLAND, Alex</w:t>
            </w:r>
            <w:r w:rsidRPr="0078235F">
              <w:rPr>
                <w:i/>
                <w:iCs/>
                <w:rPrChange w:id="193" w:author="Jiří Vojtěšek" w:date="2024-10-28T19:27:00Z">
                  <w:rPr/>
                </w:rPrChange>
              </w:rPr>
              <w:t xml:space="preserve">. New </w:t>
            </w:r>
            <w:proofErr w:type="spellStart"/>
            <w:r w:rsidRPr="0078235F">
              <w:rPr>
                <w:i/>
                <w:iCs/>
                <w:rPrChange w:id="194" w:author="Jiří Vojtěšek" w:date="2024-10-28T19:27:00Z">
                  <w:rPr/>
                </w:rPrChange>
              </w:rPr>
              <w:t>solutions</w:t>
            </w:r>
            <w:proofErr w:type="spellEnd"/>
            <w:r w:rsidRPr="0078235F">
              <w:rPr>
                <w:i/>
                <w:iCs/>
                <w:rPrChange w:id="195" w:author="Jiří Vojtěšek" w:date="2024-10-28T19:27:00Z">
                  <w:rPr/>
                </w:rPrChange>
              </w:rPr>
              <w:t xml:space="preserve"> </w:t>
            </w:r>
            <w:proofErr w:type="spellStart"/>
            <w:r w:rsidRPr="0078235F">
              <w:rPr>
                <w:i/>
                <w:iCs/>
                <w:rPrChange w:id="196" w:author="Jiří Vojtěšek" w:date="2024-10-28T19:27:00Z">
                  <w:rPr/>
                </w:rPrChange>
              </w:rPr>
              <w:t>for</w:t>
            </w:r>
            <w:proofErr w:type="spellEnd"/>
            <w:r w:rsidRPr="0078235F">
              <w:rPr>
                <w:i/>
                <w:iCs/>
                <w:rPrChange w:id="197" w:author="Jiří Vojtěšek" w:date="2024-10-28T19:27:00Z">
                  <w:rPr/>
                </w:rPrChange>
              </w:rPr>
              <w:t xml:space="preserve"> </w:t>
            </w:r>
            <w:proofErr w:type="spellStart"/>
            <w:r w:rsidRPr="0078235F">
              <w:rPr>
                <w:i/>
                <w:iCs/>
                <w:rPrChange w:id="198" w:author="Jiří Vojtěšek" w:date="2024-10-28T19:27:00Z">
                  <w:rPr/>
                </w:rPrChange>
              </w:rPr>
              <w:t>cybersecurity</w:t>
            </w:r>
            <w:proofErr w:type="spellEnd"/>
            <w:r w:rsidRPr="00C46BF1">
              <w:t xml:space="preserve">. MIT </w:t>
            </w:r>
            <w:proofErr w:type="spellStart"/>
            <w:r w:rsidRPr="00C46BF1">
              <w:t>Connection</w:t>
            </w:r>
            <w:proofErr w:type="spellEnd"/>
            <w:r w:rsidRPr="00C46BF1">
              <w:t xml:space="preserve"> Science and </w:t>
            </w:r>
            <w:proofErr w:type="spellStart"/>
            <w:r w:rsidRPr="00C46BF1">
              <w:t>Engineering</w:t>
            </w:r>
            <w:proofErr w:type="spellEnd"/>
            <w:r w:rsidRPr="00C46BF1">
              <w:t xml:space="preserve"> Ser. Cambridge, MA: MIT </w:t>
            </w:r>
            <w:proofErr w:type="spellStart"/>
            <w:r w:rsidRPr="00C46BF1">
              <w:t>Press</w:t>
            </w:r>
            <w:proofErr w:type="spellEnd"/>
            <w:r w:rsidRPr="00C46BF1">
              <w:t>, [2018]. ISBN 9780262346641.</w:t>
            </w:r>
          </w:p>
          <w:p w14:paraId="020B1086" w14:textId="36172AD3" w:rsidR="008451FC" w:rsidRPr="002732A7" w:rsidDel="0078235F" w:rsidRDefault="008451FC">
            <w:pPr>
              <w:rPr>
                <w:del w:id="199" w:author="Jiří Vojtěšek" w:date="2024-10-28T19:28:00Z"/>
              </w:rPr>
            </w:pPr>
            <w:del w:id="200" w:author="Jiří Vojtěšek" w:date="2024-10-28T19:28:00Z">
              <w:r w:rsidRPr="002732A7" w:rsidDel="0078235F">
                <w:delText>INFORMATION SYSTEMS AND AUDIT FOUNDATION [ISACA], 2024. </w:delText>
              </w:r>
              <w:r w:rsidRPr="00A4308E" w:rsidDel="0078235F">
                <w:rPr>
                  <w:i/>
                  <w:iCs/>
                </w:rPr>
                <w:delText>Výzkum a profesní certifikace v oblasti řízení a kontroly bezpečnosti informačních systémů</w:delText>
              </w:r>
              <w:r w:rsidRPr="002732A7" w:rsidDel="0078235F">
                <w:delText>. Online. Dostupné z: </w:delText>
              </w:r>
              <w:r w:rsidR="00DA5C99" w:rsidDel="0078235F">
                <w:fldChar w:fldCharType="begin"/>
              </w:r>
              <w:r w:rsidR="00DA5C99" w:rsidDel="0078235F">
                <w:delInstrText xml:space="preserve"> HYPERLINK "http://www.isaca.cz/cs/isaca-crc" </w:delInstrText>
              </w:r>
              <w:r w:rsidR="00DA5C99" w:rsidDel="0078235F">
                <w:fldChar w:fldCharType="separate"/>
              </w:r>
              <w:r w:rsidRPr="005E6F29" w:rsidDel="0078235F">
                <w:rPr>
                  <w:rStyle w:val="Odkazintenzivn"/>
                  <w:rFonts w:eastAsiaTheme="majorEastAsia"/>
                </w:rPr>
                <w:delText>http://www.isaca.cz/cs/isaca-crc</w:delText>
              </w:r>
              <w:r w:rsidR="00DA5C99" w:rsidDel="0078235F">
                <w:rPr>
                  <w:rStyle w:val="Odkazintenzivn"/>
                  <w:rFonts w:eastAsiaTheme="majorEastAsia"/>
                </w:rPr>
                <w:fldChar w:fldCharType="end"/>
              </w:r>
              <w:r w:rsidRPr="002732A7" w:rsidDel="0078235F">
                <w:delText>. [cit. 2024-08-04].</w:delText>
              </w:r>
            </w:del>
          </w:p>
          <w:p w14:paraId="7D8597A1" w14:textId="49F5A2CB" w:rsidR="008451FC" w:rsidRPr="002732A7" w:rsidRDefault="008451FC">
            <w:del w:id="201" w:author="Jiří Vojtěšek" w:date="2024-10-28T19:28:00Z">
              <w:r w:rsidRPr="002732A7" w:rsidDel="0078235F">
                <w:lastRenderedPageBreak/>
                <w:delText xml:space="preserve">JAŠEK, R. a M. OULEHLA. </w:delText>
              </w:r>
              <w:r w:rsidRPr="00072F40" w:rsidDel="0078235F">
                <w:rPr>
                  <w:i/>
                </w:rPr>
                <w:delText>Moderní kryptografie: Průvodce světem šifrování</w:delText>
              </w:r>
              <w:r w:rsidRPr="002732A7" w:rsidDel="0078235F">
                <w:delText>. 1. Praha: IFP Publishing, 2017.</w:delText>
              </w:r>
            </w:del>
          </w:p>
          <w:p w14:paraId="0917001C" w14:textId="77777777" w:rsidR="008451FC" w:rsidRPr="002732A7" w:rsidRDefault="008451FC" w:rsidP="002217F3">
            <w:r w:rsidRPr="002732A7">
              <w:t>STALLINGS, W. </w:t>
            </w:r>
            <w:proofErr w:type="spellStart"/>
            <w:r w:rsidRPr="00072F40">
              <w:rPr>
                <w:i/>
              </w:rPr>
              <w:t>Effective</w:t>
            </w:r>
            <w:proofErr w:type="spellEnd"/>
            <w:r w:rsidRPr="00072F40">
              <w:rPr>
                <w:i/>
              </w:rPr>
              <w:t xml:space="preserve"> </w:t>
            </w:r>
            <w:proofErr w:type="spellStart"/>
            <w:r w:rsidRPr="00072F40">
              <w:rPr>
                <w:i/>
              </w:rPr>
              <w:t>cybersecurity</w:t>
            </w:r>
            <w:proofErr w:type="spellEnd"/>
            <w:r w:rsidRPr="00072F40">
              <w:rPr>
                <w:i/>
              </w:rPr>
              <w:t xml:space="preserve">: a </w:t>
            </w:r>
            <w:proofErr w:type="spellStart"/>
            <w:r w:rsidRPr="00072F40">
              <w:rPr>
                <w:i/>
              </w:rPr>
              <w:t>guide</w:t>
            </w:r>
            <w:proofErr w:type="spellEnd"/>
            <w:r w:rsidRPr="00072F40">
              <w:rPr>
                <w:i/>
              </w:rPr>
              <w:t xml:space="preserve"> to </w:t>
            </w:r>
            <w:proofErr w:type="spellStart"/>
            <w:r w:rsidRPr="00072F40">
              <w:rPr>
                <w:i/>
              </w:rPr>
              <w:t>using</w:t>
            </w:r>
            <w:proofErr w:type="spellEnd"/>
            <w:r w:rsidRPr="00072F40">
              <w:rPr>
                <w:i/>
              </w:rPr>
              <w:t xml:space="preserve"> </w:t>
            </w:r>
            <w:proofErr w:type="spellStart"/>
            <w:r w:rsidRPr="00072F40">
              <w:rPr>
                <w:i/>
              </w:rPr>
              <w:t>best</w:t>
            </w:r>
            <w:proofErr w:type="spellEnd"/>
            <w:r w:rsidRPr="00072F40">
              <w:rPr>
                <w:i/>
              </w:rPr>
              <w:t xml:space="preserve"> </w:t>
            </w:r>
            <w:proofErr w:type="spellStart"/>
            <w:r w:rsidRPr="00072F40">
              <w:rPr>
                <w:i/>
              </w:rPr>
              <w:t>practices</w:t>
            </w:r>
            <w:proofErr w:type="spellEnd"/>
            <w:r w:rsidRPr="00072F40">
              <w:rPr>
                <w:i/>
              </w:rPr>
              <w:t xml:space="preserve"> and </w:t>
            </w:r>
            <w:proofErr w:type="spellStart"/>
            <w:r w:rsidRPr="00072F40">
              <w:rPr>
                <w:i/>
              </w:rPr>
              <w:t>standards</w:t>
            </w:r>
            <w:proofErr w:type="spellEnd"/>
            <w:r w:rsidRPr="002732A7">
              <w:t xml:space="preserve">. </w:t>
            </w:r>
            <w:proofErr w:type="spellStart"/>
            <w:r w:rsidRPr="002732A7">
              <w:t>Indianapolis</w:t>
            </w:r>
            <w:proofErr w:type="spellEnd"/>
            <w:r w:rsidRPr="002732A7">
              <w:t xml:space="preserve">, IN: </w:t>
            </w:r>
            <w:proofErr w:type="spellStart"/>
            <w:r w:rsidRPr="002732A7">
              <w:t>Pearson</w:t>
            </w:r>
            <w:proofErr w:type="spellEnd"/>
            <w:r w:rsidRPr="002732A7">
              <w:t xml:space="preserve"> </w:t>
            </w:r>
            <w:proofErr w:type="spellStart"/>
            <w:r w:rsidRPr="002732A7">
              <w:t>Education</w:t>
            </w:r>
            <w:proofErr w:type="spellEnd"/>
            <w:r w:rsidRPr="002732A7">
              <w:t>, 2018. ISBN 978-0134772806</w:t>
            </w:r>
          </w:p>
          <w:p w14:paraId="526BF17C" w14:textId="4CEB40EA" w:rsidR="008451FC" w:rsidRPr="002732A7" w:rsidRDefault="008451FC" w:rsidP="002217F3">
            <w:r w:rsidRPr="002732A7">
              <w:t>SOMMERVILLE, Ian, 2015. </w:t>
            </w:r>
            <w:r w:rsidRPr="00072F40">
              <w:rPr>
                <w:i/>
              </w:rPr>
              <w:t xml:space="preserve">Software </w:t>
            </w:r>
            <w:proofErr w:type="spellStart"/>
            <w:r w:rsidRPr="00072F40">
              <w:rPr>
                <w:i/>
              </w:rPr>
              <w:t>Engineering</w:t>
            </w:r>
            <w:proofErr w:type="spellEnd"/>
            <w:r w:rsidRPr="002732A7">
              <w:t xml:space="preserve">. Online. </w:t>
            </w:r>
            <w:proofErr w:type="spellStart"/>
            <w:r w:rsidRPr="002732A7">
              <w:t>Tenth</w:t>
            </w:r>
            <w:proofErr w:type="spellEnd"/>
            <w:r w:rsidRPr="002732A7">
              <w:t xml:space="preserve"> </w:t>
            </w:r>
            <w:proofErr w:type="spellStart"/>
            <w:r w:rsidRPr="002732A7">
              <w:t>Edition</w:t>
            </w:r>
            <w:proofErr w:type="spellEnd"/>
            <w:r w:rsidRPr="002732A7">
              <w:t xml:space="preserve">. </w:t>
            </w:r>
            <w:proofErr w:type="spellStart"/>
            <w:r w:rsidRPr="002732A7">
              <w:t>Pearson</w:t>
            </w:r>
            <w:proofErr w:type="spellEnd"/>
            <w:r w:rsidRPr="002732A7">
              <w:t xml:space="preserve"> </w:t>
            </w:r>
            <w:proofErr w:type="spellStart"/>
            <w:r w:rsidRPr="002732A7">
              <w:t>Education</w:t>
            </w:r>
            <w:proofErr w:type="spellEnd"/>
            <w:r w:rsidRPr="002732A7">
              <w:t xml:space="preserve"> Limited. ISBN 9781292096131. Dostupné z: </w:t>
            </w:r>
            <w:hyperlink r:id="rId23" w:history="1">
              <w:r w:rsidRPr="002732A7">
                <w:t>https://software-engineering-book.com</w:t>
              </w:r>
            </w:hyperlink>
            <w:r w:rsidRPr="002732A7">
              <w:t>. [cit. 2024-01-13].</w:t>
            </w:r>
            <w:r w:rsidDel="005A63D1">
              <w:t xml:space="preserve"> </w:t>
            </w:r>
          </w:p>
        </w:tc>
      </w:tr>
      <w:tr w:rsidR="008451FC" w:rsidRPr="002732A7" w14:paraId="569DE7E1"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966C4EF" w14:textId="77777777" w:rsidR="008451FC" w:rsidRPr="002732A7" w:rsidRDefault="008451FC" w:rsidP="002217F3">
            <w:pPr>
              <w:jc w:val="center"/>
            </w:pPr>
            <w:r w:rsidRPr="002732A7">
              <w:lastRenderedPageBreak/>
              <w:t>Informace ke kombinované nebo distanční formě</w:t>
            </w:r>
          </w:p>
        </w:tc>
      </w:tr>
      <w:tr w:rsidR="008451FC" w:rsidRPr="002732A7" w14:paraId="25550EE1" w14:textId="77777777" w:rsidTr="002217F3">
        <w:tc>
          <w:tcPr>
            <w:tcW w:w="4787" w:type="dxa"/>
            <w:gridSpan w:val="4"/>
            <w:tcBorders>
              <w:top w:val="single" w:sz="2" w:space="0" w:color="auto"/>
            </w:tcBorders>
            <w:shd w:val="clear" w:color="auto" w:fill="F7CAAC"/>
          </w:tcPr>
          <w:p w14:paraId="02D58187"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3D6C2E7"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70FFEDDC" w14:textId="77777777" w:rsidR="008451FC" w:rsidRPr="002732A7" w:rsidRDefault="008451FC" w:rsidP="002217F3">
            <w:pPr>
              <w:jc w:val="both"/>
              <w:rPr>
                <w:b/>
              </w:rPr>
            </w:pPr>
            <w:r w:rsidRPr="002732A7">
              <w:rPr>
                <w:b/>
              </w:rPr>
              <w:t xml:space="preserve">hodin </w:t>
            </w:r>
          </w:p>
        </w:tc>
      </w:tr>
      <w:tr w:rsidR="008451FC" w:rsidRPr="002732A7" w14:paraId="6DE61626" w14:textId="77777777" w:rsidTr="002217F3">
        <w:tc>
          <w:tcPr>
            <w:tcW w:w="9855" w:type="dxa"/>
            <w:gridSpan w:val="9"/>
            <w:shd w:val="clear" w:color="auto" w:fill="F7CAAC"/>
          </w:tcPr>
          <w:p w14:paraId="4B288E40" w14:textId="77777777" w:rsidR="008451FC" w:rsidRPr="002732A7" w:rsidRDefault="008451FC" w:rsidP="002217F3">
            <w:pPr>
              <w:jc w:val="both"/>
              <w:rPr>
                <w:b/>
              </w:rPr>
            </w:pPr>
            <w:r w:rsidRPr="002732A7">
              <w:rPr>
                <w:b/>
              </w:rPr>
              <w:t>Informace o způsobu kontaktu s vyučujícím</w:t>
            </w:r>
          </w:p>
        </w:tc>
      </w:tr>
      <w:tr w:rsidR="008451FC" w:rsidRPr="002732A7" w14:paraId="451E3D08" w14:textId="77777777" w:rsidTr="002217F3">
        <w:trPr>
          <w:trHeight w:val="1010"/>
        </w:trPr>
        <w:tc>
          <w:tcPr>
            <w:tcW w:w="9855" w:type="dxa"/>
            <w:gridSpan w:val="9"/>
          </w:tcPr>
          <w:p w14:paraId="2EEC950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34182FAD" w14:textId="77777777" w:rsidR="008451FC" w:rsidRPr="002732A7" w:rsidRDefault="008451FC" w:rsidP="008451FC"/>
    <w:p w14:paraId="1EE9DC89"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79EB1FE7" w14:textId="77777777" w:rsidTr="002217F3">
        <w:tc>
          <w:tcPr>
            <w:tcW w:w="9855" w:type="dxa"/>
            <w:gridSpan w:val="9"/>
            <w:tcBorders>
              <w:bottom w:val="double" w:sz="4" w:space="0" w:color="auto"/>
            </w:tcBorders>
            <w:shd w:val="clear" w:color="auto" w:fill="BDD6EE"/>
          </w:tcPr>
          <w:p w14:paraId="0CBE41B3" w14:textId="200A7FB0" w:rsidR="008451FC" w:rsidRPr="002732A7" w:rsidRDefault="008451FC" w:rsidP="002217F3">
            <w:pPr>
              <w:tabs>
                <w:tab w:val="right" w:pos="9560"/>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1C8B6B21" w14:textId="77777777" w:rsidTr="002217F3">
        <w:tc>
          <w:tcPr>
            <w:tcW w:w="3086" w:type="dxa"/>
            <w:tcBorders>
              <w:top w:val="double" w:sz="4" w:space="0" w:color="auto"/>
            </w:tcBorders>
            <w:shd w:val="clear" w:color="auto" w:fill="F7CAAC"/>
          </w:tcPr>
          <w:p w14:paraId="4C33E3BE"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7DB4CF8E" w14:textId="21C0B677" w:rsidR="008451FC" w:rsidRPr="002732A7" w:rsidRDefault="008C7640" w:rsidP="002217F3">
            <w:pPr>
              <w:jc w:val="both"/>
            </w:pPr>
            <w:bookmarkStart w:id="202" w:name="MetSyst"/>
            <w:bookmarkStart w:id="203" w:name="metodySystemovehoInzenyrstvi"/>
            <w:bookmarkStart w:id="204" w:name="BIII_metodySystemovehoInzenyrstvi"/>
            <w:proofErr w:type="spellStart"/>
            <w:r>
              <w:t>System</w:t>
            </w:r>
            <w:proofErr w:type="spellEnd"/>
            <w:r>
              <w:t xml:space="preserve"> </w:t>
            </w:r>
            <w:proofErr w:type="spellStart"/>
            <w:r>
              <w:t>Engineering</w:t>
            </w:r>
            <w:proofErr w:type="spellEnd"/>
            <w:r>
              <w:t xml:space="preserve"> </w:t>
            </w:r>
            <w:bookmarkEnd w:id="202"/>
            <w:bookmarkEnd w:id="203"/>
            <w:bookmarkEnd w:id="204"/>
          </w:p>
        </w:tc>
      </w:tr>
      <w:tr w:rsidR="008451FC" w:rsidRPr="002732A7" w14:paraId="69BA094D" w14:textId="77777777" w:rsidTr="002217F3">
        <w:tc>
          <w:tcPr>
            <w:tcW w:w="3086" w:type="dxa"/>
            <w:shd w:val="clear" w:color="auto" w:fill="F7CAAC"/>
          </w:tcPr>
          <w:p w14:paraId="2B99A43C" w14:textId="77777777" w:rsidR="008451FC" w:rsidRPr="002732A7" w:rsidRDefault="008451FC" w:rsidP="002217F3">
            <w:pPr>
              <w:jc w:val="both"/>
              <w:rPr>
                <w:b/>
              </w:rPr>
            </w:pPr>
            <w:r w:rsidRPr="002732A7">
              <w:rPr>
                <w:b/>
              </w:rPr>
              <w:t>Typ předmětu</w:t>
            </w:r>
          </w:p>
        </w:tc>
        <w:tc>
          <w:tcPr>
            <w:tcW w:w="3406" w:type="dxa"/>
            <w:gridSpan w:val="5"/>
          </w:tcPr>
          <w:p w14:paraId="403E6412" w14:textId="77777777" w:rsidR="008451FC" w:rsidRPr="002732A7" w:rsidRDefault="008451FC" w:rsidP="002217F3">
            <w:pPr>
              <w:jc w:val="both"/>
            </w:pPr>
            <w:r>
              <w:t>povinně volitelný – skupina II.</w:t>
            </w:r>
          </w:p>
        </w:tc>
        <w:tc>
          <w:tcPr>
            <w:tcW w:w="2695" w:type="dxa"/>
            <w:gridSpan w:val="2"/>
            <w:shd w:val="clear" w:color="auto" w:fill="F7CAAC"/>
          </w:tcPr>
          <w:p w14:paraId="3491CAF3" w14:textId="77777777" w:rsidR="008451FC" w:rsidRPr="002732A7" w:rsidRDefault="008451FC" w:rsidP="002217F3">
            <w:pPr>
              <w:jc w:val="both"/>
            </w:pPr>
            <w:r w:rsidRPr="002732A7">
              <w:rPr>
                <w:b/>
              </w:rPr>
              <w:t>doporučený ročník / semestr</w:t>
            </w:r>
          </w:p>
        </w:tc>
        <w:tc>
          <w:tcPr>
            <w:tcW w:w="668" w:type="dxa"/>
          </w:tcPr>
          <w:p w14:paraId="58239FE5" w14:textId="77777777" w:rsidR="008451FC" w:rsidRPr="002732A7" w:rsidRDefault="008451FC" w:rsidP="002217F3">
            <w:pPr>
              <w:jc w:val="both"/>
            </w:pPr>
          </w:p>
        </w:tc>
      </w:tr>
      <w:tr w:rsidR="008451FC" w:rsidRPr="002732A7" w14:paraId="6CEF0C12" w14:textId="77777777" w:rsidTr="002217F3">
        <w:tc>
          <w:tcPr>
            <w:tcW w:w="3086" w:type="dxa"/>
            <w:shd w:val="clear" w:color="auto" w:fill="F7CAAC"/>
          </w:tcPr>
          <w:p w14:paraId="2103CB81" w14:textId="77777777" w:rsidR="008451FC" w:rsidRPr="002732A7" w:rsidRDefault="008451FC" w:rsidP="002217F3">
            <w:pPr>
              <w:jc w:val="both"/>
              <w:rPr>
                <w:b/>
              </w:rPr>
            </w:pPr>
            <w:r w:rsidRPr="002732A7">
              <w:rPr>
                <w:b/>
              </w:rPr>
              <w:t>Rozsah studijního předmětu</w:t>
            </w:r>
          </w:p>
        </w:tc>
        <w:tc>
          <w:tcPr>
            <w:tcW w:w="1701" w:type="dxa"/>
            <w:gridSpan w:val="3"/>
          </w:tcPr>
          <w:p w14:paraId="29A2E95C" w14:textId="77777777" w:rsidR="008451FC" w:rsidRPr="002732A7" w:rsidRDefault="008451FC" w:rsidP="002217F3">
            <w:pPr>
              <w:jc w:val="both"/>
            </w:pPr>
            <w:r>
              <w:t>15k</w:t>
            </w:r>
          </w:p>
        </w:tc>
        <w:tc>
          <w:tcPr>
            <w:tcW w:w="889" w:type="dxa"/>
            <w:shd w:val="clear" w:color="auto" w:fill="F7CAAC"/>
          </w:tcPr>
          <w:p w14:paraId="69DF2B90" w14:textId="77777777" w:rsidR="008451FC" w:rsidRPr="002732A7" w:rsidRDefault="008451FC" w:rsidP="002217F3">
            <w:pPr>
              <w:jc w:val="both"/>
              <w:rPr>
                <w:b/>
              </w:rPr>
            </w:pPr>
            <w:r w:rsidRPr="002732A7">
              <w:rPr>
                <w:b/>
              </w:rPr>
              <w:t xml:space="preserve">hod. </w:t>
            </w:r>
          </w:p>
        </w:tc>
        <w:tc>
          <w:tcPr>
            <w:tcW w:w="816" w:type="dxa"/>
          </w:tcPr>
          <w:p w14:paraId="3197158B" w14:textId="5B7AA28D" w:rsidR="008451FC" w:rsidRPr="002732A7" w:rsidRDefault="001D6091" w:rsidP="002217F3">
            <w:pPr>
              <w:jc w:val="both"/>
            </w:pPr>
            <w:ins w:id="205" w:author="Jiří Vojtěšek" w:date="2024-10-30T10:38:00Z">
              <w:r>
                <w:t>15</w:t>
              </w:r>
            </w:ins>
          </w:p>
        </w:tc>
        <w:tc>
          <w:tcPr>
            <w:tcW w:w="2156" w:type="dxa"/>
            <w:shd w:val="clear" w:color="auto" w:fill="F7CAAC"/>
          </w:tcPr>
          <w:p w14:paraId="0C22545C" w14:textId="77777777" w:rsidR="008451FC" w:rsidRPr="002732A7" w:rsidRDefault="008451FC" w:rsidP="002217F3">
            <w:pPr>
              <w:jc w:val="both"/>
              <w:rPr>
                <w:b/>
              </w:rPr>
            </w:pPr>
            <w:r w:rsidRPr="002732A7">
              <w:rPr>
                <w:b/>
              </w:rPr>
              <w:t>kreditů</w:t>
            </w:r>
          </w:p>
        </w:tc>
        <w:tc>
          <w:tcPr>
            <w:tcW w:w="1207" w:type="dxa"/>
            <w:gridSpan w:val="2"/>
          </w:tcPr>
          <w:p w14:paraId="1C0AFF40" w14:textId="77777777" w:rsidR="008451FC" w:rsidRPr="002732A7" w:rsidRDefault="008451FC" w:rsidP="002217F3">
            <w:pPr>
              <w:jc w:val="both"/>
            </w:pPr>
            <w:r w:rsidRPr="002732A7">
              <w:t>10</w:t>
            </w:r>
          </w:p>
        </w:tc>
      </w:tr>
      <w:tr w:rsidR="008451FC" w:rsidRPr="002732A7" w14:paraId="009CF23A" w14:textId="77777777" w:rsidTr="002217F3">
        <w:tc>
          <w:tcPr>
            <w:tcW w:w="3086" w:type="dxa"/>
            <w:shd w:val="clear" w:color="auto" w:fill="F7CAAC"/>
          </w:tcPr>
          <w:p w14:paraId="29AEF5DE"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381B0BB5" w14:textId="77777777" w:rsidR="008451FC" w:rsidRPr="002732A7" w:rsidRDefault="008451FC" w:rsidP="002217F3">
            <w:pPr>
              <w:jc w:val="both"/>
            </w:pPr>
          </w:p>
        </w:tc>
      </w:tr>
      <w:tr w:rsidR="008451FC" w:rsidRPr="002732A7" w14:paraId="59D200DB" w14:textId="77777777" w:rsidTr="002217F3">
        <w:tc>
          <w:tcPr>
            <w:tcW w:w="3086" w:type="dxa"/>
            <w:shd w:val="clear" w:color="auto" w:fill="F7CAAC"/>
          </w:tcPr>
          <w:p w14:paraId="20055BE3" w14:textId="77777777" w:rsidR="008451FC" w:rsidRPr="002732A7" w:rsidRDefault="008451FC" w:rsidP="002217F3">
            <w:pPr>
              <w:jc w:val="both"/>
              <w:rPr>
                <w:b/>
              </w:rPr>
            </w:pPr>
            <w:r w:rsidRPr="002732A7">
              <w:rPr>
                <w:b/>
              </w:rPr>
              <w:t>Způsob ověření výsledků učení</w:t>
            </w:r>
          </w:p>
        </w:tc>
        <w:tc>
          <w:tcPr>
            <w:tcW w:w="3406" w:type="dxa"/>
            <w:gridSpan w:val="5"/>
          </w:tcPr>
          <w:p w14:paraId="08A2CB84" w14:textId="77777777" w:rsidR="008451FC" w:rsidRPr="002732A7" w:rsidRDefault="008451FC" w:rsidP="002217F3">
            <w:pPr>
              <w:jc w:val="both"/>
            </w:pPr>
            <w:r w:rsidRPr="002732A7">
              <w:t>Zkouška</w:t>
            </w:r>
          </w:p>
        </w:tc>
        <w:tc>
          <w:tcPr>
            <w:tcW w:w="2156" w:type="dxa"/>
            <w:shd w:val="clear" w:color="auto" w:fill="F7CAAC"/>
          </w:tcPr>
          <w:p w14:paraId="686640D5" w14:textId="77777777" w:rsidR="008451FC" w:rsidRPr="002732A7" w:rsidRDefault="008451FC" w:rsidP="002217F3">
            <w:pPr>
              <w:jc w:val="both"/>
              <w:rPr>
                <w:b/>
              </w:rPr>
            </w:pPr>
            <w:r w:rsidRPr="002732A7">
              <w:rPr>
                <w:b/>
              </w:rPr>
              <w:t>Forma výuky</w:t>
            </w:r>
          </w:p>
        </w:tc>
        <w:tc>
          <w:tcPr>
            <w:tcW w:w="1207" w:type="dxa"/>
            <w:gridSpan w:val="2"/>
          </w:tcPr>
          <w:p w14:paraId="35D22494" w14:textId="77777777" w:rsidR="008451FC" w:rsidRPr="002732A7" w:rsidRDefault="008451FC" w:rsidP="002217F3">
            <w:pPr>
              <w:jc w:val="both"/>
            </w:pPr>
            <w:r w:rsidRPr="002732A7">
              <w:t>Konzultační</w:t>
            </w:r>
          </w:p>
        </w:tc>
      </w:tr>
      <w:tr w:rsidR="008451FC" w:rsidRPr="002732A7" w14:paraId="78E409E6" w14:textId="77777777" w:rsidTr="002217F3">
        <w:tc>
          <w:tcPr>
            <w:tcW w:w="3086" w:type="dxa"/>
            <w:shd w:val="clear" w:color="auto" w:fill="F7CAAC"/>
          </w:tcPr>
          <w:p w14:paraId="6877A926"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51A0FD9B" w14:textId="77777777" w:rsidR="008451FC" w:rsidRPr="002732A7" w:rsidRDefault="008451FC" w:rsidP="002217F3">
            <w:pPr>
              <w:jc w:val="both"/>
            </w:pPr>
            <w:r w:rsidRPr="002732A7">
              <w:t>Ústní forma ověření výsledků</w:t>
            </w:r>
          </w:p>
          <w:p w14:paraId="282E053E" w14:textId="77777777" w:rsidR="008451FC" w:rsidRPr="002732A7" w:rsidRDefault="008451FC" w:rsidP="002217F3">
            <w:pPr>
              <w:jc w:val="both"/>
            </w:pPr>
            <w:r w:rsidRPr="002732A7">
              <w:t xml:space="preserve">Student vypracuje a v zadaném termínu odevzdá publikovatelný výstup zadaného úkolu (projekt) naplňujícího hlavní myšlenky studijního předmětu a má souvislost s tématem disertační práce studenta. Výstup zadaného úkolu bude následně obhájen formou odborné diskuse. </w:t>
            </w:r>
          </w:p>
          <w:p w14:paraId="088BDE83" w14:textId="77777777" w:rsidR="008451FC" w:rsidRPr="002732A7" w:rsidRDefault="008451FC" w:rsidP="002217F3">
            <w:pPr>
              <w:jc w:val="both"/>
            </w:pPr>
            <w:r w:rsidRPr="002732A7">
              <w:t>Po úspěšné obhajobě zadaného úkolu student ústní formou prokáže své odborné znalosti v rozsahu studijního předmětu.</w:t>
            </w:r>
          </w:p>
        </w:tc>
      </w:tr>
      <w:tr w:rsidR="008451FC" w:rsidRPr="002732A7" w14:paraId="02552094" w14:textId="77777777" w:rsidTr="002217F3">
        <w:trPr>
          <w:trHeight w:val="233"/>
        </w:trPr>
        <w:tc>
          <w:tcPr>
            <w:tcW w:w="9855" w:type="dxa"/>
            <w:gridSpan w:val="9"/>
            <w:tcBorders>
              <w:top w:val="nil"/>
            </w:tcBorders>
          </w:tcPr>
          <w:p w14:paraId="5F5CB33D" w14:textId="77777777" w:rsidR="008451FC" w:rsidRPr="002732A7" w:rsidRDefault="008451FC" w:rsidP="002217F3">
            <w:pPr>
              <w:jc w:val="both"/>
            </w:pPr>
          </w:p>
        </w:tc>
      </w:tr>
      <w:tr w:rsidR="008451FC" w:rsidRPr="002732A7" w14:paraId="2A71B639" w14:textId="77777777" w:rsidTr="002217F3">
        <w:trPr>
          <w:trHeight w:val="197"/>
        </w:trPr>
        <w:tc>
          <w:tcPr>
            <w:tcW w:w="3086" w:type="dxa"/>
            <w:tcBorders>
              <w:top w:val="nil"/>
            </w:tcBorders>
            <w:shd w:val="clear" w:color="auto" w:fill="F7CAAC"/>
          </w:tcPr>
          <w:p w14:paraId="16CF7315"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2F7EB1A4" w14:textId="77777777" w:rsidR="008451FC" w:rsidRPr="002732A7" w:rsidRDefault="008451FC" w:rsidP="002217F3">
            <w:pPr>
              <w:jc w:val="both"/>
            </w:pPr>
            <w:r w:rsidRPr="002732A7">
              <w:t>prof. Mgr. Roman Jašek, Ph.D., DBA</w:t>
            </w:r>
          </w:p>
        </w:tc>
      </w:tr>
      <w:tr w:rsidR="008451FC" w:rsidRPr="002732A7" w14:paraId="7588EC55" w14:textId="77777777" w:rsidTr="002217F3">
        <w:trPr>
          <w:trHeight w:val="243"/>
        </w:trPr>
        <w:tc>
          <w:tcPr>
            <w:tcW w:w="3086" w:type="dxa"/>
            <w:tcBorders>
              <w:top w:val="nil"/>
            </w:tcBorders>
            <w:shd w:val="clear" w:color="auto" w:fill="F7CAAC"/>
          </w:tcPr>
          <w:p w14:paraId="676873C8"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D2EC003" w14:textId="77777777" w:rsidR="008451FC" w:rsidRPr="002732A7" w:rsidRDefault="008451FC" w:rsidP="002217F3">
            <w:pPr>
              <w:jc w:val="both"/>
            </w:pPr>
            <w:r w:rsidRPr="002732A7">
              <w:t xml:space="preserve">Odborné konzultace, ověření výstupů odevzdaného </w:t>
            </w:r>
            <w:proofErr w:type="gramStart"/>
            <w:r w:rsidRPr="002732A7">
              <w:t>úkolu - projektu</w:t>
            </w:r>
            <w:proofErr w:type="gramEnd"/>
            <w:r w:rsidRPr="002732A7">
              <w:t>, ověření úrovně znalostí ústní formou (zkoušení)</w:t>
            </w:r>
          </w:p>
        </w:tc>
      </w:tr>
      <w:tr w:rsidR="008451FC" w:rsidRPr="002732A7" w14:paraId="49241361" w14:textId="77777777" w:rsidTr="002217F3">
        <w:tc>
          <w:tcPr>
            <w:tcW w:w="3086" w:type="dxa"/>
            <w:shd w:val="clear" w:color="auto" w:fill="F7CAAC"/>
          </w:tcPr>
          <w:p w14:paraId="20DF7064"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36E77B61" w14:textId="77777777" w:rsidR="008451FC" w:rsidRDefault="008451FC" w:rsidP="002217F3">
            <w:pPr>
              <w:pStyle w:val="Default"/>
              <w:jc w:val="both"/>
              <w:rPr>
                <w:rFonts w:ascii="Arial Narrow" w:eastAsia="Times New Roman" w:hAnsi="Arial Narrow"/>
                <w:color w:val="auto"/>
                <w:sz w:val="20"/>
                <w:szCs w:val="20"/>
              </w:rPr>
            </w:pPr>
            <w:r w:rsidRPr="00A92D63">
              <w:rPr>
                <w:rFonts w:ascii="Arial Narrow" w:eastAsia="Times New Roman" w:hAnsi="Arial Narrow"/>
                <w:b/>
                <w:bCs/>
                <w:color w:val="auto"/>
                <w:sz w:val="20"/>
                <w:szCs w:val="20"/>
              </w:rPr>
              <w:t>prof. Mgr. Roman Jašek, Ph.D., DBA</w:t>
            </w:r>
            <w:r w:rsidRPr="00A92D63">
              <w:rPr>
                <w:rFonts w:ascii="Arial Narrow" w:eastAsia="Times New Roman" w:hAnsi="Arial Narrow"/>
                <w:color w:val="auto"/>
                <w:sz w:val="20"/>
                <w:szCs w:val="20"/>
              </w:rPr>
              <w:t xml:space="preserve"> (100 %)</w:t>
            </w:r>
          </w:p>
          <w:p w14:paraId="697503EA" w14:textId="77777777" w:rsidR="008451FC" w:rsidRPr="00A92D63" w:rsidRDefault="008451FC" w:rsidP="002217F3">
            <w:pPr>
              <w:pStyle w:val="Default"/>
              <w:jc w:val="both"/>
              <w:rPr>
                <w:rFonts w:ascii="Arial Narrow" w:hAnsi="Arial Narrow"/>
                <w:sz w:val="20"/>
                <w:szCs w:val="20"/>
              </w:rPr>
            </w:pPr>
            <w:r w:rsidRPr="00A92D63">
              <w:rPr>
                <w:rFonts w:ascii="Arial Narrow" w:hAnsi="Arial Narrow"/>
                <w:sz w:val="20"/>
                <w:szCs w:val="20"/>
              </w:rPr>
              <w:t xml:space="preserve">doc. Ing. Bronislav </w:t>
            </w:r>
            <w:proofErr w:type="spellStart"/>
            <w:r w:rsidRPr="00A92D63">
              <w:rPr>
                <w:rFonts w:ascii="Arial Narrow" w:hAnsi="Arial Narrow"/>
                <w:sz w:val="20"/>
                <w:szCs w:val="20"/>
              </w:rPr>
              <w:t>Chramcov</w:t>
            </w:r>
            <w:proofErr w:type="spellEnd"/>
            <w:r w:rsidRPr="00A92D63">
              <w:rPr>
                <w:rFonts w:ascii="Arial Narrow" w:hAnsi="Arial Narrow"/>
                <w:sz w:val="20"/>
                <w:szCs w:val="20"/>
              </w:rPr>
              <w:t>, Ph.D.</w:t>
            </w:r>
          </w:p>
        </w:tc>
      </w:tr>
      <w:tr w:rsidR="008451FC" w:rsidRPr="002732A7" w14:paraId="42BAFFAB" w14:textId="77777777" w:rsidTr="002217F3">
        <w:trPr>
          <w:trHeight w:val="283"/>
        </w:trPr>
        <w:tc>
          <w:tcPr>
            <w:tcW w:w="9855" w:type="dxa"/>
            <w:gridSpan w:val="9"/>
            <w:tcBorders>
              <w:top w:val="nil"/>
            </w:tcBorders>
          </w:tcPr>
          <w:p w14:paraId="0808553F" w14:textId="77777777" w:rsidR="008451FC" w:rsidRPr="002732A7" w:rsidRDefault="008451FC" w:rsidP="002217F3">
            <w:pPr>
              <w:jc w:val="both"/>
            </w:pPr>
          </w:p>
        </w:tc>
      </w:tr>
      <w:tr w:rsidR="008451FC" w:rsidRPr="002732A7" w14:paraId="0D042F02" w14:textId="77777777" w:rsidTr="002217F3">
        <w:tc>
          <w:tcPr>
            <w:tcW w:w="3086" w:type="dxa"/>
            <w:shd w:val="clear" w:color="auto" w:fill="F7CAAC"/>
          </w:tcPr>
          <w:p w14:paraId="1AEF1C4A"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21CFC34" w14:textId="77777777" w:rsidR="008451FC" w:rsidRPr="002732A7" w:rsidRDefault="008451FC" w:rsidP="002217F3">
            <w:pPr>
              <w:jc w:val="both"/>
            </w:pPr>
          </w:p>
        </w:tc>
      </w:tr>
      <w:tr w:rsidR="008451FC" w:rsidRPr="002732A7" w14:paraId="25BBD71B" w14:textId="77777777" w:rsidTr="002217F3">
        <w:trPr>
          <w:trHeight w:val="2197"/>
        </w:trPr>
        <w:tc>
          <w:tcPr>
            <w:tcW w:w="9855" w:type="dxa"/>
            <w:gridSpan w:val="9"/>
            <w:tcBorders>
              <w:top w:val="nil"/>
              <w:bottom w:val="single" w:sz="4" w:space="0" w:color="auto"/>
            </w:tcBorders>
          </w:tcPr>
          <w:p w14:paraId="748C2A94" w14:textId="77777777" w:rsidR="008451FC" w:rsidRDefault="008451FC" w:rsidP="002217F3">
            <w:pPr>
              <w:jc w:val="both"/>
            </w:pPr>
            <w:r w:rsidRPr="002732A7">
              <w:t>Předmět poskytne studentům komplexní porozumění systémovému inženýrství a připraví je na aplikaci těchto znalostí v jejich budoucí profesní kariéře.</w:t>
            </w:r>
          </w:p>
          <w:p w14:paraId="404A5B37" w14:textId="77777777" w:rsidR="008451FC" w:rsidRPr="002732A7" w:rsidRDefault="008451FC" w:rsidP="002217F3">
            <w:pPr>
              <w:jc w:val="both"/>
            </w:pPr>
          </w:p>
          <w:p w14:paraId="7F9A12BC" w14:textId="77777777" w:rsidR="008451FC" w:rsidRDefault="008451FC" w:rsidP="002217F3">
            <w:pPr>
              <w:jc w:val="both"/>
            </w:pPr>
            <w:r w:rsidRPr="00072F40">
              <w:t xml:space="preserve">Hlavní témata: </w:t>
            </w:r>
            <w:r>
              <w:t>problematika</w:t>
            </w:r>
            <w:r w:rsidRPr="002732A7">
              <w:t xml:space="preserve"> systémového inženýrství</w:t>
            </w:r>
            <w:r>
              <w:t>, m</w:t>
            </w:r>
            <w:r w:rsidRPr="002732A7">
              <w:t>odelování a simulace systémů</w:t>
            </w:r>
            <w:r>
              <w:t>, s</w:t>
            </w:r>
            <w:r w:rsidRPr="002732A7">
              <w:t>ystémová analýza a návrh</w:t>
            </w:r>
            <w:r>
              <w:t>, o</w:t>
            </w:r>
            <w:r w:rsidRPr="002732A7">
              <w:t>ptimalizace a rozhodovací procesy</w:t>
            </w:r>
            <w:r>
              <w:t>, ř</w:t>
            </w:r>
            <w:r w:rsidRPr="002732A7">
              <w:t>ízení rizik a spolehlivost systémů</w:t>
            </w:r>
            <w:r>
              <w:t>, i</w:t>
            </w:r>
            <w:r w:rsidRPr="002732A7">
              <w:t>ntegrace a validace systémů</w:t>
            </w:r>
            <w:r>
              <w:t>, s</w:t>
            </w:r>
            <w:r w:rsidRPr="002732A7">
              <w:t>ystémové inženýrství v</w:t>
            </w:r>
            <w:r>
              <w:t> </w:t>
            </w:r>
            <w:r w:rsidRPr="002732A7">
              <w:t>praxi</w:t>
            </w:r>
            <w:r>
              <w:t>.</w:t>
            </w:r>
          </w:p>
          <w:p w14:paraId="54CDBA9F" w14:textId="77777777" w:rsidR="008451FC" w:rsidRPr="002732A7" w:rsidRDefault="008451FC" w:rsidP="002217F3">
            <w:pPr>
              <w:jc w:val="both"/>
            </w:pPr>
          </w:p>
          <w:p w14:paraId="737D3735" w14:textId="77777777" w:rsidR="008451FC" w:rsidRPr="002732A7" w:rsidRDefault="008451FC" w:rsidP="002217F3">
            <w:pPr>
              <w:jc w:val="both"/>
            </w:pPr>
            <w:r w:rsidRPr="00072F40">
              <w:t>Výsledky učení:</w:t>
            </w:r>
            <w:r w:rsidRPr="009A49C6">
              <w:t xml:space="preserve"> </w:t>
            </w:r>
            <w:r>
              <w:t>z</w:t>
            </w:r>
            <w:r w:rsidRPr="002732A7">
              <w:t>nalost základních konceptů systémového inženýrství</w:t>
            </w:r>
            <w:r>
              <w:t>, s</w:t>
            </w:r>
            <w:r w:rsidRPr="002732A7">
              <w:t>chopnost modelovat a simulovat složité systémy</w:t>
            </w:r>
            <w:r>
              <w:t>, d</w:t>
            </w:r>
            <w:r w:rsidRPr="002732A7">
              <w:t>ovednosti v systémové analýze a návrhu</w:t>
            </w:r>
            <w:r>
              <w:t>, z</w:t>
            </w:r>
            <w:r w:rsidRPr="002732A7">
              <w:t>nalost optimalizačních metod a rozhodovacích procesů</w:t>
            </w:r>
            <w:r>
              <w:t>, s</w:t>
            </w:r>
            <w:r w:rsidRPr="002732A7">
              <w:t>chopnost řízení rizik a zajištění spolehlivosti systémů</w:t>
            </w:r>
            <w:r>
              <w:t>, p</w:t>
            </w:r>
            <w:r w:rsidRPr="002732A7">
              <w:t>raktické dovednosti v integraci a validaci systémů</w:t>
            </w:r>
            <w:r>
              <w:t>, a</w:t>
            </w:r>
            <w:r w:rsidRPr="002732A7">
              <w:t xml:space="preserve">plikace teoretických znalostí na reálné projekty a případové studie </w:t>
            </w:r>
          </w:p>
        </w:tc>
      </w:tr>
      <w:tr w:rsidR="008451FC" w:rsidRPr="002732A7" w14:paraId="749ACBE0"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3237DB2F"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23E072A4" w14:textId="77777777" w:rsidR="008451FC" w:rsidRPr="002732A7" w:rsidRDefault="008451FC" w:rsidP="002217F3">
            <w:pPr>
              <w:jc w:val="both"/>
            </w:pPr>
          </w:p>
        </w:tc>
      </w:tr>
      <w:tr w:rsidR="008451FC" w:rsidRPr="002732A7" w14:paraId="6AD0AF64" w14:textId="77777777" w:rsidTr="002217F3">
        <w:trPr>
          <w:trHeight w:val="2076"/>
        </w:trPr>
        <w:tc>
          <w:tcPr>
            <w:tcW w:w="9855" w:type="dxa"/>
            <w:gridSpan w:val="9"/>
            <w:tcBorders>
              <w:top w:val="nil"/>
              <w:bottom w:val="single" w:sz="4" w:space="0" w:color="auto"/>
            </w:tcBorders>
          </w:tcPr>
          <w:p w14:paraId="718C4975" w14:textId="015947F2" w:rsidR="008451FC" w:rsidRPr="002732A7" w:rsidRDefault="008451FC" w:rsidP="002217F3">
            <w:pPr>
              <w:jc w:val="both"/>
            </w:pPr>
            <w:r w:rsidRPr="002732A7">
              <w:t>Ve výuce předmětu "</w:t>
            </w:r>
            <w:proofErr w:type="spellStart"/>
            <w:r w:rsidR="001439AC">
              <w:t>System</w:t>
            </w:r>
            <w:proofErr w:type="spellEnd"/>
            <w:r w:rsidR="001439AC">
              <w:t xml:space="preserve"> </w:t>
            </w:r>
            <w:proofErr w:type="spellStart"/>
            <w:r w:rsidR="001439AC">
              <w:t>Engineering</w:t>
            </w:r>
            <w:proofErr w:type="spellEnd"/>
            <w:r w:rsidRPr="002732A7">
              <w:t xml:space="preserve">" je možné uplatnit různé metody výuky, které pomohou studentům lépe pochopit a aplikovat složité koncepty a techniky: </w:t>
            </w:r>
          </w:p>
          <w:p w14:paraId="2DEAFBBA" w14:textId="77777777" w:rsidR="008451FC" w:rsidRPr="002732A7" w:rsidRDefault="008451FC" w:rsidP="00C31356">
            <w:pPr>
              <w:pStyle w:val="Odstavecseseznamem"/>
              <w:numPr>
                <w:ilvl w:val="0"/>
                <w:numId w:val="15"/>
              </w:numPr>
              <w:suppressAutoHyphens w:val="0"/>
              <w:ind w:left="672"/>
              <w:jc w:val="both"/>
            </w:pPr>
            <w:r w:rsidRPr="002732A7">
              <w:t>Individuální interaktivní konzultace (zapojení studentů do diskusí, kladení otázek a řešení příkladů)</w:t>
            </w:r>
          </w:p>
          <w:p w14:paraId="2AC7C98A" w14:textId="77777777" w:rsidR="008451FC" w:rsidRPr="002732A7" w:rsidRDefault="008451FC" w:rsidP="00C31356">
            <w:pPr>
              <w:pStyle w:val="Odstavecseseznamem"/>
              <w:numPr>
                <w:ilvl w:val="0"/>
                <w:numId w:val="15"/>
              </w:numPr>
              <w:suppressAutoHyphens w:val="0"/>
              <w:ind w:left="672"/>
              <w:jc w:val="both"/>
            </w:pPr>
            <w:r w:rsidRPr="002732A7">
              <w:t xml:space="preserve">Projektová výuka zaměřená na práci na komplexních projektech, případně zaměřená na specifické oblasti zájmu vyžadující aplikaci metod systémového inženýrství. </w:t>
            </w:r>
          </w:p>
          <w:p w14:paraId="4D8B8B19" w14:textId="77777777" w:rsidR="008451FC" w:rsidRPr="002732A7" w:rsidRDefault="008451FC" w:rsidP="00C31356">
            <w:pPr>
              <w:pStyle w:val="Odstavecseseznamem"/>
              <w:numPr>
                <w:ilvl w:val="0"/>
                <w:numId w:val="15"/>
              </w:numPr>
              <w:suppressAutoHyphens w:val="0"/>
              <w:ind w:left="672"/>
              <w:jc w:val="both"/>
            </w:pPr>
            <w:r w:rsidRPr="002732A7">
              <w:t>Případové studie (komplexní analýza reálných případů)</w:t>
            </w:r>
          </w:p>
          <w:p w14:paraId="7D64215C" w14:textId="77777777" w:rsidR="008451FC" w:rsidRPr="002732A7" w:rsidRDefault="008451FC" w:rsidP="00C31356">
            <w:pPr>
              <w:pStyle w:val="Odstavecseseznamem"/>
              <w:numPr>
                <w:ilvl w:val="0"/>
                <w:numId w:val="15"/>
              </w:numPr>
              <w:suppressAutoHyphens w:val="0"/>
              <w:ind w:left="672"/>
              <w:jc w:val="both"/>
            </w:pPr>
            <w:r w:rsidRPr="002732A7">
              <w:t>Simulace a hry (použití her a simulací pro ilustraci dynamiky systémů a rozhodovacích procesů včetně modelů systémů v reálném čase.</w:t>
            </w:r>
          </w:p>
          <w:p w14:paraId="0560BA1D" w14:textId="77777777" w:rsidR="008451FC" w:rsidRPr="002732A7" w:rsidRDefault="008451FC" w:rsidP="00C31356">
            <w:pPr>
              <w:pStyle w:val="Odstavecseseznamem"/>
              <w:numPr>
                <w:ilvl w:val="0"/>
                <w:numId w:val="15"/>
              </w:numPr>
              <w:suppressAutoHyphens w:val="0"/>
              <w:ind w:left="672"/>
              <w:jc w:val="both"/>
            </w:pPr>
            <w:r w:rsidRPr="002732A7">
              <w:t>Metody stáže či návštěvy pracovišť, kde se aplikují metody systémového inženýrství.</w:t>
            </w:r>
          </w:p>
        </w:tc>
      </w:tr>
      <w:tr w:rsidR="008451FC" w:rsidRPr="002732A7" w14:paraId="455A1871" w14:textId="77777777" w:rsidTr="002217F3">
        <w:trPr>
          <w:trHeight w:val="265"/>
        </w:trPr>
        <w:tc>
          <w:tcPr>
            <w:tcW w:w="3653" w:type="dxa"/>
            <w:gridSpan w:val="3"/>
            <w:tcBorders>
              <w:top w:val="single" w:sz="4" w:space="0" w:color="auto"/>
            </w:tcBorders>
            <w:shd w:val="clear" w:color="auto" w:fill="F7CAAC"/>
          </w:tcPr>
          <w:p w14:paraId="62E58CC2"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1B55CB04" w14:textId="77777777" w:rsidR="008451FC" w:rsidRPr="002732A7" w:rsidRDefault="008451FC" w:rsidP="002217F3">
            <w:pPr>
              <w:jc w:val="both"/>
            </w:pPr>
          </w:p>
        </w:tc>
      </w:tr>
      <w:tr w:rsidR="008451FC" w:rsidRPr="002732A7" w14:paraId="128BB206" w14:textId="77777777" w:rsidTr="002217F3">
        <w:trPr>
          <w:trHeight w:val="1497"/>
        </w:trPr>
        <w:tc>
          <w:tcPr>
            <w:tcW w:w="9855" w:type="dxa"/>
            <w:gridSpan w:val="9"/>
            <w:tcBorders>
              <w:top w:val="nil"/>
            </w:tcBorders>
          </w:tcPr>
          <w:p w14:paraId="2C688589" w14:textId="77777777" w:rsidR="008451FC" w:rsidRPr="002732A7" w:rsidRDefault="008451FC" w:rsidP="002217F3">
            <w:pPr>
              <w:jc w:val="both"/>
              <w:rPr>
                <w:b/>
                <w:bCs/>
              </w:rPr>
            </w:pPr>
            <w:r w:rsidRPr="002732A7">
              <w:rPr>
                <w:b/>
                <w:bCs/>
              </w:rPr>
              <w:t>Základní studijní literatura</w:t>
            </w:r>
          </w:p>
          <w:p w14:paraId="40D7B47B" w14:textId="77777777" w:rsidR="008451FC" w:rsidRPr="002732A7" w:rsidRDefault="008451FC" w:rsidP="002217F3">
            <w:pPr>
              <w:jc w:val="both"/>
            </w:pPr>
            <w:r w:rsidRPr="002732A7">
              <w:t>BLANCHARD, B. S. aj. BLYLER. </w:t>
            </w:r>
            <w:proofErr w:type="spellStart"/>
            <w:r w:rsidRPr="009536EB">
              <w:rPr>
                <w:i/>
              </w:rPr>
              <w:t>System</w:t>
            </w:r>
            <w:proofErr w:type="spellEnd"/>
            <w:r w:rsidRPr="009536EB">
              <w:rPr>
                <w:i/>
              </w:rPr>
              <w:t xml:space="preserve"> </w:t>
            </w:r>
            <w:proofErr w:type="spellStart"/>
            <w:r w:rsidRPr="009536EB">
              <w:rPr>
                <w:i/>
              </w:rPr>
              <w:t>engineering</w:t>
            </w:r>
            <w:proofErr w:type="spellEnd"/>
            <w:r w:rsidRPr="009536EB">
              <w:rPr>
                <w:i/>
              </w:rPr>
              <w:t xml:space="preserve"> management.</w:t>
            </w:r>
            <w:r w:rsidRPr="002732A7">
              <w:t xml:space="preserve"> </w:t>
            </w:r>
            <w:proofErr w:type="spellStart"/>
            <w:r w:rsidRPr="002732A7">
              <w:t>Fifth</w:t>
            </w:r>
            <w:proofErr w:type="spellEnd"/>
            <w:r w:rsidRPr="002732A7">
              <w:t xml:space="preserve"> </w:t>
            </w:r>
            <w:proofErr w:type="spellStart"/>
            <w:r w:rsidRPr="002732A7">
              <w:t>edition</w:t>
            </w:r>
            <w:proofErr w:type="spellEnd"/>
            <w:r w:rsidRPr="002732A7">
              <w:t xml:space="preserve">. </w:t>
            </w:r>
            <w:proofErr w:type="spellStart"/>
            <w:r w:rsidRPr="002732A7">
              <w:t>Hoboken</w:t>
            </w:r>
            <w:proofErr w:type="spellEnd"/>
            <w:r w:rsidRPr="002732A7">
              <w:t xml:space="preserve">, New Jersey: </w:t>
            </w:r>
            <w:proofErr w:type="spellStart"/>
            <w:r w:rsidRPr="002732A7">
              <w:t>Wiley</w:t>
            </w:r>
            <w:proofErr w:type="spellEnd"/>
            <w:r w:rsidRPr="002732A7">
              <w:t>, 2016. ISBN 9781119047827.</w:t>
            </w:r>
          </w:p>
          <w:p w14:paraId="2E33B91D" w14:textId="625FB507" w:rsidR="008451FC" w:rsidRDefault="008451FC" w:rsidP="002217F3">
            <w:r w:rsidRPr="002732A7">
              <w:t>KRAYEM, S., R. JASEK a B. CHRAMCOV. </w:t>
            </w:r>
            <w:r w:rsidRPr="009536EB">
              <w:rPr>
                <w:i/>
              </w:rPr>
              <w:t xml:space="preserve">Systems </w:t>
            </w:r>
            <w:proofErr w:type="spellStart"/>
            <w:proofErr w:type="gramStart"/>
            <w:r w:rsidRPr="009536EB">
              <w:rPr>
                <w:i/>
              </w:rPr>
              <w:t>Engineering</w:t>
            </w:r>
            <w:proofErr w:type="spellEnd"/>
            <w:r w:rsidRPr="009536EB">
              <w:rPr>
                <w:i/>
              </w:rPr>
              <w:t xml:space="preserve"> - </w:t>
            </w:r>
            <w:proofErr w:type="spellStart"/>
            <w:r w:rsidRPr="009536EB">
              <w:rPr>
                <w:i/>
              </w:rPr>
              <w:t>Formal</w:t>
            </w:r>
            <w:proofErr w:type="spellEnd"/>
            <w:proofErr w:type="gramEnd"/>
            <w:r w:rsidRPr="009536EB">
              <w:rPr>
                <w:i/>
              </w:rPr>
              <w:t xml:space="preserve"> Modelling </w:t>
            </w:r>
            <w:proofErr w:type="spellStart"/>
            <w:r w:rsidRPr="009536EB">
              <w:rPr>
                <w:i/>
              </w:rPr>
              <w:t>Methods</w:t>
            </w:r>
            <w:proofErr w:type="spellEnd"/>
            <w:r w:rsidRPr="002732A7">
              <w:t xml:space="preserve"> [online]. </w:t>
            </w:r>
            <w:proofErr w:type="spellStart"/>
            <w:r w:rsidRPr="002732A7">
              <w:t>Zlin</w:t>
            </w:r>
            <w:proofErr w:type="spellEnd"/>
            <w:r w:rsidRPr="002732A7">
              <w:t xml:space="preserve">: Tomas </w:t>
            </w:r>
            <w:proofErr w:type="spellStart"/>
            <w:r w:rsidRPr="002732A7">
              <w:t>Bata</w:t>
            </w:r>
            <w:proofErr w:type="spellEnd"/>
            <w:r w:rsidRPr="002732A7">
              <w:t xml:space="preserve"> University in </w:t>
            </w:r>
            <w:proofErr w:type="spellStart"/>
            <w:r w:rsidRPr="002732A7">
              <w:t>Zlín</w:t>
            </w:r>
            <w:proofErr w:type="spellEnd"/>
            <w:r w:rsidRPr="002732A7">
              <w:t xml:space="preserve">, 2018 [cit. 2018-11-16]. ISBN 978-80-7454-731-7. Dostupné z: </w:t>
            </w:r>
            <w:hyperlink r:id="rId24" w:history="1">
              <w:r w:rsidRPr="009536EB">
                <w:rPr>
                  <w:rStyle w:val="Odkazintenzivn"/>
                  <w:rFonts w:eastAsiaTheme="majorEastAsia"/>
                </w:rPr>
                <w:t>https://digilib.k.utb.cz/handle/10563/41629</w:t>
              </w:r>
            </w:hyperlink>
            <w:r>
              <w:t xml:space="preserve"> </w:t>
            </w:r>
          </w:p>
          <w:p w14:paraId="11514CA1" w14:textId="0CB0B074" w:rsidR="008451FC" w:rsidRDefault="008451FC" w:rsidP="002217F3">
            <w:pPr>
              <w:jc w:val="both"/>
            </w:pPr>
            <w:r w:rsidRPr="002732A7">
              <w:t>SOMMERVILLE, Ian, 2024. </w:t>
            </w:r>
            <w:r w:rsidRPr="009536EB">
              <w:rPr>
                <w:i/>
              </w:rPr>
              <w:t xml:space="preserve">Systems </w:t>
            </w:r>
            <w:proofErr w:type="spellStart"/>
            <w:r w:rsidRPr="009536EB">
              <w:rPr>
                <w:i/>
              </w:rPr>
              <w:t>Engineering</w:t>
            </w:r>
            <w:proofErr w:type="spellEnd"/>
            <w:r w:rsidRPr="009536EB">
              <w:rPr>
                <w:i/>
              </w:rPr>
              <w:t xml:space="preserve"> </w:t>
            </w:r>
            <w:proofErr w:type="spellStart"/>
            <w:r w:rsidRPr="009536EB">
              <w:rPr>
                <w:i/>
              </w:rPr>
              <w:t>for</w:t>
            </w:r>
            <w:proofErr w:type="spellEnd"/>
            <w:r w:rsidRPr="009536EB">
              <w:rPr>
                <w:i/>
              </w:rPr>
              <w:t xml:space="preserve"> </w:t>
            </w:r>
            <w:proofErr w:type="spellStart"/>
            <w:r w:rsidRPr="009536EB">
              <w:rPr>
                <w:i/>
              </w:rPr>
              <w:t>Large-scale</w:t>
            </w:r>
            <w:proofErr w:type="spellEnd"/>
            <w:r w:rsidRPr="009536EB">
              <w:rPr>
                <w:i/>
              </w:rPr>
              <w:t xml:space="preserve"> </w:t>
            </w:r>
            <w:proofErr w:type="spellStart"/>
            <w:r w:rsidRPr="009536EB">
              <w:rPr>
                <w:i/>
              </w:rPr>
              <w:t>complex</w:t>
            </w:r>
            <w:proofErr w:type="spellEnd"/>
            <w:r w:rsidRPr="009536EB">
              <w:rPr>
                <w:i/>
              </w:rPr>
              <w:t xml:space="preserve"> IT </w:t>
            </w:r>
            <w:proofErr w:type="spellStart"/>
            <w:r w:rsidRPr="009536EB">
              <w:rPr>
                <w:i/>
              </w:rPr>
              <w:t>systems</w:t>
            </w:r>
            <w:proofErr w:type="spellEnd"/>
            <w:r w:rsidRPr="009536EB">
              <w:rPr>
                <w:i/>
              </w:rPr>
              <w:t>.</w:t>
            </w:r>
            <w:r w:rsidRPr="002732A7">
              <w:t xml:space="preserve"> Online. Dostupné z: </w:t>
            </w:r>
            <w:hyperlink r:id="rId25" w:history="1">
              <w:r w:rsidRPr="00072F40">
                <w:rPr>
                  <w:rStyle w:val="Odkazintenzivn"/>
                  <w:rFonts w:eastAsiaTheme="majorEastAsia"/>
                </w:rPr>
                <w:t>https://iansommerville.com/professional/systems-engineering-for-lscits/</w:t>
              </w:r>
            </w:hyperlink>
            <w:r w:rsidRPr="00072F40">
              <w:rPr>
                <w:rStyle w:val="Odkazintenzivn"/>
                <w:rFonts w:eastAsiaTheme="majorEastAsia"/>
              </w:rPr>
              <w:t>.</w:t>
            </w:r>
            <w:r w:rsidRPr="002732A7">
              <w:t xml:space="preserve"> [cit. 2024-08-04].</w:t>
            </w:r>
          </w:p>
          <w:p w14:paraId="76F56DB7"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603B6816" w14:textId="77777777" w:rsidR="008451FC" w:rsidRPr="002732A7" w:rsidRDefault="008451FC" w:rsidP="002217F3"/>
          <w:p w14:paraId="6214FD57" w14:textId="77777777" w:rsidR="008451FC" w:rsidRPr="002732A7" w:rsidRDefault="008451FC" w:rsidP="002217F3">
            <w:pPr>
              <w:rPr>
                <w:b/>
                <w:bCs/>
              </w:rPr>
            </w:pPr>
            <w:r w:rsidRPr="002732A7">
              <w:rPr>
                <w:b/>
                <w:bCs/>
              </w:rPr>
              <w:t xml:space="preserve">Doporučená literatura: </w:t>
            </w:r>
          </w:p>
          <w:p w14:paraId="5A47DB47" w14:textId="77777777" w:rsidR="008451FC" w:rsidRPr="002732A7" w:rsidRDefault="008451FC" w:rsidP="002217F3">
            <w:r w:rsidRPr="002732A7">
              <w:t xml:space="preserve">CICCHETTI, Antonio, Federico CICCOZZI a Alfonso PIERANTONIO. </w:t>
            </w:r>
            <w:proofErr w:type="spellStart"/>
            <w:r w:rsidRPr="002732A7">
              <w:t>Multi-view</w:t>
            </w:r>
            <w:proofErr w:type="spellEnd"/>
            <w:r w:rsidRPr="002732A7">
              <w:t xml:space="preserve"> </w:t>
            </w:r>
            <w:proofErr w:type="spellStart"/>
            <w:r w:rsidRPr="002732A7">
              <w:t>approaches</w:t>
            </w:r>
            <w:proofErr w:type="spellEnd"/>
            <w:r w:rsidRPr="002732A7">
              <w:t xml:space="preserve"> </w:t>
            </w:r>
            <w:proofErr w:type="spellStart"/>
            <w:r w:rsidRPr="002732A7">
              <w:t>for</w:t>
            </w:r>
            <w:proofErr w:type="spellEnd"/>
            <w:r w:rsidRPr="002732A7">
              <w:t xml:space="preserve"> software and </w:t>
            </w:r>
            <w:proofErr w:type="spellStart"/>
            <w:r w:rsidRPr="002732A7">
              <w:t>system</w:t>
            </w:r>
            <w:proofErr w:type="spellEnd"/>
            <w:r w:rsidRPr="002732A7">
              <w:t xml:space="preserve"> modelling: a </w:t>
            </w:r>
            <w:proofErr w:type="spellStart"/>
            <w:r w:rsidRPr="002732A7">
              <w:t>systematic</w:t>
            </w:r>
            <w:proofErr w:type="spellEnd"/>
            <w:r w:rsidRPr="002732A7">
              <w:t xml:space="preserve"> </w:t>
            </w:r>
            <w:proofErr w:type="spellStart"/>
            <w:r w:rsidRPr="002732A7">
              <w:t>literature</w:t>
            </w:r>
            <w:proofErr w:type="spellEnd"/>
            <w:r w:rsidRPr="002732A7">
              <w:t xml:space="preserve"> </w:t>
            </w:r>
            <w:proofErr w:type="spellStart"/>
            <w:r w:rsidRPr="002732A7">
              <w:t>review</w:t>
            </w:r>
            <w:proofErr w:type="spellEnd"/>
            <w:r w:rsidRPr="002732A7">
              <w:t xml:space="preserve">. </w:t>
            </w:r>
            <w:r w:rsidRPr="00072F40">
              <w:rPr>
                <w:i/>
              </w:rPr>
              <w:t>Software and Systems Modeling</w:t>
            </w:r>
            <w:r w:rsidRPr="002732A7">
              <w:t xml:space="preserve">. </w:t>
            </w:r>
            <w:proofErr w:type="gramStart"/>
            <w:r w:rsidRPr="002732A7">
              <w:t>2019,  3207</w:t>
            </w:r>
            <w:proofErr w:type="gramEnd"/>
            <w:r w:rsidRPr="002732A7">
              <w:t xml:space="preserve">–3233. ISSN 1619-1366. </w:t>
            </w:r>
          </w:p>
          <w:p w14:paraId="11B4297C" w14:textId="77777777" w:rsidR="008451FC" w:rsidRPr="002732A7" w:rsidRDefault="008451FC" w:rsidP="002217F3">
            <w:r w:rsidRPr="002732A7">
              <w:t>CROWDER, J. A., J. J. CARBONE a R. DEMIJOHN. </w:t>
            </w:r>
            <w:proofErr w:type="spellStart"/>
            <w:r w:rsidRPr="00072F40">
              <w:rPr>
                <w:i/>
              </w:rPr>
              <w:t>Multidisciplinary</w:t>
            </w:r>
            <w:proofErr w:type="spellEnd"/>
            <w:r w:rsidRPr="00072F40">
              <w:rPr>
                <w:i/>
              </w:rPr>
              <w:t xml:space="preserve"> </w:t>
            </w:r>
            <w:proofErr w:type="spellStart"/>
            <w:r w:rsidRPr="00072F40">
              <w:rPr>
                <w:i/>
              </w:rPr>
              <w:t>systems</w:t>
            </w:r>
            <w:proofErr w:type="spellEnd"/>
            <w:r w:rsidRPr="00072F40">
              <w:rPr>
                <w:i/>
              </w:rPr>
              <w:t xml:space="preserve"> </w:t>
            </w:r>
            <w:proofErr w:type="spellStart"/>
            <w:r w:rsidRPr="00072F40">
              <w:rPr>
                <w:i/>
              </w:rPr>
              <w:t>engineering</w:t>
            </w:r>
            <w:proofErr w:type="spellEnd"/>
            <w:r w:rsidRPr="00072F40">
              <w:rPr>
                <w:i/>
              </w:rPr>
              <w:t xml:space="preserve">: </w:t>
            </w:r>
            <w:proofErr w:type="spellStart"/>
            <w:r w:rsidRPr="00072F40">
              <w:rPr>
                <w:i/>
              </w:rPr>
              <w:t>architecting</w:t>
            </w:r>
            <w:proofErr w:type="spellEnd"/>
            <w:r w:rsidRPr="00072F40">
              <w:rPr>
                <w:i/>
              </w:rPr>
              <w:t xml:space="preserve"> </w:t>
            </w:r>
            <w:proofErr w:type="spellStart"/>
            <w:r w:rsidRPr="00072F40">
              <w:rPr>
                <w:i/>
              </w:rPr>
              <w:t>the</w:t>
            </w:r>
            <w:proofErr w:type="spellEnd"/>
            <w:r w:rsidRPr="00072F40">
              <w:rPr>
                <w:i/>
              </w:rPr>
              <w:t xml:space="preserve"> design </w:t>
            </w:r>
            <w:proofErr w:type="spellStart"/>
            <w:r w:rsidRPr="00072F40">
              <w:rPr>
                <w:i/>
              </w:rPr>
              <w:t>process</w:t>
            </w:r>
            <w:proofErr w:type="spellEnd"/>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[2016]. ISBN 978-3-319-22397-1.</w:t>
            </w:r>
          </w:p>
          <w:p w14:paraId="4FDAA8D4" w14:textId="0D2A07A6" w:rsidR="008451FC" w:rsidRPr="002732A7" w:rsidRDefault="008451FC" w:rsidP="0025071A">
            <w:r w:rsidRPr="002732A7">
              <w:t>WECK, O. L. de, D. ROOS a Ch. L. MAGEE</w:t>
            </w:r>
            <w:r w:rsidRPr="00072F40">
              <w:rPr>
                <w:i/>
              </w:rPr>
              <w:t>. </w:t>
            </w:r>
            <w:proofErr w:type="spellStart"/>
            <w:r w:rsidRPr="00072F40">
              <w:rPr>
                <w:i/>
              </w:rPr>
              <w:t>Engineering</w:t>
            </w:r>
            <w:proofErr w:type="spellEnd"/>
            <w:r w:rsidRPr="00072F40">
              <w:rPr>
                <w:i/>
              </w:rPr>
              <w:t xml:space="preserve"> </w:t>
            </w:r>
            <w:proofErr w:type="spellStart"/>
            <w:r w:rsidRPr="00072F40">
              <w:rPr>
                <w:i/>
              </w:rPr>
              <w:t>systems</w:t>
            </w:r>
            <w:proofErr w:type="spellEnd"/>
            <w:r w:rsidRPr="00072F40">
              <w:rPr>
                <w:i/>
              </w:rPr>
              <w:t xml:space="preserve">: meeting </w:t>
            </w:r>
            <w:proofErr w:type="spellStart"/>
            <w:r w:rsidRPr="00072F40">
              <w:rPr>
                <w:i/>
              </w:rPr>
              <w:t>human</w:t>
            </w:r>
            <w:proofErr w:type="spellEnd"/>
            <w:r w:rsidRPr="00072F40">
              <w:rPr>
                <w:i/>
              </w:rPr>
              <w:t xml:space="preserve"> </w:t>
            </w:r>
            <w:proofErr w:type="spellStart"/>
            <w:r w:rsidRPr="00072F40">
              <w:rPr>
                <w:i/>
              </w:rPr>
              <w:t>needs</w:t>
            </w:r>
            <w:proofErr w:type="spellEnd"/>
            <w:r w:rsidRPr="00072F40">
              <w:rPr>
                <w:i/>
              </w:rPr>
              <w:t xml:space="preserve"> in a </w:t>
            </w:r>
            <w:proofErr w:type="spellStart"/>
            <w:r w:rsidRPr="00072F40">
              <w:rPr>
                <w:i/>
              </w:rPr>
              <w:t>complex</w:t>
            </w:r>
            <w:proofErr w:type="spellEnd"/>
            <w:r w:rsidRPr="00072F40">
              <w:rPr>
                <w:i/>
              </w:rPr>
              <w:t xml:space="preserve"> </w:t>
            </w:r>
            <w:proofErr w:type="spellStart"/>
            <w:r w:rsidRPr="00072F40">
              <w:rPr>
                <w:i/>
              </w:rPr>
              <w:t>technological</w:t>
            </w:r>
            <w:proofErr w:type="spellEnd"/>
            <w:r w:rsidRPr="00072F40">
              <w:rPr>
                <w:i/>
              </w:rPr>
              <w:t xml:space="preserve"> </w:t>
            </w:r>
            <w:proofErr w:type="spellStart"/>
            <w:r w:rsidRPr="00072F40">
              <w:rPr>
                <w:i/>
              </w:rPr>
              <w:t>world</w:t>
            </w:r>
            <w:proofErr w:type="spellEnd"/>
            <w:r w:rsidRPr="00072F40">
              <w:rPr>
                <w:i/>
              </w:rPr>
              <w:t>.</w:t>
            </w:r>
            <w:r w:rsidRPr="002732A7">
              <w:t xml:space="preserve"> Cambridge, Massachusetts: MIT </w:t>
            </w:r>
            <w:proofErr w:type="spellStart"/>
            <w:r w:rsidRPr="002732A7">
              <w:t>Press</w:t>
            </w:r>
            <w:proofErr w:type="spellEnd"/>
            <w:r w:rsidRPr="002732A7">
              <w:t xml:space="preserve">, 2012. </w:t>
            </w:r>
            <w:proofErr w:type="spellStart"/>
            <w:r w:rsidRPr="002732A7">
              <w:t>Engineering</w:t>
            </w:r>
            <w:proofErr w:type="spellEnd"/>
            <w:r w:rsidRPr="002732A7">
              <w:t xml:space="preserve"> </w:t>
            </w:r>
            <w:proofErr w:type="spellStart"/>
            <w:r w:rsidRPr="002732A7">
              <w:t>systems</w:t>
            </w:r>
            <w:proofErr w:type="spellEnd"/>
            <w:r w:rsidRPr="002732A7">
              <w:t>. ISBN 978-0-262-01670-4.</w:t>
            </w:r>
          </w:p>
        </w:tc>
      </w:tr>
    </w:tbl>
    <w:p w14:paraId="254028A1"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730ADF87"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14393DF7" w14:textId="207435C9" w:rsidR="008451FC" w:rsidRPr="002732A7" w:rsidRDefault="008451FC" w:rsidP="002217F3">
            <w:pPr>
              <w:jc w:val="center"/>
            </w:pPr>
            <w:r w:rsidRPr="002732A7">
              <w:lastRenderedPageBreak/>
              <w:t>Informace ke kombinované nebo distanční formě</w:t>
            </w:r>
          </w:p>
        </w:tc>
      </w:tr>
      <w:tr w:rsidR="008451FC" w:rsidRPr="002732A7" w14:paraId="38299B8A" w14:textId="77777777" w:rsidTr="0025071A">
        <w:tc>
          <w:tcPr>
            <w:tcW w:w="4787" w:type="dxa"/>
            <w:tcBorders>
              <w:top w:val="single" w:sz="2" w:space="0" w:color="auto"/>
            </w:tcBorders>
            <w:shd w:val="clear" w:color="auto" w:fill="F7CAAC"/>
          </w:tcPr>
          <w:p w14:paraId="032E4418"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0F6FE8C"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E9012AF" w14:textId="77777777" w:rsidR="008451FC" w:rsidRPr="002732A7" w:rsidRDefault="008451FC" w:rsidP="002217F3">
            <w:pPr>
              <w:jc w:val="both"/>
              <w:rPr>
                <w:b/>
              </w:rPr>
            </w:pPr>
            <w:r w:rsidRPr="002732A7">
              <w:rPr>
                <w:b/>
              </w:rPr>
              <w:t xml:space="preserve">hodin </w:t>
            </w:r>
          </w:p>
        </w:tc>
      </w:tr>
      <w:tr w:rsidR="008451FC" w:rsidRPr="002732A7" w14:paraId="66EE0FD5" w14:textId="77777777" w:rsidTr="0025071A">
        <w:tc>
          <w:tcPr>
            <w:tcW w:w="9855" w:type="dxa"/>
            <w:gridSpan w:val="3"/>
            <w:shd w:val="clear" w:color="auto" w:fill="F7CAAC"/>
          </w:tcPr>
          <w:p w14:paraId="2F40E06A" w14:textId="77777777" w:rsidR="008451FC" w:rsidRPr="002732A7" w:rsidRDefault="008451FC" w:rsidP="002217F3">
            <w:pPr>
              <w:jc w:val="both"/>
              <w:rPr>
                <w:b/>
              </w:rPr>
            </w:pPr>
            <w:r w:rsidRPr="002732A7">
              <w:rPr>
                <w:b/>
              </w:rPr>
              <w:t>Informace o způsobu kontaktu s vyučujícím</w:t>
            </w:r>
          </w:p>
        </w:tc>
      </w:tr>
      <w:tr w:rsidR="008451FC" w:rsidRPr="002732A7" w14:paraId="652E7003" w14:textId="77777777" w:rsidTr="0025071A">
        <w:trPr>
          <w:trHeight w:val="1373"/>
        </w:trPr>
        <w:tc>
          <w:tcPr>
            <w:tcW w:w="9855" w:type="dxa"/>
            <w:gridSpan w:val="3"/>
          </w:tcPr>
          <w:p w14:paraId="55E2499A"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418BFF7A" w14:textId="77777777" w:rsidR="008451FC" w:rsidRPr="002732A7" w:rsidRDefault="008451FC" w:rsidP="008451FC"/>
    <w:p w14:paraId="32D4C3BD"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0BCFC325" w14:textId="77777777" w:rsidTr="002217F3">
        <w:tc>
          <w:tcPr>
            <w:tcW w:w="9855" w:type="dxa"/>
            <w:gridSpan w:val="9"/>
            <w:tcBorders>
              <w:bottom w:val="double" w:sz="4" w:space="0" w:color="auto"/>
            </w:tcBorders>
            <w:shd w:val="clear" w:color="auto" w:fill="BDD6EE"/>
          </w:tcPr>
          <w:p w14:paraId="2765EA06" w14:textId="011ED886" w:rsidR="008451FC" w:rsidRPr="002732A7" w:rsidRDefault="008451FC" w:rsidP="002217F3">
            <w:pPr>
              <w:tabs>
                <w:tab w:val="right" w:pos="9487"/>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3867A0BD" w14:textId="77777777" w:rsidTr="002217F3">
        <w:tc>
          <w:tcPr>
            <w:tcW w:w="3086" w:type="dxa"/>
            <w:tcBorders>
              <w:top w:val="double" w:sz="4" w:space="0" w:color="auto"/>
            </w:tcBorders>
            <w:shd w:val="clear" w:color="auto" w:fill="F7CAAC"/>
          </w:tcPr>
          <w:p w14:paraId="3C7E298D"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F0CC829" w14:textId="670FEA66" w:rsidR="008451FC" w:rsidRPr="002732A7" w:rsidRDefault="008C7640" w:rsidP="002217F3">
            <w:pPr>
              <w:jc w:val="both"/>
            </w:pPr>
            <w:bookmarkStart w:id="206" w:name="BIII_ModerniDatabazoveTechniky"/>
            <w:proofErr w:type="spellStart"/>
            <w:r w:rsidRPr="00154770">
              <w:t>Modern</w:t>
            </w:r>
            <w:proofErr w:type="spellEnd"/>
            <w:r w:rsidRPr="00154770">
              <w:t xml:space="preserve"> Database </w:t>
            </w:r>
            <w:proofErr w:type="spellStart"/>
            <w:r w:rsidRPr="00154770">
              <w:t>Techniques</w:t>
            </w:r>
            <w:bookmarkEnd w:id="206"/>
            <w:proofErr w:type="spellEnd"/>
          </w:p>
        </w:tc>
      </w:tr>
      <w:tr w:rsidR="008451FC" w:rsidRPr="002732A7" w14:paraId="11DCE26E" w14:textId="77777777" w:rsidTr="002217F3">
        <w:tc>
          <w:tcPr>
            <w:tcW w:w="3086" w:type="dxa"/>
            <w:shd w:val="clear" w:color="auto" w:fill="F7CAAC"/>
          </w:tcPr>
          <w:p w14:paraId="7A8E5650" w14:textId="77777777" w:rsidR="008451FC" w:rsidRPr="002732A7" w:rsidRDefault="008451FC" w:rsidP="002217F3">
            <w:pPr>
              <w:jc w:val="both"/>
              <w:rPr>
                <w:b/>
              </w:rPr>
            </w:pPr>
            <w:r w:rsidRPr="002732A7">
              <w:rPr>
                <w:b/>
              </w:rPr>
              <w:t>Typ předmětu</w:t>
            </w:r>
          </w:p>
        </w:tc>
        <w:tc>
          <w:tcPr>
            <w:tcW w:w="3406" w:type="dxa"/>
            <w:gridSpan w:val="5"/>
          </w:tcPr>
          <w:p w14:paraId="41922B3B" w14:textId="77777777" w:rsidR="008451FC" w:rsidRPr="002732A7" w:rsidRDefault="008451FC" w:rsidP="002217F3">
            <w:pPr>
              <w:jc w:val="both"/>
            </w:pPr>
            <w:r>
              <w:t>povinně volitelný – skupina II.</w:t>
            </w:r>
          </w:p>
        </w:tc>
        <w:tc>
          <w:tcPr>
            <w:tcW w:w="2695" w:type="dxa"/>
            <w:gridSpan w:val="2"/>
            <w:shd w:val="clear" w:color="auto" w:fill="F7CAAC"/>
          </w:tcPr>
          <w:p w14:paraId="1F914D21" w14:textId="77777777" w:rsidR="008451FC" w:rsidRPr="002732A7" w:rsidRDefault="008451FC" w:rsidP="002217F3">
            <w:pPr>
              <w:jc w:val="both"/>
            </w:pPr>
            <w:r w:rsidRPr="002732A7">
              <w:rPr>
                <w:b/>
              </w:rPr>
              <w:t>doporučený ročník / semestr</w:t>
            </w:r>
          </w:p>
        </w:tc>
        <w:tc>
          <w:tcPr>
            <w:tcW w:w="668" w:type="dxa"/>
          </w:tcPr>
          <w:p w14:paraId="2448A489" w14:textId="77777777" w:rsidR="008451FC" w:rsidRPr="002732A7" w:rsidRDefault="008451FC" w:rsidP="002217F3">
            <w:pPr>
              <w:jc w:val="both"/>
            </w:pPr>
          </w:p>
        </w:tc>
      </w:tr>
      <w:tr w:rsidR="008451FC" w:rsidRPr="002732A7" w14:paraId="799F8752" w14:textId="77777777" w:rsidTr="002217F3">
        <w:tc>
          <w:tcPr>
            <w:tcW w:w="3086" w:type="dxa"/>
            <w:shd w:val="clear" w:color="auto" w:fill="F7CAAC"/>
          </w:tcPr>
          <w:p w14:paraId="61E75473" w14:textId="77777777" w:rsidR="008451FC" w:rsidRPr="002732A7" w:rsidRDefault="008451FC" w:rsidP="002217F3">
            <w:pPr>
              <w:jc w:val="both"/>
              <w:rPr>
                <w:b/>
              </w:rPr>
            </w:pPr>
            <w:r w:rsidRPr="002732A7">
              <w:rPr>
                <w:b/>
              </w:rPr>
              <w:t>Rozsah studijního předmětu</w:t>
            </w:r>
          </w:p>
        </w:tc>
        <w:tc>
          <w:tcPr>
            <w:tcW w:w="1701" w:type="dxa"/>
            <w:gridSpan w:val="3"/>
          </w:tcPr>
          <w:p w14:paraId="029FAC5A" w14:textId="77777777" w:rsidR="008451FC" w:rsidRPr="002732A7" w:rsidRDefault="008451FC" w:rsidP="002217F3">
            <w:pPr>
              <w:jc w:val="both"/>
            </w:pPr>
            <w:r>
              <w:t>15k</w:t>
            </w:r>
          </w:p>
        </w:tc>
        <w:tc>
          <w:tcPr>
            <w:tcW w:w="889" w:type="dxa"/>
            <w:shd w:val="clear" w:color="auto" w:fill="F7CAAC"/>
          </w:tcPr>
          <w:p w14:paraId="42A3B3BD" w14:textId="77777777" w:rsidR="008451FC" w:rsidRPr="002732A7" w:rsidRDefault="008451FC" w:rsidP="002217F3">
            <w:pPr>
              <w:jc w:val="both"/>
              <w:rPr>
                <w:b/>
              </w:rPr>
            </w:pPr>
            <w:r w:rsidRPr="002732A7">
              <w:rPr>
                <w:b/>
              </w:rPr>
              <w:t xml:space="preserve">hod. </w:t>
            </w:r>
          </w:p>
        </w:tc>
        <w:tc>
          <w:tcPr>
            <w:tcW w:w="816" w:type="dxa"/>
          </w:tcPr>
          <w:p w14:paraId="1D333899" w14:textId="62617C73" w:rsidR="008451FC" w:rsidRPr="002732A7" w:rsidRDefault="001D6091" w:rsidP="002217F3">
            <w:pPr>
              <w:jc w:val="both"/>
            </w:pPr>
            <w:ins w:id="207" w:author="Jiří Vojtěšek" w:date="2024-10-30T10:38:00Z">
              <w:r>
                <w:t>15</w:t>
              </w:r>
            </w:ins>
          </w:p>
        </w:tc>
        <w:tc>
          <w:tcPr>
            <w:tcW w:w="2156" w:type="dxa"/>
            <w:shd w:val="clear" w:color="auto" w:fill="F7CAAC"/>
          </w:tcPr>
          <w:p w14:paraId="510F1561" w14:textId="77777777" w:rsidR="008451FC" w:rsidRPr="002732A7" w:rsidRDefault="008451FC" w:rsidP="002217F3">
            <w:pPr>
              <w:jc w:val="both"/>
              <w:rPr>
                <w:b/>
              </w:rPr>
            </w:pPr>
            <w:r w:rsidRPr="002732A7">
              <w:rPr>
                <w:b/>
              </w:rPr>
              <w:t>kreditů</w:t>
            </w:r>
          </w:p>
        </w:tc>
        <w:tc>
          <w:tcPr>
            <w:tcW w:w="1207" w:type="dxa"/>
            <w:gridSpan w:val="2"/>
          </w:tcPr>
          <w:p w14:paraId="4AB4153C" w14:textId="77777777" w:rsidR="008451FC" w:rsidRPr="002732A7" w:rsidRDefault="008451FC" w:rsidP="002217F3">
            <w:pPr>
              <w:jc w:val="both"/>
            </w:pPr>
            <w:r w:rsidRPr="002732A7">
              <w:t>10</w:t>
            </w:r>
          </w:p>
        </w:tc>
      </w:tr>
      <w:tr w:rsidR="008451FC" w:rsidRPr="002732A7" w14:paraId="65561657" w14:textId="77777777" w:rsidTr="002217F3">
        <w:tc>
          <w:tcPr>
            <w:tcW w:w="3086" w:type="dxa"/>
            <w:shd w:val="clear" w:color="auto" w:fill="F7CAAC"/>
          </w:tcPr>
          <w:p w14:paraId="78173D89"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EA0AE93" w14:textId="77777777" w:rsidR="008451FC" w:rsidRPr="002732A7" w:rsidRDefault="008451FC" w:rsidP="002217F3">
            <w:pPr>
              <w:jc w:val="both"/>
            </w:pPr>
          </w:p>
        </w:tc>
      </w:tr>
      <w:tr w:rsidR="008451FC" w:rsidRPr="002732A7" w14:paraId="0C79DE9B" w14:textId="77777777" w:rsidTr="002217F3">
        <w:tc>
          <w:tcPr>
            <w:tcW w:w="3086" w:type="dxa"/>
            <w:shd w:val="clear" w:color="auto" w:fill="F7CAAC"/>
          </w:tcPr>
          <w:p w14:paraId="32A3F8C0" w14:textId="77777777" w:rsidR="008451FC" w:rsidRPr="002732A7" w:rsidRDefault="008451FC" w:rsidP="002217F3">
            <w:pPr>
              <w:jc w:val="both"/>
              <w:rPr>
                <w:b/>
              </w:rPr>
            </w:pPr>
            <w:r w:rsidRPr="002732A7">
              <w:rPr>
                <w:b/>
              </w:rPr>
              <w:t>Způsob ověření výsledků učení</w:t>
            </w:r>
          </w:p>
        </w:tc>
        <w:tc>
          <w:tcPr>
            <w:tcW w:w="3406" w:type="dxa"/>
            <w:gridSpan w:val="5"/>
          </w:tcPr>
          <w:p w14:paraId="578A9BDD" w14:textId="77777777" w:rsidR="008451FC" w:rsidRPr="002732A7" w:rsidRDefault="008451FC" w:rsidP="002217F3">
            <w:pPr>
              <w:jc w:val="both"/>
            </w:pPr>
            <w:r w:rsidRPr="002732A7">
              <w:t>Zkouška</w:t>
            </w:r>
          </w:p>
        </w:tc>
        <w:tc>
          <w:tcPr>
            <w:tcW w:w="2156" w:type="dxa"/>
            <w:shd w:val="clear" w:color="auto" w:fill="F7CAAC"/>
          </w:tcPr>
          <w:p w14:paraId="7B8A5D60" w14:textId="77777777" w:rsidR="008451FC" w:rsidRPr="002732A7" w:rsidRDefault="008451FC" w:rsidP="002217F3">
            <w:pPr>
              <w:jc w:val="both"/>
              <w:rPr>
                <w:b/>
              </w:rPr>
            </w:pPr>
            <w:r w:rsidRPr="002732A7">
              <w:rPr>
                <w:b/>
              </w:rPr>
              <w:t>Forma výuky</w:t>
            </w:r>
          </w:p>
        </w:tc>
        <w:tc>
          <w:tcPr>
            <w:tcW w:w="1207" w:type="dxa"/>
            <w:gridSpan w:val="2"/>
          </w:tcPr>
          <w:p w14:paraId="062D21E4" w14:textId="77777777" w:rsidR="008451FC" w:rsidRPr="002732A7" w:rsidRDefault="008451FC" w:rsidP="002217F3">
            <w:pPr>
              <w:jc w:val="both"/>
            </w:pPr>
            <w:r w:rsidRPr="002732A7">
              <w:t>Konzultační</w:t>
            </w:r>
          </w:p>
        </w:tc>
      </w:tr>
      <w:tr w:rsidR="008451FC" w:rsidRPr="002732A7" w14:paraId="5B71BF9D" w14:textId="77777777" w:rsidTr="002217F3">
        <w:tc>
          <w:tcPr>
            <w:tcW w:w="3086" w:type="dxa"/>
            <w:shd w:val="clear" w:color="auto" w:fill="F7CAAC"/>
          </w:tcPr>
          <w:p w14:paraId="3A5D8B51"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31B6864E"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 xml:space="preserve">Písemná a ústní. </w:t>
            </w:r>
          </w:p>
          <w:p w14:paraId="424B3D0C" w14:textId="77777777" w:rsidR="008451FC" w:rsidRPr="002732A7" w:rsidRDefault="008451FC" w:rsidP="002217F3">
            <w:pPr>
              <w:jc w:val="both"/>
            </w:pPr>
          </w:p>
        </w:tc>
      </w:tr>
      <w:tr w:rsidR="008451FC" w:rsidRPr="002732A7" w14:paraId="24FFD9A9" w14:textId="77777777" w:rsidTr="002217F3">
        <w:trPr>
          <w:trHeight w:val="554"/>
        </w:trPr>
        <w:tc>
          <w:tcPr>
            <w:tcW w:w="9855" w:type="dxa"/>
            <w:gridSpan w:val="9"/>
            <w:tcBorders>
              <w:top w:val="nil"/>
            </w:tcBorders>
          </w:tcPr>
          <w:p w14:paraId="35D0C41A" w14:textId="77777777" w:rsidR="008451FC" w:rsidRPr="002732A7" w:rsidRDefault="008451FC" w:rsidP="002217F3">
            <w:pPr>
              <w:jc w:val="both"/>
            </w:pPr>
            <w:r w:rsidRPr="002732A7">
              <w:t>Student připravuje rešerši, esej nebo řeší konkrétní odborný problém na odborné téma dohodnuté s vyučujícím. Téma souvisí s obsahem předmětu i s tématem disertační práce studenta.</w:t>
            </w:r>
          </w:p>
        </w:tc>
      </w:tr>
      <w:tr w:rsidR="008451FC" w:rsidRPr="002732A7" w14:paraId="0E75DEAF" w14:textId="77777777" w:rsidTr="002217F3">
        <w:trPr>
          <w:trHeight w:val="197"/>
        </w:trPr>
        <w:tc>
          <w:tcPr>
            <w:tcW w:w="3086" w:type="dxa"/>
            <w:tcBorders>
              <w:top w:val="nil"/>
            </w:tcBorders>
            <w:shd w:val="clear" w:color="auto" w:fill="F7CAAC"/>
          </w:tcPr>
          <w:p w14:paraId="064DF56D"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7CCFF95" w14:textId="77777777" w:rsidR="008451FC" w:rsidRPr="002732A7" w:rsidRDefault="008451FC" w:rsidP="002217F3">
            <w:pPr>
              <w:jc w:val="both"/>
            </w:pPr>
            <w:r w:rsidRPr="002732A7">
              <w:t>doc. Ing. Zdenka Prokopová, CSc.</w:t>
            </w:r>
          </w:p>
        </w:tc>
      </w:tr>
      <w:tr w:rsidR="008451FC" w:rsidRPr="002732A7" w14:paraId="3E3E3955" w14:textId="77777777" w:rsidTr="002217F3">
        <w:trPr>
          <w:trHeight w:val="243"/>
        </w:trPr>
        <w:tc>
          <w:tcPr>
            <w:tcW w:w="3086" w:type="dxa"/>
            <w:tcBorders>
              <w:top w:val="nil"/>
            </w:tcBorders>
            <w:shd w:val="clear" w:color="auto" w:fill="F7CAAC"/>
          </w:tcPr>
          <w:p w14:paraId="5AEC943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41002953" w14:textId="77777777" w:rsidR="008451FC" w:rsidRPr="002732A7" w:rsidRDefault="008451FC" w:rsidP="002217F3">
            <w:pPr>
              <w:jc w:val="both"/>
            </w:pPr>
            <w:r w:rsidRPr="002732A7">
              <w:t>Metodické vedení, konzultace, zkoušení.</w:t>
            </w:r>
          </w:p>
        </w:tc>
      </w:tr>
      <w:tr w:rsidR="008451FC" w:rsidRPr="002732A7" w14:paraId="3777D6DC" w14:textId="77777777" w:rsidTr="002217F3">
        <w:tc>
          <w:tcPr>
            <w:tcW w:w="3086" w:type="dxa"/>
            <w:shd w:val="clear" w:color="auto" w:fill="F7CAAC"/>
          </w:tcPr>
          <w:p w14:paraId="742A4618"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14D00D38" w14:textId="77777777" w:rsidR="008451FC" w:rsidRDefault="008451FC" w:rsidP="002217F3">
            <w:r w:rsidRPr="00CE4620">
              <w:rPr>
                <w:b/>
                <w:bCs/>
              </w:rPr>
              <w:t>doc. Ing. Zdenka Prokopová, CSc.</w:t>
            </w:r>
            <w:r w:rsidRPr="002732A7">
              <w:t xml:space="preserve"> (</w:t>
            </w:r>
            <w:r>
              <w:t>10</w:t>
            </w:r>
            <w:r w:rsidRPr="002732A7">
              <w:t>0 %)</w:t>
            </w:r>
          </w:p>
          <w:p w14:paraId="0C97D29F" w14:textId="77777777" w:rsidR="008451FC" w:rsidRPr="002732A7" w:rsidRDefault="008451FC" w:rsidP="002217F3">
            <w:r w:rsidRPr="002732A7">
              <w:t>doc. Ing. Petr Šilhavý, Ph.D.</w:t>
            </w:r>
          </w:p>
        </w:tc>
      </w:tr>
      <w:tr w:rsidR="008451FC" w:rsidRPr="002732A7" w14:paraId="7485E491" w14:textId="77777777" w:rsidTr="0025071A">
        <w:trPr>
          <w:trHeight w:val="283"/>
        </w:trPr>
        <w:tc>
          <w:tcPr>
            <w:tcW w:w="9855" w:type="dxa"/>
            <w:gridSpan w:val="9"/>
            <w:tcBorders>
              <w:top w:val="nil"/>
            </w:tcBorders>
          </w:tcPr>
          <w:p w14:paraId="0B7A7923" w14:textId="77777777" w:rsidR="008451FC" w:rsidRPr="002732A7" w:rsidRDefault="008451FC" w:rsidP="002217F3"/>
        </w:tc>
      </w:tr>
      <w:tr w:rsidR="008451FC" w:rsidRPr="002732A7" w14:paraId="1F5FF055" w14:textId="77777777" w:rsidTr="002217F3">
        <w:tc>
          <w:tcPr>
            <w:tcW w:w="3086" w:type="dxa"/>
            <w:shd w:val="clear" w:color="auto" w:fill="F7CAAC"/>
          </w:tcPr>
          <w:p w14:paraId="4F9E7900"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0D94C540" w14:textId="77777777" w:rsidR="008451FC" w:rsidRPr="002732A7" w:rsidRDefault="008451FC" w:rsidP="002217F3">
            <w:pPr>
              <w:jc w:val="both"/>
            </w:pPr>
          </w:p>
        </w:tc>
      </w:tr>
      <w:tr w:rsidR="008451FC" w:rsidRPr="002732A7" w14:paraId="4A725B84" w14:textId="77777777" w:rsidTr="002217F3">
        <w:trPr>
          <w:trHeight w:val="2197"/>
        </w:trPr>
        <w:tc>
          <w:tcPr>
            <w:tcW w:w="9855" w:type="dxa"/>
            <w:gridSpan w:val="9"/>
            <w:tcBorders>
              <w:top w:val="nil"/>
              <w:bottom w:val="single" w:sz="4" w:space="0" w:color="auto"/>
            </w:tcBorders>
          </w:tcPr>
          <w:p w14:paraId="3E93BCAE" w14:textId="77777777" w:rsidR="008451FC" w:rsidRPr="002732A7" w:rsidRDefault="008451FC" w:rsidP="002217F3">
            <w:pPr>
              <w:pStyle w:val="Default"/>
              <w:jc w:val="both"/>
              <w:rPr>
                <w:rFonts w:ascii="Arial Narrow" w:eastAsia="Times New Roman" w:hAnsi="Arial Narrow"/>
                <w:color w:val="auto"/>
                <w:sz w:val="20"/>
                <w:szCs w:val="20"/>
              </w:rPr>
            </w:pPr>
            <w:r w:rsidRPr="002732A7">
              <w:rPr>
                <w:rFonts w:ascii="Arial Narrow" w:eastAsia="Times New Roman" w:hAnsi="Arial Narrow"/>
                <w:color w:val="auto"/>
                <w:sz w:val="20"/>
                <w:szCs w:val="20"/>
              </w:rPr>
              <w:t>Cílem předmětu je získat přehledovou znalost světového stavu vědy v oblasti databázových systémů. Dále pak pochopit moderní techniky a technologie využívané pro ukládání, správu a manipulaci s daty, ve srovnání s tradičními technikami.</w:t>
            </w:r>
          </w:p>
          <w:p w14:paraId="44BA23D8" w14:textId="77777777" w:rsidR="008451FC" w:rsidRDefault="008451FC" w:rsidP="002217F3">
            <w:pPr>
              <w:jc w:val="both"/>
            </w:pPr>
          </w:p>
          <w:p w14:paraId="33FDFDFF" w14:textId="77777777" w:rsidR="008451FC" w:rsidRDefault="008451FC" w:rsidP="002217F3">
            <w:pPr>
              <w:jc w:val="both"/>
            </w:pPr>
            <w:r>
              <w:t>Hlavní témata</w:t>
            </w:r>
            <w:r w:rsidRPr="002732A7">
              <w:t xml:space="preserve">: </w:t>
            </w:r>
            <w:proofErr w:type="spellStart"/>
            <w:r w:rsidRPr="002732A7">
              <w:t>NoSQL</w:t>
            </w:r>
            <w:proofErr w:type="spellEnd"/>
            <w:r w:rsidRPr="002732A7">
              <w:t xml:space="preserve"> </w:t>
            </w:r>
            <w:proofErr w:type="gramStart"/>
            <w:r w:rsidRPr="002732A7">
              <w:t>databáze - principy</w:t>
            </w:r>
            <w:proofErr w:type="gramEnd"/>
            <w:r w:rsidRPr="002732A7">
              <w:t xml:space="preserve"> </w:t>
            </w:r>
            <w:proofErr w:type="spellStart"/>
            <w:r w:rsidRPr="002732A7">
              <w:t>NoSQL</w:t>
            </w:r>
            <w:proofErr w:type="spellEnd"/>
            <w:r w:rsidRPr="002732A7">
              <w:t xml:space="preserve"> databází, typy </w:t>
            </w:r>
            <w:proofErr w:type="spellStart"/>
            <w:r w:rsidRPr="002732A7">
              <w:t>NoSQL</w:t>
            </w:r>
            <w:proofErr w:type="spellEnd"/>
            <w:r w:rsidRPr="002732A7">
              <w:t xml:space="preserve"> databází, představitelé </w:t>
            </w:r>
            <w:proofErr w:type="spellStart"/>
            <w:r w:rsidRPr="002732A7">
              <w:t>NoSQL</w:t>
            </w:r>
            <w:proofErr w:type="spellEnd"/>
            <w:r w:rsidRPr="002732A7">
              <w:t xml:space="preserve"> databází (</w:t>
            </w:r>
            <w:proofErr w:type="spellStart"/>
            <w:r w:rsidRPr="002732A7">
              <w:t>MongoDB</w:t>
            </w:r>
            <w:proofErr w:type="spellEnd"/>
            <w:r w:rsidRPr="002732A7">
              <w:t xml:space="preserve">, </w:t>
            </w:r>
            <w:proofErr w:type="spellStart"/>
            <w:r w:rsidRPr="002732A7">
              <w:t>HBase</w:t>
            </w:r>
            <w:proofErr w:type="spellEnd"/>
            <w:r w:rsidRPr="002732A7">
              <w:t xml:space="preserve"> atd.). Relační vs. </w:t>
            </w:r>
            <w:proofErr w:type="spellStart"/>
            <w:r w:rsidRPr="002732A7">
              <w:t>NoSQL</w:t>
            </w:r>
            <w:proofErr w:type="spellEnd"/>
            <w:r w:rsidRPr="002732A7">
              <w:t xml:space="preserve"> </w:t>
            </w:r>
            <w:proofErr w:type="gramStart"/>
            <w:r w:rsidRPr="002732A7">
              <w:t>databáze - výhody</w:t>
            </w:r>
            <w:proofErr w:type="gramEnd"/>
            <w:r w:rsidRPr="002732A7">
              <w:t xml:space="preserve"> a nevýhody relačních a </w:t>
            </w:r>
            <w:proofErr w:type="spellStart"/>
            <w:r w:rsidRPr="002732A7">
              <w:t>NoSQL</w:t>
            </w:r>
            <w:proofErr w:type="spellEnd"/>
            <w:r w:rsidRPr="002732A7">
              <w:t xml:space="preserve"> databází, kritéria výběru vhodné databáze tj. schéma databáze, zpracování dat, škálovatelnost databáze, konzistence dat a licenční politika. Business </w:t>
            </w:r>
            <w:proofErr w:type="spellStart"/>
            <w:proofErr w:type="gramStart"/>
            <w:r w:rsidRPr="002732A7">
              <w:t>Intelligence</w:t>
            </w:r>
            <w:proofErr w:type="spellEnd"/>
            <w:r w:rsidRPr="002732A7">
              <w:t xml:space="preserve"> - zpracování</w:t>
            </w:r>
            <w:proofErr w:type="gramEnd"/>
            <w:r w:rsidRPr="002732A7">
              <w:t xml:space="preserve"> a analýza velkých objemů dat za účel získání informací, resp. znalostí potřebných především pro proces rozhodování. Datové sklady, ETL proces, metody budování datových skladů, proces OLAP s vysvětlením a znázorněním multidimenzionální OLAP kostky. Dolování dat, vybrané metody a procesní schéma dolování dat. Big </w:t>
            </w:r>
            <w:proofErr w:type="gramStart"/>
            <w:r w:rsidRPr="002732A7">
              <w:t>Data - definice</w:t>
            </w:r>
            <w:proofErr w:type="gramEnd"/>
            <w:r w:rsidRPr="002732A7">
              <w:t xml:space="preserve"> Big Dat a jejich rozdělení. Technologie pro distribuované zpracování </w:t>
            </w:r>
            <w:proofErr w:type="gramStart"/>
            <w:r w:rsidRPr="002732A7">
              <w:t xml:space="preserve">dat - </w:t>
            </w:r>
            <w:proofErr w:type="spellStart"/>
            <w:r w:rsidRPr="002732A7">
              <w:t>Hadoop</w:t>
            </w:r>
            <w:proofErr w:type="spellEnd"/>
            <w:proofErr w:type="gramEnd"/>
            <w:r w:rsidRPr="002732A7">
              <w:t xml:space="preserve">, HDFS, YARN, </w:t>
            </w:r>
            <w:proofErr w:type="spellStart"/>
            <w:r w:rsidRPr="002732A7">
              <w:t>MapReduce</w:t>
            </w:r>
            <w:proofErr w:type="spellEnd"/>
            <w:r w:rsidRPr="002732A7">
              <w:t xml:space="preserve">, </w:t>
            </w:r>
            <w:proofErr w:type="spellStart"/>
            <w:r w:rsidRPr="002732A7">
              <w:t>Hive</w:t>
            </w:r>
            <w:proofErr w:type="spellEnd"/>
            <w:r w:rsidRPr="002732A7">
              <w:t xml:space="preserve">, </w:t>
            </w:r>
            <w:proofErr w:type="spellStart"/>
            <w:r w:rsidRPr="002732A7">
              <w:t>Sark</w:t>
            </w:r>
            <w:proofErr w:type="spellEnd"/>
            <w:r w:rsidRPr="002732A7">
              <w:t xml:space="preserve">, Impala. </w:t>
            </w:r>
            <w:proofErr w:type="spellStart"/>
            <w:r w:rsidRPr="002732A7">
              <w:t>Multimodelové</w:t>
            </w:r>
            <w:proofErr w:type="spellEnd"/>
            <w:r w:rsidRPr="002732A7">
              <w:t xml:space="preserve"> databáze.</w:t>
            </w:r>
          </w:p>
          <w:p w14:paraId="3205E206" w14:textId="77777777" w:rsidR="008451FC" w:rsidRPr="002732A7" w:rsidRDefault="008451FC" w:rsidP="002217F3">
            <w:pPr>
              <w:jc w:val="both"/>
            </w:pPr>
          </w:p>
          <w:p w14:paraId="26BCD779" w14:textId="77777777" w:rsidR="008451FC" w:rsidRPr="002732A7" w:rsidRDefault="008451FC" w:rsidP="002217F3">
            <w:pPr>
              <w:spacing w:before="45" w:after="15"/>
              <w:jc w:val="both"/>
              <w:outlineLvl w:val="4"/>
            </w:pPr>
            <w:r>
              <w:t>Výsledky učení</w:t>
            </w:r>
            <w:r w:rsidRPr="002732A7">
              <w:t>:</w:t>
            </w:r>
            <w:r>
              <w:t xml:space="preserve"> </w:t>
            </w:r>
            <w:r w:rsidRPr="002732A7">
              <w:t>formulovat požadavky na vhodný databázový systém</w:t>
            </w:r>
            <w:r>
              <w:t xml:space="preserve">, </w:t>
            </w:r>
            <w:r w:rsidRPr="002732A7">
              <w:t>shrnout výhody a nevýhody různých databázových systému</w:t>
            </w:r>
            <w:r>
              <w:t xml:space="preserve">, </w:t>
            </w:r>
            <w:r w:rsidRPr="002732A7">
              <w:t>posoudit vhodnost volby konkrétního databázového systému</w:t>
            </w:r>
            <w:r>
              <w:t xml:space="preserve">, </w:t>
            </w:r>
            <w:r w:rsidRPr="002732A7">
              <w:t>argumentovat použití distribuovaného zpracování dat</w:t>
            </w:r>
            <w:r>
              <w:t xml:space="preserve">, </w:t>
            </w:r>
            <w:r w:rsidRPr="002732A7">
              <w:t>formulovat</w:t>
            </w:r>
            <w:r>
              <w:t xml:space="preserve">, </w:t>
            </w:r>
            <w:r w:rsidRPr="002732A7">
              <w:t>požadavky pro analýzu Big data</w:t>
            </w:r>
            <w:r>
              <w:t xml:space="preserve">, </w:t>
            </w:r>
            <w:r w:rsidRPr="002732A7">
              <w:t>naplánovat postup řešení problému ukládání a manipulace Big Dat</w:t>
            </w:r>
            <w:r>
              <w:t xml:space="preserve">, </w:t>
            </w:r>
            <w:r w:rsidRPr="002732A7">
              <w:t>porovnat výhody a nevýhody konstrukčních řešení</w:t>
            </w:r>
            <w:r>
              <w:t xml:space="preserve">, </w:t>
            </w:r>
            <w:r w:rsidRPr="002732A7">
              <w:t>konstruovat návrh vybraného databázového řešení</w:t>
            </w:r>
            <w:r>
              <w:t xml:space="preserve">, </w:t>
            </w:r>
            <w:r w:rsidRPr="002732A7">
              <w:t>realizovat distribuované zpracování dat</w:t>
            </w:r>
            <w:r>
              <w:t xml:space="preserve">, </w:t>
            </w:r>
            <w:r w:rsidRPr="002732A7">
              <w:t>navrhnout a realizovat analýzu Big data</w:t>
            </w:r>
          </w:p>
          <w:p w14:paraId="35A307E3" w14:textId="77777777" w:rsidR="008451FC" w:rsidRPr="002732A7" w:rsidRDefault="008451FC" w:rsidP="002217F3">
            <w:pPr>
              <w:jc w:val="both"/>
            </w:pPr>
          </w:p>
        </w:tc>
      </w:tr>
      <w:tr w:rsidR="008451FC" w:rsidRPr="002732A7" w14:paraId="411E94D1"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202DBECE"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15FDB53D" w14:textId="77777777" w:rsidR="008451FC" w:rsidRPr="002732A7" w:rsidRDefault="008451FC" w:rsidP="002217F3">
            <w:pPr>
              <w:jc w:val="both"/>
            </w:pPr>
          </w:p>
        </w:tc>
      </w:tr>
      <w:tr w:rsidR="008451FC" w:rsidRPr="002732A7" w14:paraId="5431A3AD" w14:textId="77777777" w:rsidTr="002217F3">
        <w:trPr>
          <w:trHeight w:val="1034"/>
        </w:trPr>
        <w:tc>
          <w:tcPr>
            <w:tcW w:w="9855" w:type="dxa"/>
            <w:gridSpan w:val="9"/>
            <w:tcBorders>
              <w:top w:val="nil"/>
              <w:bottom w:val="single" w:sz="4" w:space="0" w:color="auto"/>
            </w:tcBorders>
          </w:tcPr>
          <w:p w14:paraId="4D3FDD7B" w14:textId="77777777" w:rsidR="008451FC" w:rsidRPr="002732A7" w:rsidRDefault="008451FC" w:rsidP="00C31356">
            <w:pPr>
              <w:pStyle w:val="Odstavecseseznamem"/>
              <w:numPr>
                <w:ilvl w:val="0"/>
                <w:numId w:val="19"/>
              </w:numPr>
              <w:suppressAutoHyphens w:val="0"/>
              <w:jc w:val="both"/>
            </w:pPr>
            <w:r w:rsidRPr="002732A7">
              <w:t>Dialogická (diskuse, rozhovor, brainstorming)</w:t>
            </w:r>
          </w:p>
          <w:p w14:paraId="2620A36F" w14:textId="77777777" w:rsidR="008451FC" w:rsidRPr="002732A7" w:rsidRDefault="008451FC" w:rsidP="00C31356">
            <w:pPr>
              <w:pStyle w:val="Odstavecseseznamem"/>
              <w:numPr>
                <w:ilvl w:val="0"/>
                <w:numId w:val="19"/>
              </w:numPr>
              <w:suppressAutoHyphens w:val="0"/>
              <w:jc w:val="both"/>
            </w:pPr>
            <w:r w:rsidRPr="002732A7">
              <w:t>Metody práce s textem (učebnicí, knihou)</w:t>
            </w:r>
          </w:p>
          <w:p w14:paraId="4D2A9471" w14:textId="77777777" w:rsidR="008451FC" w:rsidRPr="002732A7" w:rsidRDefault="008451FC" w:rsidP="00C31356">
            <w:pPr>
              <w:pStyle w:val="Odstavecseseznamem"/>
              <w:numPr>
                <w:ilvl w:val="0"/>
                <w:numId w:val="19"/>
              </w:numPr>
              <w:suppressAutoHyphens w:val="0"/>
              <w:jc w:val="both"/>
            </w:pPr>
            <w:r w:rsidRPr="002732A7">
              <w:t>Individuální práce studentů</w:t>
            </w:r>
          </w:p>
          <w:p w14:paraId="758D98F3" w14:textId="77777777" w:rsidR="008451FC" w:rsidRPr="002732A7" w:rsidRDefault="008451FC" w:rsidP="002217F3">
            <w:pPr>
              <w:jc w:val="both"/>
            </w:pPr>
            <w:r>
              <w:t>Student vypracovává na zadané téma práci, která zpravidla souvisí s tématem disertační práce. Práci obhajuje před zkoušejícím.</w:t>
            </w:r>
          </w:p>
        </w:tc>
      </w:tr>
      <w:tr w:rsidR="008451FC" w:rsidRPr="002732A7" w14:paraId="1481ED24" w14:textId="77777777" w:rsidTr="002217F3">
        <w:trPr>
          <w:trHeight w:val="265"/>
        </w:trPr>
        <w:tc>
          <w:tcPr>
            <w:tcW w:w="3653" w:type="dxa"/>
            <w:gridSpan w:val="3"/>
            <w:tcBorders>
              <w:top w:val="single" w:sz="4" w:space="0" w:color="auto"/>
            </w:tcBorders>
            <w:shd w:val="clear" w:color="auto" w:fill="F7CAAC"/>
          </w:tcPr>
          <w:p w14:paraId="0F61185D"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1AF06C92" w14:textId="77777777" w:rsidR="008451FC" w:rsidRPr="002732A7" w:rsidRDefault="008451FC" w:rsidP="002217F3">
            <w:pPr>
              <w:jc w:val="both"/>
            </w:pPr>
          </w:p>
        </w:tc>
      </w:tr>
      <w:tr w:rsidR="008451FC" w:rsidRPr="002732A7" w14:paraId="670242FE" w14:textId="77777777" w:rsidTr="002217F3">
        <w:trPr>
          <w:trHeight w:val="1497"/>
        </w:trPr>
        <w:tc>
          <w:tcPr>
            <w:tcW w:w="9855" w:type="dxa"/>
            <w:gridSpan w:val="9"/>
            <w:tcBorders>
              <w:top w:val="nil"/>
            </w:tcBorders>
          </w:tcPr>
          <w:p w14:paraId="57733839" w14:textId="77777777" w:rsidR="008451FC" w:rsidRPr="00CE4620" w:rsidRDefault="008451FC" w:rsidP="002217F3">
            <w:pPr>
              <w:jc w:val="both"/>
              <w:rPr>
                <w:b/>
                <w:bCs/>
              </w:rPr>
            </w:pPr>
            <w:r w:rsidRPr="00CE4620">
              <w:rPr>
                <w:b/>
                <w:bCs/>
              </w:rPr>
              <w:t>Základní</w:t>
            </w:r>
            <w:r>
              <w:rPr>
                <w:b/>
                <w:bCs/>
              </w:rPr>
              <w:t xml:space="preserve"> literatura</w:t>
            </w:r>
            <w:r w:rsidRPr="00CE4620">
              <w:rPr>
                <w:b/>
                <w:bCs/>
              </w:rPr>
              <w:t xml:space="preserve">: </w:t>
            </w:r>
          </w:p>
          <w:p w14:paraId="7A40BABF" w14:textId="77777777" w:rsidR="008451FC" w:rsidRPr="002732A7" w:rsidRDefault="008451FC" w:rsidP="002217F3">
            <w:pPr>
              <w:jc w:val="both"/>
            </w:pPr>
            <w:r w:rsidRPr="002732A7">
              <w:t xml:space="preserve">DEKA, G. Ch. </w:t>
            </w:r>
            <w:proofErr w:type="spellStart"/>
            <w:r w:rsidRPr="00072F40">
              <w:rPr>
                <w:i/>
              </w:rPr>
              <w:t>NoSQL</w:t>
            </w:r>
            <w:proofErr w:type="spellEnd"/>
            <w:r w:rsidRPr="00072F40">
              <w:rPr>
                <w:i/>
              </w:rPr>
              <w:t xml:space="preserve">: database </w:t>
            </w:r>
            <w:proofErr w:type="spellStart"/>
            <w:r w:rsidRPr="00072F40">
              <w:rPr>
                <w:i/>
              </w:rPr>
              <w:t>for</w:t>
            </w:r>
            <w:proofErr w:type="spellEnd"/>
            <w:r w:rsidRPr="00072F40">
              <w:rPr>
                <w:i/>
              </w:rPr>
              <w:t xml:space="preserve"> </w:t>
            </w:r>
            <w:proofErr w:type="spellStart"/>
            <w:r w:rsidRPr="00072F40">
              <w:rPr>
                <w:i/>
              </w:rPr>
              <w:t>storage</w:t>
            </w:r>
            <w:proofErr w:type="spellEnd"/>
            <w:r w:rsidRPr="00072F40">
              <w:rPr>
                <w:i/>
              </w:rPr>
              <w:t xml:space="preserve"> and </w:t>
            </w:r>
            <w:proofErr w:type="spellStart"/>
            <w:r w:rsidRPr="00072F40">
              <w:rPr>
                <w:i/>
              </w:rPr>
              <w:t>retrieval</w:t>
            </w:r>
            <w:proofErr w:type="spellEnd"/>
            <w:r w:rsidRPr="00072F40">
              <w:rPr>
                <w:i/>
              </w:rPr>
              <w:t xml:space="preserve"> </w:t>
            </w:r>
            <w:proofErr w:type="spellStart"/>
            <w:r w:rsidRPr="00072F40">
              <w:rPr>
                <w:i/>
              </w:rPr>
              <w:t>of</w:t>
            </w:r>
            <w:proofErr w:type="spellEnd"/>
            <w:r w:rsidRPr="00072F40">
              <w:rPr>
                <w:i/>
              </w:rPr>
              <w:t xml:space="preserve"> data in cloud</w:t>
            </w:r>
            <w:r w:rsidRPr="002732A7">
              <w:t xml:space="preserve">. </w:t>
            </w:r>
            <w:proofErr w:type="spellStart"/>
            <w:r w:rsidRPr="002732A7">
              <w:t>Boca</w:t>
            </w:r>
            <w:proofErr w:type="spellEnd"/>
            <w:r w:rsidRPr="002732A7">
              <w:t xml:space="preserve"> </w:t>
            </w:r>
            <w:proofErr w:type="spellStart"/>
            <w:r w:rsidRPr="002732A7">
              <w:t>Raton</w:t>
            </w:r>
            <w:proofErr w:type="spellEnd"/>
            <w:r w:rsidRPr="002732A7">
              <w:t xml:space="preserve">, FL: CRC </w:t>
            </w:r>
            <w:proofErr w:type="spellStart"/>
            <w:r w:rsidRPr="002732A7">
              <w:t>Press</w:t>
            </w:r>
            <w:proofErr w:type="spellEnd"/>
            <w:r w:rsidRPr="002732A7">
              <w:t>, Taylor &amp; Francis Group, 2017.</w:t>
            </w:r>
          </w:p>
          <w:p w14:paraId="20491BA3" w14:textId="77777777" w:rsidR="008451FC" w:rsidRPr="002732A7" w:rsidRDefault="008451FC" w:rsidP="002217F3">
            <w:pPr>
              <w:jc w:val="both"/>
            </w:pPr>
            <w:r w:rsidRPr="002732A7">
              <w:t xml:space="preserve">HILLS, T. </w:t>
            </w:r>
            <w:proofErr w:type="spellStart"/>
            <w:r w:rsidRPr="00072F40">
              <w:rPr>
                <w:i/>
              </w:rPr>
              <w:t>NoSQL</w:t>
            </w:r>
            <w:proofErr w:type="spellEnd"/>
            <w:r w:rsidRPr="00072F40">
              <w:rPr>
                <w:i/>
              </w:rPr>
              <w:t xml:space="preserve"> and SQL data modeling</w:t>
            </w:r>
            <w:r w:rsidRPr="002732A7">
              <w:t xml:space="preserve">. </w:t>
            </w:r>
            <w:proofErr w:type="spellStart"/>
            <w:r w:rsidRPr="002732A7">
              <w:t>Basking</w:t>
            </w:r>
            <w:proofErr w:type="spellEnd"/>
            <w:r w:rsidRPr="002732A7">
              <w:t xml:space="preserve"> </w:t>
            </w:r>
            <w:proofErr w:type="spellStart"/>
            <w:r w:rsidRPr="002732A7">
              <w:t>Ridge</w:t>
            </w:r>
            <w:proofErr w:type="spellEnd"/>
            <w:r w:rsidRPr="002732A7">
              <w:t xml:space="preserve">, NJ: Technics </w:t>
            </w:r>
            <w:proofErr w:type="spellStart"/>
            <w:r w:rsidRPr="002732A7">
              <w:t>Publicati-ons</w:t>
            </w:r>
            <w:proofErr w:type="spellEnd"/>
            <w:r w:rsidRPr="002732A7">
              <w:t>, 2016.</w:t>
            </w:r>
          </w:p>
          <w:p w14:paraId="2FB60592" w14:textId="77777777" w:rsidR="008451FC" w:rsidRPr="002732A7" w:rsidRDefault="008451FC" w:rsidP="002217F3">
            <w:pPr>
              <w:jc w:val="both"/>
            </w:pPr>
            <w:r w:rsidRPr="002732A7">
              <w:t xml:space="preserve">HOLUBOVÁ, Irena, et al. </w:t>
            </w:r>
            <w:r w:rsidRPr="00072F40">
              <w:rPr>
                <w:i/>
              </w:rPr>
              <w:t xml:space="preserve">Big Data a </w:t>
            </w:r>
            <w:proofErr w:type="spellStart"/>
            <w:r w:rsidRPr="00072F40">
              <w:rPr>
                <w:i/>
              </w:rPr>
              <w:t>NoSQL</w:t>
            </w:r>
            <w:proofErr w:type="spellEnd"/>
            <w:r w:rsidRPr="00072F40">
              <w:rPr>
                <w:i/>
              </w:rPr>
              <w:t xml:space="preserve"> databáze</w:t>
            </w:r>
            <w:r w:rsidRPr="002732A7">
              <w:t>. Grada, 2015.</w:t>
            </w:r>
          </w:p>
          <w:p w14:paraId="75008535" w14:textId="77777777" w:rsidR="008451FC" w:rsidRPr="002732A7" w:rsidRDefault="008451FC" w:rsidP="002217F3">
            <w:pPr>
              <w:jc w:val="both"/>
            </w:pPr>
            <w:r w:rsidRPr="002732A7">
              <w:t xml:space="preserve">KAUFMANN, Michael; MEIER, Andreas. </w:t>
            </w:r>
            <w:r w:rsidRPr="00072F40">
              <w:rPr>
                <w:i/>
              </w:rPr>
              <w:t xml:space="preserve">SQL and </w:t>
            </w:r>
            <w:proofErr w:type="spellStart"/>
            <w:r w:rsidRPr="00072F40">
              <w:rPr>
                <w:i/>
              </w:rPr>
              <w:t>NoSQL</w:t>
            </w:r>
            <w:proofErr w:type="spellEnd"/>
            <w:r w:rsidRPr="00072F40">
              <w:rPr>
                <w:i/>
              </w:rPr>
              <w:t xml:space="preserve"> </w:t>
            </w:r>
            <w:proofErr w:type="spellStart"/>
            <w:r w:rsidRPr="00072F40">
              <w:rPr>
                <w:i/>
              </w:rPr>
              <w:t>Databases</w:t>
            </w:r>
            <w:proofErr w:type="spellEnd"/>
            <w:r w:rsidRPr="002732A7">
              <w:t xml:space="preserve">. </w:t>
            </w:r>
            <w:proofErr w:type="spellStart"/>
            <w:r w:rsidRPr="002732A7">
              <w:t>Springer</w:t>
            </w:r>
            <w:proofErr w:type="spellEnd"/>
            <w:r w:rsidRPr="002732A7">
              <w:t xml:space="preserve"> </w:t>
            </w:r>
            <w:proofErr w:type="spellStart"/>
            <w:r w:rsidRPr="002732A7">
              <w:t>Cham</w:t>
            </w:r>
            <w:proofErr w:type="spellEnd"/>
            <w:r w:rsidRPr="002732A7">
              <w:t>, 2023.</w:t>
            </w:r>
          </w:p>
          <w:p w14:paraId="300333EC" w14:textId="77777777" w:rsidR="008451FC" w:rsidRPr="002732A7" w:rsidRDefault="008451FC" w:rsidP="002217F3">
            <w:pPr>
              <w:jc w:val="both"/>
            </w:pPr>
            <w:r w:rsidRPr="002732A7">
              <w:t xml:space="preserve">PIETSCH, Wolfgang. </w:t>
            </w:r>
            <w:r w:rsidRPr="00072F40">
              <w:rPr>
                <w:i/>
              </w:rPr>
              <w:t>Big data</w:t>
            </w:r>
            <w:r w:rsidRPr="002732A7">
              <w:t xml:space="preserve">. Cambridge University </w:t>
            </w:r>
            <w:proofErr w:type="spellStart"/>
            <w:r w:rsidRPr="002732A7">
              <w:t>Press</w:t>
            </w:r>
            <w:proofErr w:type="spellEnd"/>
            <w:r w:rsidRPr="002732A7">
              <w:t>, 2021.</w:t>
            </w:r>
          </w:p>
          <w:p w14:paraId="05EBAD58" w14:textId="77777777" w:rsidR="008451FC" w:rsidRDefault="008451FC" w:rsidP="002217F3">
            <w:pPr>
              <w:jc w:val="both"/>
            </w:pPr>
            <w:r w:rsidRPr="002732A7">
              <w:t xml:space="preserve">SOMANI, </w:t>
            </w:r>
            <w:proofErr w:type="spellStart"/>
            <w:r w:rsidRPr="002732A7">
              <w:t>Arun</w:t>
            </w:r>
            <w:proofErr w:type="spellEnd"/>
            <w:r w:rsidRPr="002732A7">
              <w:t xml:space="preserve"> K.; DEKA, </w:t>
            </w:r>
            <w:proofErr w:type="spellStart"/>
            <w:r w:rsidRPr="002732A7">
              <w:t>Ganesh</w:t>
            </w:r>
            <w:proofErr w:type="spellEnd"/>
            <w:r w:rsidRPr="002732A7">
              <w:t xml:space="preserve"> Chandra (</w:t>
            </w:r>
            <w:proofErr w:type="spellStart"/>
            <w:r w:rsidRPr="002732A7">
              <w:t>ed</w:t>
            </w:r>
            <w:proofErr w:type="spellEnd"/>
            <w:r w:rsidRPr="002732A7">
              <w:t xml:space="preserve">.). </w:t>
            </w:r>
            <w:r w:rsidRPr="00072F40">
              <w:rPr>
                <w:i/>
              </w:rPr>
              <w:t xml:space="preserve">Big data </w:t>
            </w:r>
            <w:proofErr w:type="spellStart"/>
            <w:r w:rsidRPr="00072F40">
              <w:rPr>
                <w:i/>
              </w:rPr>
              <w:t>analytics</w:t>
            </w:r>
            <w:proofErr w:type="spellEnd"/>
            <w:r w:rsidRPr="00072F40">
              <w:rPr>
                <w:i/>
              </w:rPr>
              <w:t xml:space="preserve">: </w:t>
            </w:r>
            <w:proofErr w:type="spellStart"/>
            <w:r w:rsidRPr="00072F40">
              <w:rPr>
                <w:i/>
              </w:rPr>
              <w:t>Tools</w:t>
            </w:r>
            <w:proofErr w:type="spellEnd"/>
            <w:r w:rsidRPr="00072F40">
              <w:rPr>
                <w:i/>
              </w:rPr>
              <w:t xml:space="preserve"> and technology </w:t>
            </w:r>
            <w:proofErr w:type="spellStart"/>
            <w:r w:rsidRPr="00072F40">
              <w:rPr>
                <w:i/>
              </w:rPr>
              <w:t>for</w:t>
            </w:r>
            <w:proofErr w:type="spellEnd"/>
            <w:r w:rsidRPr="00072F40">
              <w:rPr>
                <w:i/>
              </w:rPr>
              <w:t xml:space="preserve"> </w:t>
            </w:r>
            <w:proofErr w:type="spellStart"/>
            <w:r w:rsidRPr="00072F40">
              <w:rPr>
                <w:i/>
              </w:rPr>
              <w:t>effective</w:t>
            </w:r>
            <w:proofErr w:type="spellEnd"/>
            <w:r w:rsidRPr="00072F40">
              <w:rPr>
                <w:i/>
              </w:rPr>
              <w:t xml:space="preserve"> </w:t>
            </w:r>
            <w:proofErr w:type="spellStart"/>
            <w:r w:rsidRPr="00072F40">
              <w:rPr>
                <w:i/>
              </w:rPr>
              <w:t>planning</w:t>
            </w:r>
            <w:proofErr w:type="spellEnd"/>
            <w:r w:rsidRPr="002732A7">
              <w:t xml:space="preserve">. CRC </w:t>
            </w:r>
            <w:proofErr w:type="spellStart"/>
            <w:r w:rsidRPr="002732A7">
              <w:t>Press</w:t>
            </w:r>
            <w:proofErr w:type="spellEnd"/>
            <w:r w:rsidRPr="002732A7">
              <w:t>, 2017.</w:t>
            </w:r>
          </w:p>
          <w:p w14:paraId="3D65BCD2" w14:textId="77777777" w:rsidR="008451FC" w:rsidRPr="002732A7" w:rsidRDefault="008451FC" w:rsidP="002217F3">
            <w:pPr>
              <w:jc w:val="both"/>
            </w:pPr>
          </w:p>
          <w:p w14:paraId="03099271" w14:textId="77777777" w:rsidR="008451FC" w:rsidRPr="00CE4620" w:rsidRDefault="008451FC" w:rsidP="002217F3">
            <w:pPr>
              <w:jc w:val="both"/>
              <w:rPr>
                <w:b/>
                <w:bCs/>
              </w:rPr>
            </w:pPr>
            <w:r w:rsidRPr="00CE4620">
              <w:rPr>
                <w:b/>
                <w:bCs/>
              </w:rPr>
              <w:t>Doporučená</w:t>
            </w:r>
            <w:r>
              <w:rPr>
                <w:b/>
                <w:bCs/>
              </w:rPr>
              <w:t xml:space="preserve"> literatura</w:t>
            </w:r>
            <w:r w:rsidRPr="00CE4620">
              <w:rPr>
                <w:b/>
                <w:bCs/>
              </w:rPr>
              <w:t xml:space="preserve">: </w:t>
            </w:r>
          </w:p>
          <w:p w14:paraId="2143BDD6" w14:textId="77777777" w:rsidR="008451FC" w:rsidRPr="002732A7" w:rsidRDefault="008451FC" w:rsidP="002217F3">
            <w:pPr>
              <w:jc w:val="both"/>
            </w:pPr>
            <w:r w:rsidRPr="002732A7">
              <w:t xml:space="preserve">BIALEK, Boris. </w:t>
            </w:r>
            <w:proofErr w:type="spellStart"/>
            <w:r w:rsidRPr="002732A7">
              <w:t>MongoDB</w:t>
            </w:r>
            <w:proofErr w:type="spellEnd"/>
            <w:r w:rsidRPr="002732A7">
              <w:t xml:space="preserve">: </w:t>
            </w:r>
            <w:proofErr w:type="spellStart"/>
            <w:r w:rsidRPr="002732A7">
              <w:t>The</w:t>
            </w:r>
            <w:proofErr w:type="spellEnd"/>
            <w:r w:rsidRPr="002732A7">
              <w:t xml:space="preserve"> </w:t>
            </w:r>
            <w:proofErr w:type="spellStart"/>
            <w:r w:rsidRPr="002732A7">
              <w:t>Journey</w:t>
            </w:r>
            <w:proofErr w:type="spellEnd"/>
            <w:r w:rsidRPr="002732A7">
              <w:t xml:space="preserve"> </w:t>
            </w:r>
            <w:proofErr w:type="spellStart"/>
            <w:r w:rsidRPr="002732A7">
              <w:t>from</w:t>
            </w:r>
            <w:proofErr w:type="spellEnd"/>
            <w:r w:rsidRPr="002732A7">
              <w:t xml:space="preserve"> a </w:t>
            </w:r>
            <w:proofErr w:type="spellStart"/>
            <w:r w:rsidRPr="002732A7">
              <w:t>Relational</w:t>
            </w:r>
            <w:proofErr w:type="spellEnd"/>
            <w:r w:rsidRPr="002732A7">
              <w:t xml:space="preserve"> to a </w:t>
            </w:r>
            <w:proofErr w:type="spellStart"/>
            <w:r w:rsidRPr="002732A7">
              <w:t>Document-Based</w:t>
            </w:r>
            <w:proofErr w:type="spellEnd"/>
            <w:r w:rsidRPr="002732A7">
              <w:t xml:space="preserve"> Database </w:t>
            </w:r>
            <w:proofErr w:type="spellStart"/>
            <w:r w:rsidRPr="002732A7">
              <w:t>for</w:t>
            </w:r>
            <w:proofErr w:type="spellEnd"/>
            <w:r w:rsidRPr="002732A7">
              <w:t xml:space="preserve"> FIS Balance </w:t>
            </w:r>
            <w:proofErr w:type="spellStart"/>
            <w:r w:rsidRPr="002732A7">
              <w:t>Sheet</w:t>
            </w:r>
            <w:proofErr w:type="spellEnd"/>
            <w:r w:rsidRPr="002732A7">
              <w:t xml:space="preserve"> Management. In: </w:t>
            </w:r>
            <w:proofErr w:type="spellStart"/>
            <w:r w:rsidRPr="00072F40">
              <w:rPr>
                <w:i/>
              </w:rPr>
              <w:t>The</w:t>
            </w:r>
            <w:proofErr w:type="spellEnd"/>
            <w:r w:rsidRPr="00072F40">
              <w:rPr>
                <w:i/>
              </w:rPr>
              <w:t xml:space="preserve"> </w:t>
            </w:r>
            <w:proofErr w:type="spellStart"/>
            <w:r w:rsidRPr="00072F40">
              <w:rPr>
                <w:i/>
              </w:rPr>
              <w:t>Impact</w:t>
            </w:r>
            <w:proofErr w:type="spellEnd"/>
            <w:r w:rsidRPr="00072F40">
              <w:rPr>
                <w:i/>
              </w:rPr>
              <w:t xml:space="preserve"> </w:t>
            </w:r>
            <w:proofErr w:type="spellStart"/>
            <w:r w:rsidRPr="00072F40">
              <w:rPr>
                <w:i/>
              </w:rPr>
              <w:t>of</w:t>
            </w:r>
            <w:proofErr w:type="spellEnd"/>
            <w:r w:rsidRPr="00072F40">
              <w:rPr>
                <w:i/>
              </w:rPr>
              <w:t xml:space="preserve"> Digital </w:t>
            </w:r>
            <w:proofErr w:type="spellStart"/>
            <w:r w:rsidRPr="00072F40">
              <w:rPr>
                <w:i/>
              </w:rPr>
              <w:t>Transformation</w:t>
            </w:r>
            <w:proofErr w:type="spellEnd"/>
            <w:r w:rsidRPr="00072F40">
              <w:rPr>
                <w:i/>
              </w:rPr>
              <w:t xml:space="preserve"> and </w:t>
            </w:r>
            <w:proofErr w:type="spellStart"/>
            <w:r w:rsidRPr="00072F40">
              <w:rPr>
                <w:i/>
              </w:rPr>
              <w:t>FinTech</w:t>
            </w:r>
            <w:proofErr w:type="spellEnd"/>
            <w:r w:rsidRPr="00072F40">
              <w:rPr>
                <w:i/>
              </w:rPr>
              <w:t xml:space="preserve"> on </w:t>
            </w:r>
            <w:proofErr w:type="spellStart"/>
            <w:r w:rsidRPr="00072F40">
              <w:rPr>
                <w:i/>
              </w:rPr>
              <w:t>the</w:t>
            </w:r>
            <w:proofErr w:type="spellEnd"/>
            <w:r w:rsidRPr="00072F40">
              <w:rPr>
                <w:i/>
              </w:rPr>
              <w:t xml:space="preserve"> Finance Professional</w:t>
            </w:r>
            <w:r w:rsidRPr="002732A7">
              <w:t xml:space="preserve">. </w:t>
            </w:r>
            <w:proofErr w:type="spellStart"/>
            <w:r w:rsidRPr="002732A7">
              <w:t>Palgrave</w:t>
            </w:r>
            <w:proofErr w:type="spellEnd"/>
            <w:r w:rsidRPr="002732A7">
              <w:t xml:space="preserve"> </w:t>
            </w:r>
            <w:proofErr w:type="spellStart"/>
            <w:r w:rsidRPr="002732A7">
              <w:t>Macmillan</w:t>
            </w:r>
            <w:proofErr w:type="spellEnd"/>
            <w:r w:rsidRPr="002732A7">
              <w:t xml:space="preserve">, </w:t>
            </w:r>
            <w:proofErr w:type="spellStart"/>
            <w:r w:rsidRPr="002732A7">
              <w:t>Cham</w:t>
            </w:r>
            <w:proofErr w:type="spellEnd"/>
            <w:r w:rsidRPr="002732A7">
              <w:t>, 2019. p. 371-380.</w:t>
            </w:r>
          </w:p>
          <w:p w14:paraId="3ED68AD8" w14:textId="77777777" w:rsidR="008451FC" w:rsidRPr="002732A7" w:rsidRDefault="008451FC" w:rsidP="002217F3">
            <w:pPr>
              <w:jc w:val="both"/>
            </w:pPr>
            <w:r w:rsidRPr="002732A7">
              <w:t xml:space="preserve">ERL, T., KHATTAK, W. </w:t>
            </w:r>
            <w:r w:rsidRPr="00072F40">
              <w:rPr>
                <w:i/>
              </w:rPr>
              <w:t xml:space="preserve">Big Data Fundamentals: </w:t>
            </w:r>
            <w:proofErr w:type="spellStart"/>
            <w:r w:rsidRPr="00072F40">
              <w:rPr>
                <w:i/>
              </w:rPr>
              <w:t>Concepts</w:t>
            </w:r>
            <w:proofErr w:type="spellEnd"/>
            <w:r w:rsidRPr="00072F40">
              <w:rPr>
                <w:i/>
              </w:rPr>
              <w:t xml:space="preserve"> </w:t>
            </w:r>
            <w:proofErr w:type="spellStart"/>
            <w:r w:rsidRPr="00072F40">
              <w:rPr>
                <w:i/>
              </w:rPr>
              <w:t>Drivers</w:t>
            </w:r>
            <w:proofErr w:type="spellEnd"/>
            <w:r w:rsidRPr="00072F40">
              <w:rPr>
                <w:i/>
              </w:rPr>
              <w:t>: Con-</w:t>
            </w:r>
            <w:proofErr w:type="spellStart"/>
            <w:r w:rsidRPr="00072F40">
              <w:rPr>
                <w:i/>
              </w:rPr>
              <w:t>cepts</w:t>
            </w:r>
            <w:proofErr w:type="spellEnd"/>
            <w:r w:rsidRPr="00072F40">
              <w:rPr>
                <w:i/>
              </w:rPr>
              <w:t xml:space="preserve">, </w:t>
            </w:r>
            <w:proofErr w:type="spellStart"/>
            <w:r w:rsidRPr="00072F40">
              <w:rPr>
                <w:i/>
              </w:rPr>
              <w:t>Drivers</w:t>
            </w:r>
            <w:proofErr w:type="spellEnd"/>
            <w:r w:rsidRPr="00072F40">
              <w:rPr>
                <w:i/>
              </w:rPr>
              <w:t xml:space="preserve"> and </w:t>
            </w:r>
            <w:proofErr w:type="spellStart"/>
            <w:r w:rsidRPr="00072F40">
              <w:rPr>
                <w:i/>
              </w:rPr>
              <w:t>Techniques</w:t>
            </w:r>
            <w:proofErr w:type="spellEnd"/>
            <w:r w:rsidRPr="002732A7">
              <w:t xml:space="preserve">. </w:t>
            </w:r>
            <w:proofErr w:type="spellStart"/>
            <w:r w:rsidRPr="002732A7">
              <w:t>First</w:t>
            </w:r>
            <w:proofErr w:type="spellEnd"/>
            <w:r w:rsidRPr="002732A7">
              <w:t xml:space="preserve"> </w:t>
            </w:r>
            <w:proofErr w:type="spellStart"/>
            <w:r w:rsidRPr="002732A7">
              <w:t>edition</w:t>
            </w:r>
            <w:proofErr w:type="spellEnd"/>
            <w:r w:rsidRPr="002732A7">
              <w:t xml:space="preserve">. </w:t>
            </w:r>
            <w:proofErr w:type="spellStart"/>
            <w:r w:rsidRPr="002732A7">
              <w:t>Pearson</w:t>
            </w:r>
            <w:proofErr w:type="spellEnd"/>
            <w:r w:rsidRPr="002732A7">
              <w:t xml:space="preserve"> </w:t>
            </w:r>
            <w:proofErr w:type="spellStart"/>
            <w:r w:rsidRPr="002732A7">
              <w:t>Education</w:t>
            </w:r>
            <w:proofErr w:type="spellEnd"/>
            <w:r w:rsidRPr="002732A7">
              <w:t xml:space="preserve"> India, 2016. ISBN 978-933-257507-3. </w:t>
            </w:r>
          </w:p>
          <w:p w14:paraId="4799519E" w14:textId="77777777" w:rsidR="008451FC" w:rsidRPr="002732A7" w:rsidRDefault="008451FC" w:rsidP="002217F3">
            <w:pPr>
              <w:jc w:val="both"/>
            </w:pPr>
            <w:r w:rsidRPr="002732A7">
              <w:t xml:space="preserve">HARRISON, Guy; HARRISON, Michael. </w:t>
            </w:r>
            <w:proofErr w:type="spellStart"/>
            <w:r w:rsidRPr="00072F40">
              <w:rPr>
                <w:i/>
              </w:rPr>
              <w:t>MongoDB</w:t>
            </w:r>
            <w:proofErr w:type="spellEnd"/>
            <w:r w:rsidRPr="00072F40">
              <w:rPr>
                <w:i/>
              </w:rPr>
              <w:t xml:space="preserve"> Performance </w:t>
            </w:r>
            <w:proofErr w:type="spellStart"/>
            <w:r w:rsidRPr="00072F40">
              <w:rPr>
                <w:i/>
              </w:rPr>
              <w:t>Tuning</w:t>
            </w:r>
            <w:proofErr w:type="spellEnd"/>
            <w:r w:rsidRPr="00072F40">
              <w:rPr>
                <w:i/>
              </w:rPr>
              <w:t xml:space="preserve">: </w:t>
            </w:r>
            <w:proofErr w:type="spellStart"/>
            <w:r w:rsidRPr="00072F40">
              <w:rPr>
                <w:i/>
              </w:rPr>
              <w:t>Optimizing</w:t>
            </w:r>
            <w:proofErr w:type="spellEnd"/>
            <w:r w:rsidRPr="00072F40">
              <w:rPr>
                <w:i/>
              </w:rPr>
              <w:t xml:space="preserve"> </w:t>
            </w:r>
            <w:proofErr w:type="spellStart"/>
            <w:r w:rsidRPr="00072F40">
              <w:rPr>
                <w:i/>
              </w:rPr>
              <w:t>MongoDB</w:t>
            </w:r>
            <w:proofErr w:type="spellEnd"/>
            <w:r w:rsidRPr="00072F40">
              <w:rPr>
                <w:i/>
              </w:rPr>
              <w:t xml:space="preserve"> </w:t>
            </w:r>
            <w:proofErr w:type="spellStart"/>
            <w:r w:rsidRPr="00072F40">
              <w:rPr>
                <w:i/>
              </w:rPr>
              <w:t>Databases</w:t>
            </w:r>
            <w:proofErr w:type="spellEnd"/>
            <w:r w:rsidRPr="00072F40">
              <w:rPr>
                <w:i/>
              </w:rPr>
              <w:t xml:space="preserve"> and </w:t>
            </w:r>
            <w:proofErr w:type="spellStart"/>
            <w:r w:rsidRPr="00072F40">
              <w:rPr>
                <w:i/>
              </w:rPr>
              <w:t>Their</w:t>
            </w:r>
            <w:proofErr w:type="spellEnd"/>
            <w:r w:rsidRPr="00072F40">
              <w:rPr>
                <w:i/>
              </w:rPr>
              <w:t xml:space="preserve"> </w:t>
            </w:r>
            <w:proofErr w:type="spellStart"/>
            <w:r w:rsidRPr="00072F40">
              <w:rPr>
                <w:i/>
              </w:rPr>
              <w:t>Applications</w:t>
            </w:r>
            <w:proofErr w:type="spellEnd"/>
            <w:r w:rsidRPr="002732A7">
              <w:t xml:space="preserve">. </w:t>
            </w:r>
            <w:proofErr w:type="spellStart"/>
            <w:r w:rsidRPr="002732A7">
              <w:t>Berkeley</w:t>
            </w:r>
            <w:proofErr w:type="spellEnd"/>
            <w:r w:rsidRPr="002732A7">
              <w:t xml:space="preserve">, CA: </w:t>
            </w:r>
            <w:proofErr w:type="spellStart"/>
            <w:r w:rsidRPr="002732A7">
              <w:t>Apress</w:t>
            </w:r>
            <w:proofErr w:type="spellEnd"/>
            <w:r w:rsidRPr="002732A7">
              <w:t>, 2021.</w:t>
            </w:r>
          </w:p>
          <w:p w14:paraId="5FDCE95F" w14:textId="77777777" w:rsidR="008451FC" w:rsidRPr="002732A7" w:rsidRDefault="008451FC" w:rsidP="002217F3">
            <w:pPr>
              <w:jc w:val="both"/>
            </w:pPr>
            <w:r w:rsidRPr="002732A7">
              <w:t xml:space="preserve">LIN, Jimmy; DYER, Chris. </w:t>
            </w:r>
            <w:r w:rsidRPr="00072F40">
              <w:rPr>
                <w:i/>
              </w:rPr>
              <w:t>Data-</w:t>
            </w:r>
            <w:proofErr w:type="spellStart"/>
            <w:r w:rsidRPr="00072F40">
              <w:rPr>
                <w:i/>
              </w:rPr>
              <w:t>intensive</w:t>
            </w:r>
            <w:proofErr w:type="spellEnd"/>
            <w:r w:rsidRPr="00072F40">
              <w:rPr>
                <w:i/>
              </w:rPr>
              <w:t xml:space="preserve"> text </w:t>
            </w:r>
            <w:proofErr w:type="spellStart"/>
            <w:r w:rsidRPr="00072F40">
              <w:rPr>
                <w:i/>
              </w:rPr>
              <w:t>processing</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MapReduce</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38F1CC96" w14:textId="77777777" w:rsidR="008451FC" w:rsidRPr="002732A7" w:rsidRDefault="008451FC" w:rsidP="002217F3">
            <w:pPr>
              <w:jc w:val="both"/>
            </w:pPr>
            <w:r w:rsidRPr="002732A7">
              <w:t xml:space="preserve">MARZ, N. aj. WARREN. </w:t>
            </w:r>
            <w:r w:rsidRPr="00072F40">
              <w:rPr>
                <w:i/>
              </w:rPr>
              <w:t xml:space="preserve">Big data: </w:t>
            </w:r>
            <w:proofErr w:type="spellStart"/>
            <w:r w:rsidRPr="00072F40">
              <w:rPr>
                <w:i/>
              </w:rPr>
              <w:t>principles</w:t>
            </w:r>
            <w:proofErr w:type="spellEnd"/>
            <w:r w:rsidRPr="00072F40">
              <w:rPr>
                <w:i/>
              </w:rPr>
              <w:t xml:space="preserve"> and </w:t>
            </w:r>
            <w:proofErr w:type="spellStart"/>
            <w:r w:rsidRPr="00072F40">
              <w:rPr>
                <w:i/>
              </w:rPr>
              <w:t>best</w:t>
            </w:r>
            <w:proofErr w:type="spellEnd"/>
            <w:r w:rsidRPr="00072F40">
              <w:rPr>
                <w:i/>
              </w:rPr>
              <w:t xml:space="preserve"> </w:t>
            </w:r>
            <w:proofErr w:type="spellStart"/>
            <w:r w:rsidRPr="00072F40">
              <w:rPr>
                <w:i/>
              </w:rPr>
              <w:t>practices</w:t>
            </w:r>
            <w:proofErr w:type="spellEnd"/>
            <w:r w:rsidRPr="00072F40">
              <w:rPr>
                <w:i/>
              </w:rPr>
              <w:t xml:space="preserve"> </w:t>
            </w:r>
            <w:proofErr w:type="spellStart"/>
            <w:r w:rsidRPr="00072F40">
              <w:rPr>
                <w:i/>
              </w:rPr>
              <w:t>of</w:t>
            </w:r>
            <w:proofErr w:type="spellEnd"/>
            <w:r w:rsidRPr="00072F40">
              <w:rPr>
                <w:i/>
              </w:rPr>
              <w:t xml:space="preserve"> </w:t>
            </w:r>
            <w:proofErr w:type="spellStart"/>
            <w:r w:rsidRPr="00072F40">
              <w:rPr>
                <w:i/>
              </w:rPr>
              <w:t>scalable</w:t>
            </w:r>
            <w:proofErr w:type="spellEnd"/>
            <w:r w:rsidRPr="00072F40">
              <w:rPr>
                <w:i/>
              </w:rPr>
              <w:t xml:space="preserve"> </w:t>
            </w:r>
            <w:proofErr w:type="spellStart"/>
            <w:r w:rsidRPr="00072F40">
              <w:rPr>
                <w:i/>
              </w:rPr>
              <w:t>real-time</w:t>
            </w:r>
            <w:proofErr w:type="spellEnd"/>
            <w:r w:rsidRPr="00072F40">
              <w:rPr>
                <w:i/>
              </w:rPr>
              <w:t xml:space="preserve"> data </w:t>
            </w:r>
            <w:proofErr w:type="spellStart"/>
            <w:r w:rsidRPr="00072F40">
              <w:rPr>
                <w:i/>
              </w:rPr>
              <w:t>systems</w:t>
            </w:r>
            <w:proofErr w:type="spellEnd"/>
            <w:r w:rsidRPr="002732A7">
              <w:t xml:space="preserve">. </w:t>
            </w:r>
            <w:proofErr w:type="spellStart"/>
            <w:r w:rsidRPr="002732A7">
              <w:t>Shelter</w:t>
            </w:r>
            <w:proofErr w:type="spellEnd"/>
            <w:r w:rsidRPr="002732A7">
              <w:t xml:space="preserve"> Island, NY: </w:t>
            </w:r>
            <w:proofErr w:type="spellStart"/>
            <w:r w:rsidRPr="002732A7">
              <w:t>Manning</w:t>
            </w:r>
            <w:proofErr w:type="spellEnd"/>
            <w:r w:rsidRPr="002732A7">
              <w:t>, 2015. ISBN 978-1-61729-034-3.</w:t>
            </w:r>
          </w:p>
          <w:p w14:paraId="2F425FA0" w14:textId="77777777" w:rsidR="008451FC" w:rsidRPr="002732A7" w:rsidRDefault="008451FC" w:rsidP="002217F3">
            <w:pPr>
              <w:jc w:val="both"/>
            </w:pPr>
            <w:r w:rsidRPr="002732A7">
              <w:t>PAZ, José</w:t>
            </w:r>
            <w:r>
              <w:t xml:space="preserve">, </w:t>
            </w:r>
            <w:r w:rsidRPr="002732A7">
              <w:t xml:space="preserve">ROLANDO </w:t>
            </w:r>
            <w:proofErr w:type="spellStart"/>
            <w:r w:rsidRPr="002732A7">
              <w:t>Guay</w:t>
            </w:r>
            <w:proofErr w:type="spellEnd"/>
            <w:r w:rsidRPr="002732A7">
              <w:t xml:space="preserve">. </w:t>
            </w:r>
            <w:proofErr w:type="spellStart"/>
            <w:r w:rsidRPr="00072F40">
              <w:rPr>
                <w:i/>
              </w:rPr>
              <w:t>Working</w:t>
            </w:r>
            <w:proofErr w:type="spellEnd"/>
            <w:r w:rsidRPr="00072F40">
              <w:rPr>
                <w:i/>
              </w:rPr>
              <w:t xml:space="preserve"> </w:t>
            </w:r>
            <w:proofErr w:type="spellStart"/>
            <w:r w:rsidRPr="00072F40">
              <w:rPr>
                <w:i/>
              </w:rPr>
              <w:t>with</w:t>
            </w:r>
            <w:proofErr w:type="spellEnd"/>
            <w:r w:rsidRPr="00072F40">
              <w:rPr>
                <w:i/>
              </w:rPr>
              <w:t xml:space="preserve"> a </w:t>
            </w:r>
            <w:proofErr w:type="spellStart"/>
            <w:r w:rsidRPr="00072F40">
              <w:rPr>
                <w:i/>
              </w:rPr>
              <w:t>Globally</w:t>
            </w:r>
            <w:proofErr w:type="spellEnd"/>
            <w:r w:rsidRPr="00072F40">
              <w:rPr>
                <w:i/>
              </w:rPr>
              <w:t xml:space="preserve"> </w:t>
            </w:r>
            <w:proofErr w:type="spellStart"/>
            <w:r w:rsidRPr="00072F40">
              <w:rPr>
                <w:i/>
              </w:rPr>
              <w:t>Distributed</w:t>
            </w:r>
            <w:proofErr w:type="spellEnd"/>
            <w:r w:rsidRPr="00072F40">
              <w:rPr>
                <w:i/>
              </w:rPr>
              <w:t xml:space="preserve"> Database.</w:t>
            </w:r>
            <w:r w:rsidRPr="002732A7">
              <w:t xml:space="preserve"> In: Microsoft Azure </w:t>
            </w:r>
            <w:proofErr w:type="spellStart"/>
            <w:r w:rsidRPr="002732A7">
              <w:t>Cosmos</w:t>
            </w:r>
            <w:proofErr w:type="spellEnd"/>
            <w:r w:rsidRPr="002732A7">
              <w:t xml:space="preserve"> DB </w:t>
            </w:r>
            <w:proofErr w:type="spellStart"/>
            <w:r w:rsidRPr="002732A7">
              <w:t>Revealed</w:t>
            </w:r>
            <w:proofErr w:type="spellEnd"/>
            <w:r w:rsidRPr="002732A7">
              <w:t xml:space="preserve">. </w:t>
            </w:r>
            <w:proofErr w:type="spellStart"/>
            <w:r w:rsidRPr="002732A7">
              <w:t>Apress</w:t>
            </w:r>
            <w:proofErr w:type="spellEnd"/>
            <w:r w:rsidRPr="002732A7">
              <w:t xml:space="preserve">, </w:t>
            </w:r>
            <w:proofErr w:type="spellStart"/>
            <w:r w:rsidRPr="002732A7">
              <w:t>Berkeley</w:t>
            </w:r>
            <w:proofErr w:type="spellEnd"/>
            <w:r w:rsidRPr="002732A7">
              <w:t>, CA, 2018. p. 203-218.</w:t>
            </w:r>
          </w:p>
          <w:p w14:paraId="205B3B65" w14:textId="77777777" w:rsidR="008451FC" w:rsidRPr="002732A7" w:rsidRDefault="008451FC" w:rsidP="002217F3">
            <w:pPr>
              <w:jc w:val="both"/>
            </w:pPr>
            <w:r w:rsidRPr="002732A7">
              <w:t>Další literatura podle zadaného tématu pro esej a ústní prezentaci.</w:t>
            </w:r>
          </w:p>
        </w:tc>
      </w:tr>
    </w:tbl>
    <w:p w14:paraId="6A465248"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57C89BCE"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5CD0F80B" w14:textId="73FA7423" w:rsidR="008451FC" w:rsidRPr="002732A7" w:rsidRDefault="008451FC" w:rsidP="002217F3">
            <w:pPr>
              <w:jc w:val="center"/>
              <w:rPr>
                <w:b/>
              </w:rPr>
            </w:pPr>
            <w:r w:rsidRPr="002732A7">
              <w:rPr>
                <w:b/>
              </w:rPr>
              <w:lastRenderedPageBreak/>
              <w:t>Informace ke kombinované nebo distanční formě</w:t>
            </w:r>
          </w:p>
        </w:tc>
      </w:tr>
      <w:tr w:rsidR="008451FC" w:rsidRPr="002732A7" w14:paraId="553BF4F7" w14:textId="77777777" w:rsidTr="0025071A">
        <w:tc>
          <w:tcPr>
            <w:tcW w:w="4787" w:type="dxa"/>
            <w:tcBorders>
              <w:top w:val="single" w:sz="2" w:space="0" w:color="auto"/>
            </w:tcBorders>
            <w:shd w:val="clear" w:color="auto" w:fill="F7CAAC"/>
          </w:tcPr>
          <w:p w14:paraId="460E178F"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25AAAE1B"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1FE5FD87" w14:textId="77777777" w:rsidR="008451FC" w:rsidRPr="002732A7" w:rsidRDefault="008451FC" w:rsidP="002217F3">
            <w:pPr>
              <w:jc w:val="both"/>
              <w:rPr>
                <w:b/>
              </w:rPr>
            </w:pPr>
            <w:r w:rsidRPr="002732A7">
              <w:rPr>
                <w:b/>
              </w:rPr>
              <w:t xml:space="preserve">hodin </w:t>
            </w:r>
          </w:p>
        </w:tc>
      </w:tr>
      <w:tr w:rsidR="008451FC" w:rsidRPr="002732A7" w14:paraId="1F418455" w14:textId="77777777" w:rsidTr="0025071A">
        <w:tc>
          <w:tcPr>
            <w:tcW w:w="9855" w:type="dxa"/>
            <w:gridSpan w:val="3"/>
            <w:shd w:val="clear" w:color="auto" w:fill="F7CAAC"/>
          </w:tcPr>
          <w:p w14:paraId="78318829" w14:textId="77777777" w:rsidR="008451FC" w:rsidRPr="002732A7" w:rsidRDefault="008451FC" w:rsidP="002217F3">
            <w:pPr>
              <w:jc w:val="both"/>
              <w:rPr>
                <w:b/>
              </w:rPr>
            </w:pPr>
            <w:r w:rsidRPr="002732A7">
              <w:rPr>
                <w:b/>
              </w:rPr>
              <w:t>Informace o způsobu kontaktu s vyučujícím</w:t>
            </w:r>
          </w:p>
        </w:tc>
      </w:tr>
      <w:tr w:rsidR="008451FC" w:rsidRPr="002732A7" w14:paraId="7AF7B125" w14:textId="77777777" w:rsidTr="0025071A">
        <w:trPr>
          <w:trHeight w:val="1373"/>
        </w:trPr>
        <w:tc>
          <w:tcPr>
            <w:tcW w:w="9855" w:type="dxa"/>
            <w:gridSpan w:val="3"/>
          </w:tcPr>
          <w:p w14:paraId="2F7E790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p w14:paraId="21F6250A" w14:textId="77777777" w:rsidR="008451FC" w:rsidRPr="002732A7" w:rsidRDefault="008451FC" w:rsidP="002217F3">
            <w:pPr>
              <w:jc w:val="both"/>
            </w:pPr>
          </w:p>
        </w:tc>
      </w:tr>
    </w:tbl>
    <w:p w14:paraId="0B53C158" w14:textId="77777777" w:rsidR="008451FC" w:rsidRPr="002732A7" w:rsidRDefault="008451FC" w:rsidP="008451FC"/>
    <w:p w14:paraId="272D0BD6"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5A5AEFC3" w14:textId="77777777" w:rsidTr="002217F3">
        <w:tc>
          <w:tcPr>
            <w:tcW w:w="9855" w:type="dxa"/>
            <w:gridSpan w:val="9"/>
            <w:tcBorders>
              <w:bottom w:val="double" w:sz="4" w:space="0" w:color="auto"/>
            </w:tcBorders>
            <w:shd w:val="clear" w:color="auto" w:fill="BDD6EE"/>
          </w:tcPr>
          <w:p w14:paraId="062BD36F" w14:textId="1CD2981C" w:rsidR="008451FC" w:rsidRPr="002732A7" w:rsidRDefault="008451FC" w:rsidP="002217F3">
            <w:pPr>
              <w:tabs>
                <w:tab w:val="right" w:pos="9523"/>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A8CD065" w14:textId="77777777" w:rsidTr="002217F3">
        <w:tc>
          <w:tcPr>
            <w:tcW w:w="3086" w:type="dxa"/>
            <w:tcBorders>
              <w:top w:val="double" w:sz="4" w:space="0" w:color="auto"/>
            </w:tcBorders>
            <w:shd w:val="clear" w:color="auto" w:fill="F7CAAC"/>
          </w:tcPr>
          <w:p w14:paraId="6DACECA5"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1DFF69DC" w14:textId="1BACC5B7" w:rsidR="008451FC" w:rsidRPr="002732A7" w:rsidRDefault="008C7640" w:rsidP="002217F3">
            <w:pPr>
              <w:jc w:val="both"/>
            </w:pPr>
            <w:bookmarkStart w:id="208" w:name="BIII_OchranaKritickeInfrastruktury"/>
            <w:proofErr w:type="spellStart"/>
            <w:r w:rsidRPr="004B42A3">
              <w:t>Critical</w:t>
            </w:r>
            <w:proofErr w:type="spellEnd"/>
            <w:r w:rsidRPr="004B42A3">
              <w:t xml:space="preserve"> </w:t>
            </w:r>
            <w:proofErr w:type="spellStart"/>
            <w:r w:rsidRPr="004B42A3">
              <w:t>Infrastructure</w:t>
            </w:r>
            <w:proofErr w:type="spellEnd"/>
            <w:r w:rsidRPr="004B42A3">
              <w:t xml:space="preserve"> and Soft </w:t>
            </w:r>
            <w:proofErr w:type="spellStart"/>
            <w:r w:rsidRPr="004B42A3">
              <w:t>Targets</w:t>
            </w:r>
            <w:proofErr w:type="spellEnd"/>
            <w:r w:rsidRPr="004B42A3">
              <w:t xml:space="preserve"> </w:t>
            </w:r>
            <w:proofErr w:type="spellStart"/>
            <w:r w:rsidRPr="004B42A3">
              <w:t>Protection</w:t>
            </w:r>
            <w:bookmarkEnd w:id="208"/>
            <w:proofErr w:type="spellEnd"/>
          </w:p>
        </w:tc>
      </w:tr>
      <w:tr w:rsidR="008451FC" w:rsidRPr="002732A7" w14:paraId="7617CB82" w14:textId="77777777" w:rsidTr="002217F3">
        <w:tc>
          <w:tcPr>
            <w:tcW w:w="3086" w:type="dxa"/>
            <w:shd w:val="clear" w:color="auto" w:fill="F7CAAC"/>
          </w:tcPr>
          <w:p w14:paraId="3723AABA" w14:textId="77777777" w:rsidR="008451FC" w:rsidRPr="002732A7" w:rsidRDefault="008451FC" w:rsidP="002217F3">
            <w:pPr>
              <w:jc w:val="both"/>
              <w:rPr>
                <w:b/>
              </w:rPr>
            </w:pPr>
            <w:r w:rsidRPr="002732A7">
              <w:rPr>
                <w:b/>
              </w:rPr>
              <w:t>Typ předmětu</w:t>
            </w:r>
          </w:p>
        </w:tc>
        <w:tc>
          <w:tcPr>
            <w:tcW w:w="3406" w:type="dxa"/>
            <w:gridSpan w:val="5"/>
          </w:tcPr>
          <w:p w14:paraId="6E597AF5" w14:textId="77777777" w:rsidR="008451FC" w:rsidRPr="002732A7" w:rsidRDefault="008451FC" w:rsidP="002217F3">
            <w:pPr>
              <w:jc w:val="both"/>
            </w:pPr>
            <w:r>
              <w:t>povinně volitelný – skupina II.</w:t>
            </w:r>
          </w:p>
        </w:tc>
        <w:tc>
          <w:tcPr>
            <w:tcW w:w="2695" w:type="dxa"/>
            <w:gridSpan w:val="2"/>
            <w:shd w:val="clear" w:color="auto" w:fill="F7CAAC"/>
          </w:tcPr>
          <w:p w14:paraId="79CEFD97" w14:textId="77777777" w:rsidR="008451FC" w:rsidRPr="002732A7" w:rsidRDefault="008451FC" w:rsidP="002217F3">
            <w:pPr>
              <w:jc w:val="both"/>
            </w:pPr>
            <w:r w:rsidRPr="002732A7">
              <w:rPr>
                <w:b/>
              </w:rPr>
              <w:t>doporučený ročník / semestr</w:t>
            </w:r>
          </w:p>
        </w:tc>
        <w:tc>
          <w:tcPr>
            <w:tcW w:w="668" w:type="dxa"/>
          </w:tcPr>
          <w:p w14:paraId="14E37BF9" w14:textId="77777777" w:rsidR="008451FC" w:rsidRPr="002732A7" w:rsidRDefault="008451FC" w:rsidP="002217F3">
            <w:pPr>
              <w:jc w:val="both"/>
            </w:pPr>
          </w:p>
        </w:tc>
      </w:tr>
      <w:tr w:rsidR="008451FC" w:rsidRPr="002732A7" w14:paraId="13ECAD0A" w14:textId="77777777" w:rsidTr="002217F3">
        <w:tc>
          <w:tcPr>
            <w:tcW w:w="3086" w:type="dxa"/>
            <w:shd w:val="clear" w:color="auto" w:fill="F7CAAC"/>
          </w:tcPr>
          <w:p w14:paraId="09E72215" w14:textId="77777777" w:rsidR="008451FC" w:rsidRPr="002732A7" w:rsidRDefault="008451FC" w:rsidP="002217F3">
            <w:pPr>
              <w:jc w:val="both"/>
              <w:rPr>
                <w:b/>
              </w:rPr>
            </w:pPr>
            <w:r w:rsidRPr="002732A7">
              <w:rPr>
                <w:b/>
              </w:rPr>
              <w:t>Rozsah studijního předmětu</w:t>
            </w:r>
          </w:p>
        </w:tc>
        <w:tc>
          <w:tcPr>
            <w:tcW w:w="1701" w:type="dxa"/>
            <w:gridSpan w:val="3"/>
          </w:tcPr>
          <w:p w14:paraId="031329D1" w14:textId="77777777" w:rsidR="008451FC" w:rsidRPr="002732A7" w:rsidRDefault="008451FC" w:rsidP="002217F3">
            <w:pPr>
              <w:jc w:val="both"/>
            </w:pPr>
            <w:r>
              <w:t>15k</w:t>
            </w:r>
          </w:p>
        </w:tc>
        <w:tc>
          <w:tcPr>
            <w:tcW w:w="889" w:type="dxa"/>
            <w:shd w:val="clear" w:color="auto" w:fill="F7CAAC"/>
          </w:tcPr>
          <w:p w14:paraId="1137F485" w14:textId="77777777" w:rsidR="008451FC" w:rsidRPr="002732A7" w:rsidRDefault="008451FC" w:rsidP="002217F3">
            <w:pPr>
              <w:jc w:val="both"/>
              <w:rPr>
                <w:b/>
              </w:rPr>
            </w:pPr>
            <w:r w:rsidRPr="002732A7">
              <w:rPr>
                <w:b/>
              </w:rPr>
              <w:t xml:space="preserve">hod. </w:t>
            </w:r>
          </w:p>
        </w:tc>
        <w:tc>
          <w:tcPr>
            <w:tcW w:w="816" w:type="dxa"/>
          </w:tcPr>
          <w:p w14:paraId="2AAC51A3" w14:textId="7B0F50E3" w:rsidR="008451FC" w:rsidRPr="002732A7" w:rsidRDefault="001D6091" w:rsidP="002217F3">
            <w:pPr>
              <w:jc w:val="both"/>
            </w:pPr>
            <w:ins w:id="209" w:author="Jiří Vojtěšek" w:date="2024-10-30T10:38:00Z">
              <w:r>
                <w:t>15</w:t>
              </w:r>
            </w:ins>
          </w:p>
        </w:tc>
        <w:tc>
          <w:tcPr>
            <w:tcW w:w="2156" w:type="dxa"/>
            <w:shd w:val="clear" w:color="auto" w:fill="F7CAAC"/>
          </w:tcPr>
          <w:p w14:paraId="2FC490FD" w14:textId="77777777" w:rsidR="008451FC" w:rsidRPr="002732A7" w:rsidRDefault="008451FC" w:rsidP="002217F3">
            <w:pPr>
              <w:jc w:val="both"/>
              <w:rPr>
                <w:b/>
              </w:rPr>
            </w:pPr>
            <w:r w:rsidRPr="002732A7">
              <w:rPr>
                <w:b/>
              </w:rPr>
              <w:t>kreditů</w:t>
            </w:r>
          </w:p>
        </w:tc>
        <w:tc>
          <w:tcPr>
            <w:tcW w:w="1207" w:type="dxa"/>
            <w:gridSpan w:val="2"/>
          </w:tcPr>
          <w:p w14:paraId="22FB0B49" w14:textId="77777777" w:rsidR="008451FC" w:rsidRPr="002732A7" w:rsidRDefault="008451FC" w:rsidP="002217F3">
            <w:pPr>
              <w:jc w:val="both"/>
            </w:pPr>
            <w:r w:rsidRPr="002732A7">
              <w:t>10</w:t>
            </w:r>
          </w:p>
        </w:tc>
      </w:tr>
      <w:tr w:rsidR="008451FC" w:rsidRPr="002732A7" w14:paraId="1F429DD4" w14:textId="77777777" w:rsidTr="002217F3">
        <w:tc>
          <w:tcPr>
            <w:tcW w:w="3086" w:type="dxa"/>
            <w:shd w:val="clear" w:color="auto" w:fill="F7CAAC"/>
          </w:tcPr>
          <w:p w14:paraId="79B710FA"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7F13376F" w14:textId="77777777" w:rsidR="008451FC" w:rsidRPr="002732A7" w:rsidRDefault="008451FC" w:rsidP="002217F3">
            <w:pPr>
              <w:jc w:val="both"/>
            </w:pPr>
          </w:p>
        </w:tc>
      </w:tr>
      <w:tr w:rsidR="008451FC" w:rsidRPr="002732A7" w14:paraId="3AB5B1DA" w14:textId="77777777" w:rsidTr="002217F3">
        <w:tc>
          <w:tcPr>
            <w:tcW w:w="3086" w:type="dxa"/>
            <w:shd w:val="clear" w:color="auto" w:fill="F7CAAC"/>
          </w:tcPr>
          <w:p w14:paraId="59AD9545" w14:textId="77777777" w:rsidR="008451FC" w:rsidRPr="002732A7" w:rsidRDefault="008451FC" w:rsidP="002217F3">
            <w:pPr>
              <w:jc w:val="both"/>
              <w:rPr>
                <w:b/>
              </w:rPr>
            </w:pPr>
            <w:r w:rsidRPr="002732A7">
              <w:rPr>
                <w:b/>
              </w:rPr>
              <w:t>Způsob ověření výsledků učení</w:t>
            </w:r>
          </w:p>
        </w:tc>
        <w:tc>
          <w:tcPr>
            <w:tcW w:w="3406" w:type="dxa"/>
            <w:gridSpan w:val="5"/>
          </w:tcPr>
          <w:p w14:paraId="73446E4D" w14:textId="77777777" w:rsidR="008451FC" w:rsidRPr="002732A7" w:rsidRDefault="008451FC" w:rsidP="002217F3">
            <w:pPr>
              <w:jc w:val="both"/>
            </w:pPr>
            <w:r w:rsidRPr="002732A7">
              <w:t>Zkouška</w:t>
            </w:r>
          </w:p>
        </w:tc>
        <w:tc>
          <w:tcPr>
            <w:tcW w:w="2156" w:type="dxa"/>
            <w:shd w:val="clear" w:color="auto" w:fill="F7CAAC"/>
          </w:tcPr>
          <w:p w14:paraId="234871F1" w14:textId="77777777" w:rsidR="008451FC" w:rsidRPr="002732A7" w:rsidRDefault="008451FC" w:rsidP="002217F3">
            <w:pPr>
              <w:jc w:val="both"/>
              <w:rPr>
                <w:b/>
              </w:rPr>
            </w:pPr>
            <w:r w:rsidRPr="002732A7">
              <w:rPr>
                <w:b/>
              </w:rPr>
              <w:t>Forma výuky</w:t>
            </w:r>
          </w:p>
        </w:tc>
        <w:tc>
          <w:tcPr>
            <w:tcW w:w="1207" w:type="dxa"/>
            <w:gridSpan w:val="2"/>
          </w:tcPr>
          <w:p w14:paraId="2D47E8AB" w14:textId="77777777" w:rsidR="008451FC" w:rsidRPr="002732A7" w:rsidRDefault="008451FC" w:rsidP="002217F3">
            <w:pPr>
              <w:jc w:val="both"/>
            </w:pPr>
            <w:r>
              <w:t>Konzultační</w:t>
            </w:r>
          </w:p>
        </w:tc>
      </w:tr>
      <w:tr w:rsidR="008451FC" w:rsidRPr="002732A7" w14:paraId="686CC233" w14:textId="77777777" w:rsidTr="002217F3">
        <w:tc>
          <w:tcPr>
            <w:tcW w:w="3086" w:type="dxa"/>
            <w:shd w:val="clear" w:color="auto" w:fill="F7CAAC"/>
          </w:tcPr>
          <w:p w14:paraId="6774C7D8"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06238689" w14:textId="77777777" w:rsidR="008451FC" w:rsidRPr="002732A7" w:rsidRDefault="008451FC" w:rsidP="002217F3">
            <w:pPr>
              <w:jc w:val="both"/>
            </w:pPr>
            <w:r w:rsidRPr="002732A7">
              <w:t xml:space="preserve">Písemná a ústní. </w:t>
            </w:r>
          </w:p>
          <w:p w14:paraId="1BECD9D0" w14:textId="77777777" w:rsidR="008451FC" w:rsidRPr="002732A7" w:rsidRDefault="008451FC" w:rsidP="002217F3">
            <w:pPr>
              <w:jc w:val="both"/>
            </w:pPr>
            <w:r w:rsidRPr="002732A7">
              <w:t>Student připravuje esej nebo řeší konkrétní odborný problém na odborné téma dohodnuté s vyučujícím. Téma souvisí s obsahem předmětu i s tématem disertační práce studenta.</w:t>
            </w:r>
          </w:p>
        </w:tc>
      </w:tr>
      <w:tr w:rsidR="008451FC" w:rsidRPr="002732A7" w14:paraId="038B7811" w14:textId="77777777" w:rsidTr="002217F3">
        <w:trPr>
          <w:trHeight w:val="149"/>
        </w:trPr>
        <w:tc>
          <w:tcPr>
            <w:tcW w:w="9855" w:type="dxa"/>
            <w:gridSpan w:val="9"/>
            <w:tcBorders>
              <w:top w:val="nil"/>
            </w:tcBorders>
          </w:tcPr>
          <w:p w14:paraId="2F62FCDD" w14:textId="77777777" w:rsidR="008451FC" w:rsidRPr="002732A7" w:rsidRDefault="008451FC" w:rsidP="002217F3">
            <w:pPr>
              <w:jc w:val="both"/>
            </w:pPr>
          </w:p>
        </w:tc>
      </w:tr>
      <w:tr w:rsidR="008451FC" w:rsidRPr="002732A7" w14:paraId="3A815F95" w14:textId="77777777" w:rsidTr="002217F3">
        <w:trPr>
          <w:trHeight w:val="197"/>
        </w:trPr>
        <w:tc>
          <w:tcPr>
            <w:tcW w:w="3086" w:type="dxa"/>
            <w:tcBorders>
              <w:top w:val="nil"/>
            </w:tcBorders>
            <w:shd w:val="clear" w:color="auto" w:fill="F7CAAC"/>
          </w:tcPr>
          <w:p w14:paraId="1889C61F"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78825199" w14:textId="77777777" w:rsidR="008451FC" w:rsidRPr="002732A7" w:rsidRDefault="008451FC" w:rsidP="002217F3">
            <w:pPr>
              <w:jc w:val="both"/>
            </w:pPr>
            <w:r w:rsidRPr="002732A7">
              <w:t>prof. Ing. Martin Hromada, Ph.D.</w:t>
            </w:r>
          </w:p>
        </w:tc>
      </w:tr>
      <w:tr w:rsidR="008451FC" w:rsidRPr="002732A7" w14:paraId="309873B1" w14:textId="77777777" w:rsidTr="002217F3">
        <w:trPr>
          <w:trHeight w:val="243"/>
        </w:trPr>
        <w:tc>
          <w:tcPr>
            <w:tcW w:w="3086" w:type="dxa"/>
            <w:tcBorders>
              <w:top w:val="nil"/>
            </w:tcBorders>
            <w:shd w:val="clear" w:color="auto" w:fill="F7CAAC"/>
          </w:tcPr>
          <w:p w14:paraId="103C9A7E"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7FFF928F" w14:textId="77777777" w:rsidR="008451FC" w:rsidRPr="002732A7" w:rsidRDefault="008451FC" w:rsidP="002217F3">
            <w:r w:rsidRPr="002732A7">
              <w:t>Metodické vedení, konzultace, zkoušení,</w:t>
            </w:r>
          </w:p>
          <w:p w14:paraId="0AA68066" w14:textId="77777777" w:rsidR="008451FC" w:rsidRPr="002732A7" w:rsidRDefault="008451FC" w:rsidP="002217F3">
            <w:pPr>
              <w:jc w:val="both"/>
            </w:pPr>
          </w:p>
        </w:tc>
      </w:tr>
      <w:tr w:rsidR="008451FC" w:rsidRPr="002732A7" w14:paraId="2DC96C30" w14:textId="77777777" w:rsidTr="002217F3">
        <w:tc>
          <w:tcPr>
            <w:tcW w:w="3086" w:type="dxa"/>
            <w:shd w:val="clear" w:color="auto" w:fill="F7CAAC"/>
          </w:tcPr>
          <w:p w14:paraId="639B0E56"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E81EC8E" w14:textId="77777777" w:rsidR="008451FC" w:rsidRDefault="008451FC" w:rsidP="002217F3">
            <w:pPr>
              <w:jc w:val="both"/>
            </w:pPr>
            <w:r w:rsidRPr="00CE4620">
              <w:rPr>
                <w:b/>
                <w:bCs/>
              </w:rPr>
              <w:t>prof. Ing. Martin Hromada, Ph.D.</w:t>
            </w:r>
            <w:r w:rsidRPr="002732A7">
              <w:t xml:space="preserve"> (</w:t>
            </w:r>
            <w:r>
              <w:t>10</w:t>
            </w:r>
            <w:r w:rsidRPr="002732A7">
              <w:t>0 %)</w:t>
            </w:r>
          </w:p>
          <w:p w14:paraId="695CF254" w14:textId="78FBF155" w:rsidR="008451FC" w:rsidRPr="002732A7" w:rsidRDefault="008451FC" w:rsidP="002217F3">
            <w:pPr>
              <w:jc w:val="both"/>
            </w:pPr>
            <w:del w:id="210" w:author="Jiří Vojtěšek" w:date="2024-10-30T10:53:00Z">
              <w:r w:rsidRPr="002732A7" w:rsidDel="004C7B4A">
                <w:delText>Ing. Lukáš Králík, Ph.D.</w:delText>
              </w:r>
            </w:del>
          </w:p>
        </w:tc>
      </w:tr>
      <w:tr w:rsidR="008451FC" w:rsidRPr="002732A7" w14:paraId="26FD1F4D" w14:textId="77777777" w:rsidTr="002217F3">
        <w:trPr>
          <w:trHeight w:val="199"/>
        </w:trPr>
        <w:tc>
          <w:tcPr>
            <w:tcW w:w="9855" w:type="dxa"/>
            <w:gridSpan w:val="9"/>
            <w:tcBorders>
              <w:top w:val="nil"/>
            </w:tcBorders>
          </w:tcPr>
          <w:p w14:paraId="234847F4" w14:textId="77777777" w:rsidR="008451FC" w:rsidRPr="002732A7" w:rsidRDefault="008451FC" w:rsidP="002217F3">
            <w:pPr>
              <w:jc w:val="both"/>
            </w:pPr>
          </w:p>
        </w:tc>
      </w:tr>
      <w:tr w:rsidR="008451FC" w:rsidRPr="002732A7" w14:paraId="730BA2FB" w14:textId="77777777" w:rsidTr="002217F3">
        <w:tc>
          <w:tcPr>
            <w:tcW w:w="3086" w:type="dxa"/>
            <w:shd w:val="clear" w:color="auto" w:fill="F7CAAC"/>
          </w:tcPr>
          <w:p w14:paraId="57A6A7A3"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2F79E9D0" w14:textId="77777777" w:rsidR="008451FC" w:rsidRPr="002732A7" w:rsidRDefault="008451FC" w:rsidP="002217F3">
            <w:pPr>
              <w:jc w:val="both"/>
            </w:pPr>
          </w:p>
        </w:tc>
      </w:tr>
      <w:tr w:rsidR="008451FC" w:rsidRPr="002732A7" w14:paraId="6B87E461" w14:textId="77777777" w:rsidTr="002217F3">
        <w:trPr>
          <w:trHeight w:val="2197"/>
        </w:trPr>
        <w:tc>
          <w:tcPr>
            <w:tcW w:w="9855" w:type="dxa"/>
            <w:gridSpan w:val="9"/>
            <w:tcBorders>
              <w:top w:val="nil"/>
              <w:bottom w:val="single" w:sz="4" w:space="0" w:color="auto"/>
            </w:tcBorders>
          </w:tcPr>
          <w:p w14:paraId="20786FE5" w14:textId="77777777" w:rsidR="008451FC" w:rsidRDefault="008451FC" w:rsidP="002217F3">
            <w:pPr>
              <w:jc w:val="both"/>
            </w:pPr>
            <w:r w:rsidRPr="002732A7">
              <w:t>Záměrem předmětu je v teoretické a praktické rovině získat relevantní znalosti současných trendů a stavu poznání v společensky významné oblasti ochrany kritické infrastruktury a naučit se pokročilé principy ochrany těchto infrastrukturních systémů. Znalosti zaměřené na aplikační aspekty ochrany a odolnosti těchto infrastrukturních systémů jsou doplněny praktickými a inovativními přístupy s využitím a návrhem informační podpory.</w:t>
            </w:r>
          </w:p>
          <w:p w14:paraId="47696FA5" w14:textId="77777777" w:rsidR="008451FC" w:rsidRPr="002732A7" w:rsidRDefault="008451FC" w:rsidP="002217F3">
            <w:pPr>
              <w:jc w:val="both"/>
            </w:pPr>
          </w:p>
          <w:p w14:paraId="32ECE369" w14:textId="77777777" w:rsidR="008451FC" w:rsidRDefault="008451FC" w:rsidP="002217F3">
            <w:pPr>
              <w:jc w:val="both"/>
            </w:pPr>
            <w:r>
              <w:t>Hlavní témata: i</w:t>
            </w:r>
            <w:r w:rsidRPr="004D1176">
              <w:t>dentifikace a označování prvků kritické infrastruktury a měkkých cílů</w:t>
            </w:r>
            <w:r>
              <w:t>, s</w:t>
            </w:r>
            <w:r w:rsidRPr="004D1176">
              <w:t>tanovení charakteru, strukturálních vlastností infrastrukturních systémů</w:t>
            </w:r>
            <w:r>
              <w:t>, a</w:t>
            </w:r>
            <w:r w:rsidRPr="004D1176">
              <w:t>nalýza a hodnocení rizik specifických referenčních objektů</w:t>
            </w:r>
            <w:r>
              <w:t>, n</w:t>
            </w:r>
            <w:r w:rsidRPr="004D1176">
              <w:t>ávrh stálých a dočasných bezpečnostních opatření</w:t>
            </w:r>
            <w:r>
              <w:t>, v</w:t>
            </w:r>
            <w:r w:rsidRPr="004D1176">
              <w:t>ymezení technických prostředků ochrany</w:t>
            </w:r>
            <w:r>
              <w:t>, v</w:t>
            </w:r>
            <w:r w:rsidRPr="004D1176">
              <w:t>ymezení personálních a procesních prostředků ochrany</w:t>
            </w:r>
            <w:r>
              <w:t>, f</w:t>
            </w:r>
            <w:r w:rsidRPr="004D1176">
              <w:t>ormulování východisek pro zvyšování odolnosti</w:t>
            </w:r>
            <w:r>
              <w:t>, n</w:t>
            </w:r>
            <w:r w:rsidRPr="004D1176">
              <w:t>ávrh a popis způsobů hodnocení odolnosti</w:t>
            </w:r>
            <w:r>
              <w:t>, ř</w:t>
            </w:r>
            <w:r w:rsidRPr="004D1176">
              <w:t>ešení bezpečnosti veřejných akcí z pohledu personálního, technického i ekonomického</w:t>
            </w:r>
            <w:r>
              <w:t>, podmínky tvorby koordinačních plánů, konceptuální východiska plánu odolnosti kritického subjektu, tvorba východisek pro modelování kaskádových a synergických efektů.</w:t>
            </w:r>
          </w:p>
          <w:p w14:paraId="44DCFE26" w14:textId="77777777" w:rsidR="008451FC" w:rsidRDefault="008451FC" w:rsidP="002217F3">
            <w:pPr>
              <w:jc w:val="both"/>
            </w:pPr>
          </w:p>
          <w:p w14:paraId="6D0ECAD3" w14:textId="77777777" w:rsidR="008451FC" w:rsidRPr="002732A7" w:rsidRDefault="008451FC" w:rsidP="002217F3">
            <w:pPr>
              <w:jc w:val="both"/>
            </w:pPr>
            <w:r>
              <w:t xml:space="preserve">Výsledky učení: absolvování předmětu umožní studentovi získat praktické schopnosti implementace </w:t>
            </w:r>
            <w:r w:rsidRPr="00556FA5">
              <w:t>právního, terminologického a teoretického rámce problematiky ochrany kritické infrastruktury a ochrany měkkých cílů v širších souvislostech.</w:t>
            </w:r>
            <w:r>
              <w:t xml:space="preserve"> Student dále získá znalosti v oblasti aplikace východisek pro zvyšování odolnosti, a to v rozsahu znění Směrnice CER a znalosti tvorby koordinačních plánů objektů měkkých cílů. </w:t>
            </w:r>
          </w:p>
        </w:tc>
      </w:tr>
      <w:tr w:rsidR="008451FC" w:rsidRPr="002732A7" w14:paraId="32039497"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7515473"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6219951" w14:textId="77777777" w:rsidR="008451FC" w:rsidRPr="002732A7" w:rsidRDefault="008451FC" w:rsidP="002217F3">
            <w:pPr>
              <w:jc w:val="both"/>
            </w:pPr>
          </w:p>
        </w:tc>
      </w:tr>
      <w:tr w:rsidR="008451FC" w:rsidRPr="002732A7" w14:paraId="09DAD5C1" w14:textId="77777777" w:rsidTr="002217F3">
        <w:trPr>
          <w:trHeight w:val="908"/>
        </w:trPr>
        <w:tc>
          <w:tcPr>
            <w:tcW w:w="9855" w:type="dxa"/>
            <w:gridSpan w:val="9"/>
            <w:tcBorders>
              <w:top w:val="nil"/>
              <w:bottom w:val="single" w:sz="4" w:space="0" w:color="auto"/>
            </w:tcBorders>
          </w:tcPr>
          <w:p w14:paraId="4E68285E" w14:textId="77777777" w:rsidR="008451FC" w:rsidRDefault="008451FC" w:rsidP="002217F3">
            <w:pPr>
              <w:jc w:val="both"/>
            </w:pPr>
            <w:r w:rsidRPr="002732A7">
              <w:t>Metody vedoucí</w:t>
            </w:r>
            <w:r>
              <w:t>:</w:t>
            </w:r>
          </w:p>
          <w:p w14:paraId="0CE16AE1" w14:textId="77777777" w:rsidR="008451FC" w:rsidRPr="002732A7" w:rsidRDefault="008451FC" w:rsidP="002217F3">
            <w:pPr>
              <w:jc w:val="both"/>
            </w:pPr>
            <w:r>
              <w:t>-</w:t>
            </w:r>
            <w:r w:rsidRPr="002732A7">
              <w:t xml:space="preserve"> k aktivizaci studentů v průběhu vzdělávání, </w:t>
            </w:r>
          </w:p>
          <w:p w14:paraId="3ECDED37" w14:textId="77777777" w:rsidR="008451FC" w:rsidRPr="002732A7" w:rsidRDefault="008451FC" w:rsidP="002217F3">
            <w:pPr>
              <w:jc w:val="both"/>
            </w:pPr>
            <w:r>
              <w:t>-</w:t>
            </w:r>
            <w:r w:rsidRPr="002732A7">
              <w:t xml:space="preserve"> k zajištění kooperativního učení a zpětné vazby, </w:t>
            </w:r>
          </w:p>
          <w:p w14:paraId="7D1228A6" w14:textId="77777777" w:rsidR="008451FC" w:rsidRPr="002732A7" w:rsidRDefault="008451FC" w:rsidP="002217F3">
            <w:pPr>
              <w:jc w:val="both"/>
            </w:pPr>
            <w:r>
              <w:t>-</w:t>
            </w:r>
            <w:r w:rsidRPr="002732A7">
              <w:t xml:space="preserve"> k zajištění formativní výuky či formativního hodnocení studentů.</w:t>
            </w:r>
          </w:p>
          <w:p w14:paraId="3CAE680F" w14:textId="77777777" w:rsidR="008451FC" w:rsidRPr="002732A7" w:rsidRDefault="008451FC" w:rsidP="002217F3">
            <w:pPr>
              <w:jc w:val="both"/>
            </w:pPr>
            <w:r w:rsidRPr="002732A7">
              <w:t>Za didaktické prostředky lze v této souvislosti považovat učební pomůcky, dostupnou techniku, prostory a zařízení fakulty (laboratoře).</w:t>
            </w:r>
          </w:p>
        </w:tc>
      </w:tr>
      <w:tr w:rsidR="008451FC" w:rsidRPr="002732A7" w14:paraId="338B32D2" w14:textId="77777777" w:rsidTr="002217F3">
        <w:trPr>
          <w:trHeight w:val="265"/>
        </w:trPr>
        <w:tc>
          <w:tcPr>
            <w:tcW w:w="3653" w:type="dxa"/>
            <w:gridSpan w:val="3"/>
            <w:tcBorders>
              <w:top w:val="single" w:sz="4" w:space="0" w:color="auto"/>
            </w:tcBorders>
            <w:shd w:val="clear" w:color="auto" w:fill="F7CAAC"/>
          </w:tcPr>
          <w:p w14:paraId="2B46F979"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CDD5ED0" w14:textId="77777777" w:rsidR="008451FC" w:rsidRPr="002732A7" w:rsidRDefault="008451FC" w:rsidP="002217F3">
            <w:pPr>
              <w:jc w:val="both"/>
            </w:pPr>
          </w:p>
        </w:tc>
      </w:tr>
      <w:tr w:rsidR="008451FC" w:rsidRPr="002732A7" w14:paraId="48F63F38" w14:textId="77777777" w:rsidTr="002217F3">
        <w:trPr>
          <w:trHeight w:val="1497"/>
        </w:trPr>
        <w:tc>
          <w:tcPr>
            <w:tcW w:w="9855" w:type="dxa"/>
            <w:gridSpan w:val="9"/>
            <w:tcBorders>
              <w:top w:val="nil"/>
            </w:tcBorders>
          </w:tcPr>
          <w:p w14:paraId="7E297348"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b/>
                <w:i/>
                <w:iCs/>
                <w:sz w:val="20"/>
                <w:szCs w:val="20"/>
              </w:rPr>
              <w:t>Povinná literatura:</w:t>
            </w:r>
            <w:r w:rsidRPr="002732A7">
              <w:rPr>
                <w:rFonts w:ascii="Arial Narrow" w:hAnsi="Arial Narrow"/>
                <w:i/>
                <w:iCs/>
                <w:sz w:val="20"/>
                <w:szCs w:val="20"/>
              </w:rPr>
              <w:t xml:space="preserve"> </w:t>
            </w:r>
          </w:p>
          <w:p w14:paraId="17389EEC" w14:textId="2CEEDF53" w:rsidR="008451FC" w:rsidDel="00E810DA" w:rsidRDefault="008451FC" w:rsidP="00E810DA">
            <w:pPr>
              <w:jc w:val="both"/>
              <w:rPr>
                <w:del w:id="211" w:author="Jiří Vojtěšek" w:date="2024-10-28T19:28:00Z"/>
              </w:rPr>
            </w:pPr>
            <w:r w:rsidRPr="001B66C4">
              <w:t xml:space="preserve">REHAK, David, et al. </w:t>
            </w:r>
            <w:proofErr w:type="spellStart"/>
            <w:r w:rsidRPr="001B66C4">
              <w:rPr>
                <w:i/>
              </w:rPr>
              <w:t>Critical</w:t>
            </w:r>
            <w:proofErr w:type="spellEnd"/>
            <w:r w:rsidRPr="001B66C4">
              <w:rPr>
                <w:i/>
              </w:rPr>
              <w:t xml:space="preserve"> </w:t>
            </w:r>
            <w:proofErr w:type="spellStart"/>
            <w:r w:rsidRPr="001B66C4">
              <w:rPr>
                <w:i/>
              </w:rPr>
              <w:t>Entities</w:t>
            </w:r>
            <w:proofErr w:type="spellEnd"/>
            <w:r w:rsidRPr="001B66C4">
              <w:rPr>
                <w:i/>
              </w:rPr>
              <w:t xml:space="preserve"> </w:t>
            </w:r>
            <w:proofErr w:type="spellStart"/>
            <w:r w:rsidRPr="001B66C4">
              <w:rPr>
                <w:i/>
              </w:rPr>
              <w:t>Resilience</w:t>
            </w:r>
            <w:proofErr w:type="spellEnd"/>
            <w:r w:rsidRPr="001B66C4">
              <w:rPr>
                <w:i/>
              </w:rPr>
              <w:t xml:space="preserve"> </w:t>
            </w:r>
            <w:proofErr w:type="spellStart"/>
            <w:r w:rsidRPr="001B66C4">
              <w:rPr>
                <w:i/>
              </w:rPr>
              <w:t>Assessment</w:t>
            </w:r>
            <w:proofErr w:type="spellEnd"/>
            <w:r w:rsidRPr="001B66C4">
              <w:rPr>
                <w:i/>
              </w:rPr>
              <w:t xml:space="preserve"> (CERA) to </w:t>
            </w:r>
            <w:proofErr w:type="spellStart"/>
            <w:r w:rsidRPr="001B66C4">
              <w:rPr>
                <w:i/>
              </w:rPr>
              <w:t>Small-scale</w:t>
            </w:r>
            <w:proofErr w:type="spellEnd"/>
            <w:r w:rsidRPr="001B66C4">
              <w:rPr>
                <w:i/>
              </w:rPr>
              <w:t xml:space="preserve"> </w:t>
            </w:r>
            <w:proofErr w:type="spellStart"/>
            <w:r w:rsidRPr="001B66C4">
              <w:rPr>
                <w:i/>
              </w:rPr>
              <w:t>Disasters</w:t>
            </w:r>
            <w:proofErr w:type="spellEnd"/>
            <w:r w:rsidRPr="001B66C4">
              <w:t xml:space="preserve">. International </w:t>
            </w:r>
            <w:proofErr w:type="spellStart"/>
            <w:r w:rsidRPr="001B66C4">
              <w:t>Journal</w:t>
            </w:r>
            <w:proofErr w:type="spellEnd"/>
            <w:r w:rsidRPr="001B66C4">
              <w:t xml:space="preserve"> </w:t>
            </w:r>
            <w:proofErr w:type="spellStart"/>
            <w:r w:rsidRPr="001B66C4">
              <w:t>of</w:t>
            </w:r>
            <w:proofErr w:type="spellEnd"/>
            <w:r w:rsidRPr="001B66C4">
              <w:t xml:space="preserve"> </w:t>
            </w:r>
            <w:proofErr w:type="spellStart"/>
            <w:r w:rsidRPr="001B66C4">
              <w:t>Disaster</w:t>
            </w:r>
            <w:proofErr w:type="spellEnd"/>
            <w:r w:rsidRPr="001B66C4">
              <w:t xml:space="preserve"> Risk </w:t>
            </w:r>
            <w:proofErr w:type="spellStart"/>
            <w:r w:rsidRPr="001B66C4">
              <w:t>Reduction</w:t>
            </w:r>
            <w:proofErr w:type="spellEnd"/>
            <w:r w:rsidRPr="001B66C4">
              <w:t>, 2024, 104748.</w:t>
            </w:r>
          </w:p>
          <w:p w14:paraId="723590AF" w14:textId="2B524658" w:rsidR="008451FC" w:rsidRPr="002732A7" w:rsidRDefault="008451FC">
            <w:pPr>
              <w:jc w:val="both"/>
            </w:pPr>
            <w:del w:id="212" w:author="Jiří Vojtěšek" w:date="2024-10-28T19:28:00Z">
              <w:r w:rsidRPr="002732A7" w:rsidDel="00E810DA">
                <w:delText xml:space="preserve">KUDLÁK, Aleš; HOFREITER, Ladislav; URBAN, Rudolf. Bezpečnost a ochrana měkkých cílů. </w:delText>
              </w:r>
              <w:r w:rsidRPr="00072F40" w:rsidDel="00E810DA">
                <w:rPr>
                  <w:i/>
                </w:rPr>
                <w:delText>24. medzinárodná vedecká konferencia Riešenie krízových situácií v špecifickom prostredí</w:delText>
              </w:r>
              <w:r w:rsidRPr="002732A7" w:rsidDel="00E810DA">
                <w:delText>, 2019.</w:delText>
              </w:r>
            </w:del>
          </w:p>
          <w:p w14:paraId="0BFC7852" w14:textId="77777777" w:rsidR="008451FC" w:rsidRPr="002732A7" w:rsidRDefault="008451FC" w:rsidP="002217F3">
            <w:pPr>
              <w:jc w:val="both"/>
            </w:pPr>
            <w:r w:rsidRPr="002732A7">
              <w:t xml:space="preserve">LEWIS, Ted G. </w:t>
            </w:r>
            <w:proofErr w:type="spellStart"/>
            <w:r w:rsidRPr="00072F40">
              <w:rPr>
                <w:i/>
              </w:rPr>
              <w:t>Critical</w:t>
            </w:r>
            <w:proofErr w:type="spellEnd"/>
            <w:r w:rsidRPr="00072F40">
              <w:rPr>
                <w:i/>
              </w:rPr>
              <w:t xml:space="preserve"> </w:t>
            </w:r>
            <w:proofErr w:type="spellStart"/>
            <w:r w:rsidRPr="00072F40">
              <w:rPr>
                <w:i/>
              </w:rPr>
              <w:t>infrastructure</w:t>
            </w:r>
            <w:proofErr w:type="spellEnd"/>
            <w:r w:rsidRPr="00072F40">
              <w:rPr>
                <w:i/>
              </w:rPr>
              <w:t xml:space="preserve"> </w:t>
            </w:r>
            <w:proofErr w:type="spellStart"/>
            <w:r w:rsidRPr="00072F40">
              <w:rPr>
                <w:i/>
              </w:rPr>
              <w:t>protection</w:t>
            </w:r>
            <w:proofErr w:type="spellEnd"/>
            <w:r w:rsidRPr="00072F40">
              <w:rPr>
                <w:i/>
              </w:rPr>
              <w:t xml:space="preserve"> in </w:t>
            </w:r>
            <w:proofErr w:type="spellStart"/>
            <w:r w:rsidRPr="00072F40">
              <w:rPr>
                <w:i/>
              </w:rPr>
              <w:t>homeland</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defending</w:t>
            </w:r>
            <w:proofErr w:type="spellEnd"/>
            <w:r w:rsidRPr="00072F40">
              <w:rPr>
                <w:i/>
              </w:rPr>
              <w:t xml:space="preserve"> a </w:t>
            </w:r>
            <w:proofErr w:type="spellStart"/>
            <w:r w:rsidRPr="00072F40">
              <w:rPr>
                <w:i/>
              </w:rPr>
              <w:t>networked</w:t>
            </w:r>
            <w:proofErr w:type="spellEnd"/>
            <w:r w:rsidRPr="00072F40">
              <w:rPr>
                <w:i/>
              </w:rPr>
              <w:t xml:space="preserve"> </w:t>
            </w:r>
            <w:proofErr w:type="spellStart"/>
            <w:r w:rsidRPr="00072F40">
              <w:rPr>
                <w:i/>
              </w:rPr>
              <w:t>nation</w:t>
            </w:r>
            <w:proofErr w:type="spellEnd"/>
            <w:r w:rsidRPr="002732A7">
              <w:t xml:space="preserve">. John </w:t>
            </w:r>
            <w:proofErr w:type="spellStart"/>
            <w:r w:rsidRPr="002732A7">
              <w:t>Wiley</w:t>
            </w:r>
            <w:proofErr w:type="spellEnd"/>
            <w:r w:rsidRPr="002732A7">
              <w:t xml:space="preserve"> &amp; </w:t>
            </w:r>
            <w:proofErr w:type="spellStart"/>
            <w:r w:rsidRPr="002732A7">
              <w:t>Sons</w:t>
            </w:r>
            <w:proofErr w:type="spellEnd"/>
            <w:r w:rsidRPr="002732A7">
              <w:t>, 2019.</w:t>
            </w:r>
          </w:p>
          <w:p w14:paraId="6FA0A73F" w14:textId="77777777" w:rsidR="008451FC" w:rsidRPr="002732A7" w:rsidRDefault="008451FC" w:rsidP="002217F3">
            <w:pPr>
              <w:jc w:val="both"/>
            </w:pPr>
            <w:r w:rsidRPr="002732A7">
              <w:t xml:space="preserve">LOVEČEK, Tomáš; STRAKOVÁ, Lenka; KAMPOVÁ, Katarína. Modeling and </w:t>
            </w:r>
            <w:proofErr w:type="spellStart"/>
            <w:r w:rsidRPr="002732A7">
              <w:t>simulation</w:t>
            </w:r>
            <w:proofErr w:type="spellEnd"/>
            <w:r w:rsidRPr="002732A7">
              <w:t xml:space="preserve"> as </w:t>
            </w:r>
            <w:proofErr w:type="spellStart"/>
            <w:r w:rsidRPr="002732A7">
              <w:t>tools</w:t>
            </w:r>
            <w:proofErr w:type="spellEnd"/>
            <w:r w:rsidRPr="002732A7">
              <w:t xml:space="preserve"> to </w:t>
            </w:r>
            <w:proofErr w:type="spellStart"/>
            <w:r w:rsidRPr="002732A7">
              <w:t>increase</w:t>
            </w:r>
            <w:proofErr w:type="spellEnd"/>
            <w:r w:rsidRPr="002732A7">
              <w:t xml:space="preserve"> </w:t>
            </w:r>
            <w:proofErr w:type="spellStart"/>
            <w:r w:rsidRPr="002732A7">
              <w:t>the</w:t>
            </w:r>
            <w:proofErr w:type="spellEnd"/>
            <w:r w:rsidRPr="002732A7">
              <w:t xml:space="preserve"> </w:t>
            </w:r>
            <w:proofErr w:type="spellStart"/>
            <w:r w:rsidRPr="002732A7">
              <w:t>protection</w:t>
            </w:r>
            <w:proofErr w:type="spellEnd"/>
            <w:r w:rsidRPr="002732A7">
              <w:t xml:space="preserve"> </w:t>
            </w:r>
            <w:proofErr w:type="spellStart"/>
            <w:r w:rsidRPr="002732A7">
              <w:t>of</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and </w:t>
            </w:r>
            <w:proofErr w:type="spellStart"/>
            <w:r w:rsidRPr="002732A7">
              <w:t>the</w:t>
            </w:r>
            <w:proofErr w:type="spellEnd"/>
            <w:r w:rsidRPr="002732A7">
              <w:t xml:space="preserve"> </w:t>
            </w:r>
            <w:proofErr w:type="spellStart"/>
            <w:r w:rsidRPr="002732A7">
              <w:t>sustainability</w:t>
            </w:r>
            <w:proofErr w:type="spellEnd"/>
            <w:r w:rsidRPr="002732A7">
              <w:t xml:space="preserve"> </w:t>
            </w:r>
            <w:proofErr w:type="spellStart"/>
            <w:r w:rsidRPr="002732A7">
              <w:t>of</w:t>
            </w:r>
            <w:proofErr w:type="spellEnd"/>
            <w:r w:rsidRPr="002732A7">
              <w:t xml:space="preserve"> </w:t>
            </w:r>
            <w:proofErr w:type="spellStart"/>
            <w:r w:rsidRPr="002732A7">
              <w:t>the</w:t>
            </w:r>
            <w:proofErr w:type="spellEnd"/>
            <w:r w:rsidRPr="002732A7">
              <w:t xml:space="preserve"> </w:t>
            </w:r>
            <w:proofErr w:type="spellStart"/>
            <w:r w:rsidRPr="002732A7">
              <w:t>provision</w:t>
            </w:r>
            <w:proofErr w:type="spellEnd"/>
            <w:r w:rsidRPr="002732A7">
              <w:t xml:space="preserve"> </w:t>
            </w:r>
            <w:proofErr w:type="spellStart"/>
            <w:r w:rsidRPr="002732A7">
              <w:t>of</w:t>
            </w:r>
            <w:proofErr w:type="spellEnd"/>
            <w:r w:rsidRPr="002732A7">
              <w:t xml:space="preserve"> </w:t>
            </w:r>
            <w:proofErr w:type="spellStart"/>
            <w:r w:rsidRPr="002732A7">
              <w:t>essential</w:t>
            </w:r>
            <w:proofErr w:type="spellEnd"/>
            <w:r w:rsidRPr="002732A7">
              <w:t xml:space="preserve"> </w:t>
            </w:r>
            <w:proofErr w:type="spellStart"/>
            <w:r w:rsidRPr="002732A7">
              <w:t>needs</w:t>
            </w:r>
            <w:proofErr w:type="spellEnd"/>
            <w:r w:rsidRPr="002732A7">
              <w:t xml:space="preserve"> </w:t>
            </w:r>
            <w:proofErr w:type="spellStart"/>
            <w:r w:rsidRPr="002732A7">
              <w:t>of</w:t>
            </w:r>
            <w:proofErr w:type="spellEnd"/>
            <w:r w:rsidRPr="002732A7">
              <w:t xml:space="preserve"> </w:t>
            </w:r>
            <w:proofErr w:type="spellStart"/>
            <w:r w:rsidRPr="002732A7">
              <w:t>citizens</w:t>
            </w:r>
            <w:proofErr w:type="spellEnd"/>
            <w:r w:rsidRPr="002732A7">
              <w:t xml:space="preserve">. </w:t>
            </w:r>
            <w:proofErr w:type="spellStart"/>
            <w:r w:rsidRPr="00072F40">
              <w:rPr>
                <w:i/>
              </w:rPr>
              <w:t>Sustainability</w:t>
            </w:r>
            <w:proofErr w:type="spellEnd"/>
            <w:r w:rsidRPr="002732A7">
              <w:t>, 2021, 13.11: 5898.</w:t>
            </w:r>
          </w:p>
          <w:p w14:paraId="013D0457" w14:textId="3CD1B590" w:rsidR="008451FC" w:rsidRDefault="008451FC" w:rsidP="002217F3">
            <w:pPr>
              <w:jc w:val="both"/>
            </w:pPr>
            <w:r w:rsidRPr="002732A7">
              <w:t xml:space="preserve">REHAK, D., SPLICHALOVA, A., HROMADA, Martin., WALKER, N., JANECKOVA, H., &amp; RISTVEJ, J. (2024). </w:t>
            </w:r>
            <w:proofErr w:type="spellStart"/>
            <w:r w:rsidRPr="002732A7">
              <w:t>Critical</w:t>
            </w:r>
            <w:proofErr w:type="spellEnd"/>
            <w:r w:rsidRPr="002732A7">
              <w:t xml:space="preserve"> </w:t>
            </w:r>
            <w:proofErr w:type="spellStart"/>
            <w:r w:rsidRPr="002732A7">
              <w:t>entities</w:t>
            </w:r>
            <w:proofErr w:type="spellEnd"/>
            <w:r w:rsidRPr="002732A7">
              <w:t xml:space="preserve"> </w:t>
            </w:r>
            <w:proofErr w:type="spellStart"/>
            <w:r w:rsidRPr="002732A7">
              <w:t>resilience</w:t>
            </w:r>
            <w:proofErr w:type="spellEnd"/>
            <w:r w:rsidRPr="002732A7">
              <w:t xml:space="preserve"> </w:t>
            </w:r>
            <w:proofErr w:type="spellStart"/>
            <w:r w:rsidRPr="002732A7">
              <w:t>failure</w:t>
            </w:r>
            <w:proofErr w:type="spellEnd"/>
            <w:r w:rsidRPr="002732A7">
              <w:t xml:space="preserve"> </w:t>
            </w:r>
            <w:proofErr w:type="spellStart"/>
            <w:r w:rsidRPr="002732A7">
              <w:t>indication</w:t>
            </w:r>
            <w:proofErr w:type="spellEnd"/>
            <w:r w:rsidRPr="002732A7">
              <w:t xml:space="preserve">. </w:t>
            </w:r>
            <w:proofErr w:type="spellStart"/>
            <w:r w:rsidRPr="00072F40">
              <w:rPr>
                <w:i/>
              </w:rPr>
              <w:t>Safety</w:t>
            </w:r>
            <w:proofErr w:type="spellEnd"/>
            <w:r w:rsidRPr="00072F40">
              <w:rPr>
                <w:i/>
              </w:rPr>
              <w:t xml:space="preserve"> science</w:t>
            </w:r>
            <w:r w:rsidRPr="002732A7">
              <w:t xml:space="preserve">, 170, 106371. ISSN 09257535. </w:t>
            </w:r>
            <w:hyperlink r:id="rId26" w:history="1">
              <w:r w:rsidRPr="00E80B61">
                <w:rPr>
                  <w:rStyle w:val="Hypertextovodkaz"/>
                </w:rPr>
                <w:t>https://doi.org/10.1016/j.ssci.2023.106371</w:t>
              </w:r>
            </w:hyperlink>
          </w:p>
          <w:p w14:paraId="1CDC392D" w14:textId="77777777" w:rsidR="008451FC" w:rsidRPr="002732A7" w:rsidRDefault="008451FC" w:rsidP="002217F3">
            <w:pPr>
              <w:jc w:val="both"/>
            </w:pPr>
          </w:p>
          <w:p w14:paraId="478A3656" w14:textId="77777777" w:rsidR="008451FC" w:rsidRPr="002732A7" w:rsidRDefault="008451FC" w:rsidP="002217F3">
            <w:pPr>
              <w:pStyle w:val="Default"/>
              <w:jc w:val="both"/>
              <w:rPr>
                <w:rFonts w:ascii="Arial Narrow" w:hAnsi="Arial Narrow"/>
                <w:i/>
                <w:iCs/>
                <w:sz w:val="20"/>
                <w:szCs w:val="20"/>
              </w:rPr>
            </w:pPr>
            <w:r w:rsidRPr="002732A7">
              <w:rPr>
                <w:rFonts w:ascii="Arial Narrow" w:hAnsi="Arial Narrow"/>
                <w:b/>
                <w:i/>
                <w:iCs/>
                <w:sz w:val="20"/>
                <w:szCs w:val="20"/>
              </w:rPr>
              <w:t>Doporučená literatura:</w:t>
            </w:r>
            <w:r w:rsidRPr="002732A7">
              <w:rPr>
                <w:rFonts w:ascii="Arial Narrow" w:hAnsi="Arial Narrow"/>
                <w:i/>
                <w:iCs/>
                <w:sz w:val="20"/>
                <w:szCs w:val="20"/>
              </w:rPr>
              <w:t xml:space="preserve"> </w:t>
            </w:r>
          </w:p>
          <w:p w14:paraId="1C534F0F" w14:textId="542F3AFD" w:rsidR="008451FC" w:rsidRPr="002732A7" w:rsidRDefault="008451FC" w:rsidP="002217F3">
            <w:pPr>
              <w:jc w:val="both"/>
            </w:pPr>
            <w:r w:rsidRPr="002732A7">
              <w:t xml:space="preserve">HROMADA, Martin., ŘEHÁK, D., SKOBIEJ, B., BAJER, M. </w:t>
            </w:r>
            <w:proofErr w:type="spellStart"/>
            <w:r w:rsidRPr="002732A7">
              <w:t>Converged</w:t>
            </w:r>
            <w:proofErr w:type="spellEnd"/>
            <w:r w:rsidRPr="002732A7">
              <w:t xml:space="preserve"> </w:t>
            </w:r>
            <w:proofErr w:type="spellStart"/>
            <w:r w:rsidRPr="002732A7">
              <w:t>Security</w:t>
            </w:r>
            <w:proofErr w:type="spellEnd"/>
            <w:r w:rsidRPr="002732A7">
              <w:t xml:space="preserve"> and </w:t>
            </w:r>
            <w:proofErr w:type="spellStart"/>
            <w:r w:rsidRPr="002732A7">
              <w:t>Information</w:t>
            </w:r>
            <w:proofErr w:type="spellEnd"/>
            <w:r w:rsidRPr="002732A7">
              <w:t xml:space="preserve"> Management </w:t>
            </w:r>
            <w:proofErr w:type="spellStart"/>
            <w:r w:rsidRPr="002732A7">
              <w:t>System</w:t>
            </w:r>
            <w:proofErr w:type="spellEnd"/>
            <w:r w:rsidRPr="002732A7">
              <w:t xml:space="preserve"> as a </w:t>
            </w:r>
            <w:proofErr w:type="spellStart"/>
            <w:r w:rsidRPr="002732A7">
              <w:t>Tool</w:t>
            </w:r>
            <w:proofErr w:type="spellEnd"/>
            <w:r w:rsidRPr="002732A7">
              <w:t xml:space="preserve"> </w:t>
            </w:r>
            <w:proofErr w:type="spellStart"/>
            <w:r w:rsidRPr="002732A7">
              <w:t>for</w:t>
            </w:r>
            <w:proofErr w:type="spellEnd"/>
            <w:r w:rsidRPr="002732A7">
              <w:t xml:space="preserve"> Smart City </w:t>
            </w:r>
            <w:proofErr w:type="spellStart"/>
            <w:r w:rsidRPr="002732A7">
              <w:t>Infrastructure</w:t>
            </w:r>
            <w:proofErr w:type="spellEnd"/>
            <w:r w:rsidRPr="002732A7">
              <w:t xml:space="preserve"> </w:t>
            </w:r>
            <w:proofErr w:type="spellStart"/>
            <w:r w:rsidRPr="002732A7">
              <w:t>Resilience</w:t>
            </w:r>
            <w:proofErr w:type="spellEnd"/>
            <w:r w:rsidRPr="002732A7">
              <w:t xml:space="preserve"> </w:t>
            </w:r>
            <w:proofErr w:type="spellStart"/>
            <w:r w:rsidRPr="002732A7">
              <w:t>Assessment</w:t>
            </w:r>
            <w:proofErr w:type="spellEnd"/>
            <w:r w:rsidRPr="002732A7">
              <w:t xml:space="preserve">. </w:t>
            </w:r>
            <w:r w:rsidRPr="00072F40">
              <w:rPr>
                <w:i/>
              </w:rPr>
              <w:t xml:space="preserve">Smart </w:t>
            </w:r>
            <w:proofErr w:type="spellStart"/>
            <w:r w:rsidRPr="00072F40">
              <w:rPr>
                <w:i/>
              </w:rPr>
              <w:t>Cities</w:t>
            </w:r>
            <w:proofErr w:type="spellEnd"/>
            <w:r w:rsidRPr="002732A7">
              <w:t xml:space="preserve">, 2023, 6: 2221-2244. </w:t>
            </w:r>
            <w:hyperlink r:id="rId27" w:history="1">
              <w:r w:rsidRPr="00E80B61">
                <w:rPr>
                  <w:rStyle w:val="Hypertextovodkaz"/>
                </w:rPr>
                <w:t>https://doi.org/10.3390/smartcities6050102</w:t>
              </w:r>
            </w:hyperlink>
            <w:r>
              <w:t xml:space="preserve">  </w:t>
            </w:r>
            <w:r w:rsidRPr="002732A7">
              <w:t xml:space="preserve"> </w:t>
            </w:r>
          </w:p>
          <w:p w14:paraId="430CAB18" w14:textId="32F6E868" w:rsidR="008451FC" w:rsidRPr="002732A7" w:rsidRDefault="008451FC" w:rsidP="002217F3">
            <w:pPr>
              <w:jc w:val="both"/>
            </w:pPr>
            <w:r w:rsidRPr="002732A7">
              <w:t xml:space="preserve">ŘEHÁK, D., SLIVKOVÁ, S., JANEČKOVÁ, H., ŠTUBEROVÁ, D., HROMADA, M. </w:t>
            </w:r>
            <w:proofErr w:type="spellStart"/>
            <w:r w:rsidRPr="002732A7">
              <w:t>Strengthening</w:t>
            </w:r>
            <w:proofErr w:type="spellEnd"/>
            <w:r w:rsidRPr="002732A7">
              <w:t xml:space="preserve"> </w:t>
            </w:r>
            <w:proofErr w:type="spellStart"/>
            <w:r w:rsidRPr="002732A7">
              <w:t>resilience</w:t>
            </w:r>
            <w:proofErr w:type="spellEnd"/>
            <w:r w:rsidRPr="002732A7">
              <w:t xml:space="preserve"> in </w:t>
            </w:r>
            <w:proofErr w:type="spellStart"/>
            <w:r w:rsidRPr="002732A7">
              <w:t>the</w:t>
            </w:r>
            <w:proofErr w:type="spellEnd"/>
            <w:r w:rsidRPr="002732A7">
              <w:t xml:space="preserve"> </w:t>
            </w:r>
            <w:proofErr w:type="spellStart"/>
            <w:r w:rsidRPr="002732A7">
              <w:t>energy</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w:t>
            </w:r>
            <w:proofErr w:type="spellStart"/>
            <w:r w:rsidRPr="002732A7">
              <w:t>Methodological</w:t>
            </w:r>
            <w:proofErr w:type="spellEnd"/>
            <w:r w:rsidRPr="002732A7">
              <w:t xml:space="preserve"> </w:t>
            </w:r>
            <w:proofErr w:type="spellStart"/>
            <w:r w:rsidRPr="002732A7">
              <w:t>overview</w:t>
            </w:r>
            <w:proofErr w:type="spellEnd"/>
            <w:r w:rsidRPr="002732A7">
              <w:t xml:space="preserve">. </w:t>
            </w:r>
            <w:proofErr w:type="spellStart"/>
            <w:r w:rsidRPr="00072F40">
              <w:rPr>
                <w:i/>
              </w:rPr>
              <w:t>Energies</w:t>
            </w:r>
            <w:proofErr w:type="spellEnd"/>
            <w:r w:rsidRPr="002732A7">
              <w:t xml:space="preserve"> [online]. 2022, vol. 15, </w:t>
            </w:r>
            <w:proofErr w:type="spellStart"/>
            <w:r w:rsidRPr="002732A7">
              <w:t>iss</w:t>
            </w:r>
            <w:proofErr w:type="spellEnd"/>
            <w:r w:rsidRPr="002732A7">
              <w:t xml:space="preserve">. 14 [cit. 2023-02-09]. ISSN 1996-1073. Dostupné z: </w:t>
            </w:r>
            <w:hyperlink r:id="rId28" w:history="1">
              <w:r w:rsidRPr="00E80B61">
                <w:rPr>
                  <w:rStyle w:val="Hypertextovodkaz"/>
                </w:rPr>
                <w:t>https://www.mdpi.com/1996-1073/15/14/5276</w:t>
              </w:r>
            </w:hyperlink>
            <w:r w:rsidRPr="002732A7">
              <w:t>.</w:t>
            </w:r>
            <w:r>
              <w:t xml:space="preserve"> </w:t>
            </w:r>
          </w:p>
          <w:p w14:paraId="580C9DD8" w14:textId="453EB838" w:rsidR="008451FC" w:rsidRPr="002732A7" w:rsidRDefault="008451FC" w:rsidP="002217F3">
            <w:pPr>
              <w:jc w:val="both"/>
            </w:pPr>
            <w:r w:rsidRPr="002732A7">
              <w:t xml:space="preserve">REHAK, D.; FLYNNOVA, L.; HROMADA, Martin; FUGGINI, C. </w:t>
            </w:r>
            <w:proofErr w:type="spellStart"/>
            <w:r w:rsidRPr="002732A7">
              <w:t>The</w:t>
            </w:r>
            <w:proofErr w:type="spellEnd"/>
            <w:r w:rsidRPr="002732A7">
              <w:t xml:space="preserve"> </w:t>
            </w:r>
            <w:proofErr w:type="spellStart"/>
            <w:r w:rsidRPr="002732A7">
              <w:t>Importance</w:t>
            </w:r>
            <w:proofErr w:type="spellEnd"/>
            <w:r w:rsidRPr="002732A7">
              <w:t xml:space="preserve"> </w:t>
            </w:r>
            <w:proofErr w:type="spellStart"/>
            <w:r w:rsidRPr="002732A7">
              <w:t>of</w:t>
            </w:r>
            <w:proofErr w:type="spellEnd"/>
            <w:r w:rsidRPr="002732A7">
              <w:t xml:space="preserve"> </w:t>
            </w:r>
            <w:proofErr w:type="spellStart"/>
            <w:r w:rsidRPr="002732A7">
              <w:t>Resistance</w:t>
            </w:r>
            <w:proofErr w:type="spellEnd"/>
            <w:r w:rsidRPr="002732A7">
              <w:t xml:space="preserve"> in </w:t>
            </w:r>
            <w:proofErr w:type="spellStart"/>
            <w:r w:rsidRPr="002732A7">
              <w:t>the</w:t>
            </w:r>
            <w:proofErr w:type="spellEnd"/>
            <w:r w:rsidRPr="002732A7">
              <w:t xml:space="preserve"> </w:t>
            </w:r>
            <w:proofErr w:type="spellStart"/>
            <w:r w:rsidRPr="002732A7">
              <w:t>Context</w:t>
            </w:r>
            <w:proofErr w:type="spellEnd"/>
            <w:r w:rsidRPr="002732A7">
              <w:t xml:space="preserve"> </w:t>
            </w:r>
            <w:proofErr w:type="spellStart"/>
            <w:r w:rsidRPr="002732A7">
              <w:t>of</w:t>
            </w:r>
            <w:proofErr w:type="spellEnd"/>
            <w:r w:rsidRPr="002732A7">
              <w:t xml:space="preserve"> </w:t>
            </w:r>
            <w:proofErr w:type="spellStart"/>
            <w:r w:rsidRPr="002732A7">
              <w:t>Critical</w:t>
            </w:r>
            <w:proofErr w:type="spellEnd"/>
            <w:r w:rsidRPr="002732A7">
              <w:t xml:space="preserve"> </w:t>
            </w:r>
            <w:proofErr w:type="spellStart"/>
            <w:r w:rsidRPr="002732A7">
              <w:t>Infrastructure</w:t>
            </w:r>
            <w:proofErr w:type="spellEnd"/>
            <w:r w:rsidRPr="002732A7">
              <w:t xml:space="preserve"> </w:t>
            </w:r>
            <w:proofErr w:type="spellStart"/>
            <w:r w:rsidRPr="002732A7">
              <w:t>Resilience</w:t>
            </w:r>
            <w:proofErr w:type="spellEnd"/>
            <w:r w:rsidRPr="002732A7">
              <w:t xml:space="preserve">: An </w:t>
            </w:r>
            <w:proofErr w:type="spellStart"/>
            <w:r w:rsidRPr="002732A7">
              <w:t>Extension</w:t>
            </w:r>
            <w:proofErr w:type="spellEnd"/>
            <w:r w:rsidRPr="002732A7">
              <w:t xml:space="preserve"> </w:t>
            </w:r>
            <w:proofErr w:type="spellStart"/>
            <w:r w:rsidRPr="002732A7">
              <w:t>of</w:t>
            </w:r>
            <w:proofErr w:type="spellEnd"/>
            <w:r w:rsidRPr="002732A7">
              <w:t xml:space="preserve"> </w:t>
            </w:r>
            <w:proofErr w:type="spellStart"/>
            <w:r w:rsidRPr="002732A7">
              <w:t>the</w:t>
            </w:r>
            <w:proofErr w:type="spellEnd"/>
            <w:r w:rsidRPr="002732A7">
              <w:t xml:space="preserve"> CIERA </w:t>
            </w:r>
            <w:proofErr w:type="spellStart"/>
            <w:r w:rsidRPr="002732A7">
              <w:t>Method</w:t>
            </w:r>
            <w:proofErr w:type="spellEnd"/>
            <w:r w:rsidRPr="002732A7">
              <w:t xml:space="preserve">. </w:t>
            </w:r>
            <w:r w:rsidRPr="00072F40">
              <w:rPr>
                <w:i/>
              </w:rPr>
              <w:t>Systems</w:t>
            </w:r>
            <w:r w:rsidRPr="002732A7">
              <w:t xml:space="preserve"> 2023, ISSN 2079-8954, 11, 506. </w:t>
            </w:r>
            <w:hyperlink r:id="rId29" w:history="1">
              <w:r w:rsidRPr="00E80B61">
                <w:rPr>
                  <w:rStyle w:val="Hypertextovodkaz"/>
                </w:rPr>
                <w:t>https://doi.org/10.3390/systems11100506</w:t>
              </w:r>
            </w:hyperlink>
            <w:r>
              <w:t xml:space="preserve"> </w:t>
            </w:r>
            <w:r w:rsidRPr="002732A7">
              <w:t xml:space="preserve"> </w:t>
            </w:r>
          </w:p>
          <w:p w14:paraId="77105769" w14:textId="77777777" w:rsidR="008451FC" w:rsidRPr="002732A7" w:rsidRDefault="008451FC" w:rsidP="002217F3">
            <w:pPr>
              <w:jc w:val="both"/>
            </w:pPr>
            <w:r w:rsidRPr="002732A7">
              <w:t xml:space="preserve">MIHINJAC, </w:t>
            </w:r>
            <w:proofErr w:type="spellStart"/>
            <w:r w:rsidRPr="002732A7">
              <w:t>Mateja</w:t>
            </w:r>
            <w:proofErr w:type="spellEnd"/>
            <w:r w:rsidRPr="002732A7">
              <w:t xml:space="preserve">; SAVILLE, Gregory. </w:t>
            </w:r>
            <w:proofErr w:type="spellStart"/>
            <w:r w:rsidRPr="002732A7">
              <w:t>Third-generation</w:t>
            </w:r>
            <w:proofErr w:type="spellEnd"/>
            <w:r w:rsidRPr="002732A7">
              <w:t xml:space="preserve"> </w:t>
            </w:r>
            <w:proofErr w:type="spellStart"/>
            <w:r w:rsidRPr="002732A7">
              <w:t>crime</w:t>
            </w:r>
            <w:proofErr w:type="spellEnd"/>
            <w:r w:rsidRPr="002732A7">
              <w:t xml:space="preserve"> </w:t>
            </w:r>
            <w:proofErr w:type="spellStart"/>
            <w:r w:rsidRPr="002732A7">
              <w:t>prevention</w:t>
            </w:r>
            <w:proofErr w:type="spellEnd"/>
            <w:r w:rsidRPr="002732A7">
              <w:t xml:space="preserve"> </w:t>
            </w:r>
            <w:proofErr w:type="spellStart"/>
            <w:r w:rsidRPr="002732A7">
              <w:t>through</w:t>
            </w:r>
            <w:proofErr w:type="spellEnd"/>
            <w:r w:rsidRPr="002732A7">
              <w:t xml:space="preserve"> </w:t>
            </w:r>
            <w:proofErr w:type="spellStart"/>
            <w:r w:rsidRPr="002732A7">
              <w:t>environmental</w:t>
            </w:r>
            <w:proofErr w:type="spellEnd"/>
            <w:r w:rsidRPr="002732A7">
              <w:t xml:space="preserve"> design (CPTED). </w:t>
            </w:r>
            <w:proofErr w:type="spellStart"/>
            <w:r w:rsidRPr="00072F40">
              <w:rPr>
                <w:i/>
              </w:rPr>
              <w:t>Social</w:t>
            </w:r>
            <w:proofErr w:type="spellEnd"/>
            <w:r w:rsidRPr="00072F40">
              <w:rPr>
                <w:i/>
              </w:rPr>
              <w:t xml:space="preserve"> </w:t>
            </w:r>
            <w:proofErr w:type="spellStart"/>
            <w:r w:rsidRPr="00072F40">
              <w:rPr>
                <w:i/>
              </w:rPr>
              <w:t>Sciences</w:t>
            </w:r>
            <w:proofErr w:type="spellEnd"/>
            <w:r w:rsidRPr="002732A7">
              <w:t>, 2019, 8.6: 182.</w:t>
            </w:r>
          </w:p>
        </w:tc>
      </w:tr>
    </w:tbl>
    <w:p w14:paraId="0167C288" w14:textId="77777777" w:rsidR="0025071A" w:rsidRDefault="0025071A">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8451FC" w:rsidRPr="002732A7" w14:paraId="319485D5" w14:textId="77777777" w:rsidTr="0025071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14:paraId="29E42CB9" w14:textId="26CF7FD4" w:rsidR="008451FC" w:rsidRPr="002732A7" w:rsidRDefault="008451FC" w:rsidP="002217F3">
            <w:pPr>
              <w:jc w:val="center"/>
              <w:rPr>
                <w:b/>
              </w:rPr>
            </w:pPr>
            <w:r w:rsidRPr="002732A7">
              <w:rPr>
                <w:b/>
              </w:rPr>
              <w:lastRenderedPageBreak/>
              <w:t>Informace ke kombinované nebo distanční formě</w:t>
            </w:r>
          </w:p>
        </w:tc>
      </w:tr>
      <w:tr w:rsidR="008451FC" w:rsidRPr="002732A7" w14:paraId="3863712F" w14:textId="77777777" w:rsidTr="0025071A">
        <w:tc>
          <w:tcPr>
            <w:tcW w:w="4787" w:type="dxa"/>
            <w:tcBorders>
              <w:top w:val="single" w:sz="2" w:space="0" w:color="auto"/>
            </w:tcBorders>
            <w:shd w:val="clear" w:color="auto" w:fill="F7CAAC"/>
          </w:tcPr>
          <w:p w14:paraId="29DF00F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6B33D8BE" w14:textId="77777777" w:rsidR="008451FC" w:rsidRPr="002732A7" w:rsidRDefault="008451FC" w:rsidP="002217F3">
            <w:pPr>
              <w:jc w:val="both"/>
            </w:pPr>
            <w:r>
              <w:t>15</w:t>
            </w:r>
          </w:p>
        </w:tc>
        <w:tc>
          <w:tcPr>
            <w:tcW w:w="4179" w:type="dxa"/>
            <w:tcBorders>
              <w:top w:val="single" w:sz="2" w:space="0" w:color="auto"/>
            </w:tcBorders>
            <w:shd w:val="clear" w:color="auto" w:fill="F7CAAC"/>
          </w:tcPr>
          <w:p w14:paraId="3F0EDDE5" w14:textId="77777777" w:rsidR="008451FC" w:rsidRPr="002732A7" w:rsidRDefault="008451FC" w:rsidP="002217F3">
            <w:pPr>
              <w:jc w:val="both"/>
              <w:rPr>
                <w:b/>
              </w:rPr>
            </w:pPr>
            <w:r w:rsidRPr="002732A7">
              <w:rPr>
                <w:b/>
              </w:rPr>
              <w:t xml:space="preserve">hodin </w:t>
            </w:r>
          </w:p>
        </w:tc>
      </w:tr>
      <w:tr w:rsidR="008451FC" w:rsidRPr="002732A7" w14:paraId="6418D74F" w14:textId="77777777" w:rsidTr="0025071A">
        <w:tc>
          <w:tcPr>
            <w:tcW w:w="9855" w:type="dxa"/>
            <w:gridSpan w:val="3"/>
            <w:shd w:val="clear" w:color="auto" w:fill="F7CAAC"/>
          </w:tcPr>
          <w:p w14:paraId="59F9ED7E" w14:textId="77777777" w:rsidR="008451FC" w:rsidRPr="002732A7" w:rsidRDefault="008451FC" w:rsidP="002217F3">
            <w:pPr>
              <w:jc w:val="both"/>
              <w:rPr>
                <w:b/>
              </w:rPr>
            </w:pPr>
            <w:r w:rsidRPr="002732A7">
              <w:rPr>
                <w:b/>
              </w:rPr>
              <w:t>Informace o způsobu kontaktu s vyučujícím</w:t>
            </w:r>
          </w:p>
        </w:tc>
      </w:tr>
      <w:tr w:rsidR="008451FC" w:rsidRPr="002732A7" w14:paraId="76554934" w14:textId="77777777" w:rsidTr="0025071A">
        <w:trPr>
          <w:trHeight w:val="699"/>
        </w:trPr>
        <w:tc>
          <w:tcPr>
            <w:tcW w:w="9855" w:type="dxa"/>
            <w:gridSpan w:val="3"/>
          </w:tcPr>
          <w:p w14:paraId="2808D80E"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40E651F7" w14:textId="77777777" w:rsidR="008451FC" w:rsidRPr="002732A7" w:rsidRDefault="008451FC" w:rsidP="008451FC"/>
    <w:p w14:paraId="5EE35728"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7F7B6122" w14:textId="77777777" w:rsidTr="002217F3">
        <w:tc>
          <w:tcPr>
            <w:tcW w:w="9855" w:type="dxa"/>
            <w:gridSpan w:val="9"/>
            <w:tcBorders>
              <w:bottom w:val="double" w:sz="4" w:space="0" w:color="auto"/>
            </w:tcBorders>
            <w:shd w:val="clear" w:color="auto" w:fill="BDD6EE"/>
          </w:tcPr>
          <w:p w14:paraId="52937EFC" w14:textId="6B0C584E" w:rsidR="008451FC" w:rsidRPr="002732A7" w:rsidRDefault="008451FC" w:rsidP="002217F3">
            <w:pPr>
              <w:tabs>
                <w:tab w:val="right" w:pos="9569"/>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64E31E73" w14:textId="77777777" w:rsidTr="002217F3">
        <w:tc>
          <w:tcPr>
            <w:tcW w:w="3086" w:type="dxa"/>
            <w:tcBorders>
              <w:top w:val="double" w:sz="4" w:space="0" w:color="auto"/>
            </w:tcBorders>
            <w:shd w:val="clear" w:color="auto" w:fill="F7CAAC"/>
          </w:tcPr>
          <w:p w14:paraId="3B4A6284"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2FB243E3" w14:textId="630C9B38" w:rsidR="008451FC" w:rsidRPr="002732A7" w:rsidRDefault="008C7640" w:rsidP="002217F3">
            <w:pPr>
              <w:jc w:val="both"/>
            </w:pPr>
            <w:bookmarkStart w:id="213" w:name="BIII_PokrocileTechnikyOchranyIS"/>
            <w:proofErr w:type="spellStart"/>
            <w:r w:rsidRPr="00D71D7B">
              <w:t>Advanced</w:t>
            </w:r>
            <w:proofErr w:type="spellEnd"/>
            <w:r w:rsidRPr="00D71D7B">
              <w:t xml:space="preserve"> Technologies </w:t>
            </w:r>
            <w:proofErr w:type="spellStart"/>
            <w:r w:rsidRPr="00D71D7B">
              <w:t>for</w:t>
            </w:r>
            <w:proofErr w:type="spellEnd"/>
            <w:r w:rsidRPr="00D71D7B">
              <w:t xml:space="preserve"> </w:t>
            </w:r>
            <w:proofErr w:type="spellStart"/>
            <w:r w:rsidRPr="00D71D7B">
              <w:t>Protecting</w:t>
            </w:r>
            <w:proofErr w:type="spellEnd"/>
            <w:r w:rsidRPr="00D71D7B">
              <w:t xml:space="preserve"> </w:t>
            </w:r>
            <w:proofErr w:type="spellStart"/>
            <w:r w:rsidRPr="00D71D7B">
              <w:t>Information</w:t>
            </w:r>
            <w:proofErr w:type="spellEnd"/>
            <w:r w:rsidRPr="00D71D7B">
              <w:t xml:space="preserve"> and </w:t>
            </w:r>
            <w:proofErr w:type="spellStart"/>
            <w:r w:rsidRPr="00D71D7B">
              <w:t>Communication</w:t>
            </w:r>
            <w:proofErr w:type="spellEnd"/>
            <w:r w:rsidRPr="00D71D7B">
              <w:t xml:space="preserve"> Systems</w:t>
            </w:r>
            <w:r w:rsidRPr="002732A7">
              <w:t xml:space="preserve"> </w:t>
            </w:r>
            <w:bookmarkEnd w:id="213"/>
          </w:p>
        </w:tc>
      </w:tr>
      <w:tr w:rsidR="008451FC" w:rsidRPr="002732A7" w14:paraId="6607DFE6" w14:textId="77777777" w:rsidTr="002217F3">
        <w:tc>
          <w:tcPr>
            <w:tcW w:w="3086" w:type="dxa"/>
            <w:shd w:val="clear" w:color="auto" w:fill="F7CAAC"/>
          </w:tcPr>
          <w:p w14:paraId="78140A73" w14:textId="77777777" w:rsidR="008451FC" w:rsidRPr="002732A7" w:rsidRDefault="008451FC" w:rsidP="002217F3">
            <w:pPr>
              <w:jc w:val="both"/>
              <w:rPr>
                <w:b/>
              </w:rPr>
            </w:pPr>
            <w:r w:rsidRPr="002732A7">
              <w:rPr>
                <w:b/>
              </w:rPr>
              <w:t>Typ předmětu</w:t>
            </w:r>
          </w:p>
        </w:tc>
        <w:tc>
          <w:tcPr>
            <w:tcW w:w="3406" w:type="dxa"/>
            <w:gridSpan w:val="5"/>
          </w:tcPr>
          <w:p w14:paraId="33E1D477" w14:textId="77777777" w:rsidR="008451FC" w:rsidRPr="002732A7" w:rsidRDefault="008451FC" w:rsidP="002217F3">
            <w:pPr>
              <w:jc w:val="both"/>
            </w:pPr>
            <w:r>
              <w:t>povinně volitelný – skupina II.</w:t>
            </w:r>
          </w:p>
        </w:tc>
        <w:tc>
          <w:tcPr>
            <w:tcW w:w="2695" w:type="dxa"/>
            <w:gridSpan w:val="2"/>
            <w:shd w:val="clear" w:color="auto" w:fill="F7CAAC"/>
          </w:tcPr>
          <w:p w14:paraId="79A0A847" w14:textId="77777777" w:rsidR="008451FC" w:rsidRPr="002732A7" w:rsidRDefault="008451FC" w:rsidP="002217F3">
            <w:pPr>
              <w:jc w:val="both"/>
            </w:pPr>
            <w:r w:rsidRPr="002732A7">
              <w:rPr>
                <w:b/>
              </w:rPr>
              <w:t>doporučený ročník / semestr</w:t>
            </w:r>
          </w:p>
        </w:tc>
        <w:tc>
          <w:tcPr>
            <w:tcW w:w="668" w:type="dxa"/>
          </w:tcPr>
          <w:p w14:paraId="23649DD6" w14:textId="77777777" w:rsidR="008451FC" w:rsidRPr="002732A7" w:rsidRDefault="008451FC" w:rsidP="002217F3">
            <w:pPr>
              <w:jc w:val="both"/>
            </w:pPr>
          </w:p>
        </w:tc>
      </w:tr>
      <w:tr w:rsidR="008451FC" w:rsidRPr="002732A7" w14:paraId="67AAC9DA" w14:textId="77777777" w:rsidTr="002217F3">
        <w:tc>
          <w:tcPr>
            <w:tcW w:w="3086" w:type="dxa"/>
            <w:shd w:val="clear" w:color="auto" w:fill="F7CAAC"/>
          </w:tcPr>
          <w:p w14:paraId="57256D7E" w14:textId="77777777" w:rsidR="008451FC" w:rsidRPr="002732A7" w:rsidRDefault="008451FC" w:rsidP="002217F3">
            <w:pPr>
              <w:jc w:val="both"/>
              <w:rPr>
                <w:b/>
              </w:rPr>
            </w:pPr>
            <w:r w:rsidRPr="002732A7">
              <w:rPr>
                <w:b/>
              </w:rPr>
              <w:t>Rozsah studijního předmětu</w:t>
            </w:r>
          </w:p>
        </w:tc>
        <w:tc>
          <w:tcPr>
            <w:tcW w:w="1701" w:type="dxa"/>
            <w:gridSpan w:val="3"/>
          </w:tcPr>
          <w:p w14:paraId="51E66D0A" w14:textId="77777777" w:rsidR="008451FC" w:rsidRPr="002732A7" w:rsidRDefault="008451FC" w:rsidP="002217F3">
            <w:pPr>
              <w:jc w:val="both"/>
            </w:pPr>
            <w:r>
              <w:t>15k</w:t>
            </w:r>
          </w:p>
        </w:tc>
        <w:tc>
          <w:tcPr>
            <w:tcW w:w="889" w:type="dxa"/>
            <w:shd w:val="clear" w:color="auto" w:fill="F7CAAC"/>
          </w:tcPr>
          <w:p w14:paraId="0FF1F28D" w14:textId="77777777" w:rsidR="008451FC" w:rsidRPr="002732A7" w:rsidRDefault="008451FC" w:rsidP="002217F3">
            <w:pPr>
              <w:jc w:val="both"/>
              <w:rPr>
                <w:b/>
              </w:rPr>
            </w:pPr>
            <w:r w:rsidRPr="002732A7">
              <w:rPr>
                <w:b/>
              </w:rPr>
              <w:t xml:space="preserve">hod. </w:t>
            </w:r>
          </w:p>
        </w:tc>
        <w:tc>
          <w:tcPr>
            <w:tcW w:w="816" w:type="dxa"/>
          </w:tcPr>
          <w:p w14:paraId="4FF2BD80" w14:textId="5F3BD5B9" w:rsidR="008451FC" w:rsidRPr="002732A7" w:rsidRDefault="001D6091" w:rsidP="002217F3">
            <w:pPr>
              <w:jc w:val="both"/>
            </w:pPr>
            <w:ins w:id="214" w:author="Jiří Vojtěšek" w:date="2024-10-30T10:38:00Z">
              <w:r>
                <w:t>15</w:t>
              </w:r>
            </w:ins>
          </w:p>
        </w:tc>
        <w:tc>
          <w:tcPr>
            <w:tcW w:w="2156" w:type="dxa"/>
            <w:shd w:val="clear" w:color="auto" w:fill="F7CAAC"/>
          </w:tcPr>
          <w:p w14:paraId="2E5CACC5" w14:textId="77777777" w:rsidR="008451FC" w:rsidRPr="002732A7" w:rsidRDefault="008451FC" w:rsidP="002217F3">
            <w:pPr>
              <w:jc w:val="both"/>
              <w:rPr>
                <w:b/>
              </w:rPr>
            </w:pPr>
            <w:r w:rsidRPr="002732A7">
              <w:rPr>
                <w:b/>
              </w:rPr>
              <w:t>kreditů</w:t>
            </w:r>
          </w:p>
        </w:tc>
        <w:tc>
          <w:tcPr>
            <w:tcW w:w="1207" w:type="dxa"/>
            <w:gridSpan w:val="2"/>
          </w:tcPr>
          <w:p w14:paraId="345CD02B" w14:textId="77777777" w:rsidR="008451FC" w:rsidRPr="002732A7" w:rsidRDefault="008451FC" w:rsidP="002217F3">
            <w:pPr>
              <w:jc w:val="both"/>
            </w:pPr>
          </w:p>
        </w:tc>
      </w:tr>
      <w:tr w:rsidR="008451FC" w:rsidRPr="002732A7" w14:paraId="3B2C1541" w14:textId="77777777" w:rsidTr="002217F3">
        <w:tc>
          <w:tcPr>
            <w:tcW w:w="3086" w:type="dxa"/>
            <w:shd w:val="clear" w:color="auto" w:fill="F7CAAC"/>
          </w:tcPr>
          <w:p w14:paraId="1E0E8DEF"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2F67C638" w14:textId="77777777" w:rsidR="008451FC" w:rsidRPr="002732A7" w:rsidRDefault="008451FC" w:rsidP="002217F3">
            <w:pPr>
              <w:jc w:val="both"/>
            </w:pPr>
          </w:p>
        </w:tc>
      </w:tr>
      <w:tr w:rsidR="008451FC" w:rsidRPr="002732A7" w14:paraId="026F26E4" w14:textId="77777777" w:rsidTr="002217F3">
        <w:tc>
          <w:tcPr>
            <w:tcW w:w="3086" w:type="dxa"/>
            <w:shd w:val="clear" w:color="auto" w:fill="F7CAAC"/>
          </w:tcPr>
          <w:p w14:paraId="25384052" w14:textId="77777777" w:rsidR="008451FC" w:rsidRPr="002732A7" w:rsidRDefault="008451FC" w:rsidP="002217F3">
            <w:pPr>
              <w:jc w:val="both"/>
              <w:rPr>
                <w:b/>
              </w:rPr>
            </w:pPr>
            <w:r w:rsidRPr="002732A7">
              <w:rPr>
                <w:b/>
              </w:rPr>
              <w:t>Způsob ověření výsledků učení</w:t>
            </w:r>
          </w:p>
        </w:tc>
        <w:tc>
          <w:tcPr>
            <w:tcW w:w="3406" w:type="dxa"/>
            <w:gridSpan w:val="5"/>
          </w:tcPr>
          <w:p w14:paraId="7A085E3B" w14:textId="77777777" w:rsidR="008451FC" w:rsidRPr="002732A7" w:rsidRDefault="008451FC" w:rsidP="002217F3">
            <w:pPr>
              <w:jc w:val="both"/>
            </w:pPr>
            <w:r w:rsidRPr="002732A7">
              <w:t>Zkoušení</w:t>
            </w:r>
          </w:p>
        </w:tc>
        <w:tc>
          <w:tcPr>
            <w:tcW w:w="2156" w:type="dxa"/>
            <w:shd w:val="clear" w:color="auto" w:fill="F7CAAC"/>
          </w:tcPr>
          <w:p w14:paraId="2E13F279" w14:textId="77777777" w:rsidR="008451FC" w:rsidRPr="002732A7" w:rsidRDefault="008451FC" w:rsidP="002217F3">
            <w:pPr>
              <w:jc w:val="both"/>
              <w:rPr>
                <w:b/>
              </w:rPr>
            </w:pPr>
            <w:r w:rsidRPr="002732A7">
              <w:rPr>
                <w:b/>
              </w:rPr>
              <w:t>Forma výuky</w:t>
            </w:r>
          </w:p>
        </w:tc>
        <w:tc>
          <w:tcPr>
            <w:tcW w:w="1207" w:type="dxa"/>
            <w:gridSpan w:val="2"/>
          </w:tcPr>
          <w:p w14:paraId="4E49DB4E" w14:textId="77777777" w:rsidR="008451FC" w:rsidRPr="002732A7" w:rsidRDefault="008451FC" w:rsidP="002217F3">
            <w:pPr>
              <w:jc w:val="both"/>
            </w:pPr>
            <w:r w:rsidRPr="002732A7">
              <w:t>Konzultace</w:t>
            </w:r>
          </w:p>
        </w:tc>
      </w:tr>
      <w:tr w:rsidR="008451FC" w:rsidRPr="002732A7" w14:paraId="65A84DA9" w14:textId="77777777" w:rsidTr="002217F3">
        <w:tc>
          <w:tcPr>
            <w:tcW w:w="3086" w:type="dxa"/>
            <w:shd w:val="clear" w:color="auto" w:fill="F7CAAC"/>
          </w:tcPr>
          <w:p w14:paraId="7D33AD59"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428E3C33" w14:textId="77777777" w:rsidR="008451FC" w:rsidRPr="002732A7" w:rsidRDefault="008451FC" w:rsidP="002217F3">
            <w:pPr>
              <w:jc w:val="both"/>
            </w:pPr>
          </w:p>
        </w:tc>
      </w:tr>
      <w:tr w:rsidR="008451FC" w:rsidRPr="002732A7" w14:paraId="1127E85C" w14:textId="77777777" w:rsidTr="002217F3">
        <w:trPr>
          <w:trHeight w:val="554"/>
        </w:trPr>
        <w:tc>
          <w:tcPr>
            <w:tcW w:w="9855" w:type="dxa"/>
            <w:gridSpan w:val="9"/>
            <w:tcBorders>
              <w:top w:val="nil"/>
            </w:tcBorders>
          </w:tcPr>
          <w:p w14:paraId="04B84422" w14:textId="77777777" w:rsidR="008451FC" w:rsidRPr="002732A7" w:rsidRDefault="008451FC" w:rsidP="002217F3">
            <w:pPr>
              <w:jc w:val="both"/>
            </w:pPr>
            <w:r w:rsidRPr="002732A7">
              <w:t xml:space="preserve">Písemná a ústní. </w:t>
            </w:r>
          </w:p>
          <w:p w14:paraId="2C1A89DF" w14:textId="77777777" w:rsidR="008451FC" w:rsidRPr="002732A7" w:rsidRDefault="008451FC" w:rsidP="002217F3">
            <w:pPr>
              <w:jc w:val="both"/>
            </w:pPr>
            <w:r w:rsidRPr="002732A7">
              <w:t>Student připravuje esej, rozsáhlejší projekt nebo řeší konkrétní odborný problém dohodnutý s vyučujícím. Téma souvisí s obsahem předmětu a pokud možno i s tématem disertační práce studenta. Student pak písemně zpracovaný problém obhajuje ústně prezentací a odpovídá na doplňující dotazy zkoušejícího.</w:t>
            </w:r>
          </w:p>
        </w:tc>
      </w:tr>
      <w:tr w:rsidR="008451FC" w:rsidRPr="002732A7" w14:paraId="0815B23A" w14:textId="77777777" w:rsidTr="002217F3">
        <w:trPr>
          <w:trHeight w:val="197"/>
        </w:trPr>
        <w:tc>
          <w:tcPr>
            <w:tcW w:w="3086" w:type="dxa"/>
            <w:tcBorders>
              <w:top w:val="nil"/>
            </w:tcBorders>
            <w:shd w:val="clear" w:color="auto" w:fill="F7CAAC"/>
          </w:tcPr>
          <w:p w14:paraId="4309DBAD"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6C3D55E9" w14:textId="77777777" w:rsidR="008451FC" w:rsidRPr="002732A7" w:rsidRDefault="008451FC" w:rsidP="002217F3">
            <w:pPr>
              <w:jc w:val="both"/>
            </w:pPr>
            <w:r w:rsidRPr="002732A7">
              <w:t>prof. Ing. Roman Šenkeřík, Ph.D.</w:t>
            </w:r>
          </w:p>
        </w:tc>
      </w:tr>
      <w:tr w:rsidR="008451FC" w:rsidRPr="002732A7" w14:paraId="3C0A0362" w14:textId="77777777" w:rsidTr="002217F3">
        <w:trPr>
          <w:trHeight w:val="243"/>
        </w:trPr>
        <w:tc>
          <w:tcPr>
            <w:tcW w:w="3086" w:type="dxa"/>
            <w:tcBorders>
              <w:top w:val="nil"/>
            </w:tcBorders>
            <w:shd w:val="clear" w:color="auto" w:fill="F7CAAC"/>
          </w:tcPr>
          <w:p w14:paraId="436301C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48493884" w14:textId="77777777" w:rsidR="008451FC" w:rsidRPr="002732A7" w:rsidRDefault="008451FC" w:rsidP="002217F3">
            <w:pPr>
              <w:jc w:val="both"/>
            </w:pPr>
            <w:r w:rsidRPr="002732A7">
              <w:t>Metodické vedení, konzultace, zkoušení.</w:t>
            </w:r>
          </w:p>
        </w:tc>
      </w:tr>
      <w:tr w:rsidR="008451FC" w:rsidRPr="002732A7" w14:paraId="1F4599A9" w14:textId="77777777" w:rsidTr="002217F3">
        <w:tc>
          <w:tcPr>
            <w:tcW w:w="3086" w:type="dxa"/>
            <w:shd w:val="clear" w:color="auto" w:fill="F7CAAC"/>
          </w:tcPr>
          <w:p w14:paraId="6730A1DD"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FBE7E44" w14:textId="77777777" w:rsidR="008451FC" w:rsidRDefault="008451FC" w:rsidP="002217F3">
            <w:pPr>
              <w:jc w:val="both"/>
            </w:pPr>
            <w:r w:rsidRPr="00F4042D">
              <w:rPr>
                <w:b/>
                <w:bCs/>
              </w:rPr>
              <w:t xml:space="preserve">prof. </w:t>
            </w:r>
            <w:r>
              <w:rPr>
                <w:b/>
                <w:bCs/>
              </w:rPr>
              <w:t>Ing</w:t>
            </w:r>
            <w:r w:rsidRPr="00F4042D">
              <w:rPr>
                <w:b/>
                <w:bCs/>
              </w:rPr>
              <w:t xml:space="preserve">. Roman </w:t>
            </w:r>
            <w:r>
              <w:rPr>
                <w:b/>
                <w:bCs/>
              </w:rPr>
              <w:t>Šenkeřík</w:t>
            </w:r>
            <w:r w:rsidRPr="00F4042D">
              <w:rPr>
                <w:b/>
                <w:bCs/>
              </w:rPr>
              <w:t>, Ph.D.</w:t>
            </w:r>
            <w:r w:rsidRPr="002732A7">
              <w:t xml:space="preserve"> (</w:t>
            </w:r>
            <w:r>
              <w:t>10</w:t>
            </w:r>
            <w:r w:rsidRPr="002732A7">
              <w:t>0 %)</w:t>
            </w:r>
          </w:p>
          <w:p w14:paraId="59FECE85" w14:textId="77777777" w:rsidR="008451FC" w:rsidRPr="002732A7" w:rsidRDefault="008451FC" w:rsidP="002217F3">
            <w:pPr>
              <w:jc w:val="both"/>
            </w:pPr>
            <w:r>
              <w:t>p</w:t>
            </w:r>
            <w:r w:rsidRPr="002732A7">
              <w:t xml:space="preserve">rof. </w:t>
            </w:r>
            <w:r>
              <w:t>Mgr</w:t>
            </w:r>
            <w:r w:rsidRPr="002732A7">
              <w:t xml:space="preserve">. Roman </w:t>
            </w:r>
            <w:r>
              <w:t>Jaše</w:t>
            </w:r>
            <w:r w:rsidRPr="002732A7">
              <w:t>k, Ph.D.</w:t>
            </w:r>
            <w:r>
              <w:t xml:space="preserve"> DBA</w:t>
            </w:r>
          </w:p>
        </w:tc>
      </w:tr>
      <w:tr w:rsidR="008451FC" w:rsidRPr="002732A7" w14:paraId="389870D7" w14:textId="77777777" w:rsidTr="0025071A">
        <w:trPr>
          <w:trHeight w:val="203"/>
        </w:trPr>
        <w:tc>
          <w:tcPr>
            <w:tcW w:w="9855" w:type="dxa"/>
            <w:gridSpan w:val="9"/>
            <w:tcBorders>
              <w:top w:val="nil"/>
            </w:tcBorders>
          </w:tcPr>
          <w:p w14:paraId="4C24BDF6" w14:textId="77777777" w:rsidR="008451FC" w:rsidRPr="002732A7" w:rsidRDefault="008451FC" w:rsidP="002217F3">
            <w:pPr>
              <w:jc w:val="both"/>
            </w:pPr>
          </w:p>
        </w:tc>
      </w:tr>
      <w:tr w:rsidR="008451FC" w:rsidRPr="002732A7" w14:paraId="202D11A7" w14:textId="77777777" w:rsidTr="002217F3">
        <w:tc>
          <w:tcPr>
            <w:tcW w:w="3086" w:type="dxa"/>
            <w:shd w:val="clear" w:color="auto" w:fill="F7CAAC"/>
          </w:tcPr>
          <w:p w14:paraId="4B2DC63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361A0B37" w14:textId="77777777" w:rsidR="008451FC" w:rsidRPr="002732A7" w:rsidRDefault="008451FC" w:rsidP="002217F3">
            <w:pPr>
              <w:jc w:val="both"/>
            </w:pPr>
          </w:p>
        </w:tc>
      </w:tr>
      <w:tr w:rsidR="008451FC" w:rsidRPr="002732A7" w14:paraId="140112B9" w14:textId="77777777" w:rsidTr="002217F3">
        <w:trPr>
          <w:trHeight w:val="2197"/>
        </w:trPr>
        <w:tc>
          <w:tcPr>
            <w:tcW w:w="9855" w:type="dxa"/>
            <w:gridSpan w:val="9"/>
            <w:tcBorders>
              <w:top w:val="nil"/>
              <w:bottom w:val="single" w:sz="4" w:space="0" w:color="auto"/>
            </w:tcBorders>
          </w:tcPr>
          <w:p w14:paraId="7C0AF0E2" w14:textId="77777777" w:rsidR="008451FC" w:rsidRPr="002732A7" w:rsidRDefault="008451FC" w:rsidP="002217F3">
            <w:pPr>
              <w:jc w:val="both"/>
            </w:pPr>
            <w:r w:rsidRPr="002732A7">
              <w:t>Cílem předmětu je získání hlubokých znalostí o pokročilých technologiích a metodách ochrany informačních a komunikačních systémů. Studenti se seznámí s nejnovějšími poznatky a trendy v oblasti kybernetické bezpečnosti, včetně legislativních úprav souvisejících s nasazením moderních technologií pro informační a datovou bezpečnost. Důraz bude kladen na aplikační a technickou stránku aktuálního výzkumu, včetně penetračního testování, využití umělé inteligence a dalších pokročilých nástrojů a metod.</w:t>
            </w:r>
          </w:p>
          <w:p w14:paraId="4AC7F74D" w14:textId="77777777" w:rsidR="008451FC" w:rsidRPr="002732A7" w:rsidRDefault="008451FC" w:rsidP="002217F3">
            <w:pPr>
              <w:jc w:val="both"/>
            </w:pPr>
          </w:p>
          <w:p w14:paraId="74671FB5" w14:textId="77777777" w:rsidR="008451FC" w:rsidRDefault="008451FC" w:rsidP="002217F3">
            <w:pPr>
              <w:jc w:val="both"/>
            </w:pPr>
            <w:r>
              <w:t>Hlavní témata</w:t>
            </w:r>
            <w:r w:rsidRPr="002732A7">
              <w:t>:</w:t>
            </w:r>
            <w:r>
              <w:t xml:space="preserve"> h</w:t>
            </w:r>
            <w:r w:rsidRPr="002732A7">
              <w:t>rozby a zranitelnost informačních a komunikačních systémů (typy kybernetických hrozeb, analýza zranitelností a jejich klasifikace, modely rizik a hrozeb)</w:t>
            </w:r>
            <w:r>
              <w:t>, l</w:t>
            </w:r>
            <w:r w:rsidRPr="002732A7">
              <w:t xml:space="preserve">egislativa spojená s informační a datovou bezpečností (přehled mezinárodních a národních legislativních požadavků, GDPR a jeho dopady na kybernetickou bezpečnost, </w:t>
            </w:r>
            <w:proofErr w:type="spellStart"/>
            <w:r w:rsidRPr="002732A7">
              <w:t>atandardy</w:t>
            </w:r>
            <w:proofErr w:type="spellEnd"/>
            <w:r w:rsidRPr="002732A7">
              <w:t xml:space="preserve"> a normy (ISO/IEC 27001, NIST)</w:t>
            </w:r>
            <w:r>
              <w:t>, k</w:t>
            </w:r>
            <w:r w:rsidRPr="002732A7">
              <w:t>ryptografická ochrana (základní a pokročilé kryptografické techniky, moderní šifrovací (post-kvantové) algoritmy a protokoly, aplikace kryptografie v ICT)</w:t>
            </w:r>
            <w:r>
              <w:t>, b</w:t>
            </w:r>
            <w:r w:rsidRPr="002732A7">
              <w:t>ezpečnostní monitoring síťové infrastruktury (techniky monitorování sítí, analýza síťových protokolů, implementace a správa bezpečnostních informačních a event management systémů)</w:t>
            </w:r>
            <w:r>
              <w:t>, u</w:t>
            </w:r>
            <w:r w:rsidRPr="002732A7">
              <w:t>mělá inteligence v proaktivní ochraně systémů a dat (využití strojového učení pro detekci anomálií a útoků, AI-</w:t>
            </w:r>
            <w:proofErr w:type="spellStart"/>
            <w:r w:rsidRPr="002732A7">
              <w:t>based</w:t>
            </w:r>
            <w:proofErr w:type="spellEnd"/>
            <w:r w:rsidRPr="002732A7">
              <w:t xml:space="preserve"> </w:t>
            </w:r>
            <w:proofErr w:type="spellStart"/>
            <w:r w:rsidRPr="002732A7">
              <w:t>intrusion</w:t>
            </w:r>
            <w:proofErr w:type="spellEnd"/>
            <w:r w:rsidRPr="002732A7">
              <w:t xml:space="preserve"> </w:t>
            </w:r>
            <w:proofErr w:type="spellStart"/>
            <w:r w:rsidRPr="002732A7">
              <w:t>detection</w:t>
            </w:r>
            <w:proofErr w:type="spellEnd"/>
            <w:r w:rsidRPr="002732A7">
              <w:t xml:space="preserve"> </w:t>
            </w:r>
            <w:proofErr w:type="spellStart"/>
            <w:r w:rsidRPr="002732A7">
              <w:t>systems</w:t>
            </w:r>
            <w:proofErr w:type="spellEnd"/>
            <w:r w:rsidRPr="002732A7">
              <w:t xml:space="preserve"> (IDS), role AI v automatizaci bezpečnostních procesů)</w:t>
            </w:r>
            <w:r>
              <w:t>, p</w:t>
            </w:r>
            <w:r w:rsidRPr="002732A7">
              <w:t xml:space="preserve">enetrační testování, postupy a metodiky (moderní metodiky penetračního testování, nástroje a techniky (např. </w:t>
            </w:r>
            <w:proofErr w:type="spellStart"/>
            <w:r w:rsidRPr="002732A7">
              <w:t>Metasploit</w:t>
            </w:r>
            <w:proofErr w:type="spellEnd"/>
            <w:r w:rsidRPr="002732A7">
              <w:t xml:space="preserve">, </w:t>
            </w:r>
            <w:proofErr w:type="spellStart"/>
            <w:r w:rsidRPr="002732A7">
              <w:t>Burp</w:t>
            </w:r>
            <w:proofErr w:type="spellEnd"/>
            <w:r w:rsidRPr="002732A7">
              <w:t xml:space="preserve"> </w:t>
            </w:r>
            <w:proofErr w:type="spellStart"/>
            <w:r w:rsidRPr="002732A7">
              <w:t>Suite</w:t>
            </w:r>
            <w:proofErr w:type="spellEnd"/>
            <w:r w:rsidRPr="002732A7">
              <w:t>), etické aspekty a legální rámce penetračního testování)</w:t>
            </w:r>
            <w:r>
              <w:t>, O</w:t>
            </w:r>
            <w:r w:rsidRPr="002732A7">
              <w:t xml:space="preserve">WASP (Open Web </w:t>
            </w:r>
            <w:proofErr w:type="spellStart"/>
            <w:r w:rsidRPr="002732A7">
              <w:t>Application</w:t>
            </w:r>
            <w:proofErr w:type="spellEnd"/>
            <w:r w:rsidRPr="002732A7">
              <w:t xml:space="preserve"> </w:t>
            </w:r>
            <w:proofErr w:type="spellStart"/>
            <w:r w:rsidRPr="002732A7">
              <w:t>Security</w:t>
            </w:r>
            <w:proofErr w:type="spellEnd"/>
            <w:r w:rsidRPr="002732A7">
              <w:t xml:space="preserve"> Project - přehled nejnovějších OWASP Top Ten hrozeb, metodiky a nástroje pro zabezpečení webových aplikací)</w:t>
            </w:r>
            <w:r>
              <w:t>, u</w:t>
            </w:r>
            <w:r w:rsidRPr="002732A7">
              <w:t>mělá inteligence v rukách útočníků (využití AI pro automatizaci útoků, generativní AI a její potenciál v tvorbě škodlivého kódu, detekce a obrana proti AI-</w:t>
            </w:r>
            <w:proofErr w:type="spellStart"/>
            <w:r w:rsidRPr="002732A7">
              <w:t>based</w:t>
            </w:r>
            <w:proofErr w:type="spellEnd"/>
            <w:r w:rsidRPr="002732A7">
              <w:t xml:space="preserve"> útokům)</w:t>
            </w:r>
            <w:r>
              <w:t>, g</w:t>
            </w:r>
            <w:r w:rsidRPr="002732A7">
              <w:t>enerativní AI v kybernetické bezpečnosti (využití generativních modelů pro simulaci útoků a obrany, role AI v tvorbě bezpečnostních politik a pravidel, praktické aplikace generativní AI v kybernetické bezpečnosti)</w:t>
            </w:r>
            <w:r>
              <w:t>, m</w:t>
            </w:r>
            <w:r w:rsidRPr="002732A7">
              <w:t>oderní nástroje a platformy pro kybernetickou bezpečnost (analýzu logů, analýza síťové infrastruktury, forenzní analýza, bezpečnost mobilních a komunikačních technologií).</w:t>
            </w:r>
          </w:p>
          <w:p w14:paraId="333861AF" w14:textId="77777777" w:rsidR="008451FC" w:rsidRDefault="008451FC" w:rsidP="002217F3">
            <w:pPr>
              <w:jc w:val="both"/>
            </w:pPr>
          </w:p>
          <w:p w14:paraId="15084507" w14:textId="77777777" w:rsidR="008451FC" w:rsidRDefault="008451FC" w:rsidP="002217F3">
            <w:pPr>
              <w:jc w:val="both"/>
            </w:pPr>
            <w:r>
              <w:t>Výsledky učení: s</w:t>
            </w:r>
            <w:r w:rsidRPr="002732A7">
              <w:t>tudenti se zaměří na studium a výzkum pokročilých technik z výše uvedených oblastí a integrují je do zadaného tématu souvisejícím s tématem disertační práce. Absolventi předmětu budou schopni navrhovat a implementovat pokročilé systémy pro automatizované zpracování a analýzy dat s využitím nejmodernějších SW technik, s ohledem na platnou legislativu a také s využitím umělé inteligence</w:t>
            </w:r>
            <w:r>
              <w:t>.</w:t>
            </w:r>
          </w:p>
          <w:p w14:paraId="794CD7D6" w14:textId="77777777" w:rsidR="008451FC" w:rsidRPr="002732A7" w:rsidRDefault="008451FC" w:rsidP="002217F3">
            <w:pPr>
              <w:jc w:val="both"/>
            </w:pPr>
          </w:p>
        </w:tc>
      </w:tr>
      <w:tr w:rsidR="008451FC" w:rsidRPr="002732A7" w14:paraId="74B6EF3F"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0837FEEE"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673B9B05" w14:textId="77777777" w:rsidR="008451FC" w:rsidRPr="002732A7" w:rsidRDefault="008451FC" w:rsidP="002217F3">
            <w:pPr>
              <w:jc w:val="both"/>
            </w:pPr>
          </w:p>
        </w:tc>
      </w:tr>
      <w:tr w:rsidR="008451FC" w:rsidRPr="002732A7" w14:paraId="48C1A74F" w14:textId="77777777" w:rsidTr="002217F3">
        <w:trPr>
          <w:trHeight w:val="2354"/>
        </w:trPr>
        <w:tc>
          <w:tcPr>
            <w:tcW w:w="9855" w:type="dxa"/>
            <w:gridSpan w:val="9"/>
            <w:tcBorders>
              <w:top w:val="nil"/>
              <w:bottom w:val="single" w:sz="4" w:space="0" w:color="auto"/>
            </w:tcBorders>
          </w:tcPr>
          <w:p w14:paraId="29053B53" w14:textId="77777777" w:rsidR="008451FC" w:rsidRPr="002732A7" w:rsidRDefault="008451FC" w:rsidP="002217F3">
            <w:pPr>
              <w:jc w:val="both"/>
            </w:pPr>
            <w:r w:rsidRPr="002732A7">
              <w:t xml:space="preserve">Výuka bude probíhat formou konzultací na zadané téma konkrétního odborného problému dohodnutého s vyučujícím. Zadané téma souvisí a propojuje obsah předmětu i s tématem disertační práce studenta. Budou konzultovány teoretické koncepty, praktické ukázky a analýzy reálných datových sad z oblasti kybernetické bezpečnosti. Studenti budou aktivně zapojeni při přípravě projektové práce směřující k vyřešení zadaného problému. Použity budou moderní nástroje a platformy pro kybernetickou bezpečnost, např. nástroje pro analýzu logů, analýzu infrastruktury, forenzní analýzu, penetrační testování, a bezpečnost mobilních technologií. Konkrétně se bude jednat o programovací nástroje jako Python s příslušnými balíčky (např. </w:t>
            </w:r>
            <w:proofErr w:type="spellStart"/>
            <w:r w:rsidRPr="002732A7">
              <w:t>Scikit-learn</w:t>
            </w:r>
            <w:proofErr w:type="spellEnd"/>
            <w:r w:rsidRPr="002732A7">
              <w:t xml:space="preserve">, </w:t>
            </w:r>
            <w:proofErr w:type="spellStart"/>
            <w:r w:rsidRPr="002732A7">
              <w:t>Pandas</w:t>
            </w:r>
            <w:proofErr w:type="spellEnd"/>
            <w:r w:rsidRPr="002732A7">
              <w:t xml:space="preserve">), nástroje pro analýzu sítí (např. </w:t>
            </w:r>
            <w:proofErr w:type="spellStart"/>
            <w:r w:rsidRPr="002732A7">
              <w:t>Wireshark</w:t>
            </w:r>
            <w:proofErr w:type="spellEnd"/>
            <w:r w:rsidRPr="002732A7">
              <w:t xml:space="preserve">, </w:t>
            </w:r>
            <w:proofErr w:type="spellStart"/>
            <w:r w:rsidRPr="002732A7">
              <w:t>Fortigate</w:t>
            </w:r>
            <w:proofErr w:type="spellEnd"/>
            <w:r w:rsidRPr="002732A7">
              <w:t xml:space="preserve"> firewall + </w:t>
            </w:r>
            <w:proofErr w:type="spellStart"/>
            <w:r w:rsidRPr="002732A7">
              <w:t>Fortianalyzer</w:t>
            </w:r>
            <w:proofErr w:type="spellEnd"/>
            <w:r w:rsidRPr="002732A7">
              <w:t xml:space="preserve">), nástroje pro forenzní analýzu (např. </w:t>
            </w:r>
            <w:proofErr w:type="spellStart"/>
            <w:r w:rsidRPr="002732A7">
              <w:t>Autopsy</w:t>
            </w:r>
            <w:proofErr w:type="spellEnd"/>
            <w:r w:rsidRPr="002732A7">
              <w:t xml:space="preserve">), nástroje pro penetrační testování (např. </w:t>
            </w:r>
            <w:proofErr w:type="spellStart"/>
            <w:r w:rsidRPr="002732A7">
              <w:t>Penterep</w:t>
            </w:r>
            <w:proofErr w:type="spellEnd"/>
            <w:r w:rsidRPr="002732A7">
              <w:t xml:space="preserve">, </w:t>
            </w:r>
            <w:proofErr w:type="spellStart"/>
            <w:r w:rsidRPr="002732A7">
              <w:t>Metasploit</w:t>
            </w:r>
            <w:proofErr w:type="spellEnd"/>
            <w:r w:rsidRPr="002732A7">
              <w:t>), a další specializované platformy a software používané v oblasti ochrany informačních a komunikačních systémů.</w:t>
            </w:r>
          </w:p>
        </w:tc>
      </w:tr>
      <w:tr w:rsidR="008451FC" w:rsidRPr="002732A7" w14:paraId="717C58B5" w14:textId="77777777" w:rsidTr="002217F3">
        <w:trPr>
          <w:trHeight w:val="265"/>
        </w:trPr>
        <w:tc>
          <w:tcPr>
            <w:tcW w:w="3653" w:type="dxa"/>
            <w:gridSpan w:val="3"/>
            <w:tcBorders>
              <w:top w:val="single" w:sz="4" w:space="0" w:color="auto"/>
            </w:tcBorders>
            <w:shd w:val="clear" w:color="auto" w:fill="F7CAAC"/>
          </w:tcPr>
          <w:p w14:paraId="483C5877"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4E1AB41B" w14:textId="77777777" w:rsidR="008451FC" w:rsidRPr="002732A7" w:rsidRDefault="008451FC" w:rsidP="002217F3">
            <w:pPr>
              <w:jc w:val="both"/>
            </w:pPr>
          </w:p>
        </w:tc>
      </w:tr>
      <w:tr w:rsidR="008451FC" w:rsidRPr="002732A7" w14:paraId="73A09CBA" w14:textId="77777777" w:rsidTr="002217F3">
        <w:trPr>
          <w:trHeight w:val="1497"/>
        </w:trPr>
        <w:tc>
          <w:tcPr>
            <w:tcW w:w="9855" w:type="dxa"/>
            <w:gridSpan w:val="9"/>
            <w:tcBorders>
              <w:top w:val="nil"/>
            </w:tcBorders>
          </w:tcPr>
          <w:p w14:paraId="4A63FCFB" w14:textId="77777777" w:rsidR="008451FC" w:rsidRPr="002732A7" w:rsidRDefault="008451FC" w:rsidP="002217F3">
            <w:r w:rsidRPr="002732A7">
              <w:rPr>
                <w:b/>
                <w:i/>
              </w:rPr>
              <w:t>Povinná literatura:</w:t>
            </w:r>
            <w:r w:rsidRPr="002732A7">
              <w:t xml:space="preserve"> </w:t>
            </w:r>
          </w:p>
          <w:p w14:paraId="78ED124E" w14:textId="77777777" w:rsidR="008451FC" w:rsidRPr="002732A7" w:rsidRDefault="008451FC" w:rsidP="002217F3">
            <w:pPr>
              <w:jc w:val="both"/>
            </w:pPr>
            <w:r w:rsidRPr="002732A7">
              <w:t xml:space="preserve">T </w:t>
            </w:r>
            <w:proofErr w:type="spellStart"/>
            <w:r w:rsidRPr="002732A7">
              <w:t>Governance</w:t>
            </w:r>
            <w:proofErr w:type="spellEnd"/>
            <w:r w:rsidRPr="002732A7">
              <w:t xml:space="preserve"> </w:t>
            </w:r>
            <w:proofErr w:type="spellStart"/>
            <w:r w:rsidRPr="002732A7">
              <w:t>Privacy</w:t>
            </w:r>
            <w:proofErr w:type="spellEnd"/>
            <w:r w:rsidRPr="002732A7">
              <w:t xml:space="preserve"> Team. </w:t>
            </w:r>
            <w:r w:rsidRPr="001D499C">
              <w:rPr>
                <w:i/>
                <w:iCs/>
              </w:rPr>
              <w:t xml:space="preserve">EU General Data </w:t>
            </w:r>
            <w:proofErr w:type="spellStart"/>
            <w:r w:rsidRPr="001D499C">
              <w:rPr>
                <w:i/>
                <w:iCs/>
              </w:rPr>
              <w:t>Protection</w:t>
            </w:r>
            <w:proofErr w:type="spellEnd"/>
            <w:r w:rsidRPr="001D499C">
              <w:rPr>
                <w:i/>
                <w:iCs/>
              </w:rPr>
              <w:t xml:space="preserve"> </w:t>
            </w:r>
            <w:proofErr w:type="spellStart"/>
            <w:r w:rsidRPr="001D499C">
              <w:rPr>
                <w:i/>
                <w:iCs/>
              </w:rPr>
              <w:t>Regulation</w:t>
            </w:r>
            <w:proofErr w:type="spellEnd"/>
            <w:r w:rsidRPr="001D499C">
              <w:rPr>
                <w:i/>
                <w:iCs/>
              </w:rPr>
              <w:t xml:space="preserve"> (GDPR): An </w:t>
            </w:r>
            <w:proofErr w:type="spellStart"/>
            <w:r w:rsidRPr="001D499C">
              <w:rPr>
                <w:i/>
                <w:iCs/>
              </w:rPr>
              <w:t>Implementation</w:t>
            </w:r>
            <w:proofErr w:type="spellEnd"/>
            <w:r w:rsidRPr="001D499C">
              <w:rPr>
                <w:i/>
                <w:iCs/>
              </w:rPr>
              <w:t xml:space="preserve"> and </w:t>
            </w:r>
            <w:proofErr w:type="spellStart"/>
            <w:r w:rsidRPr="001D499C">
              <w:rPr>
                <w:i/>
                <w:iCs/>
              </w:rPr>
              <w:t>Compliance</w:t>
            </w:r>
            <w:proofErr w:type="spellEnd"/>
            <w:r w:rsidRPr="001D499C">
              <w:rPr>
                <w:i/>
                <w:iCs/>
              </w:rPr>
              <w:t xml:space="preserve"> </w:t>
            </w:r>
            <w:proofErr w:type="spellStart"/>
            <w:r w:rsidRPr="001D499C">
              <w:rPr>
                <w:i/>
                <w:iCs/>
              </w:rPr>
              <w:t>Guide</w:t>
            </w:r>
            <w:proofErr w:type="spellEnd"/>
            <w:r w:rsidRPr="002732A7">
              <w:t xml:space="preserve">. </w:t>
            </w:r>
            <w:proofErr w:type="spellStart"/>
            <w:r w:rsidRPr="002732A7">
              <w:t>Cambridgeshire</w:t>
            </w:r>
            <w:proofErr w:type="spellEnd"/>
            <w:r w:rsidRPr="002732A7">
              <w:t xml:space="preserve">: IT </w:t>
            </w:r>
            <w:proofErr w:type="spellStart"/>
            <w:r w:rsidRPr="002732A7">
              <w:t>Governance</w:t>
            </w:r>
            <w:proofErr w:type="spellEnd"/>
            <w:r w:rsidRPr="002732A7">
              <w:t xml:space="preserve"> </w:t>
            </w:r>
            <w:proofErr w:type="spellStart"/>
            <w:r w:rsidRPr="002732A7">
              <w:t>Publishing</w:t>
            </w:r>
            <w:proofErr w:type="spellEnd"/>
            <w:r w:rsidRPr="002732A7">
              <w:t>, 2020. ISBN 978-1787780684.</w:t>
            </w:r>
          </w:p>
          <w:p w14:paraId="39E43478" w14:textId="77777777" w:rsidR="008451FC" w:rsidRPr="002732A7" w:rsidRDefault="008451FC" w:rsidP="002217F3">
            <w:pPr>
              <w:jc w:val="both"/>
            </w:pPr>
            <w:r w:rsidRPr="002732A7">
              <w:t xml:space="preserve">AUDEVART, A. </w:t>
            </w:r>
            <w:proofErr w:type="spellStart"/>
            <w:r w:rsidRPr="00072F40">
              <w:rPr>
                <w:i/>
              </w:rPr>
              <w:t>Generative</w:t>
            </w:r>
            <w:proofErr w:type="spellEnd"/>
            <w:r w:rsidRPr="00072F40">
              <w:rPr>
                <w:i/>
              </w:rPr>
              <w:t xml:space="preserve"> </w:t>
            </w:r>
            <w:proofErr w:type="spellStart"/>
            <w:r w:rsidRPr="00072F40">
              <w:rPr>
                <w:i/>
              </w:rPr>
              <w:t>Adversarial</w:t>
            </w:r>
            <w:proofErr w:type="spellEnd"/>
            <w:r w:rsidRPr="00072F40">
              <w:rPr>
                <w:i/>
              </w:rPr>
              <w:t xml:space="preserve"> </w:t>
            </w:r>
            <w:proofErr w:type="spellStart"/>
            <w:r w:rsidRPr="00072F40">
              <w:rPr>
                <w:i/>
              </w:rPr>
              <w:t>Networks</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Beginners</w:t>
            </w:r>
            <w:proofErr w:type="spellEnd"/>
            <w:r w:rsidRPr="00072F40">
              <w:rPr>
                <w:i/>
              </w:rPr>
              <w:t xml:space="preserve">: </w:t>
            </w:r>
            <w:proofErr w:type="spellStart"/>
            <w:r w:rsidRPr="00072F40">
              <w:rPr>
                <w:i/>
              </w:rPr>
              <w:t>Generate</w:t>
            </w:r>
            <w:proofErr w:type="spellEnd"/>
            <w:r w:rsidRPr="00072F40">
              <w:rPr>
                <w:i/>
              </w:rPr>
              <w:t xml:space="preserve"> </w:t>
            </w:r>
            <w:proofErr w:type="spellStart"/>
            <w:r w:rsidRPr="00072F40">
              <w:rPr>
                <w:i/>
              </w:rPr>
              <w:t>Synthetic</w:t>
            </w:r>
            <w:proofErr w:type="spellEnd"/>
            <w:r w:rsidRPr="00072F40">
              <w:rPr>
                <w:i/>
              </w:rPr>
              <w:t xml:space="preserve"> Data </w:t>
            </w:r>
            <w:proofErr w:type="spellStart"/>
            <w:r w:rsidRPr="00072F40">
              <w:rPr>
                <w:i/>
              </w:rPr>
              <w:t>for</w:t>
            </w:r>
            <w:proofErr w:type="spellEnd"/>
            <w:r w:rsidRPr="00072F40">
              <w:rPr>
                <w:i/>
              </w:rPr>
              <w:t xml:space="preserve"> </w:t>
            </w:r>
            <w:proofErr w:type="spellStart"/>
            <w:r w:rsidRPr="00072F40">
              <w:rPr>
                <w:i/>
              </w:rPr>
              <w:t>Deep</w:t>
            </w:r>
            <w:proofErr w:type="spellEnd"/>
            <w:r w:rsidRPr="00072F40">
              <w:rPr>
                <w:i/>
              </w:rPr>
              <w:t xml:space="preserve"> Learning</w:t>
            </w:r>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978-1800562265.</w:t>
            </w:r>
          </w:p>
          <w:p w14:paraId="02BDBC6F" w14:textId="77777777" w:rsidR="008451FC" w:rsidRDefault="008451FC" w:rsidP="002217F3">
            <w:pPr>
              <w:jc w:val="both"/>
            </w:pPr>
            <w:r w:rsidRPr="002732A7">
              <w:t xml:space="preserve">BRYCE, C., MILLER, P. </w:t>
            </w:r>
            <w:proofErr w:type="spellStart"/>
            <w:r w:rsidRPr="00072F40">
              <w:rPr>
                <w:i/>
              </w:rPr>
              <w:t>Mastering</w:t>
            </w:r>
            <w:proofErr w:type="spellEnd"/>
            <w:r w:rsidRPr="00072F40">
              <w:rPr>
                <w:i/>
              </w:rPr>
              <w:t xml:space="preserve"> Python </w:t>
            </w:r>
            <w:proofErr w:type="spellStart"/>
            <w:r w:rsidRPr="00072F40">
              <w:rPr>
                <w:i/>
              </w:rPr>
              <w:t>forensics</w:t>
            </w:r>
            <w:proofErr w:type="spellEnd"/>
            <w:r w:rsidRPr="00072F40">
              <w:rPr>
                <w:i/>
              </w:rPr>
              <w:t xml:space="preserve">: </w:t>
            </w:r>
            <w:proofErr w:type="spellStart"/>
            <w:r w:rsidRPr="00072F40">
              <w:rPr>
                <w:i/>
              </w:rPr>
              <w:t>Uncover</w:t>
            </w:r>
            <w:proofErr w:type="spellEnd"/>
            <w:r w:rsidRPr="00072F40">
              <w:rPr>
                <w:i/>
              </w:rPr>
              <w:t xml:space="preserve"> </w:t>
            </w:r>
            <w:proofErr w:type="spellStart"/>
            <w:r w:rsidRPr="00072F40">
              <w:rPr>
                <w:i/>
              </w:rPr>
              <w:t>digital</w:t>
            </w:r>
            <w:proofErr w:type="spellEnd"/>
            <w:r w:rsidRPr="00072F40">
              <w:rPr>
                <w:i/>
              </w:rPr>
              <w:t xml:space="preserve"> evidence and </w:t>
            </w:r>
            <w:proofErr w:type="spellStart"/>
            <w:r w:rsidRPr="00072F40">
              <w:rPr>
                <w:i/>
              </w:rPr>
              <w:t>perform</w:t>
            </w:r>
            <w:proofErr w:type="spellEnd"/>
            <w:r w:rsidRPr="00072F40">
              <w:rPr>
                <w:i/>
              </w:rPr>
              <w:t xml:space="preserve"> </w:t>
            </w:r>
            <w:proofErr w:type="spellStart"/>
            <w:r w:rsidRPr="00072F40">
              <w:rPr>
                <w:i/>
              </w:rPr>
              <w:t>comprehensive</w:t>
            </w:r>
            <w:proofErr w:type="spellEnd"/>
            <w:r w:rsidRPr="00072F40">
              <w:rPr>
                <w:i/>
              </w:rPr>
              <w:t xml:space="preserve"> </w:t>
            </w:r>
            <w:proofErr w:type="spellStart"/>
            <w:r w:rsidRPr="00072F40">
              <w:rPr>
                <w:i/>
              </w:rPr>
              <w:t>investigations</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ease</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978-1838648322.</w:t>
            </w:r>
          </w:p>
          <w:p w14:paraId="43F2A3D3" w14:textId="77777777" w:rsidR="008451FC" w:rsidRPr="002732A7" w:rsidRDefault="008451FC" w:rsidP="002217F3">
            <w:pPr>
              <w:jc w:val="both"/>
            </w:pPr>
            <w:r w:rsidRPr="002732A7">
              <w:lastRenderedPageBreak/>
              <w:t xml:space="preserve">SZULIK, M. </w:t>
            </w:r>
            <w:proofErr w:type="spellStart"/>
            <w:r w:rsidRPr="00072F40">
              <w:rPr>
                <w:i/>
              </w:rPr>
              <w:t>Hands</w:t>
            </w:r>
            <w:proofErr w:type="spellEnd"/>
            <w:r w:rsidRPr="00072F40">
              <w:rPr>
                <w:i/>
              </w:rPr>
              <w:t xml:space="preserve">-On </w:t>
            </w:r>
            <w:proofErr w:type="spellStart"/>
            <w:r w:rsidRPr="00072F40">
              <w:rPr>
                <w:i/>
              </w:rPr>
              <w:t>Penetration</w:t>
            </w:r>
            <w:proofErr w:type="spellEnd"/>
            <w:r w:rsidRPr="00072F40">
              <w:rPr>
                <w:i/>
              </w:rPr>
              <w:t xml:space="preserve"> Testing </w:t>
            </w:r>
            <w:proofErr w:type="spellStart"/>
            <w:r w:rsidRPr="00072F40">
              <w:rPr>
                <w:i/>
              </w:rPr>
              <w:t>with</w:t>
            </w:r>
            <w:proofErr w:type="spellEnd"/>
            <w:r w:rsidRPr="00072F40">
              <w:rPr>
                <w:i/>
              </w:rPr>
              <w:t xml:space="preserve"> </w:t>
            </w:r>
            <w:proofErr w:type="spellStart"/>
            <w:r w:rsidRPr="00072F40">
              <w:rPr>
                <w:i/>
              </w:rPr>
              <w:t>Kali</w:t>
            </w:r>
            <w:proofErr w:type="spellEnd"/>
            <w:r w:rsidRPr="00072F40">
              <w:rPr>
                <w:i/>
              </w:rPr>
              <w:t xml:space="preserve"> </w:t>
            </w:r>
            <w:proofErr w:type="spellStart"/>
            <w:r w:rsidRPr="00072F40">
              <w:rPr>
                <w:i/>
              </w:rPr>
              <w:t>NetHunter</w:t>
            </w:r>
            <w:proofErr w:type="spellEnd"/>
            <w:r w:rsidRPr="00072F40">
              <w:rPr>
                <w:i/>
              </w:rPr>
              <w:t xml:space="preserve">: A </w:t>
            </w:r>
            <w:proofErr w:type="spellStart"/>
            <w:r w:rsidRPr="00072F40">
              <w:rPr>
                <w:i/>
              </w:rPr>
              <w:t>complete</w:t>
            </w:r>
            <w:proofErr w:type="spellEnd"/>
            <w:r w:rsidRPr="00072F40">
              <w:rPr>
                <w:i/>
              </w:rPr>
              <w:t xml:space="preserve"> </w:t>
            </w:r>
            <w:proofErr w:type="spellStart"/>
            <w:r w:rsidRPr="00072F40">
              <w:rPr>
                <w:i/>
              </w:rPr>
              <w:t>guide</w:t>
            </w:r>
            <w:proofErr w:type="spellEnd"/>
            <w:r w:rsidRPr="00072F40">
              <w:rPr>
                <w:i/>
              </w:rPr>
              <w:t xml:space="preserve"> to </w:t>
            </w:r>
            <w:proofErr w:type="spellStart"/>
            <w:r w:rsidRPr="00072F40">
              <w:rPr>
                <w:i/>
              </w:rPr>
              <w:t>pentesting</w:t>
            </w:r>
            <w:proofErr w:type="spellEnd"/>
            <w:r w:rsidRPr="00072F40">
              <w:rPr>
                <w:i/>
              </w:rPr>
              <w:t xml:space="preserve"> </w:t>
            </w:r>
            <w:proofErr w:type="spellStart"/>
            <w:r w:rsidRPr="00072F40">
              <w:rPr>
                <w:i/>
              </w:rPr>
              <w:t>with</w:t>
            </w:r>
            <w:proofErr w:type="spellEnd"/>
            <w:r w:rsidRPr="00072F40">
              <w:rPr>
                <w:i/>
              </w:rPr>
              <w:t xml:space="preserve"> </w:t>
            </w:r>
            <w:proofErr w:type="spellStart"/>
            <w:r w:rsidRPr="00072F40">
              <w:rPr>
                <w:i/>
              </w:rPr>
              <w:t>Kali</w:t>
            </w:r>
            <w:proofErr w:type="spellEnd"/>
            <w:r w:rsidRPr="00072F40">
              <w:rPr>
                <w:i/>
              </w:rPr>
              <w:t xml:space="preserve"> Linux and </w:t>
            </w:r>
            <w:proofErr w:type="spellStart"/>
            <w:r w:rsidRPr="00072F40">
              <w:rPr>
                <w:i/>
              </w:rPr>
              <w:t>the</w:t>
            </w:r>
            <w:proofErr w:type="spellEnd"/>
            <w:r w:rsidRPr="00072F40">
              <w:rPr>
                <w:i/>
              </w:rPr>
              <w:t xml:space="preserve"> </w:t>
            </w:r>
            <w:proofErr w:type="spellStart"/>
            <w:r w:rsidRPr="00072F40">
              <w:rPr>
                <w:i/>
              </w:rPr>
              <w:t>NetHunter</w:t>
            </w:r>
            <w:proofErr w:type="spellEnd"/>
            <w:r w:rsidRPr="002732A7">
              <w:t xml:space="preserve">. Birmingham: </w:t>
            </w:r>
            <w:proofErr w:type="spellStart"/>
            <w:r w:rsidRPr="002732A7">
              <w:t>Packt</w:t>
            </w:r>
            <w:proofErr w:type="spellEnd"/>
            <w:r w:rsidRPr="002732A7">
              <w:t xml:space="preserve"> </w:t>
            </w:r>
            <w:proofErr w:type="spellStart"/>
            <w:r w:rsidRPr="002732A7">
              <w:t>Publishing</w:t>
            </w:r>
            <w:proofErr w:type="spellEnd"/>
            <w:r w:rsidRPr="002732A7">
              <w:t>, 2021. ISBN 978-1838640807.</w:t>
            </w:r>
          </w:p>
          <w:p w14:paraId="4E83A3A8" w14:textId="77777777" w:rsidR="008451FC" w:rsidRPr="002732A7" w:rsidRDefault="008451FC" w:rsidP="002217F3">
            <w:pPr>
              <w:rPr>
                <w:lang w:val="en-GB"/>
              </w:rPr>
            </w:pPr>
            <w:r w:rsidRPr="002732A7">
              <w:t xml:space="preserve">ROUNTREE, D., RAWAL, B. S. </w:t>
            </w:r>
            <w:proofErr w:type="spellStart"/>
            <w:r w:rsidRPr="00072F40">
              <w:rPr>
                <w:i/>
              </w:rPr>
              <w:t>Artificial</w:t>
            </w:r>
            <w:proofErr w:type="spellEnd"/>
            <w:r w:rsidRPr="00072F40">
              <w:rPr>
                <w:i/>
              </w:rPr>
              <w:t xml:space="preserve"> </w:t>
            </w:r>
            <w:proofErr w:type="spellStart"/>
            <w:r w:rsidRPr="00072F40">
              <w:rPr>
                <w:i/>
              </w:rPr>
              <w:t>Intelligence</w:t>
            </w:r>
            <w:proofErr w:type="spellEnd"/>
            <w:r w:rsidRPr="00072F40">
              <w:rPr>
                <w:i/>
              </w:rPr>
              <w:t xml:space="preserve"> and </w:t>
            </w:r>
            <w:proofErr w:type="spellStart"/>
            <w:r w:rsidRPr="00072F40">
              <w:rPr>
                <w:i/>
              </w:rPr>
              <w:t>Machine</w:t>
            </w:r>
            <w:proofErr w:type="spellEnd"/>
            <w:r w:rsidRPr="00072F40">
              <w:rPr>
                <w:i/>
              </w:rPr>
              <w:t xml:space="preserve"> Learning </w:t>
            </w:r>
            <w:proofErr w:type="spellStart"/>
            <w:r w:rsidRPr="00072F40">
              <w:rPr>
                <w:i/>
              </w:rPr>
              <w:t>for</w:t>
            </w:r>
            <w:proofErr w:type="spellEnd"/>
            <w:r w:rsidRPr="00072F40">
              <w:rPr>
                <w:i/>
              </w:rPr>
              <w:t xml:space="preserve"> Network </w:t>
            </w:r>
            <w:proofErr w:type="spellStart"/>
            <w:r w:rsidRPr="00072F40">
              <w:rPr>
                <w:i/>
              </w:rPr>
              <w:t>Security</w:t>
            </w:r>
            <w:proofErr w:type="spellEnd"/>
            <w:r w:rsidRPr="002732A7">
              <w:t xml:space="preserve">. </w:t>
            </w:r>
            <w:proofErr w:type="spellStart"/>
            <w:r w:rsidRPr="002732A7">
              <w:t>Berkeley</w:t>
            </w:r>
            <w:proofErr w:type="spellEnd"/>
            <w:r w:rsidRPr="002732A7">
              <w:t xml:space="preserve">: </w:t>
            </w:r>
            <w:proofErr w:type="spellStart"/>
            <w:r w:rsidRPr="002732A7">
              <w:t>Apress</w:t>
            </w:r>
            <w:proofErr w:type="spellEnd"/>
            <w:r w:rsidRPr="002732A7">
              <w:t>, 2021. ISBN 978-1484264134.</w:t>
            </w:r>
          </w:p>
          <w:p w14:paraId="2B2A31E2" w14:textId="77777777" w:rsidR="008451FC" w:rsidRPr="002732A7" w:rsidRDefault="008451FC" w:rsidP="002217F3"/>
          <w:p w14:paraId="0CC87A61" w14:textId="77777777" w:rsidR="008451FC" w:rsidRPr="002732A7" w:rsidRDefault="008451FC" w:rsidP="002217F3">
            <w:r w:rsidRPr="002732A7">
              <w:rPr>
                <w:b/>
                <w:i/>
              </w:rPr>
              <w:t>Doporučená literatura:</w:t>
            </w:r>
            <w:r w:rsidRPr="002732A7">
              <w:t xml:space="preserve"> </w:t>
            </w:r>
          </w:p>
          <w:p w14:paraId="020B9576" w14:textId="77777777" w:rsidR="008451FC" w:rsidRPr="002732A7" w:rsidRDefault="008451FC" w:rsidP="002217F3">
            <w:pPr>
              <w:jc w:val="both"/>
            </w:pPr>
            <w:r w:rsidRPr="002732A7">
              <w:t xml:space="preserve">BEJTLICH, R. </w:t>
            </w:r>
            <w:proofErr w:type="spellStart"/>
            <w:r w:rsidRPr="00072F40">
              <w:rPr>
                <w:i/>
              </w:rPr>
              <w:t>The</w:t>
            </w:r>
            <w:proofErr w:type="spellEnd"/>
            <w:r w:rsidRPr="00072F40">
              <w:rPr>
                <w:i/>
              </w:rPr>
              <w:t xml:space="preserve"> </w:t>
            </w:r>
            <w:proofErr w:type="spellStart"/>
            <w:r w:rsidRPr="00072F40">
              <w:rPr>
                <w:i/>
              </w:rPr>
              <w:t>Practice</w:t>
            </w:r>
            <w:proofErr w:type="spellEnd"/>
            <w:r w:rsidRPr="00072F40">
              <w:rPr>
                <w:i/>
              </w:rPr>
              <w:t xml:space="preserve"> </w:t>
            </w:r>
            <w:proofErr w:type="spellStart"/>
            <w:r w:rsidRPr="00072F40">
              <w:rPr>
                <w:i/>
              </w:rPr>
              <w:t>of</w:t>
            </w:r>
            <w:proofErr w:type="spellEnd"/>
            <w:r w:rsidRPr="00072F40">
              <w:rPr>
                <w:i/>
              </w:rPr>
              <w:t xml:space="preserve"> Network </w:t>
            </w:r>
            <w:proofErr w:type="spellStart"/>
            <w:r w:rsidRPr="00072F40">
              <w:rPr>
                <w:i/>
              </w:rPr>
              <w:t>Security</w:t>
            </w:r>
            <w:proofErr w:type="spellEnd"/>
            <w:r w:rsidRPr="00072F40">
              <w:rPr>
                <w:i/>
              </w:rPr>
              <w:t xml:space="preserve"> Monitoring: </w:t>
            </w:r>
            <w:proofErr w:type="spellStart"/>
            <w:r w:rsidRPr="00072F40">
              <w:rPr>
                <w:i/>
              </w:rPr>
              <w:t>Understanding</w:t>
            </w:r>
            <w:proofErr w:type="spellEnd"/>
            <w:r w:rsidRPr="00072F40">
              <w:rPr>
                <w:i/>
              </w:rPr>
              <w:t xml:space="preserve"> Incident </w:t>
            </w:r>
            <w:proofErr w:type="spellStart"/>
            <w:r w:rsidRPr="00072F40">
              <w:rPr>
                <w:i/>
              </w:rPr>
              <w:t>Detection</w:t>
            </w:r>
            <w:proofErr w:type="spellEnd"/>
            <w:r w:rsidRPr="00072F40">
              <w:rPr>
                <w:i/>
              </w:rPr>
              <w:t xml:space="preserve"> and Response</w:t>
            </w:r>
            <w:r w:rsidRPr="002732A7">
              <w:t xml:space="preserve">. San Francisco: No </w:t>
            </w:r>
            <w:proofErr w:type="spellStart"/>
            <w:r w:rsidRPr="002732A7">
              <w:t>Starch</w:t>
            </w:r>
            <w:proofErr w:type="spellEnd"/>
            <w:r w:rsidRPr="002732A7">
              <w:t xml:space="preserve"> </w:t>
            </w:r>
            <w:proofErr w:type="spellStart"/>
            <w:r w:rsidRPr="002732A7">
              <w:t>Press</w:t>
            </w:r>
            <w:proofErr w:type="spellEnd"/>
            <w:r w:rsidRPr="002732A7">
              <w:t>, 2013. ISBN 978-1593275099.</w:t>
            </w:r>
          </w:p>
          <w:p w14:paraId="11718884" w14:textId="77777777" w:rsidR="008451FC" w:rsidRPr="002732A7" w:rsidRDefault="008451FC" w:rsidP="002217F3">
            <w:pPr>
              <w:jc w:val="both"/>
            </w:pPr>
            <w:r w:rsidRPr="002732A7">
              <w:t xml:space="preserve">CHIO, C., FREEMAN, D. </w:t>
            </w:r>
            <w:proofErr w:type="spellStart"/>
            <w:r w:rsidRPr="00072F40">
              <w:rPr>
                <w:i/>
              </w:rPr>
              <w:t>Machine</w:t>
            </w:r>
            <w:proofErr w:type="spellEnd"/>
            <w:r w:rsidRPr="00072F40">
              <w:rPr>
                <w:i/>
              </w:rPr>
              <w:t xml:space="preserve"> Learning and </w:t>
            </w:r>
            <w:proofErr w:type="spellStart"/>
            <w:r w:rsidRPr="00072F40">
              <w:rPr>
                <w:i/>
              </w:rPr>
              <w:t>Security</w:t>
            </w:r>
            <w:proofErr w:type="spellEnd"/>
            <w:r w:rsidRPr="00072F40">
              <w:rPr>
                <w:i/>
              </w:rPr>
              <w:t xml:space="preserve">: </w:t>
            </w:r>
            <w:proofErr w:type="spellStart"/>
            <w:r w:rsidRPr="00072F40">
              <w:rPr>
                <w:i/>
              </w:rPr>
              <w:t>Protecting</w:t>
            </w:r>
            <w:proofErr w:type="spellEnd"/>
            <w:r w:rsidRPr="00072F40">
              <w:rPr>
                <w:i/>
              </w:rPr>
              <w:t xml:space="preserve"> Systems </w:t>
            </w:r>
            <w:proofErr w:type="spellStart"/>
            <w:r w:rsidRPr="00072F40">
              <w:rPr>
                <w:i/>
              </w:rPr>
              <w:t>with</w:t>
            </w:r>
            <w:proofErr w:type="spellEnd"/>
            <w:r w:rsidRPr="00072F40">
              <w:rPr>
                <w:i/>
              </w:rPr>
              <w:t xml:space="preserve"> Data and </w:t>
            </w:r>
            <w:proofErr w:type="spellStart"/>
            <w:r w:rsidRPr="00072F40">
              <w:rPr>
                <w:i/>
              </w:rPr>
              <w:t>Algorithms</w:t>
            </w:r>
            <w:proofErr w:type="spellEnd"/>
            <w:r w:rsidRPr="002732A7">
              <w:t xml:space="preserve">. </w:t>
            </w:r>
            <w:proofErr w:type="spellStart"/>
            <w:r w:rsidRPr="002732A7">
              <w:t>Beijing</w:t>
            </w:r>
            <w:proofErr w:type="spellEnd"/>
            <w:r w:rsidRPr="002732A7">
              <w:t xml:space="preserve">: </w:t>
            </w:r>
            <w:proofErr w:type="spellStart"/>
            <w:r w:rsidRPr="002732A7">
              <w:t>O'Reilly</w:t>
            </w:r>
            <w:proofErr w:type="spellEnd"/>
            <w:r w:rsidRPr="002732A7">
              <w:t xml:space="preserve"> Media, 2018. ISBN 978-1491979907.</w:t>
            </w:r>
          </w:p>
          <w:p w14:paraId="4B8EEFB8" w14:textId="77777777" w:rsidR="008451FC" w:rsidRPr="002732A7" w:rsidRDefault="008451FC" w:rsidP="002217F3">
            <w:pPr>
              <w:jc w:val="both"/>
            </w:pPr>
            <w:r w:rsidRPr="002732A7">
              <w:t xml:space="preserve">STUTTARD, D., PINTO, M. </w:t>
            </w:r>
            <w:proofErr w:type="spellStart"/>
            <w:r w:rsidRPr="00072F40">
              <w:rPr>
                <w:i/>
              </w:rPr>
              <w:t>The</w:t>
            </w:r>
            <w:proofErr w:type="spellEnd"/>
            <w:r w:rsidRPr="00072F40">
              <w:rPr>
                <w:i/>
              </w:rPr>
              <w:t xml:space="preserve"> Web </w:t>
            </w:r>
            <w:proofErr w:type="spellStart"/>
            <w:r w:rsidRPr="00072F40">
              <w:rPr>
                <w:i/>
              </w:rPr>
              <w:t>Application</w:t>
            </w:r>
            <w:proofErr w:type="spellEnd"/>
            <w:r w:rsidRPr="00072F40">
              <w:rPr>
                <w:i/>
              </w:rPr>
              <w:t xml:space="preserve"> </w:t>
            </w:r>
            <w:proofErr w:type="spellStart"/>
            <w:r w:rsidRPr="00072F40">
              <w:rPr>
                <w:i/>
              </w:rPr>
              <w:t>Hacker's</w:t>
            </w:r>
            <w:proofErr w:type="spellEnd"/>
            <w:r w:rsidRPr="00072F40">
              <w:rPr>
                <w:i/>
              </w:rPr>
              <w:t xml:space="preserve"> Handbook: </w:t>
            </w:r>
            <w:proofErr w:type="spellStart"/>
            <w:r w:rsidRPr="00072F40">
              <w:rPr>
                <w:i/>
              </w:rPr>
              <w:t>Finding</w:t>
            </w:r>
            <w:proofErr w:type="spellEnd"/>
            <w:r w:rsidRPr="00072F40">
              <w:rPr>
                <w:i/>
              </w:rPr>
              <w:t xml:space="preserve"> and </w:t>
            </w:r>
            <w:proofErr w:type="spellStart"/>
            <w:r w:rsidRPr="00072F40">
              <w:rPr>
                <w:i/>
              </w:rPr>
              <w:t>Exploiting</w:t>
            </w:r>
            <w:proofErr w:type="spellEnd"/>
            <w:r w:rsidRPr="00072F40">
              <w:rPr>
                <w:i/>
              </w:rPr>
              <w:t xml:space="preserve"> </w:t>
            </w:r>
            <w:proofErr w:type="spellStart"/>
            <w:r w:rsidRPr="00072F40">
              <w:rPr>
                <w:i/>
              </w:rPr>
              <w:t>Security</w:t>
            </w:r>
            <w:proofErr w:type="spellEnd"/>
            <w:r w:rsidRPr="00072F40">
              <w:rPr>
                <w:i/>
              </w:rPr>
              <w:t xml:space="preserve"> </w:t>
            </w:r>
            <w:proofErr w:type="spellStart"/>
            <w:r w:rsidRPr="00072F40">
              <w:rPr>
                <w:i/>
              </w:rPr>
              <w:t>Flaws</w:t>
            </w:r>
            <w:proofErr w:type="spellEnd"/>
            <w:r w:rsidRPr="002732A7">
              <w:t xml:space="preserve">. </w:t>
            </w:r>
            <w:proofErr w:type="spellStart"/>
            <w:r w:rsidRPr="002732A7">
              <w:t>Indianapolis</w:t>
            </w:r>
            <w:proofErr w:type="spellEnd"/>
            <w:r w:rsidRPr="002732A7">
              <w:t xml:space="preserve">: </w:t>
            </w:r>
            <w:proofErr w:type="spellStart"/>
            <w:r w:rsidRPr="002732A7">
              <w:t>Wiley</w:t>
            </w:r>
            <w:proofErr w:type="spellEnd"/>
            <w:r w:rsidRPr="002732A7">
              <w:t>, 2011. ISBN 978-1118026472.</w:t>
            </w:r>
          </w:p>
          <w:p w14:paraId="458F466D" w14:textId="77777777" w:rsidR="008451FC" w:rsidRPr="002732A7" w:rsidRDefault="008451FC" w:rsidP="002217F3">
            <w:pPr>
              <w:jc w:val="both"/>
              <w:rPr>
                <w:lang w:val="en-GB"/>
              </w:rPr>
            </w:pPr>
            <w:r w:rsidRPr="002732A7">
              <w:rPr>
                <w:lang w:val="en-GB"/>
              </w:rPr>
              <w:t xml:space="preserve">STALLINGS, W. </w:t>
            </w:r>
            <w:r w:rsidRPr="00072F40">
              <w:rPr>
                <w:i/>
                <w:lang w:val="en-GB"/>
              </w:rPr>
              <w:t>Cryptography and Network Security: Principles and Practice</w:t>
            </w:r>
            <w:r w:rsidRPr="002732A7">
              <w:rPr>
                <w:lang w:val="en-GB"/>
              </w:rPr>
              <w:t>. Boston: Pearson, 2016. ISBN 978-0134444284.</w:t>
            </w:r>
          </w:p>
          <w:p w14:paraId="248DA29C" w14:textId="77777777" w:rsidR="008451FC" w:rsidRPr="002732A7" w:rsidRDefault="008451FC" w:rsidP="002217F3">
            <w:pPr>
              <w:jc w:val="both"/>
              <w:rPr>
                <w:lang w:val="en-GB"/>
              </w:rPr>
            </w:pPr>
            <w:r w:rsidRPr="002732A7">
              <w:rPr>
                <w:lang w:val="en-GB"/>
              </w:rPr>
              <w:t xml:space="preserve">SHOSTACK, A. </w:t>
            </w:r>
            <w:r w:rsidRPr="00072F40">
              <w:rPr>
                <w:i/>
                <w:lang w:val="en-GB"/>
              </w:rPr>
              <w:t xml:space="preserve">Threat </w:t>
            </w:r>
            <w:proofErr w:type="spellStart"/>
            <w:r w:rsidRPr="00072F40">
              <w:rPr>
                <w:i/>
                <w:lang w:val="en-GB"/>
              </w:rPr>
              <w:t>Modeling</w:t>
            </w:r>
            <w:proofErr w:type="spellEnd"/>
            <w:r w:rsidRPr="00072F40">
              <w:rPr>
                <w:i/>
                <w:lang w:val="en-GB"/>
              </w:rPr>
              <w:t>: Designing for Security</w:t>
            </w:r>
            <w:r w:rsidRPr="002732A7">
              <w:rPr>
                <w:lang w:val="en-GB"/>
              </w:rPr>
              <w:t>. Indianapolis: Wiley, 2014. ISBN 978-1118809990.</w:t>
            </w:r>
          </w:p>
          <w:p w14:paraId="68A3FA6F" w14:textId="77777777" w:rsidR="008451FC" w:rsidRPr="002732A7" w:rsidRDefault="008451FC" w:rsidP="002217F3">
            <w:pPr>
              <w:jc w:val="both"/>
            </w:pPr>
            <w:r w:rsidRPr="002732A7">
              <w:t xml:space="preserve">MURDOCH, D. </w:t>
            </w:r>
            <w:r w:rsidRPr="00072F40">
              <w:rPr>
                <w:i/>
              </w:rPr>
              <w:t xml:space="preserve">Blue Team Handbook: Incident Response </w:t>
            </w:r>
            <w:proofErr w:type="spellStart"/>
            <w:r w:rsidRPr="00072F40">
              <w:rPr>
                <w:i/>
              </w:rPr>
              <w:t>Edition</w:t>
            </w:r>
            <w:proofErr w:type="spellEnd"/>
            <w:r w:rsidRPr="00072F40">
              <w:rPr>
                <w:i/>
              </w:rPr>
              <w:t xml:space="preserve">: A </w:t>
            </w:r>
            <w:proofErr w:type="spellStart"/>
            <w:r w:rsidRPr="00072F40">
              <w:rPr>
                <w:i/>
              </w:rPr>
              <w:t>condensed</w:t>
            </w:r>
            <w:proofErr w:type="spellEnd"/>
            <w:r w:rsidRPr="00072F40">
              <w:rPr>
                <w:i/>
              </w:rPr>
              <w:t xml:space="preserve"> </w:t>
            </w:r>
            <w:proofErr w:type="spellStart"/>
            <w:r w:rsidRPr="00072F40">
              <w:rPr>
                <w:i/>
              </w:rPr>
              <w:t>field</w:t>
            </w:r>
            <w:proofErr w:type="spellEnd"/>
            <w:r w:rsidRPr="00072F40">
              <w:rPr>
                <w:i/>
              </w:rPr>
              <w:t xml:space="preserve"> </w:t>
            </w:r>
            <w:proofErr w:type="spellStart"/>
            <w:r w:rsidRPr="00072F40">
              <w:rPr>
                <w:i/>
              </w:rPr>
              <w:t>guide</w:t>
            </w:r>
            <w:proofErr w:type="spellEnd"/>
            <w:r w:rsidRPr="00072F40">
              <w:rPr>
                <w:i/>
              </w:rPr>
              <w:t xml:space="preserve"> </w:t>
            </w:r>
            <w:proofErr w:type="spellStart"/>
            <w:r w:rsidRPr="00072F40">
              <w:rPr>
                <w:i/>
              </w:rPr>
              <w:t>for</w:t>
            </w:r>
            <w:proofErr w:type="spellEnd"/>
            <w:r w:rsidRPr="00072F40">
              <w:rPr>
                <w:i/>
              </w:rPr>
              <w:t xml:space="preserve"> </w:t>
            </w:r>
            <w:proofErr w:type="spellStart"/>
            <w:r w:rsidRPr="00072F40">
              <w:rPr>
                <w:i/>
              </w:rPr>
              <w:t>the</w:t>
            </w:r>
            <w:proofErr w:type="spellEnd"/>
            <w:r w:rsidRPr="00072F40">
              <w:rPr>
                <w:i/>
              </w:rPr>
              <w:t xml:space="preserve"> </w:t>
            </w:r>
            <w:proofErr w:type="spellStart"/>
            <w:r w:rsidRPr="00072F40">
              <w:rPr>
                <w:i/>
              </w:rPr>
              <w:t>Cyber</w:t>
            </w:r>
            <w:proofErr w:type="spellEnd"/>
            <w:r w:rsidRPr="00072F40">
              <w:rPr>
                <w:i/>
              </w:rPr>
              <w:t xml:space="preserve"> </w:t>
            </w:r>
            <w:proofErr w:type="spellStart"/>
            <w:r w:rsidRPr="00072F40">
              <w:rPr>
                <w:i/>
              </w:rPr>
              <w:t>Security</w:t>
            </w:r>
            <w:proofErr w:type="spellEnd"/>
            <w:r w:rsidRPr="00072F40">
              <w:rPr>
                <w:i/>
              </w:rPr>
              <w:t xml:space="preserve"> Incident </w:t>
            </w:r>
            <w:proofErr w:type="spellStart"/>
            <w:r w:rsidRPr="00072F40">
              <w:rPr>
                <w:i/>
              </w:rPr>
              <w:t>Responder</w:t>
            </w:r>
            <w:proofErr w:type="spellEnd"/>
            <w:r w:rsidRPr="002732A7">
              <w:t xml:space="preserve">. </w:t>
            </w:r>
            <w:proofErr w:type="spellStart"/>
            <w:r w:rsidRPr="002732A7">
              <w:t>North</w:t>
            </w:r>
            <w:proofErr w:type="spellEnd"/>
            <w:r w:rsidRPr="002732A7">
              <w:t xml:space="preserve"> Charleston: </w:t>
            </w:r>
            <w:proofErr w:type="spellStart"/>
            <w:r w:rsidRPr="002732A7">
              <w:t>CreateSpace</w:t>
            </w:r>
            <w:proofErr w:type="spellEnd"/>
            <w:r w:rsidRPr="002732A7">
              <w:t xml:space="preserve"> Independent </w:t>
            </w:r>
            <w:proofErr w:type="spellStart"/>
            <w:r w:rsidRPr="002732A7">
              <w:t>Publishing</w:t>
            </w:r>
            <w:proofErr w:type="spellEnd"/>
            <w:r w:rsidRPr="002732A7">
              <w:t xml:space="preserve"> </w:t>
            </w:r>
            <w:proofErr w:type="spellStart"/>
            <w:r w:rsidRPr="002732A7">
              <w:t>Platform</w:t>
            </w:r>
            <w:proofErr w:type="spellEnd"/>
            <w:r w:rsidRPr="002732A7">
              <w:t>, 2014. ISBN 978-1500734756.</w:t>
            </w:r>
          </w:p>
          <w:p w14:paraId="75CB6444" w14:textId="77777777" w:rsidR="008451FC" w:rsidRPr="002732A7" w:rsidRDefault="008451FC" w:rsidP="002217F3">
            <w:pPr>
              <w:jc w:val="both"/>
            </w:pPr>
            <w:r w:rsidRPr="002732A7">
              <w:t xml:space="preserve">SKOUDIS, E., </w:t>
            </w:r>
            <w:proofErr w:type="spellStart"/>
            <w:r w:rsidRPr="002732A7">
              <w:t>Liston</w:t>
            </w:r>
            <w:proofErr w:type="spellEnd"/>
            <w:r w:rsidRPr="002732A7">
              <w:t xml:space="preserve">, T. </w:t>
            </w:r>
            <w:proofErr w:type="spellStart"/>
            <w:r w:rsidRPr="00072F40">
              <w:rPr>
                <w:i/>
              </w:rPr>
              <w:t>Counter</w:t>
            </w:r>
            <w:proofErr w:type="spellEnd"/>
            <w:r w:rsidRPr="00072F40">
              <w:rPr>
                <w:i/>
              </w:rPr>
              <w:t xml:space="preserve"> </w:t>
            </w:r>
            <w:proofErr w:type="spellStart"/>
            <w:r w:rsidRPr="00072F40">
              <w:rPr>
                <w:i/>
              </w:rPr>
              <w:t>Hack</w:t>
            </w:r>
            <w:proofErr w:type="spellEnd"/>
            <w:r w:rsidRPr="00072F40">
              <w:rPr>
                <w:i/>
              </w:rPr>
              <w:t xml:space="preserve"> </w:t>
            </w:r>
            <w:proofErr w:type="spellStart"/>
            <w:r w:rsidRPr="00072F40">
              <w:rPr>
                <w:i/>
              </w:rPr>
              <w:t>Reloaded</w:t>
            </w:r>
            <w:proofErr w:type="spellEnd"/>
            <w:r w:rsidRPr="00072F40">
              <w:rPr>
                <w:i/>
              </w:rPr>
              <w:t xml:space="preserve">: A Step-by-Step </w:t>
            </w:r>
            <w:proofErr w:type="spellStart"/>
            <w:r w:rsidRPr="00072F40">
              <w:rPr>
                <w:i/>
              </w:rPr>
              <w:t>Guide</w:t>
            </w:r>
            <w:proofErr w:type="spellEnd"/>
            <w:r w:rsidRPr="00072F40">
              <w:rPr>
                <w:i/>
              </w:rPr>
              <w:t xml:space="preserve"> to </w:t>
            </w:r>
            <w:proofErr w:type="spellStart"/>
            <w:r w:rsidRPr="00072F40">
              <w:rPr>
                <w:i/>
              </w:rPr>
              <w:t>Computer</w:t>
            </w:r>
            <w:proofErr w:type="spellEnd"/>
            <w:r w:rsidRPr="00072F40">
              <w:rPr>
                <w:i/>
              </w:rPr>
              <w:t xml:space="preserve"> </w:t>
            </w:r>
            <w:proofErr w:type="spellStart"/>
            <w:r w:rsidRPr="00072F40">
              <w:rPr>
                <w:i/>
              </w:rPr>
              <w:t>Attacks</w:t>
            </w:r>
            <w:proofErr w:type="spellEnd"/>
            <w:r w:rsidRPr="00072F40">
              <w:rPr>
                <w:i/>
              </w:rPr>
              <w:t xml:space="preserve"> and </w:t>
            </w:r>
            <w:proofErr w:type="spellStart"/>
            <w:r w:rsidRPr="00072F40">
              <w:rPr>
                <w:i/>
              </w:rPr>
              <w:t>Effective</w:t>
            </w:r>
            <w:proofErr w:type="spellEnd"/>
            <w:r w:rsidRPr="00072F40">
              <w:rPr>
                <w:i/>
              </w:rPr>
              <w:t xml:space="preserve"> </w:t>
            </w:r>
            <w:proofErr w:type="spellStart"/>
            <w:r w:rsidRPr="00072F40">
              <w:rPr>
                <w:i/>
              </w:rPr>
              <w:t>Defenses</w:t>
            </w:r>
            <w:proofErr w:type="spellEnd"/>
            <w:r w:rsidRPr="002732A7">
              <w:t xml:space="preserve">. </w:t>
            </w:r>
            <w:proofErr w:type="spellStart"/>
            <w:r w:rsidRPr="002732A7">
              <w:t>Upper</w:t>
            </w:r>
            <w:proofErr w:type="spellEnd"/>
            <w:r w:rsidRPr="002732A7">
              <w:t xml:space="preserve"> </w:t>
            </w:r>
            <w:proofErr w:type="spellStart"/>
            <w:r w:rsidRPr="002732A7">
              <w:t>Saddle</w:t>
            </w:r>
            <w:proofErr w:type="spellEnd"/>
            <w:r w:rsidRPr="002732A7">
              <w:t xml:space="preserve"> River: </w:t>
            </w:r>
            <w:proofErr w:type="spellStart"/>
            <w:r w:rsidRPr="002732A7">
              <w:t>Pearson</w:t>
            </w:r>
            <w:proofErr w:type="spellEnd"/>
            <w:r w:rsidRPr="002732A7">
              <w:t>, 2020. ISBN 978-0131481046.</w:t>
            </w:r>
          </w:p>
          <w:p w14:paraId="16D26CC8" w14:textId="77777777" w:rsidR="008451FC" w:rsidRPr="002732A7" w:rsidRDefault="008451FC" w:rsidP="002217F3">
            <w:pPr>
              <w:jc w:val="both"/>
            </w:pPr>
          </w:p>
          <w:p w14:paraId="21A3F3AC" w14:textId="77777777" w:rsidR="008451FC" w:rsidRPr="002732A7" w:rsidRDefault="008451FC" w:rsidP="002217F3">
            <w:pPr>
              <w:jc w:val="both"/>
            </w:pPr>
            <w:r w:rsidRPr="002732A7">
              <w:t>Další literatura podle zadaného tématu pro esej a ústní prezentaci.</w:t>
            </w:r>
          </w:p>
          <w:p w14:paraId="29C7DE1C" w14:textId="77777777" w:rsidR="008451FC" w:rsidRPr="002732A7" w:rsidRDefault="008451FC" w:rsidP="002217F3">
            <w:pPr>
              <w:jc w:val="both"/>
            </w:pPr>
          </w:p>
        </w:tc>
      </w:tr>
      <w:tr w:rsidR="008451FC" w:rsidRPr="002732A7" w14:paraId="4B8C0F6E"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3A9937D"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6C3EAD9C" w14:textId="77777777" w:rsidTr="002217F3">
        <w:tc>
          <w:tcPr>
            <w:tcW w:w="4787" w:type="dxa"/>
            <w:gridSpan w:val="4"/>
            <w:tcBorders>
              <w:top w:val="single" w:sz="2" w:space="0" w:color="auto"/>
            </w:tcBorders>
            <w:shd w:val="clear" w:color="auto" w:fill="F7CAAC"/>
          </w:tcPr>
          <w:p w14:paraId="5738D3E3"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3A259F01"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5051C6A6" w14:textId="77777777" w:rsidR="008451FC" w:rsidRPr="002732A7" w:rsidRDefault="008451FC" w:rsidP="002217F3">
            <w:pPr>
              <w:jc w:val="both"/>
              <w:rPr>
                <w:b/>
              </w:rPr>
            </w:pPr>
            <w:r w:rsidRPr="002732A7">
              <w:rPr>
                <w:b/>
              </w:rPr>
              <w:t xml:space="preserve">hodin </w:t>
            </w:r>
          </w:p>
        </w:tc>
      </w:tr>
      <w:tr w:rsidR="008451FC" w:rsidRPr="002732A7" w14:paraId="33D91505" w14:textId="77777777" w:rsidTr="002217F3">
        <w:tc>
          <w:tcPr>
            <w:tcW w:w="9855" w:type="dxa"/>
            <w:gridSpan w:val="9"/>
            <w:shd w:val="clear" w:color="auto" w:fill="F7CAAC"/>
          </w:tcPr>
          <w:p w14:paraId="3B973BAC" w14:textId="77777777" w:rsidR="008451FC" w:rsidRPr="002732A7" w:rsidRDefault="008451FC" w:rsidP="002217F3">
            <w:pPr>
              <w:jc w:val="both"/>
              <w:rPr>
                <w:b/>
              </w:rPr>
            </w:pPr>
            <w:r w:rsidRPr="002732A7">
              <w:rPr>
                <w:b/>
              </w:rPr>
              <w:t>Informace o způsobu kontaktu s vyučujícím</w:t>
            </w:r>
          </w:p>
        </w:tc>
      </w:tr>
      <w:tr w:rsidR="008451FC" w:rsidRPr="002732A7" w14:paraId="16664BBC" w14:textId="77777777" w:rsidTr="002217F3">
        <w:trPr>
          <w:trHeight w:val="1373"/>
        </w:trPr>
        <w:tc>
          <w:tcPr>
            <w:tcW w:w="9855" w:type="dxa"/>
            <w:gridSpan w:val="9"/>
          </w:tcPr>
          <w:p w14:paraId="2A082AFF"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D742FA1" w14:textId="77777777" w:rsidR="008451FC" w:rsidRPr="002732A7" w:rsidRDefault="008451FC" w:rsidP="008451FC"/>
    <w:p w14:paraId="1D542681" w14:textId="77777777" w:rsidR="008451FC" w:rsidRPr="002732A7" w:rsidRDefault="008451FC" w:rsidP="008451FC">
      <w:r w:rsidRPr="002732A7">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6"/>
        <w:gridCol w:w="501"/>
        <w:gridCol w:w="1134"/>
        <w:gridCol w:w="889"/>
        <w:gridCol w:w="816"/>
        <w:gridCol w:w="2156"/>
        <w:gridCol w:w="539"/>
        <w:gridCol w:w="668"/>
      </w:tblGrid>
      <w:tr w:rsidR="008451FC" w:rsidRPr="002732A7" w14:paraId="3CC3E2F6" w14:textId="77777777" w:rsidTr="002217F3">
        <w:tc>
          <w:tcPr>
            <w:tcW w:w="9855" w:type="dxa"/>
            <w:gridSpan w:val="9"/>
            <w:tcBorders>
              <w:bottom w:val="double" w:sz="4" w:space="0" w:color="auto"/>
            </w:tcBorders>
            <w:shd w:val="clear" w:color="auto" w:fill="BDD6EE"/>
          </w:tcPr>
          <w:p w14:paraId="4055F5CF" w14:textId="4A340A64" w:rsidR="008451FC" w:rsidRPr="002732A7" w:rsidRDefault="008451FC" w:rsidP="002217F3">
            <w:pPr>
              <w:tabs>
                <w:tab w:val="right" w:pos="9550"/>
              </w:tabs>
              <w:jc w:val="both"/>
              <w:rPr>
                <w:b/>
                <w:sz w:val="28"/>
              </w:rPr>
            </w:pPr>
            <w:r w:rsidRPr="002732A7">
              <w:lastRenderedPageBreak/>
              <w:br w:type="page"/>
            </w:r>
            <w:r w:rsidRPr="002732A7">
              <w:rPr>
                <w:b/>
                <w:sz w:val="28"/>
              </w:rPr>
              <w:t>B-III – Charakteristika studijního předmětu</w:t>
            </w:r>
            <w:r>
              <w:rPr>
                <w:b/>
                <w:sz w:val="28"/>
              </w:rPr>
              <w:tab/>
            </w:r>
            <w:r w:rsidRPr="002B7D22">
              <w:rPr>
                <w:rStyle w:val="Odkazintenzivn"/>
                <w:rFonts w:eastAsiaTheme="majorEastAsia"/>
                <w:sz w:val="22"/>
              </w:rPr>
              <w:fldChar w:fldCharType="begin"/>
            </w:r>
            <w:r w:rsidRPr="002B7D22">
              <w:rPr>
                <w:rStyle w:val="Odkazintenzivn"/>
                <w:rFonts w:eastAsiaTheme="majorEastAsia"/>
                <w:sz w:val="22"/>
              </w:rPr>
              <w:instrText xml:space="preserve"> REF BIII_prehledPredmetu \h </w:instrText>
            </w:r>
            <w:r>
              <w:rPr>
                <w:rStyle w:val="Odkazintenzivn"/>
                <w:rFonts w:eastAsiaTheme="majorEastAsia"/>
                <w:sz w:val="22"/>
              </w:rPr>
              <w:instrText xml:space="preserve"> \* MERGEFORMAT </w:instrText>
            </w:r>
            <w:r w:rsidRPr="002B7D22">
              <w:rPr>
                <w:rStyle w:val="Odkazintenzivn"/>
                <w:rFonts w:eastAsiaTheme="majorEastAsia"/>
                <w:sz w:val="22"/>
              </w:rPr>
            </w:r>
            <w:r w:rsidRPr="002B7D22">
              <w:rPr>
                <w:rStyle w:val="Odkazintenzivn"/>
                <w:rFonts w:eastAsiaTheme="majorEastAsia"/>
                <w:sz w:val="22"/>
              </w:rPr>
              <w:fldChar w:fldCharType="separate"/>
            </w:r>
            <w:r w:rsidR="00063627" w:rsidRPr="00063627">
              <w:rPr>
                <w:rStyle w:val="Odkazintenzivn"/>
                <w:rFonts w:eastAsiaTheme="majorEastAsia"/>
                <w:sz w:val="22"/>
              </w:rPr>
              <w:t>Přehled předmětů</w:t>
            </w:r>
            <w:r w:rsidRPr="002B7D22">
              <w:rPr>
                <w:rStyle w:val="Odkazintenzivn"/>
                <w:rFonts w:eastAsiaTheme="majorEastAsia"/>
                <w:sz w:val="22"/>
              </w:rPr>
              <w:fldChar w:fldCharType="end"/>
            </w:r>
          </w:p>
        </w:tc>
      </w:tr>
      <w:tr w:rsidR="008451FC" w:rsidRPr="002732A7" w14:paraId="2DE6A3B4" w14:textId="77777777" w:rsidTr="002217F3">
        <w:tc>
          <w:tcPr>
            <w:tcW w:w="3086" w:type="dxa"/>
            <w:tcBorders>
              <w:top w:val="double" w:sz="4" w:space="0" w:color="auto"/>
            </w:tcBorders>
            <w:shd w:val="clear" w:color="auto" w:fill="F7CAAC"/>
          </w:tcPr>
          <w:p w14:paraId="41E6CC43" w14:textId="77777777" w:rsidR="008451FC" w:rsidRPr="002732A7" w:rsidRDefault="008451FC" w:rsidP="002217F3">
            <w:pPr>
              <w:jc w:val="both"/>
              <w:rPr>
                <w:b/>
              </w:rPr>
            </w:pPr>
            <w:r w:rsidRPr="002732A7">
              <w:rPr>
                <w:b/>
              </w:rPr>
              <w:t>Název studijního předmětu</w:t>
            </w:r>
          </w:p>
        </w:tc>
        <w:tc>
          <w:tcPr>
            <w:tcW w:w="6769" w:type="dxa"/>
            <w:gridSpan w:val="8"/>
            <w:tcBorders>
              <w:top w:val="double" w:sz="4" w:space="0" w:color="auto"/>
            </w:tcBorders>
          </w:tcPr>
          <w:p w14:paraId="4E36F876" w14:textId="17E5B70A" w:rsidR="008451FC" w:rsidRPr="002732A7" w:rsidRDefault="008C7640" w:rsidP="002217F3">
            <w:pPr>
              <w:jc w:val="both"/>
            </w:pPr>
            <w:bookmarkStart w:id="215" w:name="BIII_ZpracovaniMultimedialnichDat"/>
            <w:r w:rsidRPr="001D3746">
              <w:t xml:space="preserve">Multimedia Data </w:t>
            </w:r>
            <w:proofErr w:type="spellStart"/>
            <w:r w:rsidRPr="001D3746">
              <w:t>Processing</w:t>
            </w:r>
            <w:bookmarkEnd w:id="215"/>
            <w:proofErr w:type="spellEnd"/>
          </w:p>
        </w:tc>
      </w:tr>
      <w:tr w:rsidR="008451FC" w:rsidRPr="002732A7" w14:paraId="39E41CD4" w14:textId="77777777" w:rsidTr="002217F3">
        <w:tc>
          <w:tcPr>
            <w:tcW w:w="3086" w:type="dxa"/>
            <w:shd w:val="clear" w:color="auto" w:fill="F7CAAC"/>
          </w:tcPr>
          <w:p w14:paraId="04230C42" w14:textId="77777777" w:rsidR="008451FC" w:rsidRPr="002732A7" w:rsidRDefault="008451FC" w:rsidP="002217F3">
            <w:pPr>
              <w:jc w:val="both"/>
              <w:rPr>
                <w:b/>
              </w:rPr>
            </w:pPr>
            <w:r w:rsidRPr="002732A7">
              <w:rPr>
                <w:b/>
              </w:rPr>
              <w:t>Typ předmětu</w:t>
            </w:r>
          </w:p>
        </w:tc>
        <w:tc>
          <w:tcPr>
            <w:tcW w:w="3406" w:type="dxa"/>
            <w:gridSpan w:val="5"/>
          </w:tcPr>
          <w:p w14:paraId="4F99E79D" w14:textId="77777777" w:rsidR="008451FC" w:rsidRPr="002732A7" w:rsidRDefault="008451FC" w:rsidP="002217F3">
            <w:pPr>
              <w:jc w:val="both"/>
            </w:pPr>
            <w:r>
              <w:t>povinně volitelný – skupina II.</w:t>
            </w:r>
          </w:p>
        </w:tc>
        <w:tc>
          <w:tcPr>
            <w:tcW w:w="2695" w:type="dxa"/>
            <w:gridSpan w:val="2"/>
            <w:shd w:val="clear" w:color="auto" w:fill="F7CAAC"/>
          </w:tcPr>
          <w:p w14:paraId="5E574F3F" w14:textId="77777777" w:rsidR="008451FC" w:rsidRPr="002732A7" w:rsidRDefault="008451FC" w:rsidP="002217F3">
            <w:pPr>
              <w:jc w:val="both"/>
            </w:pPr>
            <w:r w:rsidRPr="002732A7">
              <w:rPr>
                <w:b/>
              </w:rPr>
              <w:t>doporučený ročník / semestr</w:t>
            </w:r>
          </w:p>
        </w:tc>
        <w:tc>
          <w:tcPr>
            <w:tcW w:w="668" w:type="dxa"/>
          </w:tcPr>
          <w:p w14:paraId="5687FC3A" w14:textId="77777777" w:rsidR="008451FC" w:rsidRPr="002732A7" w:rsidRDefault="008451FC" w:rsidP="002217F3">
            <w:pPr>
              <w:jc w:val="both"/>
            </w:pPr>
          </w:p>
        </w:tc>
      </w:tr>
      <w:tr w:rsidR="008451FC" w:rsidRPr="002732A7" w14:paraId="489B263A" w14:textId="77777777" w:rsidTr="002217F3">
        <w:tc>
          <w:tcPr>
            <w:tcW w:w="3086" w:type="dxa"/>
            <w:shd w:val="clear" w:color="auto" w:fill="F7CAAC"/>
          </w:tcPr>
          <w:p w14:paraId="7F32D019" w14:textId="77777777" w:rsidR="008451FC" w:rsidRPr="002732A7" w:rsidRDefault="008451FC" w:rsidP="002217F3">
            <w:pPr>
              <w:jc w:val="both"/>
              <w:rPr>
                <w:b/>
              </w:rPr>
            </w:pPr>
            <w:r w:rsidRPr="002732A7">
              <w:rPr>
                <w:b/>
              </w:rPr>
              <w:t>Rozsah studijního předmětu</w:t>
            </w:r>
          </w:p>
        </w:tc>
        <w:tc>
          <w:tcPr>
            <w:tcW w:w="1701" w:type="dxa"/>
            <w:gridSpan w:val="3"/>
          </w:tcPr>
          <w:p w14:paraId="5B663C2D" w14:textId="77777777" w:rsidR="008451FC" w:rsidRPr="002732A7" w:rsidRDefault="008451FC" w:rsidP="002217F3">
            <w:pPr>
              <w:jc w:val="both"/>
            </w:pPr>
            <w:r>
              <w:t>15k</w:t>
            </w:r>
          </w:p>
        </w:tc>
        <w:tc>
          <w:tcPr>
            <w:tcW w:w="889" w:type="dxa"/>
            <w:shd w:val="clear" w:color="auto" w:fill="F7CAAC"/>
          </w:tcPr>
          <w:p w14:paraId="7C1F762B" w14:textId="77777777" w:rsidR="008451FC" w:rsidRPr="002732A7" w:rsidRDefault="008451FC" w:rsidP="002217F3">
            <w:pPr>
              <w:jc w:val="both"/>
              <w:rPr>
                <w:b/>
              </w:rPr>
            </w:pPr>
            <w:r w:rsidRPr="002732A7">
              <w:rPr>
                <w:b/>
              </w:rPr>
              <w:t xml:space="preserve">hod. </w:t>
            </w:r>
          </w:p>
        </w:tc>
        <w:tc>
          <w:tcPr>
            <w:tcW w:w="816" w:type="dxa"/>
          </w:tcPr>
          <w:p w14:paraId="5E053812" w14:textId="15159FDE" w:rsidR="008451FC" w:rsidRPr="002732A7" w:rsidRDefault="001D6091" w:rsidP="002217F3">
            <w:pPr>
              <w:jc w:val="both"/>
            </w:pPr>
            <w:ins w:id="216" w:author="Jiří Vojtěšek" w:date="2024-10-30T10:38:00Z">
              <w:r>
                <w:t>15</w:t>
              </w:r>
            </w:ins>
          </w:p>
        </w:tc>
        <w:tc>
          <w:tcPr>
            <w:tcW w:w="2156" w:type="dxa"/>
            <w:shd w:val="clear" w:color="auto" w:fill="F7CAAC"/>
          </w:tcPr>
          <w:p w14:paraId="0944EC79" w14:textId="77777777" w:rsidR="008451FC" w:rsidRPr="002732A7" w:rsidRDefault="008451FC" w:rsidP="002217F3">
            <w:pPr>
              <w:jc w:val="both"/>
              <w:rPr>
                <w:b/>
              </w:rPr>
            </w:pPr>
            <w:r w:rsidRPr="002732A7">
              <w:rPr>
                <w:b/>
              </w:rPr>
              <w:t>kreditů</w:t>
            </w:r>
          </w:p>
        </w:tc>
        <w:tc>
          <w:tcPr>
            <w:tcW w:w="1207" w:type="dxa"/>
            <w:gridSpan w:val="2"/>
          </w:tcPr>
          <w:p w14:paraId="3430A0F2" w14:textId="77777777" w:rsidR="008451FC" w:rsidRPr="002732A7" w:rsidRDefault="008451FC" w:rsidP="002217F3">
            <w:pPr>
              <w:jc w:val="both"/>
            </w:pPr>
            <w:r w:rsidRPr="002732A7">
              <w:t>10</w:t>
            </w:r>
          </w:p>
        </w:tc>
      </w:tr>
      <w:tr w:rsidR="008451FC" w:rsidRPr="002732A7" w14:paraId="6FECD8B3" w14:textId="77777777" w:rsidTr="002217F3">
        <w:tc>
          <w:tcPr>
            <w:tcW w:w="3086" w:type="dxa"/>
            <w:shd w:val="clear" w:color="auto" w:fill="F7CAAC"/>
          </w:tcPr>
          <w:p w14:paraId="03164F66" w14:textId="77777777" w:rsidR="008451FC" w:rsidRPr="002732A7" w:rsidRDefault="008451FC" w:rsidP="002217F3">
            <w:pPr>
              <w:jc w:val="both"/>
              <w:rPr>
                <w:b/>
                <w:sz w:val="22"/>
              </w:rPr>
            </w:pPr>
            <w:r w:rsidRPr="002732A7">
              <w:rPr>
                <w:b/>
              </w:rPr>
              <w:t xml:space="preserve">Prerekvizity, </w:t>
            </w:r>
            <w:proofErr w:type="spellStart"/>
            <w:r w:rsidRPr="002732A7">
              <w:rPr>
                <w:b/>
              </w:rPr>
              <w:t>korekvizity</w:t>
            </w:r>
            <w:proofErr w:type="spellEnd"/>
            <w:r w:rsidRPr="002732A7">
              <w:rPr>
                <w:b/>
              </w:rPr>
              <w:t>, ekvivalence</w:t>
            </w:r>
          </w:p>
        </w:tc>
        <w:tc>
          <w:tcPr>
            <w:tcW w:w="6769" w:type="dxa"/>
            <w:gridSpan w:val="8"/>
          </w:tcPr>
          <w:p w14:paraId="09F0A4BF" w14:textId="77777777" w:rsidR="008451FC" w:rsidRPr="002732A7" w:rsidRDefault="008451FC" w:rsidP="002217F3">
            <w:pPr>
              <w:jc w:val="both"/>
            </w:pPr>
          </w:p>
        </w:tc>
      </w:tr>
      <w:tr w:rsidR="008451FC" w:rsidRPr="002732A7" w14:paraId="1E9F2DDE" w14:textId="77777777" w:rsidTr="002217F3">
        <w:tc>
          <w:tcPr>
            <w:tcW w:w="3086" w:type="dxa"/>
            <w:shd w:val="clear" w:color="auto" w:fill="F7CAAC"/>
          </w:tcPr>
          <w:p w14:paraId="6C424D64" w14:textId="77777777" w:rsidR="008451FC" w:rsidRPr="002732A7" w:rsidRDefault="008451FC" w:rsidP="002217F3">
            <w:pPr>
              <w:jc w:val="both"/>
              <w:rPr>
                <w:b/>
              </w:rPr>
            </w:pPr>
            <w:r w:rsidRPr="002732A7">
              <w:rPr>
                <w:b/>
              </w:rPr>
              <w:t>Způsob ověření výsledků učení</w:t>
            </w:r>
          </w:p>
        </w:tc>
        <w:tc>
          <w:tcPr>
            <w:tcW w:w="3406" w:type="dxa"/>
            <w:gridSpan w:val="5"/>
          </w:tcPr>
          <w:p w14:paraId="469FE87E" w14:textId="77777777" w:rsidR="008451FC" w:rsidRPr="002732A7" w:rsidRDefault="008451FC" w:rsidP="002217F3">
            <w:pPr>
              <w:jc w:val="both"/>
            </w:pPr>
            <w:r w:rsidRPr="002732A7">
              <w:t>Zkouška</w:t>
            </w:r>
          </w:p>
        </w:tc>
        <w:tc>
          <w:tcPr>
            <w:tcW w:w="2156" w:type="dxa"/>
            <w:shd w:val="clear" w:color="auto" w:fill="F7CAAC"/>
          </w:tcPr>
          <w:p w14:paraId="7FA70AA7" w14:textId="77777777" w:rsidR="008451FC" w:rsidRPr="002732A7" w:rsidRDefault="008451FC" w:rsidP="002217F3">
            <w:pPr>
              <w:jc w:val="both"/>
              <w:rPr>
                <w:b/>
              </w:rPr>
            </w:pPr>
            <w:r w:rsidRPr="002732A7">
              <w:rPr>
                <w:b/>
              </w:rPr>
              <w:t>Forma výuky</w:t>
            </w:r>
          </w:p>
        </w:tc>
        <w:tc>
          <w:tcPr>
            <w:tcW w:w="1207" w:type="dxa"/>
            <w:gridSpan w:val="2"/>
          </w:tcPr>
          <w:p w14:paraId="4650A38D" w14:textId="77777777" w:rsidR="008451FC" w:rsidRPr="002732A7" w:rsidRDefault="008451FC" w:rsidP="002217F3">
            <w:pPr>
              <w:jc w:val="both"/>
            </w:pPr>
            <w:r w:rsidRPr="002732A7">
              <w:t>Konzultační</w:t>
            </w:r>
          </w:p>
        </w:tc>
      </w:tr>
      <w:tr w:rsidR="008451FC" w:rsidRPr="002732A7" w14:paraId="0441811A" w14:textId="77777777" w:rsidTr="002217F3">
        <w:tc>
          <w:tcPr>
            <w:tcW w:w="3086" w:type="dxa"/>
            <w:shd w:val="clear" w:color="auto" w:fill="F7CAAC"/>
          </w:tcPr>
          <w:p w14:paraId="5BAF68BA" w14:textId="77777777" w:rsidR="008451FC" w:rsidRPr="002732A7" w:rsidRDefault="008451FC" w:rsidP="002217F3">
            <w:pPr>
              <w:jc w:val="both"/>
              <w:rPr>
                <w:b/>
              </w:rPr>
            </w:pPr>
            <w:r w:rsidRPr="002732A7">
              <w:rPr>
                <w:b/>
              </w:rPr>
              <w:t>Forma způsobu ověření výsledků učení a další požadavky na studenta</w:t>
            </w:r>
          </w:p>
        </w:tc>
        <w:tc>
          <w:tcPr>
            <w:tcW w:w="6769" w:type="dxa"/>
            <w:gridSpan w:val="8"/>
            <w:tcBorders>
              <w:bottom w:val="nil"/>
            </w:tcBorders>
          </w:tcPr>
          <w:p w14:paraId="7351818E"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 xml:space="preserve">Písemná a ústní. </w:t>
            </w:r>
          </w:p>
          <w:p w14:paraId="18E42A8F" w14:textId="77777777" w:rsidR="008451FC" w:rsidRPr="002732A7" w:rsidRDefault="008451FC" w:rsidP="002217F3">
            <w:pPr>
              <w:jc w:val="both"/>
            </w:pPr>
          </w:p>
        </w:tc>
      </w:tr>
      <w:tr w:rsidR="008451FC" w:rsidRPr="002732A7" w14:paraId="57D1E328" w14:textId="77777777" w:rsidTr="002217F3">
        <w:trPr>
          <w:trHeight w:val="554"/>
        </w:trPr>
        <w:tc>
          <w:tcPr>
            <w:tcW w:w="9855" w:type="dxa"/>
            <w:gridSpan w:val="9"/>
            <w:tcBorders>
              <w:top w:val="nil"/>
            </w:tcBorders>
          </w:tcPr>
          <w:p w14:paraId="60026B0E" w14:textId="77777777" w:rsidR="008451FC" w:rsidRPr="002732A7" w:rsidRDefault="008451FC" w:rsidP="002217F3">
            <w:pPr>
              <w:jc w:val="both"/>
            </w:pPr>
            <w:r w:rsidRPr="002732A7">
              <w:t>Student připravuje esej, rozsáhlejší projekt nebo řeší konkrétní odborný problém dohodnuté s vyučujícím. Téma souvisí s obsahem předmětu a pokud možno i s tématem disertační práce studenta. Student pak písemně zpracovaný problém obhajuje ústně prezentací a odpovídá na doplňující dotazy.</w:t>
            </w:r>
          </w:p>
        </w:tc>
      </w:tr>
      <w:tr w:rsidR="008451FC" w:rsidRPr="002732A7" w14:paraId="122E8BDE" w14:textId="77777777" w:rsidTr="002217F3">
        <w:trPr>
          <w:trHeight w:val="197"/>
        </w:trPr>
        <w:tc>
          <w:tcPr>
            <w:tcW w:w="3086" w:type="dxa"/>
            <w:tcBorders>
              <w:top w:val="nil"/>
            </w:tcBorders>
            <w:shd w:val="clear" w:color="auto" w:fill="F7CAAC"/>
          </w:tcPr>
          <w:p w14:paraId="2A046507" w14:textId="77777777" w:rsidR="008451FC" w:rsidRPr="002732A7" w:rsidRDefault="008451FC" w:rsidP="002217F3">
            <w:pPr>
              <w:jc w:val="both"/>
              <w:rPr>
                <w:b/>
              </w:rPr>
            </w:pPr>
            <w:r w:rsidRPr="002732A7">
              <w:rPr>
                <w:b/>
              </w:rPr>
              <w:t>Garant předmětu</w:t>
            </w:r>
          </w:p>
        </w:tc>
        <w:tc>
          <w:tcPr>
            <w:tcW w:w="6769" w:type="dxa"/>
            <w:gridSpan w:val="8"/>
            <w:tcBorders>
              <w:top w:val="nil"/>
            </w:tcBorders>
          </w:tcPr>
          <w:p w14:paraId="05A47BD0" w14:textId="77777777" w:rsidR="008451FC" w:rsidRPr="002732A7" w:rsidRDefault="008451FC" w:rsidP="002217F3">
            <w:pPr>
              <w:jc w:val="both"/>
            </w:pPr>
            <w:r w:rsidRPr="002732A7">
              <w:t>prof. Ing. Zuzana Komínková Oplatková, Ph.D.</w:t>
            </w:r>
          </w:p>
        </w:tc>
      </w:tr>
      <w:tr w:rsidR="008451FC" w:rsidRPr="002732A7" w14:paraId="3AA6BBEA" w14:textId="77777777" w:rsidTr="002217F3">
        <w:trPr>
          <w:trHeight w:val="243"/>
        </w:trPr>
        <w:tc>
          <w:tcPr>
            <w:tcW w:w="3086" w:type="dxa"/>
            <w:tcBorders>
              <w:top w:val="nil"/>
            </w:tcBorders>
            <w:shd w:val="clear" w:color="auto" w:fill="F7CAAC"/>
          </w:tcPr>
          <w:p w14:paraId="1EB88B0F" w14:textId="77777777" w:rsidR="008451FC" w:rsidRPr="002732A7" w:rsidRDefault="008451FC" w:rsidP="002217F3">
            <w:pPr>
              <w:jc w:val="both"/>
              <w:rPr>
                <w:b/>
              </w:rPr>
            </w:pPr>
            <w:r w:rsidRPr="002732A7">
              <w:rPr>
                <w:b/>
              </w:rPr>
              <w:t>Zapojení garanta do výuky předmětu</w:t>
            </w:r>
          </w:p>
        </w:tc>
        <w:tc>
          <w:tcPr>
            <w:tcW w:w="6769" w:type="dxa"/>
            <w:gridSpan w:val="8"/>
            <w:tcBorders>
              <w:top w:val="nil"/>
            </w:tcBorders>
          </w:tcPr>
          <w:p w14:paraId="28BB75E6" w14:textId="77777777" w:rsidR="008451FC" w:rsidRPr="002732A7" w:rsidRDefault="008451FC" w:rsidP="002217F3">
            <w:r w:rsidRPr="002732A7">
              <w:t>Metodické vedení, konzultace, zkoušení.</w:t>
            </w:r>
          </w:p>
        </w:tc>
      </w:tr>
      <w:tr w:rsidR="008451FC" w:rsidRPr="002732A7" w14:paraId="53D05375" w14:textId="77777777" w:rsidTr="002217F3">
        <w:tc>
          <w:tcPr>
            <w:tcW w:w="3086" w:type="dxa"/>
            <w:shd w:val="clear" w:color="auto" w:fill="F7CAAC"/>
          </w:tcPr>
          <w:p w14:paraId="2983E52A" w14:textId="77777777" w:rsidR="008451FC" w:rsidRPr="002732A7" w:rsidRDefault="008451FC" w:rsidP="002217F3">
            <w:pPr>
              <w:jc w:val="both"/>
              <w:rPr>
                <w:b/>
              </w:rPr>
            </w:pPr>
            <w:r w:rsidRPr="002732A7">
              <w:rPr>
                <w:b/>
              </w:rPr>
              <w:t>Vyučující</w:t>
            </w:r>
          </w:p>
        </w:tc>
        <w:tc>
          <w:tcPr>
            <w:tcW w:w="6769" w:type="dxa"/>
            <w:gridSpan w:val="8"/>
            <w:tcBorders>
              <w:bottom w:val="nil"/>
            </w:tcBorders>
          </w:tcPr>
          <w:p w14:paraId="43FB37FA" w14:textId="77777777" w:rsidR="008451FC" w:rsidRDefault="008451FC" w:rsidP="002217F3">
            <w:pPr>
              <w:jc w:val="both"/>
            </w:pPr>
            <w:r w:rsidRPr="00F4042D">
              <w:rPr>
                <w:b/>
                <w:bCs/>
              </w:rPr>
              <w:t xml:space="preserve">prof. Ing. Zuzana Komínková Oplatková, Ph.D. </w:t>
            </w:r>
            <w:r w:rsidRPr="002732A7">
              <w:t>(</w:t>
            </w:r>
            <w:r>
              <w:t>10</w:t>
            </w:r>
            <w:r w:rsidRPr="002732A7">
              <w:t>0</w:t>
            </w:r>
            <w:r>
              <w:t xml:space="preserve"> </w:t>
            </w:r>
            <w:r w:rsidRPr="002732A7">
              <w:rPr>
                <w:lang w:val="en-US"/>
              </w:rPr>
              <w:t>%</w:t>
            </w:r>
            <w:r w:rsidRPr="002732A7">
              <w:t>)</w:t>
            </w:r>
          </w:p>
          <w:p w14:paraId="179F42BF" w14:textId="77777777" w:rsidR="008451FC" w:rsidRPr="002732A7" w:rsidRDefault="008451FC" w:rsidP="002217F3">
            <w:pPr>
              <w:jc w:val="both"/>
            </w:pPr>
            <w:r w:rsidRPr="002732A7">
              <w:t>prof. Ing. Roman Šenkeřík, Ph.D.</w:t>
            </w:r>
          </w:p>
        </w:tc>
      </w:tr>
      <w:tr w:rsidR="008451FC" w:rsidRPr="002732A7" w14:paraId="7F3775C5" w14:textId="77777777" w:rsidTr="002217F3">
        <w:trPr>
          <w:trHeight w:val="187"/>
        </w:trPr>
        <w:tc>
          <w:tcPr>
            <w:tcW w:w="9855" w:type="dxa"/>
            <w:gridSpan w:val="9"/>
            <w:tcBorders>
              <w:top w:val="nil"/>
            </w:tcBorders>
          </w:tcPr>
          <w:p w14:paraId="7A1E8093" w14:textId="77777777" w:rsidR="008451FC" w:rsidRPr="002732A7" w:rsidRDefault="008451FC" w:rsidP="002217F3">
            <w:pPr>
              <w:jc w:val="both"/>
            </w:pPr>
          </w:p>
        </w:tc>
      </w:tr>
      <w:tr w:rsidR="008451FC" w:rsidRPr="002732A7" w14:paraId="1A4BB322" w14:textId="77777777" w:rsidTr="002217F3">
        <w:tc>
          <w:tcPr>
            <w:tcW w:w="3086" w:type="dxa"/>
            <w:shd w:val="clear" w:color="auto" w:fill="F7CAAC"/>
          </w:tcPr>
          <w:p w14:paraId="0DADF5D7" w14:textId="77777777" w:rsidR="008451FC" w:rsidRPr="002732A7" w:rsidRDefault="008451FC" w:rsidP="002217F3">
            <w:pPr>
              <w:jc w:val="both"/>
              <w:rPr>
                <w:b/>
              </w:rPr>
            </w:pPr>
            <w:r w:rsidRPr="002732A7">
              <w:rPr>
                <w:b/>
              </w:rPr>
              <w:t>Hlavní témata a výsledky učení</w:t>
            </w:r>
          </w:p>
        </w:tc>
        <w:tc>
          <w:tcPr>
            <w:tcW w:w="6769" w:type="dxa"/>
            <w:gridSpan w:val="8"/>
            <w:tcBorders>
              <w:bottom w:val="nil"/>
            </w:tcBorders>
          </w:tcPr>
          <w:p w14:paraId="65BCE28A" w14:textId="77777777" w:rsidR="008451FC" w:rsidRPr="002732A7" w:rsidRDefault="008451FC" w:rsidP="002217F3">
            <w:pPr>
              <w:jc w:val="both"/>
            </w:pPr>
          </w:p>
        </w:tc>
      </w:tr>
      <w:tr w:rsidR="008451FC" w:rsidRPr="002732A7" w14:paraId="5CBD0CEE" w14:textId="77777777" w:rsidTr="002217F3">
        <w:trPr>
          <w:trHeight w:val="2197"/>
        </w:trPr>
        <w:tc>
          <w:tcPr>
            <w:tcW w:w="9855" w:type="dxa"/>
            <w:gridSpan w:val="9"/>
            <w:tcBorders>
              <w:top w:val="nil"/>
              <w:bottom w:val="single" w:sz="4" w:space="0" w:color="auto"/>
            </w:tcBorders>
          </w:tcPr>
          <w:p w14:paraId="6523E183" w14:textId="77777777" w:rsidR="008451FC" w:rsidRPr="002732A7" w:rsidRDefault="008451FC" w:rsidP="002217F3">
            <w:pPr>
              <w:pStyle w:val="Default"/>
              <w:jc w:val="both"/>
              <w:rPr>
                <w:rFonts w:ascii="Arial Narrow" w:hAnsi="Arial Narrow"/>
                <w:sz w:val="20"/>
                <w:szCs w:val="20"/>
              </w:rPr>
            </w:pPr>
            <w:r w:rsidRPr="002732A7">
              <w:rPr>
                <w:rFonts w:ascii="Arial Narrow" w:hAnsi="Arial Narrow"/>
                <w:sz w:val="20"/>
                <w:szCs w:val="20"/>
              </w:rPr>
              <w:t>V předmětu budou studenti aktivně zapojeni do získávání a prohlubování znalostí o nejnovějších metodách a perspektivních technikách v oblasti zpracování multimediálních informací a dat. V současné době je generováno obrovské množství multimediálních dat z různých zdrojů. Studenti se zaměří na studium pokročilých technik analýzy, syntézy a optimalizace multimediálního obsahu, včetně integrace metod umělé inteligence.</w:t>
            </w:r>
          </w:p>
          <w:p w14:paraId="2C8F4757" w14:textId="77777777" w:rsidR="008451FC" w:rsidRDefault="008451FC" w:rsidP="002217F3">
            <w:pPr>
              <w:pStyle w:val="Default"/>
              <w:jc w:val="both"/>
              <w:rPr>
                <w:rFonts w:ascii="Arial Narrow" w:hAnsi="Arial Narrow"/>
                <w:sz w:val="20"/>
                <w:szCs w:val="20"/>
              </w:rPr>
            </w:pPr>
          </w:p>
          <w:p w14:paraId="0FB0ABE6" w14:textId="77777777" w:rsidR="008451FC" w:rsidRDefault="008451FC" w:rsidP="002217F3">
            <w:pPr>
              <w:pStyle w:val="Default"/>
              <w:jc w:val="both"/>
              <w:rPr>
                <w:rFonts w:ascii="Arial Narrow" w:hAnsi="Arial Narrow"/>
                <w:sz w:val="20"/>
                <w:szCs w:val="20"/>
              </w:rPr>
            </w:pPr>
            <w:r>
              <w:rPr>
                <w:rFonts w:ascii="Arial Narrow" w:hAnsi="Arial Narrow"/>
                <w:sz w:val="20"/>
                <w:szCs w:val="20"/>
              </w:rPr>
              <w:t>Hlavní témata</w:t>
            </w:r>
            <w:r w:rsidRPr="002732A7">
              <w:rPr>
                <w:rFonts w:ascii="Arial Narrow" w:hAnsi="Arial Narrow"/>
                <w:sz w:val="20"/>
                <w:szCs w:val="20"/>
              </w:rPr>
              <w:t>:</w:t>
            </w:r>
            <w:r>
              <w:rPr>
                <w:rFonts w:ascii="Arial Narrow" w:hAnsi="Arial Narrow"/>
                <w:sz w:val="20"/>
                <w:szCs w:val="20"/>
              </w:rPr>
              <w:t xml:space="preserve"> t</w:t>
            </w:r>
            <w:r w:rsidRPr="002732A7">
              <w:rPr>
                <w:rFonts w:ascii="Arial Narrow" w:hAnsi="Arial Narrow"/>
                <w:sz w:val="20"/>
                <w:szCs w:val="20"/>
              </w:rPr>
              <w:t>echniky vizualizace a interakce zahrnující virtuální realitu (VR) a rozšířenou realitu (AR)</w:t>
            </w:r>
            <w:r>
              <w:rPr>
                <w:rFonts w:ascii="Arial Narrow" w:hAnsi="Arial Narrow"/>
                <w:sz w:val="20"/>
                <w:szCs w:val="20"/>
              </w:rPr>
              <w:t>, m</w:t>
            </w:r>
            <w:r w:rsidRPr="002732A7">
              <w:rPr>
                <w:rFonts w:ascii="Arial Narrow" w:hAnsi="Arial Narrow"/>
                <w:sz w:val="20"/>
                <w:szCs w:val="20"/>
              </w:rPr>
              <w:t>etody komprese a optimalizace dat pro efektivní kompresi multimediálních dat, včetně ztrátových a bezztrátových technik, a jejich optimalizace pro rychlý přenos a ukládání</w:t>
            </w:r>
            <w:r>
              <w:rPr>
                <w:rFonts w:ascii="Arial Narrow" w:hAnsi="Arial Narrow"/>
                <w:sz w:val="20"/>
                <w:szCs w:val="20"/>
              </w:rPr>
              <w:t>, m</w:t>
            </w:r>
            <w:r w:rsidRPr="002732A7">
              <w:rPr>
                <w:rFonts w:ascii="Arial Narrow" w:hAnsi="Arial Narrow"/>
                <w:sz w:val="20"/>
                <w:szCs w:val="20"/>
              </w:rPr>
              <w:t>ultimodální analýza pro komplexní analýzu a interpretaci multimediálního obsahu při kombinování různých typů dat (obraz, zvuk, text)</w:t>
            </w:r>
            <w:r>
              <w:rPr>
                <w:rFonts w:ascii="Arial Narrow" w:hAnsi="Arial Narrow"/>
                <w:sz w:val="20"/>
                <w:szCs w:val="20"/>
              </w:rPr>
              <w:t>, t</w:t>
            </w:r>
            <w:r w:rsidRPr="002732A7">
              <w:rPr>
                <w:rFonts w:ascii="Arial Narrow" w:hAnsi="Arial Narrow"/>
                <w:sz w:val="20"/>
                <w:szCs w:val="20"/>
              </w:rPr>
              <w:t xml:space="preserve">echniky zabezpečení dat, jako je např. </w:t>
            </w:r>
            <w:proofErr w:type="spellStart"/>
            <w:r w:rsidRPr="002732A7">
              <w:rPr>
                <w:rFonts w:ascii="Arial Narrow" w:hAnsi="Arial Narrow"/>
                <w:sz w:val="20"/>
                <w:szCs w:val="20"/>
              </w:rPr>
              <w:t>steganografie</w:t>
            </w:r>
            <w:proofErr w:type="spellEnd"/>
            <w:r w:rsidRPr="002732A7">
              <w:rPr>
                <w:rFonts w:ascii="Arial Narrow" w:hAnsi="Arial Narrow"/>
                <w:sz w:val="20"/>
                <w:szCs w:val="20"/>
              </w:rPr>
              <w:t>, digitální vodoznaky a jejich aplikace v multimédiích, detekce falešného obsahu (</w:t>
            </w:r>
            <w:proofErr w:type="spellStart"/>
            <w:r w:rsidRPr="002732A7">
              <w:rPr>
                <w:rFonts w:ascii="Arial Narrow" w:hAnsi="Arial Narrow"/>
                <w:sz w:val="20"/>
                <w:szCs w:val="20"/>
              </w:rPr>
              <w:t>deepfakes</w:t>
            </w:r>
            <w:proofErr w:type="spellEnd"/>
            <w:r w:rsidRPr="002732A7">
              <w:rPr>
                <w:rFonts w:ascii="Arial Narrow" w:hAnsi="Arial Narrow"/>
                <w:sz w:val="20"/>
                <w:szCs w:val="20"/>
              </w:rPr>
              <w:t>)</w:t>
            </w:r>
            <w:r>
              <w:rPr>
                <w:rFonts w:ascii="Arial Narrow" w:hAnsi="Arial Narrow"/>
                <w:sz w:val="20"/>
                <w:szCs w:val="20"/>
              </w:rPr>
              <w:t>, v</w:t>
            </w:r>
            <w:r w:rsidRPr="002732A7">
              <w:rPr>
                <w:rFonts w:ascii="Arial Narrow" w:hAnsi="Arial Narrow"/>
                <w:sz w:val="20"/>
                <w:szCs w:val="20"/>
              </w:rPr>
              <w:t>yužití velkých jazykových modelů (LLM) pro práci, analýzu, detekci a rozpoznávání, například sentimentu v multimediálních datech, generování syntetického obsahu a jeho aplikace ve virtuální a rozšířené realitě.</w:t>
            </w:r>
          </w:p>
          <w:p w14:paraId="07BF617D" w14:textId="77777777" w:rsidR="008451FC" w:rsidRPr="002732A7" w:rsidRDefault="008451FC" w:rsidP="002217F3">
            <w:pPr>
              <w:pStyle w:val="Default"/>
              <w:jc w:val="both"/>
              <w:rPr>
                <w:rFonts w:ascii="Arial Narrow" w:hAnsi="Arial Narrow"/>
                <w:sz w:val="20"/>
                <w:szCs w:val="20"/>
              </w:rPr>
            </w:pPr>
          </w:p>
          <w:p w14:paraId="540B9E19" w14:textId="77777777" w:rsidR="008451FC" w:rsidRPr="002B5706" w:rsidRDefault="008451FC" w:rsidP="002217F3">
            <w:pPr>
              <w:pStyle w:val="Default"/>
              <w:jc w:val="both"/>
              <w:rPr>
                <w:rFonts w:ascii="Arial Narrow" w:hAnsi="Arial Narrow"/>
                <w:sz w:val="20"/>
                <w:szCs w:val="20"/>
              </w:rPr>
            </w:pPr>
            <w:r>
              <w:rPr>
                <w:rFonts w:ascii="Arial Narrow" w:hAnsi="Arial Narrow"/>
                <w:sz w:val="20"/>
                <w:szCs w:val="20"/>
              </w:rPr>
              <w:t>Výsledky učení: s</w:t>
            </w:r>
            <w:r w:rsidRPr="002732A7">
              <w:rPr>
                <w:rFonts w:ascii="Arial Narrow" w:hAnsi="Arial Narrow"/>
                <w:sz w:val="20"/>
                <w:szCs w:val="20"/>
              </w:rPr>
              <w:t>tudenti se zaměří na studium pokročilých technik z výše uvedených oblastí a integrují je do zadaného tématu souvisejícího s jejich disertační prací. Absolventi předmětu budou schopni navrhovat a implementovat pokročilé systémy pro automatizované zpracování a analýzu multimediálních dat s využitím nejmodernějších technik, včetně umělé inteligence.</w:t>
            </w:r>
          </w:p>
        </w:tc>
      </w:tr>
      <w:tr w:rsidR="008451FC" w:rsidRPr="002732A7" w14:paraId="62492C20" w14:textId="77777777" w:rsidTr="002217F3">
        <w:trPr>
          <w:trHeight w:val="283"/>
        </w:trPr>
        <w:tc>
          <w:tcPr>
            <w:tcW w:w="3152" w:type="dxa"/>
            <w:gridSpan w:val="2"/>
            <w:tcBorders>
              <w:top w:val="single" w:sz="4" w:space="0" w:color="auto"/>
              <w:bottom w:val="single" w:sz="4" w:space="0" w:color="auto"/>
              <w:right w:val="single" w:sz="4" w:space="0" w:color="auto"/>
            </w:tcBorders>
            <w:shd w:val="clear" w:color="auto" w:fill="FBD4B4" w:themeFill="accent6" w:themeFillTint="66"/>
          </w:tcPr>
          <w:p w14:paraId="5BA5FD39" w14:textId="77777777" w:rsidR="008451FC" w:rsidRPr="002732A7" w:rsidRDefault="008451FC" w:rsidP="002217F3">
            <w:pPr>
              <w:jc w:val="both"/>
            </w:pPr>
            <w:r w:rsidRPr="002732A7">
              <w:rPr>
                <w:b/>
              </w:rPr>
              <w:t>Metody výuky</w:t>
            </w:r>
          </w:p>
        </w:tc>
        <w:tc>
          <w:tcPr>
            <w:tcW w:w="6703" w:type="dxa"/>
            <w:gridSpan w:val="7"/>
            <w:tcBorders>
              <w:top w:val="single" w:sz="4" w:space="0" w:color="auto"/>
              <w:left w:val="single" w:sz="4" w:space="0" w:color="auto"/>
              <w:bottom w:val="nil"/>
              <w:right w:val="single" w:sz="4" w:space="0" w:color="auto"/>
            </w:tcBorders>
          </w:tcPr>
          <w:p w14:paraId="09F049BA" w14:textId="77777777" w:rsidR="008451FC" w:rsidRPr="002732A7" w:rsidRDefault="008451FC" w:rsidP="002217F3">
            <w:pPr>
              <w:jc w:val="both"/>
            </w:pPr>
          </w:p>
        </w:tc>
      </w:tr>
      <w:tr w:rsidR="008451FC" w:rsidRPr="002732A7" w14:paraId="16A424FF" w14:textId="77777777" w:rsidTr="002217F3">
        <w:trPr>
          <w:trHeight w:val="1261"/>
        </w:trPr>
        <w:tc>
          <w:tcPr>
            <w:tcW w:w="9855" w:type="dxa"/>
            <w:gridSpan w:val="9"/>
            <w:tcBorders>
              <w:top w:val="nil"/>
              <w:bottom w:val="single" w:sz="4" w:space="0" w:color="auto"/>
            </w:tcBorders>
          </w:tcPr>
          <w:p w14:paraId="2C2EB360" w14:textId="77777777" w:rsidR="008451FC" w:rsidRPr="002732A7" w:rsidRDefault="008451FC" w:rsidP="002217F3">
            <w:pPr>
              <w:jc w:val="both"/>
            </w:pPr>
            <w:r w:rsidRPr="002732A7">
              <w:t xml:space="preserve">Výuka bude probíhat formou konzultací na zadané téma konkrétní odborného problému dohodnutého s vyučujícím. Zadané téma souvisí a propojuje obsah předmětu i s tématem disertační práce studenta. Budou konzultovány teoretické koncepty, praktické ukázky a analýzy reálných datových sad. Studenti bude aktivně zapojený při přípravě projektové práce směřující k vyřešení zadaného problému. Použity budou moderní nástroje a platformy pro strojové učení a zpracování multimédií, např. programovací nástroj Python a balíčky typu </w:t>
            </w:r>
            <w:proofErr w:type="spellStart"/>
            <w:r w:rsidRPr="002732A7">
              <w:t>TensorFlow</w:t>
            </w:r>
            <w:proofErr w:type="spellEnd"/>
            <w:r w:rsidRPr="002732A7">
              <w:t xml:space="preserve">, </w:t>
            </w:r>
            <w:proofErr w:type="spellStart"/>
            <w:r w:rsidRPr="002732A7">
              <w:t>PyTorch</w:t>
            </w:r>
            <w:proofErr w:type="spellEnd"/>
            <w:r w:rsidRPr="002732A7">
              <w:t xml:space="preserve"> a </w:t>
            </w:r>
            <w:proofErr w:type="spellStart"/>
            <w:r w:rsidRPr="002732A7">
              <w:t>OpenCV</w:t>
            </w:r>
            <w:proofErr w:type="spellEnd"/>
            <w:r w:rsidRPr="002732A7">
              <w:t xml:space="preserve">. </w:t>
            </w:r>
          </w:p>
        </w:tc>
      </w:tr>
      <w:tr w:rsidR="008451FC" w:rsidRPr="002732A7" w14:paraId="37E6130A" w14:textId="77777777" w:rsidTr="002217F3">
        <w:trPr>
          <w:trHeight w:val="265"/>
        </w:trPr>
        <w:tc>
          <w:tcPr>
            <w:tcW w:w="3653" w:type="dxa"/>
            <w:gridSpan w:val="3"/>
            <w:tcBorders>
              <w:top w:val="single" w:sz="4" w:space="0" w:color="auto"/>
            </w:tcBorders>
            <w:shd w:val="clear" w:color="auto" w:fill="F7CAAC"/>
          </w:tcPr>
          <w:p w14:paraId="322C0A2D" w14:textId="77777777" w:rsidR="008451FC" w:rsidRPr="002732A7" w:rsidRDefault="008451FC" w:rsidP="002217F3">
            <w:pPr>
              <w:jc w:val="both"/>
            </w:pPr>
            <w:r w:rsidRPr="002732A7">
              <w:rPr>
                <w:b/>
              </w:rPr>
              <w:t>Studijní literatura a studijní pomůcky</w:t>
            </w:r>
          </w:p>
        </w:tc>
        <w:tc>
          <w:tcPr>
            <w:tcW w:w="6202" w:type="dxa"/>
            <w:gridSpan w:val="6"/>
            <w:tcBorders>
              <w:top w:val="single" w:sz="4" w:space="0" w:color="auto"/>
              <w:bottom w:val="nil"/>
            </w:tcBorders>
          </w:tcPr>
          <w:p w14:paraId="5E8F3B62" w14:textId="77777777" w:rsidR="008451FC" w:rsidRPr="002732A7" w:rsidRDefault="008451FC" w:rsidP="002217F3">
            <w:pPr>
              <w:jc w:val="both"/>
            </w:pPr>
          </w:p>
        </w:tc>
      </w:tr>
      <w:tr w:rsidR="008451FC" w:rsidRPr="002732A7" w14:paraId="47BC954A" w14:textId="77777777" w:rsidTr="001D499C">
        <w:trPr>
          <w:trHeight w:val="1127"/>
        </w:trPr>
        <w:tc>
          <w:tcPr>
            <w:tcW w:w="9855" w:type="dxa"/>
            <w:gridSpan w:val="9"/>
            <w:tcBorders>
              <w:top w:val="nil"/>
            </w:tcBorders>
          </w:tcPr>
          <w:p w14:paraId="10754AD1" w14:textId="77777777" w:rsidR="008451FC" w:rsidRPr="002732A7" w:rsidRDefault="008451FC" w:rsidP="002217F3">
            <w:r w:rsidRPr="002732A7">
              <w:rPr>
                <w:b/>
                <w:i/>
              </w:rPr>
              <w:t>Povinná literatura:</w:t>
            </w:r>
            <w:r w:rsidRPr="002732A7">
              <w:t xml:space="preserve"> </w:t>
            </w:r>
          </w:p>
          <w:p w14:paraId="7EC3E1C7" w14:textId="77777777" w:rsidR="008451FC" w:rsidRPr="002732A7" w:rsidRDefault="008451FC" w:rsidP="002217F3">
            <w:r w:rsidRPr="002732A7">
              <w:t xml:space="preserve">GAZIT, Lior; GHAFFARI, </w:t>
            </w:r>
            <w:proofErr w:type="spellStart"/>
            <w:r w:rsidRPr="002732A7">
              <w:t>Meysam</w:t>
            </w:r>
            <w:proofErr w:type="spellEnd"/>
            <w:r w:rsidRPr="002732A7">
              <w:t xml:space="preserve">. </w:t>
            </w:r>
            <w:proofErr w:type="spellStart"/>
            <w:r w:rsidRPr="002732A7">
              <w:rPr>
                <w:i/>
                <w:iCs/>
              </w:rPr>
              <w:t>Mastering</w:t>
            </w:r>
            <w:proofErr w:type="spellEnd"/>
            <w:r w:rsidRPr="002732A7">
              <w:rPr>
                <w:i/>
                <w:iCs/>
              </w:rPr>
              <w:t xml:space="preserve"> NLP </w:t>
            </w:r>
            <w:proofErr w:type="spellStart"/>
            <w:r w:rsidRPr="002732A7">
              <w:rPr>
                <w:i/>
                <w:iCs/>
              </w:rPr>
              <w:t>from</w:t>
            </w:r>
            <w:proofErr w:type="spellEnd"/>
            <w:r w:rsidRPr="002732A7">
              <w:rPr>
                <w:i/>
                <w:iCs/>
              </w:rPr>
              <w:t xml:space="preserve"> </w:t>
            </w:r>
            <w:proofErr w:type="spellStart"/>
            <w:r w:rsidRPr="002732A7">
              <w:rPr>
                <w:i/>
                <w:iCs/>
              </w:rPr>
              <w:t>Foundations</w:t>
            </w:r>
            <w:proofErr w:type="spellEnd"/>
            <w:r w:rsidRPr="002732A7">
              <w:rPr>
                <w:i/>
                <w:iCs/>
              </w:rPr>
              <w:t xml:space="preserve"> to </w:t>
            </w:r>
            <w:proofErr w:type="spellStart"/>
            <w:r w:rsidRPr="002732A7">
              <w:rPr>
                <w:i/>
                <w:iCs/>
              </w:rPr>
              <w:t>LLMs</w:t>
            </w:r>
            <w:proofErr w:type="spellEnd"/>
            <w:r w:rsidRPr="002732A7">
              <w:rPr>
                <w:i/>
                <w:iCs/>
              </w:rPr>
              <w:t xml:space="preserve">: </w:t>
            </w:r>
            <w:proofErr w:type="spellStart"/>
            <w:r w:rsidRPr="002732A7">
              <w:rPr>
                <w:i/>
                <w:iCs/>
              </w:rPr>
              <w:t>Apply</w:t>
            </w:r>
            <w:proofErr w:type="spellEnd"/>
            <w:r w:rsidRPr="002732A7">
              <w:rPr>
                <w:i/>
                <w:iCs/>
              </w:rPr>
              <w:t xml:space="preserve"> </w:t>
            </w:r>
            <w:proofErr w:type="spellStart"/>
            <w:r w:rsidRPr="002732A7">
              <w:rPr>
                <w:i/>
                <w:iCs/>
              </w:rPr>
              <w:t>advanced</w:t>
            </w:r>
            <w:proofErr w:type="spellEnd"/>
            <w:r w:rsidRPr="002732A7">
              <w:rPr>
                <w:i/>
                <w:iCs/>
              </w:rPr>
              <w:t xml:space="preserve"> rule-</w:t>
            </w:r>
            <w:proofErr w:type="spellStart"/>
            <w:r w:rsidRPr="002732A7">
              <w:rPr>
                <w:i/>
                <w:iCs/>
              </w:rPr>
              <w:t>based</w:t>
            </w:r>
            <w:proofErr w:type="spellEnd"/>
            <w:r w:rsidRPr="002732A7">
              <w:rPr>
                <w:i/>
                <w:iCs/>
              </w:rPr>
              <w:t xml:space="preserve"> </w:t>
            </w:r>
            <w:proofErr w:type="spellStart"/>
            <w:r w:rsidRPr="002732A7">
              <w:rPr>
                <w:i/>
                <w:iCs/>
              </w:rPr>
              <w:t>techniques</w:t>
            </w:r>
            <w:proofErr w:type="spellEnd"/>
            <w:r w:rsidRPr="002732A7">
              <w:rPr>
                <w:i/>
                <w:iCs/>
              </w:rPr>
              <w:t xml:space="preserve"> to </w:t>
            </w:r>
            <w:proofErr w:type="spellStart"/>
            <w:r w:rsidRPr="002732A7">
              <w:rPr>
                <w:i/>
                <w:iCs/>
              </w:rPr>
              <w:t>LLMs</w:t>
            </w:r>
            <w:proofErr w:type="spellEnd"/>
            <w:r w:rsidRPr="002732A7">
              <w:rPr>
                <w:i/>
                <w:iCs/>
              </w:rPr>
              <w:t xml:space="preserve"> and </w:t>
            </w:r>
            <w:proofErr w:type="spellStart"/>
            <w:r w:rsidRPr="002732A7">
              <w:rPr>
                <w:i/>
                <w:iCs/>
              </w:rPr>
              <w:t>solve</w:t>
            </w:r>
            <w:proofErr w:type="spellEnd"/>
            <w:r w:rsidRPr="002732A7">
              <w:rPr>
                <w:i/>
                <w:iCs/>
              </w:rPr>
              <w:t xml:space="preserve"> </w:t>
            </w:r>
            <w:proofErr w:type="spellStart"/>
            <w:r w:rsidRPr="002732A7">
              <w:rPr>
                <w:i/>
                <w:iCs/>
              </w:rPr>
              <w:t>real-world</w:t>
            </w:r>
            <w:proofErr w:type="spellEnd"/>
            <w:r w:rsidRPr="002732A7">
              <w:rPr>
                <w:i/>
                <w:iCs/>
              </w:rPr>
              <w:t xml:space="preserve"> business </w:t>
            </w:r>
            <w:proofErr w:type="spellStart"/>
            <w:r w:rsidRPr="002732A7">
              <w:rPr>
                <w:i/>
                <w:iCs/>
              </w:rPr>
              <w:t>problems</w:t>
            </w:r>
            <w:proofErr w:type="spellEnd"/>
            <w:r w:rsidRPr="002732A7">
              <w:rPr>
                <w:i/>
                <w:iCs/>
              </w:rPr>
              <w:t xml:space="preserve"> </w:t>
            </w:r>
            <w:proofErr w:type="spellStart"/>
            <w:r w:rsidRPr="002732A7">
              <w:rPr>
                <w:i/>
                <w:iCs/>
              </w:rPr>
              <w:t>using</w:t>
            </w:r>
            <w:proofErr w:type="spellEnd"/>
            <w:r w:rsidRPr="002732A7">
              <w:rPr>
                <w:i/>
                <w:iCs/>
              </w:rPr>
              <w:t xml:space="preserve"> Python</w:t>
            </w:r>
            <w:r w:rsidRPr="002732A7">
              <w:t xml:space="preserve">. </w:t>
            </w:r>
            <w:proofErr w:type="spellStart"/>
            <w:r w:rsidRPr="002732A7">
              <w:t>Packt</w:t>
            </w:r>
            <w:proofErr w:type="spellEnd"/>
            <w:r w:rsidRPr="002732A7">
              <w:t xml:space="preserve"> </w:t>
            </w:r>
            <w:proofErr w:type="spellStart"/>
            <w:r w:rsidRPr="002732A7">
              <w:t>Publishing</w:t>
            </w:r>
            <w:proofErr w:type="spellEnd"/>
            <w:r w:rsidRPr="002732A7">
              <w:t xml:space="preserve"> Ltd, 2024.</w:t>
            </w:r>
          </w:p>
          <w:p w14:paraId="3BB995CA" w14:textId="77777777" w:rsidR="008451FC" w:rsidRPr="002732A7" w:rsidRDefault="008451FC" w:rsidP="002217F3">
            <w:r w:rsidRPr="002732A7">
              <w:t xml:space="preserve">BURGER, Wilhelm; BURGE, Mark J. </w:t>
            </w:r>
            <w:r w:rsidRPr="002732A7">
              <w:rPr>
                <w:i/>
                <w:iCs/>
              </w:rPr>
              <w:t xml:space="preserve">Digital image </w:t>
            </w:r>
            <w:proofErr w:type="spellStart"/>
            <w:r w:rsidRPr="002732A7">
              <w:rPr>
                <w:i/>
                <w:iCs/>
              </w:rPr>
              <w:t>processing</w:t>
            </w:r>
            <w:proofErr w:type="spellEnd"/>
            <w:r w:rsidRPr="002732A7">
              <w:rPr>
                <w:i/>
                <w:iCs/>
              </w:rPr>
              <w:t xml:space="preserve">: An </w:t>
            </w:r>
            <w:proofErr w:type="spellStart"/>
            <w:r w:rsidRPr="002732A7">
              <w:rPr>
                <w:i/>
                <w:iCs/>
              </w:rPr>
              <w:t>algorithmic</w:t>
            </w:r>
            <w:proofErr w:type="spellEnd"/>
            <w:r w:rsidRPr="002732A7">
              <w:rPr>
                <w:i/>
                <w:iCs/>
              </w:rPr>
              <w:t xml:space="preserve"> </w:t>
            </w:r>
            <w:proofErr w:type="spellStart"/>
            <w:r w:rsidRPr="002732A7">
              <w:rPr>
                <w:i/>
                <w:iCs/>
              </w:rPr>
              <w:t>introduction</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59B44205" w14:textId="77777777" w:rsidR="008451FC" w:rsidRPr="002732A7" w:rsidRDefault="008451FC" w:rsidP="002217F3">
            <w:pPr>
              <w:rPr>
                <w:lang w:val="en-GB"/>
              </w:rPr>
            </w:pPr>
            <w:r w:rsidRPr="002732A7">
              <w:t xml:space="preserve">SZELISKI, Richard. </w:t>
            </w:r>
            <w:proofErr w:type="spellStart"/>
            <w:r w:rsidRPr="002732A7">
              <w:rPr>
                <w:i/>
                <w:iCs/>
              </w:rPr>
              <w:t>Computer</w:t>
            </w:r>
            <w:proofErr w:type="spellEnd"/>
            <w:r w:rsidRPr="002732A7">
              <w:rPr>
                <w:i/>
                <w:iCs/>
              </w:rPr>
              <w:t xml:space="preserve"> vision: </w:t>
            </w:r>
            <w:proofErr w:type="spellStart"/>
            <w:r w:rsidRPr="002732A7">
              <w:rPr>
                <w:i/>
                <w:iCs/>
              </w:rPr>
              <w:t>algorithms</w:t>
            </w:r>
            <w:proofErr w:type="spellEnd"/>
            <w:r w:rsidRPr="002732A7">
              <w:rPr>
                <w:i/>
                <w:iCs/>
              </w:rPr>
              <w:t xml:space="preserve"> and </w:t>
            </w:r>
            <w:proofErr w:type="spellStart"/>
            <w:r w:rsidRPr="002732A7">
              <w:rPr>
                <w:i/>
                <w:iCs/>
              </w:rPr>
              <w:t>applications</w:t>
            </w:r>
            <w:proofErr w:type="spellEnd"/>
            <w:r w:rsidRPr="002732A7">
              <w:t xml:space="preserve">. </w:t>
            </w:r>
            <w:proofErr w:type="spellStart"/>
            <w:r w:rsidRPr="002732A7">
              <w:t>Springer</w:t>
            </w:r>
            <w:proofErr w:type="spellEnd"/>
            <w:r w:rsidRPr="002732A7">
              <w:t xml:space="preserve"> </w:t>
            </w:r>
            <w:proofErr w:type="spellStart"/>
            <w:r w:rsidRPr="002732A7">
              <w:t>Nature</w:t>
            </w:r>
            <w:proofErr w:type="spellEnd"/>
            <w:r w:rsidRPr="002732A7">
              <w:t>, 2022.</w:t>
            </w:r>
          </w:p>
          <w:p w14:paraId="73559946" w14:textId="6BC8FE74" w:rsidR="008451FC" w:rsidRPr="002732A7" w:rsidDel="00A76CC7" w:rsidRDefault="008451FC" w:rsidP="00A76CC7">
            <w:pPr>
              <w:rPr>
                <w:del w:id="217" w:author="Jiří Vojtěšek" w:date="2024-10-28T19:29:00Z"/>
                <w:b/>
              </w:rPr>
            </w:pPr>
            <w:r w:rsidRPr="002732A7">
              <w:t xml:space="preserve">GOODFELLOW, I., Y. BENGIO a </w:t>
            </w:r>
            <w:proofErr w:type="spellStart"/>
            <w:r w:rsidRPr="002732A7">
              <w:t>A</w:t>
            </w:r>
            <w:proofErr w:type="spellEnd"/>
            <w:r w:rsidRPr="002732A7">
              <w:t>. COURVILLE. </w:t>
            </w:r>
            <w:proofErr w:type="spellStart"/>
            <w:r w:rsidRPr="002732A7">
              <w:rPr>
                <w:i/>
              </w:rPr>
              <w:t>Deep</w:t>
            </w:r>
            <w:proofErr w:type="spellEnd"/>
            <w:r w:rsidRPr="002732A7">
              <w:rPr>
                <w:i/>
              </w:rPr>
              <w:t xml:space="preserve"> learning</w:t>
            </w:r>
            <w:r w:rsidRPr="002732A7">
              <w:t xml:space="preserve">. Cambridge, </w:t>
            </w:r>
            <w:proofErr w:type="spellStart"/>
            <w:r w:rsidRPr="002732A7">
              <w:t>Massachussetts</w:t>
            </w:r>
            <w:proofErr w:type="spellEnd"/>
            <w:r w:rsidRPr="002732A7">
              <w:t xml:space="preserve">: </w:t>
            </w:r>
            <w:proofErr w:type="spellStart"/>
            <w:r w:rsidRPr="002732A7">
              <w:t>The</w:t>
            </w:r>
            <w:proofErr w:type="spellEnd"/>
            <w:r w:rsidRPr="002732A7">
              <w:t xml:space="preserve"> MIT </w:t>
            </w:r>
            <w:proofErr w:type="spellStart"/>
            <w:r w:rsidRPr="002732A7">
              <w:t>Press</w:t>
            </w:r>
            <w:proofErr w:type="spellEnd"/>
            <w:r w:rsidRPr="002732A7">
              <w:t xml:space="preserve">, [2016], </w:t>
            </w:r>
            <w:proofErr w:type="spellStart"/>
            <w:r w:rsidRPr="002732A7">
              <w:t>xxii</w:t>
            </w:r>
            <w:proofErr w:type="spellEnd"/>
            <w:r w:rsidRPr="002732A7">
              <w:t xml:space="preserve">, 775. </w:t>
            </w:r>
            <w:proofErr w:type="spellStart"/>
            <w:r w:rsidRPr="002732A7">
              <w:t>Adaptive</w:t>
            </w:r>
            <w:proofErr w:type="spellEnd"/>
            <w:r w:rsidRPr="002732A7">
              <w:t xml:space="preserve"> </w:t>
            </w:r>
            <w:proofErr w:type="spellStart"/>
            <w:r w:rsidRPr="002732A7">
              <w:t>computation</w:t>
            </w:r>
            <w:proofErr w:type="spellEnd"/>
            <w:r w:rsidRPr="002732A7">
              <w:t xml:space="preserve"> and </w:t>
            </w:r>
            <w:proofErr w:type="spellStart"/>
            <w:r w:rsidRPr="002732A7">
              <w:t>machine</w:t>
            </w:r>
            <w:proofErr w:type="spellEnd"/>
            <w:r w:rsidRPr="002732A7">
              <w:t xml:space="preserve"> learning. ISBN 978-0-262-03561-3.</w:t>
            </w:r>
          </w:p>
          <w:p w14:paraId="35E5FC01" w14:textId="5D531D77" w:rsidR="008451FC" w:rsidRPr="002732A7" w:rsidRDefault="008451FC">
            <w:del w:id="218" w:author="Jiří Vojtěšek" w:date="2024-10-28T19:29:00Z">
              <w:r w:rsidRPr="002732A7" w:rsidDel="00A76CC7">
                <w:delText xml:space="preserve">BERKA, R., F. RUND, L. HUSNÍK a A. J. SPORKA. </w:delText>
              </w:r>
              <w:r w:rsidRPr="002732A7" w:rsidDel="00A76CC7">
                <w:rPr>
                  <w:i/>
                </w:rPr>
                <w:delText>Multimédia</w:delText>
              </w:r>
              <w:r w:rsidRPr="002732A7" w:rsidDel="00A76CC7">
                <w:delText xml:space="preserve"> I. Praha: České vysoké učení technické v Praze, 2016, 176 s. ISBN 978-80-01-05859-6.</w:delText>
              </w:r>
            </w:del>
          </w:p>
          <w:p w14:paraId="530189A7" w14:textId="77777777" w:rsidR="008451FC" w:rsidRDefault="008451FC" w:rsidP="002217F3">
            <w:r w:rsidRPr="002732A7">
              <w:t xml:space="preserve">AGGARWAL, </w:t>
            </w:r>
            <w:proofErr w:type="spellStart"/>
            <w:r w:rsidRPr="002732A7">
              <w:t>Charu</w:t>
            </w:r>
            <w:proofErr w:type="spellEnd"/>
            <w:r w:rsidRPr="002732A7">
              <w:t xml:space="preserve"> C., et al. </w:t>
            </w:r>
            <w:proofErr w:type="spellStart"/>
            <w:r w:rsidRPr="002732A7">
              <w:rPr>
                <w:i/>
                <w:iCs/>
              </w:rPr>
              <w:t>Neural</w:t>
            </w:r>
            <w:proofErr w:type="spellEnd"/>
            <w:r w:rsidRPr="002732A7">
              <w:rPr>
                <w:i/>
                <w:iCs/>
              </w:rPr>
              <w:t xml:space="preserve"> </w:t>
            </w:r>
            <w:proofErr w:type="spellStart"/>
            <w:r w:rsidRPr="002732A7">
              <w:rPr>
                <w:i/>
                <w:iCs/>
              </w:rPr>
              <w:t>networks</w:t>
            </w:r>
            <w:proofErr w:type="spellEnd"/>
            <w:r w:rsidRPr="002732A7">
              <w:rPr>
                <w:i/>
                <w:iCs/>
              </w:rPr>
              <w:t xml:space="preserve"> and </w:t>
            </w:r>
            <w:proofErr w:type="spellStart"/>
            <w:r w:rsidRPr="002732A7">
              <w:rPr>
                <w:i/>
                <w:iCs/>
              </w:rPr>
              <w:t>deep</w:t>
            </w:r>
            <w:proofErr w:type="spellEnd"/>
            <w:r w:rsidRPr="002732A7">
              <w:rPr>
                <w:i/>
                <w:iCs/>
              </w:rPr>
              <w:t xml:space="preserve"> learning</w:t>
            </w:r>
            <w:r w:rsidRPr="002732A7">
              <w:t xml:space="preserve">. </w:t>
            </w:r>
            <w:proofErr w:type="spellStart"/>
            <w:r w:rsidRPr="002732A7">
              <w:t>Cham</w:t>
            </w:r>
            <w:proofErr w:type="spellEnd"/>
            <w:r w:rsidRPr="002732A7">
              <w:t xml:space="preserve">: </w:t>
            </w:r>
            <w:proofErr w:type="spellStart"/>
            <w:r w:rsidRPr="002732A7">
              <w:t>springer</w:t>
            </w:r>
            <w:proofErr w:type="spellEnd"/>
            <w:r w:rsidRPr="002732A7">
              <w:t>, 2018.</w:t>
            </w:r>
          </w:p>
          <w:p w14:paraId="7D0ABCF5" w14:textId="77777777" w:rsidR="008451FC" w:rsidRPr="002732A7" w:rsidRDefault="008451FC" w:rsidP="002217F3"/>
          <w:p w14:paraId="1FFFF56C" w14:textId="589E3778" w:rsidR="008451FC" w:rsidRPr="002732A7" w:rsidDel="00A76CC7" w:rsidRDefault="008451FC" w:rsidP="00A76CC7">
            <w:pPr>
              <w:rPr>
                <w:del w:id="219" w:author="Jiří Vojtěšek" w:date="2024-10-28T19:29:00Z"/>
              </w:rPr>
            </w:pPr>
            <w:r w:rsidRPr="002732A7">
              <w:rPr>
                <w:b/>
                <w:i/>
              </w:rPr>
              <w:t>Doporučená literatura:</w:t>
            </w:r>
            <w:r w:rsidRPr="002732A7">
              <w:t xml:space="preserve"> </w:t>
            </w:r>
          </w:p>
          <w:p w14:paraId="3976F1CC" w14:textId="018920C6" w:rsidR="008451FC" w:rsidRPr="002732A7" w:rsidRDefault="008451FC">
            <w:del w:id="220" w:author="Jiří Vojtěšek" w:date="2024-10-28T19:29:00Z">
              <w:r w:rsidRPr="002732A7" w:rsidDel="00A76CC7">
                <w:delText>KOMÍNKOVÁ OPLATKOVÁ, Zuzana</w:delText>
              </w:r>
              <w:r w:rsidDel="00A76CC7">
                <w:delText>.</w:delText>
              </w:r>
              <w:r w:rsidRPr="002732A7" w:rsidDel="00A76CC7">
                <w:delText xml:space="preserve"> </w:delText>
              </w:r>
              <w:r w:rsidRPr="00072F40" w:rsidDel="00A76CC7">
                <w:rPr>
                  <w:rStyle w:val="files-gridname"/>
                  <w:i/>
                </w:rPr>
                <w:delText>Zpracování multimediálních dat</w:delText>
              </w:r>
              <w:r w:rsidRPr="002732A7" w:rsidDel="00A76CC7">
                <w:rPr>
                  <w:rStyle w:val="files-gridname"/>
                </w:rPr>
                <w:delText>, zpracování textu v rámci projektu Rozvoj výzkumně zaměřených studijních programů na FAI, CZ.02.2.69/0.0/0.0/16_018/0002381</w:delText>
              </w:r>
            </w:del>
          </w:p>
          <w:p w14:paraId="2326F67A" w14:textId="77777777" w:rsidR="008451FC" w:rsidRPr="002732A7" w:rsidRDefault="008451FC" w:rsidP="002217F3">
            <w:pPr>
              <w:rPr>
                <w:lang w:val="en-GB"/>
              </w:rPr>
            </w:pPr>
            <w:r w:rsidRPr="002732A7">
              <w:rPr>
                <w:lang w:val="en-GB"/>
              </w:rPr>
              <w:t xml:space="preserve">WU, M. a B. LIU. </w:t>
            </w:r>
            <w:r w:rsidRPr="002732A7">
              <w:rPr>
                <w:i/>
                <w:lang w:val="en-GB"/>
              </w:rPr>
              <w:t>Multimedia data hiding</w:t>
            </w:r>
            <w:r w:rsidRPr="002732A7">
              <w:rPr>
                <w:lang w:val="en-GB"/>
              </w:rPr>
              <w:t>. New York: Springer, c2003, xvii, 218 s. ISBN 978-0-387-95426-4.</w:t>
            </w:r>
          </w:p>
          <w:p w14:paraId="28CA7838" w14:textId="77777777" w:rsidR="008451FC" w:rsidRDefault="008451FC" w:rsidP="002217F3">
            <w:r w:rsidRPr="002732A7">
              <w:t xml:space="preserve">BIRKFELLNER, W. </w:t>
            </w:r>
            <w:proofErr w:type="spellStart"/>
            <w:r w:rsidRPr="002732A7">
              <w:rPr>
                <w:i/>
              </w:rPr>
              <w:t>Applied</w:t>
            </w:r>
            <w:proofErr w:type="spellEnd"/>
            <w:r w:rsidRPr="002732A7">
              <w:rPr>
                <w:i/>
              </w:rPr>
              <w:t xml:space="preserve"> </w:t>
            </w:r>
            <w:proofErr w:type="spellStart"/>
            <w:r w:rsidRPr="002732A7">
              <w:rPr>
                <w:i/>
              </w:rPr>
              <w:t>medical</w:t>
            </w:r>
            <w:proofErr w:type="spellEnd"/>
            <w:r w:rsidRPr="002732A7">
              <w:rPr>
                <w:i/>
              </w:rPr>
              <w:t xml:space="preserve"> image </w:t>
            </w:r>
            <w:proofErr w:type="spellStart"/>
            <w:r w:rsidRPr="002732A7">
              <w:rPr>
                <w:i/>
              </w:rPr>
              <w:t>processing</w:t>
            </w:r>
            <w:proofErr w:type="spellEnd"/>
            <w:r w:rsidRPr="002732A7">
              <w:rPr>
                <w:i/>
              </w:rPr>
              <w:t xml:space="preserve">: a basic </w:t>
            </w:r>
            <w:proofErr w:type="spellStart"/>
            <w:r w:rsidRPr="002732A7">
              <w:rPr>
                <w:i/>
              </w:rPr>
              <w:t>course</w:t>
            </w:r>
            <w:proofErr w:type="spellEnd"/>
            <w:r w:rsidRPr="002732A7">
              <w:t xml:space="preserve">. Second </w:t>
            </w:r>
            <w:proofErr w:type="spellStart"/>
            <w:r w:rsidRPr="002732A7">
              <w:t>edition</w:t>
            </w:r>
            <w:proofErr w:type="spellEnd"/>
            <w:r w:rsidRPr="002732A7">
              <w:t xml:space="preserve">. </w:t>
            </w:r>
            <w:proofErr w:type="spellStart"/>
            <w:r w:rsidRPr="002732A7">
              <w:t>Boca</w:t>
            </w:r>
            <w:proofErr w:type="spellEnd"/>
            <w:r w:rsidRPr="002732A7">
              <w:t xml:space="preserve"> </w:t>
            </w:r>
            <w:proofErr w:type="spellStart"/>
            <w:r w:rsidRPr="002732A7">
              <w:t>Raton</w:t>
            </w:r>
            <w:proofErr w:type="spellEnd"/>
            <w:r w:rsidRPr="002732A7">
              <w:t xml:space="preserve">: CRC </w:t>
            </w:r>
            <w:proofErr w:type="spellStart"/>
            <w:r w:rsidRPr="002732A7">
              <w:t>Prress</w:t>
            </w:r>
            <w:proofErr w:type="spellEnd"/>
            <w:r w:rsidRPr="002732A7">
              <w:t xml:space="preserve">, Taylor &amp; Francis Group, [2014], </w:t>
            </w:r>
            <w:proofErr w:type="spellStart"/>
            <w:r w:rsidRPr="002732A7">
              <w:t>xxxi</w:t>
            </w:r>
            <w:proofErr w:type="spellEnd"/>
            <w:r w:rsidRPr="002732A7">
              <w:t>, 423. ISBN 978-1-4665-5557-0.</w:t>
            </w:r>
          </w:p>
          <w:p w14:paraId="7A72C446" w14:textId="32440177" w:rsidR="008451FC" w:rsidRPr="002732A7" w:rsidDel="000A3390" w:rsidRDefault="008451FC" w:rsidP="002217F3">
            <w:pPr>
              <w:rPr>
                <w:del w:id="221" w:author="Jiří Vojtěšek" w:date="2024-10-28T19:17:00Z"/>
              </w:rPr>
            </w:pPr>
            <w:del w:id="222" w:author="Jiří Vojtěšek" w:date="2024-10-28T19:17:00Z">
              <w:r w:rsidRPr="002732A7" w:rsidDel="000A3390">
                <w:delText xml:space="preserve">GONZALEZ, Rafael C. </w:delText>
              </w:r>
              <w:r w:rsidRPr="002732A7" w:rsidDel="000A3390">
                <w:rPr>
                  <w:i/>
                  <w:iCs/>
                </w:rPr>
                <w:delText>Digital image processing</w:delText>
              </w:r>
              <w:r w:rsidRPr="002732A7" w:rsidDel="000A3390">
                <w:delText>. Pearson education india, 2009.</w:delText>
              </w:r>
            </w:del>
          </w:p>
          <w:p w14:paraId="1FE099A8" w14:textId="43B6344D" w:rsidR="008451FC" w:rsidRPr="005E6F29" w:rsidDel="000A3390" w:rsidRDefault="008451FC" w:rsidP="002217F3">
            <w:pPr>
              <w:rPr>
                <w:del w:id="223" w:author="Jiří Vojtěšek" w:date="2024-10-28T19:17:00Z"/>
                <w:lang w:val="en-GB"/>
              </w:rPr>
            </w:pPr>
            <w:del w:id="224" w:author="Jiří Vojtěšek" w:date="2024-10-28T19:17:00Z">
              <w:r w:rsidRPr="002732A7" w:rsidDel="000A3390">
                <w:rPr>
                  <w:lang w:val="en-GB"/>
                </w:rPr>
                <w:delText xml:space="preserve">PETRUŠIN, V. A. a L. KHAN. </w:delText>
              </w:r>
              <w:r w:rsidRPr="002732A7" w:rsidDel="000A3390">
                <w:rPr>
                  <w:i/>
                  <w:lang w:val="en-GB"/>
                </w:rPr>
                <w:delText>Multimedia data mining and knowledge discovery</w:delText>
              </w:r>
              <w:r w:rsidRPr="002732A7" w:rsidDel="000A3390">
                <w:rPr>
                  <w:lang w:val="en-GB"/>
                </w:rPr>
                <w:delText>. London: Springer, 2007, xxv, 521 s. DOI: 978-1-84628-799-2.</w:delText>
              </w:r>
            </w:del>
          </w:p>
          <w:p w14:paraId="06738EFD" w14:textId="77777777" w:rsidR="008451FC" w:rsidRPr="002732A7" w:rsidRDefault="008451FC" w:rsidP="002217F3">
            <w:r w:rsidRPr="002732A7">
              <w:t xml:space="preserve">SARFRAZ, M. </w:t>
            </w:r>
            <w:proofErr w:type="spellStart"/>
            <w:r w:rsidRPr="002732A7">
              <w:rPr>
                <w:i/>
              </w:rPr>
              <w:t>Computer</w:t>
            </w:r>
            <w:proofErr w:type="spellEnd"/>
            <w:r w:rsidRPr="002732A7">
              <w:rPr>
                <w:i/>
              </w:rPr>
              <w:t xml:space="preserve"> Vision and Image </w:t>
            </w:r>
            <w:proofErr w:type="spellStart"/>
            <w:r w:rsidRPr="002732A7">
              <w:rPr>
                <w:i/>
              </w:rPr>
              <w:t>Processing</w:t>
            </w:r>
            <w:proofErr w:type="spellEnd"/>
            <w:r w:rsidRPr="002732A7">
              <w:rPr>
                <w:i/>
              </w:rPr>
              <w:t xml:space="preserve"> in </w:t>
            </w:r>
            <w:proofErr w:type="spellStart"/>
            <w:r w:rsidRPr="002732A7">
              <w:rPr>
                <w:i/>
              </w:rPr>
              <w:t>Intelligent</w:t>
            </w:r>
            <w:proofErr w:type="spellEnd"/>
            <w:r w:rsidRPr="002732A7">
              <w:rPr>
                <w:i/>
              </w:rPr>
              <w:t xml:space="preserve"> Systems and Multimedia Technologies</w:t>
            </w:r>
            <w:r w:rsidRPr="002732A7">
              <w:t xml:space="preserve">. </w:t>
            </w:r>
            <w:proofErr w:type="spellStart"/>
            <w:r w:rsidRPr="002732A7">
              <w:t>Hershey</w:t>
            </w:r>
            <w:proofErr w:type="spellEnd"/>
            <w:r w:rsidRPr="002732A7">
              <w:t xml:space="preserve">, PA: </w:t>
            </w:r>
            <w:proofErr w:type="spellStart"/>
            <w:r w:rsidRPr="002732A7">
              <w:t>Information</w:t>
            </w:r>
            <w:proofErr w:type="spellEnd"/>
            <w:r w:rsidRPr="002732A7">
              <w:t xml:space="preserve"> Science Reference, 2014, 1 online zdroj. </w:t>
            </w:r>
            <w:proofErr w:type="spellStart"/>
            <w:r w:rsidRPr="003E7FD0">
              <w:rPr>
                <w:i/>
                <w:iCs/>
              </w:rPr>
              <w:t>Advances</w:t>
            </w:r>
            <w:proofErr w:type="spellEnd"/>
            <w:r w:rsidRPr="003E7FD0">
              <w:rPr>
                <w:i/>
                <w:iCs/>
              </w:rPr>
              <w:t xml:space="preserve"> in </w:t>
            </w:r>
            <w:proofErr w:type="spellStart"/>
            <w:r w:rsidRPr="003E7FD0">
              <w:rPr>
                <w:i/>
                <w:iCs/>
              </w:rPr>
              <w:t>computational</w:t>
            </w:r>
            <w:proofErr w:type="spellEnd"/>
            <w:r w:rsidRPr="003E7FD0">
              <w:rPr>
                <w:i/>
                <w:iCs/>
              </w:rPr>
              <w:t xml:space="preserve"> </w:t>
            </w:r>
            <w:proofErr w:type="spellStart"/>
            <w:r w:rsidRPr="003E7FD0">
              <w:rPr>
                <w:i/>
                <w:iCs/>
              </w:rPr>
              <w:t>intelligence</w:t>
            </w:r>
            <w:proofErr w:type="spellEnd"/>
            <w:r w:rsidRPr="003E7FD0">
              <w:rPr>
                <w:i/>
                <w:iCs/>
              </w:rPr>
              <w:t xml:space="preserve"> and </w:t>
            </w:r>
            <w:proofErr w:type="spellStart"/>
            <w:r w:rsidRPr="003E7FD0">
              <w:rPr>
                <w:i/>
                <w:iCs/>
              </w:rPr>
              <w:t>robotics</w:t>
            </w:r>
            <w:proofErr w:type="spellEnd"/>
            <w:r w:rsidRPr="003E7FD0">
              <w:rPr>
                <w:i/>
                <w:iCs/>
              </w:rPr>
              <w:t xml:space="preserve"> (ACIR)</w:t>
            </w:r>
            <w:r w:rsidRPr="002732A7">
              <w:t xml:space="preserve"> </w:t>
            </w:r>
            <w:proofErr w:type="spellStart"/>
            <w:r w:rsidRPr="002732A7">
              <w:t>book</w:t>
            </w:r>
            <w:proofErr w:type="spellEnd"/>
            <w:r w:rsidRPr="002732A7">
              <w:t xml:space="preserve"> </w:t>
            </w:r>
            <w:proofErr w:type="spellStart"/>
            <w:r w:rsidRPr="002732A7">
              <w:t>series</w:t>
            </w:r>
            <w:proofErr w:type="spellEnd"/>
            <w:r w:rsidRPr="002732A7">
              <w:t>. ISBN 9781306861502.</w:t>
            </w:r>
          </w:p>
          <w:p w14:paraId="1A4121EE" w14:textId="77777777" w:rsidR="008451FC" w:rsidRPr="002732A7" w:rsidRDefault="008451FC" w:rsidP="002217F3">
            <w:r w:rsidRPr="002732A7">
              <w:lastRenderedPageBreak/>
              <w:t>WANG Z., HOI S. (</w:t>
            </w:r>
            <w:proofErr w:type="spellStart"/>
            <w:r w:rsidRPr="002732A7">
              <w:t>Editors</w:t>
            </w:r>
            <w:proofErr w:type="spellEnd"/>
            <w:r w:rsidRPr="002732A7">
              <w:t>-in-</w:t>
            </w:r>
            <w:proofErr w:type="spellStart"/>
            <w:r w:rsidRPr="002732A7">
              <w:t>Chief</w:t>
            </w:r>
            <w:proofErr w:type="spellEnd"/>
            <w:r w:rsidRPr="002732A7">
              <w:t xml:space="preserve">): </w:t>
            </w:r>
            <w:proofErr w:type="spellStart"/>
            <w:r w:rsidRPr="003E7FD0">
              <w:rPr>
                <w:i/>
                <w:iCs/>
              </w:rPr>
              <w:t>Neurocomputing</w:t>
            </w:r>
            <w:proofErr w:type="spellEnd"/>
            <w:r w:rsidRPr="003E7FD0">
              <w:rPr>
                <w:i/>
                <w:iCs/>
              </w:rPr>
              <w:t xml:space="preserve">: </w:t>
            </w:r>
            <w:proofErr w:type="spellStart"/>
            <w:r w:rsidRPr="003E7FD0">
              <w:rPr>
                <w:i/>
                <w:iCs/>
              </w:rPr>
              <w:t>Machine</w:t>
            </w:r>
            <w:proofErr w:type="spellEnd"/>
            <w:r w:rsidRPr="003E7FD0">
              <w:rPr>
                <w:i/>
                <w:iCs/>
              </w:rPr>
              <w:t xml:space="preserve"> Learning and </w:t>
            </w:r>
            <w:proofErr w:type="spellStart"/>
            <w:r w:rsidRPr="003E7FD0">
              <w:rPr>
                <w:i/>
                <w:iCs/>
              </w:rPr>
              <w:t>Signal</w:t>
            </w:r>
            <w:proofErr w:type="spellEnd"/>
            <w:r w:rsidRPr="003E7FD0">
              <w:rPr>
                <w:i/>
                <w:iCs/>
              </w:rPr>
              <w:t xml:space="preserve"> </w:t>
            </w:r>
            <w:proofErr w:type="spellStart"/>
            <w:r w:rsidRPr="003E7FD0">
              <w:rPr>
                <w:i/>
                <w:iCs/>
              </w:rPr>
              <w:t>Processing</w:t>
            </w:r>
            <w:proofErr w:type="spellEnd"/>
            <w:r w:rsidRPr="003E7FD0">
              <w:rPr>
                <w:i/>
                <w:iCs/>
              </w:rPr>
              <w:t xml:space="preserve"> </w:t>
            </w:r>
            <w:proofErr w:type="spellStart"/>
            <w:r w:rsidRPr="003E7FD0">
              <w:rPr>
                <w:i/>
                <w:iCs/>
              </w:rPr>
              <w:t>for</w:t>
            </w:r>
            <w:proofErr w:type="spellEnd"/>
            <w:r w:rsidRPr="003E7FD0">
              <w:rPr>
                <w:i/>
                <w:iCs/>
              </w:rPr>
              <w:t xml:space="preserve"> Big Multimedia </w:t>
            </w:r>
            <w:proofErr w:type="spellStart"/>
            <w:r w:rsidRPr="003E7FD0">
              <w:rPr>
                <w:i/>
                <w:iCs/>
              </w:rPr>
              <w:t>Analysis</w:t>
            </w:r>
            <w:proofErr w:type="spellEnd"/>
            <w:r w:rsidRPr="002732A7">
              <w:t xml:space="preserve">, </w:t>
            </w:r>
            <w:proofErr w:type="spellStart"/>
            <w:r w:rsidRPr="002732A7">
              <w:t>edited</w:t>
            </w:r>
            <w:proofErr w:type="spellEnd"/>
            <w:r w:rsidRPr="002732A7">
              <w:t xml:space="preserve"> by YU J., SANG J., GAO </w:t>
            </w:r>
            <w:proofErr w:type="gramStart"/>
            <w:r w:rsidRPr="002732A7">
              <w:t>X.,</w:t>
            </w:r>
            <w:proofErr w:type="spellStart"/>
            <w:r w:rsidRPr="002732A7">
              <w:t>Volume</w:t>
            </w:r>
            <w:proofErr w:type="spellEnd"/>
            <w:proofErr w:type="gramEnd"/>
            <w:r w:rsidRPr="002732A7">
              <w:t xml:space="preserve"> 257, </w:t>
            </w:r>
            <w:proofErr w:type="spellStart"/>
            <w:r w:rsidRPr="002732A7">
              <w:t>Pages</w:t>
            </w:r>
            <w:proofErr w:type="spellEnd"/>
            <w:r w:rsidRPr="002732A7">
              <w:t xml:space="preserve"> 1-222, 2017, ISSN: 0925-2312</w:t>
            </w:r>
          </w:p>
          <w:p w14:paraId="4FBF6CC5" w14:textId="77777777" w:rsidR="008451FC" w:rsidRPr="002732A7" w:rsidRDefault="008451FC" w:rsidP="002217F3"/>
          <w:p w14:paraId="7DBC9C14" w14:textId="77777777" w:rsidR="008451FC" w:rsidRPr="002732A7" w:rsidRDefault="008451FC" w:rsidP="002217F3">
            <w:pPr>
              <w:jc w:val="both"/>
            </w:pPr>
            <w:r w:rsidRPr="002732A7">
              <w:t>Další literatura podle zadaného tématu pro esej a ústní prezentaci.</w:t>
            </w:r>
          </w:p>
        </w:tc>
      </w:tr>
      <w:tr w:rsidR="008451FC" w:rsidRPr="002732A7" w14:paraId="38AF3654" w14:textId="77777777" w:rsidTr="002217F3">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28B8129F" w14:textId="77777777" w:rsidR="008451FC" w:rsidRPr="002732A7" w:rsidRDefault="008451FC" w:rsidP="002217F3">
            <w:pPr>
              <w:jc w:val="center"/>
              <w:rPr>
                <w:b/>
              </w:rPr>
            </w:pPr>
            <w:r w:rsidRPr="002732A7">
              <w:rPr>
                <w:b/>
              </w:rPr>
              <w:lastRenderedPageBreak/>
              <w:t>Informace ke kombinované nebo distanční formě</w:t>
            </w:r>
          </w:p>
        </w:tc>
      </w:tr>
      <w:tr w:rsidR="008451FC" w:rsidRPr="002732A7" w14:paraId="26515C27" w14:textId="77777777" w:rsidTr="002217F3">
        <w:tc>
          <w:tcPr>
            <w:tcW w:w="4787" w:type="dxa"/>
            <w:gridSpan w:val="4"/>
            <w:tcBorders>
              <w:top w:val="single" w:sz="2" w:space="0" w:color="auto"/>
            </w:tcBorders>
            <w:shd w:val="clear" w:color="auto" w:fill="F7CAAC"/>
          </w:tcPr>
          <w:p w14:paraId="34C402D1" w14:textId="77777777" w:rsidR="008451FC" w:rsidRPr="002732A7" w:rsidRDefault="008451FC" w:rsidP="002217F3">
            <w:pPr>
              <w:jc w:val="both"/>
            </w:pPr>
            <w:r w:rsidRPr="002732A7">
              <w:rPr>
                <w:b/>
              </w:rPr>
              <w:t>Rozsah konzultací (soustředění)</w:t>
            </w:r>
          </w:p>
        </w:tc>
        <w:tc>
          <w:tcPr>
            <w:tcW w:w="889" w:type="dxa"/>
            <w:tcBorders>
              <w:top w:val="single" w:sz="2" w:space="0" w:color="auto"/>
            </w:tcBorders>
          </w:tcPr>
          <w:p w14:paraId="5EACDEA5" w14:textId="77777777" w:rsidR="008451FC" w:rsidRPr="002732A7" w:rsidRDefault="008451FC" w:rsidP="002217F3">
            <w:pPr>
              <w:jc w:val="both"/>
            </w:pPr>
            <w:r>
              <w:t>15</w:t>
            </w:r>
          </w:p>
        </w:tc>
        <w:tc>
          <w:tcPr>
            <w:tcW w:w="4179" w:type="dxa"/>
            <w:gridSpan w:val="4"/>
            <w:tcBorders>
              <w:top w:val="single" w:sz="2" w:space="0" w:color="auto"/>
            </w:tcBorders>
            <w:shd w:val="clear" w:color="auto" w:fill="F7CAAC"/>
          </w:tcPr>
          <w:p w14:paraId="28E64E2A" w14:textId="77777777" w:rsidR="008451FC" w:rsidRPr="002732A7" w:rsidRDefault="008451FC" w:rsidP="002217F3">
            <w:pPr>
              <w:jc w:val="both"/>
              <w:rPr>
                <w:b/>
              </w:rPr>
            </w:pPr>
            <w:r w:rsidRPr="002732A7">
              <w:rPr>
                <w:b/>
              </w:rPr>
              <w:t xml:space="preserve">hodin </w:t>
            </w:r>
          </w:p>
        </w:tc>
      </w:tr>
      <w:tr w:rsidR="008451FC" w:rsidRPr="002732A7" w14:paraId="00BDD3AA" w14:textId="77777777" w:rsidTr="002217F3">
        <w:tc>
          <w:tcPr>
            <w:tcW w:w="9855" w:type="dxa"/>
            <w:gridSpan w:val="9"/>
            <w:shd w:val="clear" w:color="auto" w:fill="F7CAAC"/>
          </w:tcPr>
          <w:p w14:paraId="1A49152B" w14:textId="77777777" w:rsidR="008451FC" w:rsidRPr="002732A7" w:rsidRDefault="008451FC" w:rsidP="002217F3">
            <w:pPr>
              <w:jc w:val="both"/>
              <w:rPr>
                <w:b/>
              </w:rPr>
            </w:pPr>
            <w:r w:rsidRPr="002732A7">
              <w:rPr>
                <w:b/>
              </w:rPr>
              <w:t>Informace o způsobu kontaktu s vyučujícím</w:t>
            </w:r>
          </w:p>
        </w:tc>
      </w:tr>
      <w:tr w:rsidR="008451FC" w:rsidRPr="002732A7" w14:paraId="478569B7" w14:textId="77777777" w:rsidTr="003E7FD0">
        <w:trPr>
          <w:trHeight w:val="684"/>
        </w:trPr>
        <w:tc>
          <w:tcPr>
            <w:tcW w:w="9855" w:type="dxa"/>
            <w:gridSpan w:val="9"/>
          </w:tcPr>
          <w:p w14:paraId="0D6DC759" w14:textId="77777777" w:rsidR="008451FC" w:rsidRPr="002732A7" w:rsidRDefault="008451FC" w:rsidP="002217F3">
            <w:pPr>
              <w:jc w:val="both"/>
            </w:pPr>
            <w:r w:rsidRPr="002732A7">
              <w:t>Vyučující mají pevně stanoveny své konzultační hodiny, ve kterých je možné řešit problematiku odborného tématu. Pro další komunikaci je možno využít mail, v případě specifické potřeby je možné dohodnout individuální mimořádné konzultace i v jiných termínech.</w:t>
            </w:r>
          </w:p>
        </w:tc>
      </w:tr>
    </w:tbl>
    <w:p w14:paraId="6435624A" w14:textId="77777777" w:rsidR="008451FC" w:rsidRPr="002732A7" w:rsidRDefault="008451FC" w:rsidP="008451FC"/>
    <w:p w14:paraId="6F089A14" w14:textId="77777777" w:rsidR="008451FC" w:rsidRPr="002732A7" w:rsidRDefault="008451FC" w:rsidP="008451FC"/>
    <w:p w14:paraId="380BF25E" w14:textId="77777777" w:rsidR="008451FC" w:rsidRPr="002732A7" w:rsidRDefault="008451FC" w:rsidP="008451FC"/>
    <w:p w14:paraId="3D5DD8CA" w14:textId="77777777" w:rsidR="008451FC" w:rsidRPr="002732A7" w:rsidRDefault="008451FC" w:rsidP="008451FC"/>
    <w:p w14:paraId="7E8DAF5F" w14:textId="547BD0E0" w:rsidR="008102E4" w:rsidRDefault="008102E4">
      <w:r>
        <w:br w:type="page"/>
      </w:r>
    </w:p>
    <w:tbl>
      <w:tblPr>
        <w:tblW w:w="96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93"/>
        <w:gridCol w:w="7503"/>
      </w:tblGrid>
      <w:tr w:rsidR="00870404" w:rsidRPr="00345FE1" w14:paraId="3C636279" w14:textId="77777777" w:rsidTr="00087553">
        <w:tc>
          <w:tcPr>
            <w:tcW w:w="9696" w:type="dxa"/>
            <w:gridSpan w:val="2"/>
            <w:tcBorders>
              <w:bottom w:val="double" w:sz="4" w:space="0" w:color="auto"/>
            </w:tcBorders>
            <w:shd w:val="clear" w:color="auto" w:fill="BDD6EE"/>
          </w:tcPr>
          <w:p w14:paraId="2FBE8E3C" w14:textId="208DA042" w:rsidR="00870404" w:rsidRPr="00345FE1" w:rsidRDefault="00870404" w:rsidP="00087553">
            <w:pPr>
              <w:tabs>
                <w:tab w:val="right" w:pos="9569"/>
              </w:tabs>
              <w:jc w:val="both"/>
              <w:rPr>
                <w:b/>
                <w:sz w:val="28"/>
              </w:rPr>
            </w:pPr>
            <w:bookmarkStart w:id="225" w:name="CI_obsah"/>
            <w:r w:rsidRPr="00345FE1">
              <w:rPr>
                <w:b/>
                <w:sz w:val="28"/>
              </w:rPr>
              <w:lastRenderedPageBreak/>
              <w:t xml:space="preserve">C-I – Personální zabezpečení </w:t>
            </w:r>
            <w:bookmarkEnd w:id="225"/>
            <w:r>
              <w:rPr>
                <w:b/>
                <w:sz w:val="28"/>
              </w:rPr>
              <w:t>–</w:t>
            </w:r>
            <w:r w:rsidRPr="00345FE1">
              <w:rPr>
                <w:b/>
                <w:sz w:val="28"/>
              </w:rPr>
              <w:t xml:space="preserve"> </w:t>
            </w:r>
            <w:bookmarkStart w:id="226" w:name="CI_prehled"/>
            <w:r>
              <w:rPr>
                <w:b/>
                <w:sz w:val="28"/>
              </w:rPr>
              <w:t>Abecední seznam</w:t>
            </w:r>
            <w:bookmarkEnd w:id="226"/>
            <w:r w:rsidRPr="00345FE1">
              <w:rPr>
                <w:b/>
                <w:sz w:val="26"/>
                <w:szCs w:val="26"/>
              </w:rPr>
              <w:tab/>
            </w:r>
            <w:r w:rsidRPr="00345FE1">
              <w:rPr>
                <w:b/>
                <w:color w:val="FF0000"/>
                <w:sz w:val="22"/>
                <w:szCs w:val="22"/>
                <w:u w:val="single"/>
              </w:rPr>
              <w:fldChar w:fldCharType="begin"/>
            </w:r>
            <w:r w:rsidRPr="00345FE1">
              <w:rPr>
                <w:b/>
                <w:color w:val="FF0000"/>
                <w:sz w:val="22"/>
                <w:szCs w:val="22"/>
                <w:u w:val="single"/>
              </w:rPr>
              <w:instrText xml:space="preserve"> REF aobsah \h  \* MERGEFORMAT </w:instrText>
            </w:r>
            <w:r w:rsidRPr="00345FE1">
              <w:rPr>
                <w:b/>
                <w:color w:val="FF0000"/>
                <w:sz w:val="22"/>
                <w:szCs w:val="22"/>
                <w:u w:val="single"/>
              </w:rPr>
            </w:r>
            <w:r w:rsidRPr="00345FE1">
              <w:rPr>
                <w:b/>
                <w:color w:val="FF0000"/>
                <w:sz w:val="22"/>
                <w:szCs w:val="22"/>
                <w:u w:val="single"/>
              </w:rPr>
              <w:fldChar w:fldCharType="separate"/>
            </w:r>
            <w:r w:rsidR="00063627" w:rsidRPr="00063627">
              <w:rPr>
                <w:color w:val="FF0000"/>
                <w:sz w:val="22"/>
                <w:szCs w:val="22"/>
                <w:u w:val="single"/>
              </w:rPr>
              <w:t>Obsah žádosti</w:t>
            </w:r>
            <w:r w:rsidRPr="00345FE1">
              <w:rPr>
                <w:b/>
                <w:color w:val="FF0000"/>
                <w:sz w:val="22"/>
                <w:szCs w:val="22"/>
                <w:u w:val="single"/>
              </w:rPr>
              <w:fldChar w:fldCharType="end"/>
            </w:r>
          </w:p>
        </w:tc>
      </w:tr>
      <w:tr w:rsidR="00870404" w:rsidRPr="00345FE1" w14:paraId="47B40992" w14:textId="77777777" w:rsidTr="00087553">
        <w:tc>
          <w:tcPr>
            <w:tcW w:w="2193" w:type="dxa"/>
            <w:tcBorders>
              <w:top w:val="double" w:sz="4" w:space="0" w:color="auto"/>
            </w:tcBorders>
            <w:shd w:val="clear" w:color="auto" w:fill="F7CAAC"/>
          </w:tcPr>
          <w:p w14:paraId="4BC58B28" w14:textId="77777777" w:rsidR="00870404" w:rsidRPr="00345FE1" w:rsidRDefault="00870404" w:rsidP="00087553">
            <w:pPr>
              <w:jc w:val="both"/>
              <w:rPr>
                <w:b/>
              </w:rPr>
            </w:pPr>
            <w:r w:rsidRPr="00345FE1">
              <w:rPr>
                <w:b/>
              </w:rPr>
              <w:t>Vysoká škola</w:t>
            </w:r>
          </w:p>
        </w:tc>
        <w:tc>
          <w:tcPr>
            <w:tcW w:w="7503" w:type="dxa"/>
          </w:tcPr>
          <w:p w14:paraId="74785725" w14:textId="77777777" w:rsidR="00870404" w:rsidRPr="00345FE1" w:rsidRDefault="00870404" w:rsidP="00087553">
            <w:pPr>
              <w:jc w:val="both"/>
            </w:pPr>
            <w:r w:rsidRPr="00345FE1">
              <w:t>Univerzita Tomáše Bati ve Zlíně</w:t>
            </w:r>
          </w:p>
        </w:tc>
      </w:tr>
      <w:tr w:rsidR="00870404" w:rsidRPr="00345FE1" w14:paraId="7F7EC009" w14:textId="77777777" w:rsidTr="00087553">
        <w:tc>
          <w:tcPr>
            <w:tcW w:w="2193" w:type="dxa"/>
            <w:shd w:val="clear" w:color="auto" w:fill="F7CAAC"/>
          </w:tcPr>
          <w:p w14:paraId="60E00BDD" w14:textId="77777777" w:rsidR="00870404" w:rsidRPr="00345FE1" w:rsidRDefault="00870404" w:rsidP="00087553">
            <w:pPr>
              <w:jc w:val="both"/>
              <w:rPr>
                <w:b/>
              </w:rPr>
            </w:pPr>
            <w:r w:rsidRPr="00345FE1">
              <w:rPr>
                <w:b/>
              </w:rPr>
              <w:t>Součást vysoké školy</w:t>
            </w:r>
          </w:p>
        </w:tc>
        <w:tc>
          <w:tcPr>
            <w:tcW w:w="7503" w:type="dxa"/>
          </w:tcPr>
          <w:p w14:paraId="0E3417B9" w14:textId="77777777" w:rsidR="00870404" w:rsidRPr="00345FE1" w:rsidRDefault="00870404" w:rsidP="00087553">
            <w:pPr>
              <w:jc w:val="both"/>
            </w:pPr>
            <w:r w:rsidRPr="00345FE1">
              <w:t>Fakulta aplikované informatiky</w:t>
            </w:r>
          </w:p>
        </w:tc>
      </w:tr>
      <w:tr w:rsidR="00870404" w:rsidRPr="00345FE1" w14:paraId="587CE556" w14:textId="77777777" w:rsidTr="00087553">
        <w:tc>
          <w:tcPr>
            <w:tcW w:w="2193" w:type="dxa"/>
            <w:shd w:val="clear" w:color="auto" w:fill="F7CAAC"/>
          </w:tcPr>
          <w:p w14:paraId="3C9A2370" w14:textId="77777777" w:rsidR="00870404" w:rsidRPr="00345FE1" w:rsidRDefault="00870404" w:rsidP="00087553">
            <w:pPr>
              <w:rPr>
                <w:b/>
              </w:rPr>
            </w:pPr>
            <w:r w:rsidRPr="00345FE1">
              <w:rPr>
                <w:b/>
              </w:rPr>
              <w:t>Název studijního programu</w:t>
            </w:r>
          </w:p>
        </w:tc>
        <w:tc>
          <w:tcPr>
            <w:tcW w:w="7503" w:type="dxa"/>
          </w:tcPr>
          <w:p w14:paraId="004E576F" w14:textId="3B619309" w:rsidR="00870404" w:rsidRPr="00345FE1" w:rsidRDefault="00D217E0" w:rsidP="00087553">
            <w:pPr>
              <w:jc w:val="both"/>
            </w:pPr>
            <w:proofErr w:type="spellStart"/>
            <w:r>
              <w:t>Security</w:t>
            </w:r>
            <w:proofErr w:type="spellEnd"/>
            <w:r>
              <w:t xml:space="preserve"> Technologies, Systems and Management</w:t>
            </w:r>
          </w:p>
        </w:tc>
      </w:tr>
    </w:tbl>
    <w:p w14:paraId="4A76EDEF" w14:textId="77777777" w:rsidR="00870404" w:rsidRPr="00345FE1" w:rsidRDefault="00870404" w:rsidP="00870404"/>
    <w:p w14:paraId="4F92BBF2" w14:textId="5DF817FC" w:rsidR="00870404" w:rsidRPr="00345FE1" w:rsidRDefault="00870404" w:rsidP="00870404">
      <w:r w:rsidRPr="00345FE1">
        <w:t xml:space="preserve">Níže je uveden seznam vyučujících a návrh školitelů a členů oborové rady doktorského studijního programu </w:t>
      </w:r>
      <w:proofErr w:type="spellStart"/>
      <w:r w:rsidR="00D217E0">
        <w:rPr>
          <w:i/>
          <w:iCs/>
        </w:rPr>
        <w:t>Security</w:t>
      </w:r>
      <w:proofErr w:type="spellEnd"/>
      <w:r w:rsidR="00D217E0">
        <w:rPr>
          <w:i/>
          <w:iCs/>
        </w:rPr>
        <w:t xml:space="preserve"> Technologies, Systems and Management</w:t>
      </w:r>
      <w:r w:rsidRPr="00345FE1">
        <w:t>.</w:t>
      </w:r>
    </w:p>
    <w:p w14:paraId="4B410FC0" w14:textId="77777777" w:rsidR="00870404" w:rsidRPr="00345FE1" w:rsidRDefault="00870404" w:rsidP="00870404"/>
    <w:tbl>
      <w:tblPr>
        <w:tblW w:w="969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32"/>
        <w:gridCol w:w="906"/>
        <w:gridCol w:w="1457"/>
        <w:gridCol w:w="1168"/>
        <w:gridCol w:w="1232"/>
        <w:gridCol w:w="984"/>
        <w:gridCol w:w="1134"/>
        <w:gridCol w:w="1583"/>
      </w:tblGrid>
      <w:tr w:rsidR="00870404" w:rsidRPr="00345FE1" w14:paraId="36EF9BBE" w14:textId="77777777" w:rsidTr="00087553">
        <w:trPr>
          <w:trHeight w:val="45"/>
        </w:trPr>
        <w:tc>
          <w:tcPr>
            <w:tcW w:w="1232" w:type="dxa"/>
            <w:shd w:val="clear" w:color="auto" w:fill="F7CAAC"/>
          </w:tcPr>
          <w:p w14:paraId="1A06149D" w14:textId="77777777" w:rsidR="00870404" w:rsidRPr="00345FE1" w:rsidRDefault="00870404" w:rsidP="00087553">
            <w:pPr>
              <w:rPr>
                <w:b/>
                <w:bCs/>
              </w:rPr>
            </w:pPr>
            <w:r w:rsidRPr="00345FE1">
              <w:rPr>
                <w:b/>
                <w:bCs/>
              </w:rPr>
              <w:t>Příjmení</w:t>
            </w:r>
          </w:p>
        </w:tc>
        <w:tc>
          <w:tcPr>
            <w:tcW w:w="906" w:type="dxa"/>
            <w:shd w:val="clear" w:color="auto" w:fill="F7CAAC"/>
          </w:tcPr>
          <w:p w14:paraId="76519908" w14:textId="77777777" w:rsidR="00870404" w:rsidRPr="00345FE1" w:rsidRDefault="00870404" w:rsidP="00087553">
            <w:pPr>
              <w:rPr>
                <w:b/>
                <w:bCs/>
              </w:rPr>
            </w:pPr>
            <w:r w:rsidRPr="00345FE1">
              <w:rPr>
                <w:b/>
                <w:bCs/>
              </w:rPr>
              <w:t>Jméno</w:t>
            </w:r>
          </w:p>
          <w:p w14:paraId="3368CB7B" w14:textId="77777777" w:rsidR="00870404" w:rsidRPr="00345FE1" w:rsidRDefault="00870404" w:rsidP="00087553">
            <w:pPr>
              <w:rPr>
                <w:b/>
                <w:bCs/>
              </w:rPr>
            </w:pPr>
          </w:p>
        </w:tc>
        <w:tc>
          <w:tcPr>
            <w:tcW w:w="1457" w:type="dxa"/>
            <w:shd w:val="clear" w:color="auto" w:fill="F7CAAC"/>
          </w:tcPr>
          <w:p w14:paraId="56530606" w14:textId="77777777" w:rsidR="00870404" w:rsidRPr="00345FE1" w:rsidRDefault="00870404" w:rsidP="00087553">
            <w:pPr>
              <w:rPr>
                <w:b/>
                <w:bCs/>
              </w:rPr>
            </w:pPr>
            <w:r w:rsidRPr="00345FE1">
              <w:rPr>
                <w:b/>
                <w:bCs/>
              </w:rPr>
              <w:t>Tituly</w:t>
            </w:r>
          </w:p>
          <w:p w14:paraId="4A1AF3F0" w14:textId="77777777" w:rsidR="00870404" w:rsidRPr="00345FE1" w:rsidRDefault="00870404" w:rsidP="00087553">
            <w:pPr>
              <w:rPr>
                <w:b/>
                <w:bCs/>
              </w:rPr>
            </w:pPr>
          </w:p>
        </w:tc>
        <w:tc>
          <w:tcPr>
            <w:tcW w:w="1168" w:type="dxa"/>
            <w:shd w:val="clear" w:color="auto" w:fill="F7CAAC"/>
          </w:tcPr>
          <w:p w14:paraId="070D1D46" w14:textId="77777777" w:rsidR="00870404" w:rsidRPr="00345FE1" w:rsidRDefault="00870404" w:rsidP="00087553">
            <w:pPr>
              <w:rPr>
                <w:b/>
                <w:bCs/>
              </w:rPr>
            </w:pPr>
            <w:r w:rsidRPr="00345FE1">
              <w:rPr>
                <w:b/>
                <w:bCs/>
              </w:rPr>
              <w:t>Vztah k VŠ</w:t>
            </w:r>
          </w:p>
        </w:tc>
        <w:tc>
          <w:tcPr>
            <w:tcW w:w="1232" w:type="dxa"/>
            <w:shd w:val="clear" w:color="auto" w:fill="F7CAAC"/>
          </w:tcPr>
          <w:p w14:paraId="1D28CD2A" w14:textId="77777777" w:rsidR="00870404" w:rsidRPr="00345FE1" w:rsidRDefault="00870404" w:rsidP="00087553">
            <w:pPr>
              <w:rPr>
                <w:b/>
                <w:bCs/>
              </w:rPr>
            </w:pPr>
            <w:r w:rsidRPr="00345FE1">
              <w:rPr>
                <w:b/>
                <w:bCs/>
              </w:rPr>
              <w:t>Vztah k součásti VŠ</w:t>
            </w:r>
          </w:p>
        </w:tc>
        <w:tc>
          <w:tcPr>
            <w:tcW w:w="984" w:type="dxa"/>
            <w:shd w:val="clear" w:color="auto" w:fill="F7CAAC"/>
          </w:tcPr>
          <w:p w14:paraId="415389B7" w14:textId="77777777" w:rsidR="00870404" w:rsidRPr="00345FE1" w:rsidRDefault="00870404" w:rsidP="00087553">
            <w:pPr>
              <w:rPr>
                <w:b/>
                <w:bCs/>
              </w:rPr>
            </w:pPr>
            <w:r w:rsidRPr="00345FE1">
              <w:rPr>
                <w:b/>
                <w:bCs/>
              </w:rPr>
              <w:t>Školitel v daném SP</w:t>
            </w:r>
          </w:p>
          <w:p w14:paraId="3CD719EE" w14:textId="77777777" w:rsidR="00870404" w:rsidRPr="00345FE1" w:rsidRDefault="00870404" w:rsidP="00087553">
            <w:pPr>
              <w:rPr>
                <w:b/>
                <w:bCs/>
              </w:rPr>
            </w:pPr>
          </w:p>
        </w:tc>
        <w:tc>
          <w:tcPr>
            <w:tcW w:w="1134" w:type="dxa"/>
            <w:shd w:val="clear" w:color="auto" w:fill="F7CAAC"/>
          </w:tcPr>
          <w:p w14:paraId="230AA13F" w14:textId="77777777" w:rsidR="00870404" w:rsidRPr="00345FE1" w:rsidRDefault="00870404" w:rsidP="00087553">
            <w:pPr>
              <w:rPr>
                <w:b/>
                <w:bCs/>
              </w:rPr>
            </w:pPr>
            <w:r w:rsidRPr="00345FE1">
              <w:rPr>
                <w:b/>
                <w:bCs/>
              </w:rPr>
              <w:t>Vyučující v daném SP</w:t>
            </w:r>
          </w:p>
        </w:tc>
        <w:tc>
          <w:tcPr>
            <w:tcW w:w="1583" w:type="dxa"/>
            <w:shd w:val="clear" w:color="auto" w:fill="F7CAAC"/>
          </w:tcPr>
          <w:p w14:paraId="69D8A2EF" w14:textId="77777777" w:rsidR="00870404" w:rsidRPr="00345FE1" w:rsidRDefault="00870404" w:rsidP="00087553">
            <w:pPr>
              <w:rPr>
                <w:b/>
                <w:bCs/>
              </w:rPr>
            </w:pPr>
            <w:r w:rsidRPr="00345FE1">
              <w:rPr>
                <w:b/>
                <w:bCs/>
              </w:rPr>
              <w:t>Člen oborové rady daného SP (domovské pracoviště)</w:t>
            </w:r>
          </w:p>
        </w:tc>
      </w:tr>
      <w:tr w:rsidR="00870404" w:rsidRPr="00345FE1" w14:paraId="69170E1C" w14:textId="77777777" w:rsidTr="00087553">
        <w:trPr>
          <w:trHeight w:val="459"/>
        </w:trPr>
        <w:tc>
          <w:tcPr>
            <w:tcW w:w="1232" w:type="dxa"/>
            <w:shd w:val="clear" w:color="auto" w:fill="auto"/>
            <w:vAlign w:val="center"/>
          </w:tcPr>
          <w:p w14:paraId="21369799" w14:textId="6E7A497D"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CI_Adamek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Adámek</w:t>
            </w:r>
            <w:r w:rsidRPr="00120572">
              <w:rPr>
                <w:rStyle w:val="Odkazintenzivn"/>
              </w:rPr>
              <w:fldChar w:fldCharType="end"/>
            </w:r>
          </w:p>
        </w:tc>
        <w:tc>
          <w:tcPr>
            <w:tcW w:w="906" w:type="dxa"/>
            <w:shd w:val="clear" w:color="auto" w:fill="auto"/>
            <w:vAlign w:val="center"/>
          </w:tcPr>
          <w:p w14:paraId="46629EAD" w14:textId="77777777" w:rsidR="00870404" w:rsidRPr="00345FE1" w:rsidRDefault="00870404" w:rsidP="00087553">
            <w:r w:rsidRPr="00345FE1">
              <w:t>Milan</w:t>
            </w:r>
          </w:p>
        </w:tc>
        <w:tc>
          <w:tcPr>
            <w:tcW w:w="1457" w:type="dxa"/>
            <w:shd w:val="clear" w:color="auto" w:fill="auto"/>
            <w:vAlign w:val="center"/>
          </w:tcPr>
          <w:p w14:paraId="506E215F" w14:textId="77777777" w:rsidR="00870404" w:rsidRPr="00345FE1" w:rsidRDefault="00870404" w:rsidP="00087553">
            <w:r w:rsidRPr="00345FE1">
              <w:t>prof. Mgr., Ph.D.</w:t>
            </w:r>
          </w:p>
        </w:tc>
        <w:tc>
          <w:tcPr>
            <w:tcW w:w="1168" w:type="dxa"/>
            <w:shd w:val="clear" w:color="auto" w:fill="auto"/>
            <w:vAlign w:val="center"/>
          </w:tcPr>
          <w:p w14:paraId="2C032124" w14:textId="77777777" w:rsidR="00870404" w:rsidRPr="00345FE1" w:rsidRDefault="00870404" w:rsidP="00087553">
            <w:r w:rsidRPr="00345FE1">
              <w:t>PP 1,0 do N</w:t>
            </w:r>
          </w:p>
        </w:tc>
        <w:tc>
          <w:tcPr>
            <w:tcW w:w="1232" w:type="dxa"/>
            <w:shd w:val="clear" w:color="auto" w:fill="auto"/>
            <w:vAlign w:val="center"/>
          </w:tcPr>
          <w:p w14:paraId="0F1B1D93" w14:textId="77777777" w:rsidR="00870404" w:rsidRPr="00345FE1" w:rsidRDefault="00870404" w:rsidP="00087553">
            <w:r w:rsidRPr="00345FE1">
              <w:t>PP 1,0 do N</w:t>
            </w:r>
          </w:p>
        </w:tc>
        <w:tc>
          <w:tcPr>
            <w:tcW w:w="984" w:type="dxa"/>
            <w:shd w:val="clear" w:color="auto" w:fill="auto"/>
            <w:vAlign w:val="center"/>
          </w:tcPr>
          <w:p w14:paraId="1E4A4C6C" w14:textId="77777777" w:rsidR="00870404" w:rsidRPr="00345FE1" w:rsidRDefault="00870404" w:rsidP="00087553">
            <w:r w:rsidRPr="00345FE1">
              <w:t>Ano</w:t>
            </w:r>
          </w:p>
        </w:tc>
        <w:tc>
          <w:tcPr>
            <w:tcW w:w="1134" w:type="dxa"/>
            <w:shd w:val="clear" w:color="auto" w:fill="auto"/>
            <w:vAlign w:val="center"/>
          </w:tcPr>
          <w:p w14:paraId="236291AB" w14:textId="77777777" w:rsidR="00870404" w:rsidRPr="00345FE1" w:rsidRDefault="00870404" w:rsidP="00087553">
            <w:r w:rsidRPr="00345FE1">
              <w:t>Ano</w:t>
            </w:r>
          </w:p>
        </w:tc>
        <w:tc>
          <w:tcPr>
            <w:tcW w:w="1583" w:type="dxa"/>
            <w:shd w:val="clear" w:color="auto" w:fill="auto"/>
            <w:vAlign w:val="center"/>
          </w:tcPr>
          <w:p w14:paraId="177B1D13" w14:textId="77777777" w:rsidR="00870404" w:rsidRPr="00345FE1" w:rsidRDefault="00870404" w:rsidP="00087553">
            <w:r w:rsidRPr="00345FE1">
              <w:t>Ano</w:t>
            </w:r>
          </w:p>
        </w:tc>
      </w:tr>
      <w:tr w:rsidR="00870404" w:rsidRPr="00345FE1" w14:paraId="721E25D4" w14:textId="77777777" w:rsidTr="00087553">
        <w:trPr>
          <w:trHeight w:val="459"/>
        </w:trPr>
        <w:tc>
          <w:tcPr>
            <w:tcW w:w="1232" w:type="dxa"/>
            <w:shd w:val="clear" w:color="auto" w:fill="auto"/>
            <w:vAlign w:val="center"/>
          </w:tcPr>
          <w:p w14:paraId="34852875" w14:textId="17947844"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CI_Barcova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Barčová</w:t>
            </w:r>
            <w:r w:rsidRPr="00120572">
              <w:rPr>
                <w:rStyle w:val="Odkazintenzivn"/>
              </w:rPr>
              <w:fldChar w:fldCharType="end"/>
            </w:r>
          </w:p>
        </w:tc>
        <w:tc>
          <w:tcPr>
            <w:tcW w:w="906" w:type="dxa"/>
            <w:shd w:val="clear" w:color="auto" w:fill="auto"/>
            <w:vAlign w:val="center"/>
          </w:tcPr>
          <w:p w14:paraId="736DD3A3" w14:textId="77777777" w:rsidR="00870404" w:rsidRPr="00345FE1" w:rsidRDefault="00870404" w:rsidP="00087553">
            <w:r w:rsidRPr="00345FE1">
              <w:t>Karla</w:t>
            </w:r>
          </w:p>
        </w:tc>
        <w:tc>
          <w:tcPr>
            <w:tcW w:w="1457" w:type="dxa"/>
            <w:shd w:val="clear" w:color="auto" w:fill="auto"/>
            <w:vAlign w:val="center"/>
          </w:tcPr>
          <w:p w14:paraId="575D0AD3" w14:textId="77777777" w:rsidR="00870404" w:rsidRPr="00345FE1" w:rsidRDefault="00870404" w:rsidP="00087553">
            <w:r w:rsidRPr="00345FE1">
              <w:t>doc. RNDr., Ph.D.</w:t>
            </w:r>
          </w:p>
        </w:tc>
        <w:tc>
          <w:tcPr>
            <w:tcW w:w="1168" w:type="dxa"/>
            <w:shd w:val="clear" w:color="auto" w:fill="auto"/>
            <w:vAlign w:val="center"/>
          </w:tcPr>
          <w:p w14:paraId="27752F2C" w14:textId="77777777" w:rsidR="00870404" w:rsidRPr="00345FE1" w:rsidRDefault="00870404" w:rsidP="00087553">
            <w:r w:rsidRPr="00345FE1">
              <w:t>-</w:t>
            </w:r>
          </w:p>
        </w:tc>
        <w:tc>
          <w:tcPr>
            <w:tcW w:w="1232" w:type="dxa"/>
            <w:shd w:val="clear" w:color="auto" w:fill="auto"/>
            <w:vAlign w:val="center"/>
          </w:tcPr>
          <w:p w14:paraId="559F81C0" w14:textId="77777777" w:rsidR="00870404" w:rsidRPr="00345FE1" w:rsidRDefault="00870404" w:rsidP="00087553">
            <w:r w:rsidRPr="00345FE1">
              <w:t>-</w:t>
            </w:r>
          </w:p>
        </w:tc>
        <w:tc>
          <w:tcPr>
            <w:tcW w:w="984" w:type="dxa"/>
            <w:shd w:val="clear" w:color="auto" w:fill="auto"/>
            <w:vAlign w:val="center"/>
          </w:tcPr>
          <w:p w14:paraId="634189A0" w14:textId="77777777" w:rsidR="00870404" w:rsidRPr="00345FE1" w:rsidRDefault="00870404" w:rsidP="00087553">
            <w:r w:rsidRPr="00345FE1">
              <w:t>Ano</w:t>
            </w:r>
          </w:p>
        </w:tc>
        <w:tc>
          <w:tcPr>
            <w:tcW w:w="1134" w:type="dxa"/>
            <w:shd w:val="clear" w:color="auto" w:fill="auto"/>
            <w:vAlign w:val="center"/>
          </w:tcPr>
          <w:p w14:paraId="6449A806" w14:textId="77777777" w:rsidR="00870404" w:rsidRPr="00345FE1" w:rsidRDefault="00870404" w:rsidP="00087553">
            <w:r w:rsidRPr="00345FE1">
              <w:t>-</w:t>
            </w:r>
          </w:p>
        </w:tc>
        <w:tc>
          <w:tcPr>
            <w:tcW w:w="1583" w:type="dxa"/>
            <w:shd w:val="clear" w:color="auto" w:fill="auto"/>
            <w:vAlign w:val="center"/>
          </w:tcPr>
          <w:p w14:paraId="78BFD368" w14:textId="77777777" w:rsidR="00870404" w:rsidRPr="00345FE1" w:rsidRDefault="00870404" w:rsidP="00087553">
            <w:r w:rsidRPr="00345FE1">
              <w:t>Ano</w:t>
            </w:r>
          </w:p>
        </w:tc>
      </w:tr>
      <w:tr w:rsidR="00870404" w:rsidRPr="00345FE1" w14:paraId="06676558" w14:textId="77777777" w:rsidTr="00087553">
        <w:trPr>
          <w:trHeight w:val="397"/>
        </w:trPr>
        <w:tc>
          <w:tcPr>
            <w:tcW w:w="1232" w:type="dxa"/>
            <w:shd w:val="clear" w:color="auto" w:fill="auto"/>
            <w:vAlign w:val="center"/>
          </w:tcPr>
          <w:p w14:paraId="099E2955" w14:textId="7AD85884"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CI_Dolezel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Doležel</w:t>
            </w:r>
            <w:r w:rsidRPr="00120572">
              <w:rPr>
                <w:rStyle w:val="Odkazintenzivn"/>
              </w:rPr>
              <w:fldChar w:fldCharType="end"/>
            </w:r>
          </w:p>
        </w:tc>
        <w:tc>
          <w:tcPr>
            <w:tcW w:w="906" w:type="dxa"/>
            <w:shd w:val="clear" w:color="auto" w:fill="auto"/>
            <w:vAlign w:val="center"/>
          </w:tcPr>
          <w:p w14:paraId="13A46A56" w14:textId="77777777" w:rsidR="00870404" w:rsidRPr="00345FE1" w:rsidRDefault="00870404" w:rsidP="00087553">
            <w:r w:rsidRPr="00345FE1">
              <w:t>Petr</w:t>
            </w:r>
          </w:p>
        </w:tc>
        <w:tc>
          <w:tcPr>
            <w:tcW w:w="1457" w:type="dxa"/>
            <w:shd w:val="clear" w:color="auto" w:fill="auto"/>
            <w:vAlign w:val="center"/>
          </w:tcPr>
          <w:p w14:paraId="25903185" w14:textId="77777777" w:rsidR="00870404" w:rsidRPr="00345FE1" w:rsidRDefault="00870404" w:rsidP="00087553">
            <w:r w:rsidRPr="00345FE1">
              <w:t>prof. Ing., Ph.D.</w:t>
            </w:r>
          </w:p>
        </w:tc>
        <w:tc>
          <w:tcPr>
            <w:tcW w:w="1168" w:type="dxa"/>
            <w:shd w:val="clear" w:color="auto" w:fill="auto"/>
            <w:vAlign w:val="center"/>
          </w:tcPr>
          <w:p w14:paraId="27C891B6" w14:textId="77777777" w:rsidR="00870404" w:rsidRPr="00345FE1" w:rsidRDefault="00870404" w:rsidP="00087553">
            <w:r w:rsidRPr="00345FE1">
              <w:t>-</w:t>
            </w:r>
          </w:p>
        </w:tc>
        <w:tc>
          <w:tcPr>
            <w:tcW w:w="1232" w:type="dxa"/>
            <w:shd w:val="clear" w:color="auto" w:fill="auto"/>
            <w:vAlign w:val="center"/>
          </w:tcPr>
          <w:p w14:paraId="548AB727" w14:textId="77777777" w:rsidR="00870404" w:rsidRPr="00345FE1" w:rsidRDefault="00870404" w:rsidP="00087553">
            <w:r w:rsidRPr="00345FE1">
              <w:t>-</w:t>
            </w:r>
          </w:p>
        </w:tc>
        <w:tc>
          <w:tcPr>
            <w:tcW w:w="984" w:type="dxa"/>
            <w:shd w:val="clear" w:color="auto" w:fill="auto"/>
            <w:vAlign w:val="center"/>
          </w:tcPr>
          <w:p w14:paraId="68A12A4F" w14:textId="77777777" w:rsidR="00870404" w:rsidRPr="00345FE1" w:rsidRDefault="00870404" w:rsidP="00087553">
            <w:r w:rsidRPr="00345FE1">
              <w:t>-</w:t>
            </w:r>
          </w:p>
        </w:tc>
        <w:tc>
          <w:tcPr>
            <w:tcW w:w="1134" w:type="dxa"/>
            <w:shd w:val="clear" w:color="auto" w:fill="auto"/>
            <w:vAlign w:val="center"/>
          </w:tcPr>
          <w:p w14:paraId="09E0FC0F" w14:textId="77777777" w:rsidR="00870404" w:rsidRPr="00345FE1" w:rsidRDefault="00870404" w:rsidP="00087553">
            <w:r w:rsidRPr="00345FE1">
              <w:t>-</w:t>
            </w:r>
          </w:p>
        </w:tc>
        <w:tc>
          <w:tcPr>
            <w:tcW w:w="1583" w:type="dxa"/>
            <w:shd w:val="clear" w:color="auto" w:fill="auto"/>
            <w:vAlign w:val="center"/>
          </w:tcPr>
          <w:p w14:paraId="17327962" w14:textId="77777777" w:rsidR="00870404" w:rsidRPr="00345FE1" w:rsidRDefault="00870404" w:rsidP="00087553">
            <w:r w:rsidRPr="00345FE1">
              <w:t>Ano</w:t>
            </w:r>
          </w:p>
        </w:tc>
      </w:tr>
      <w:tr w:rsidR="00870404" w:rsidRPr="00345FE1" w14:paraId="522720C7" w14:textId="77777777" w:rsidTr="00087553">
        <w:trPr>
          <w:trHeight w:val="397"/>
        </w:trPr>
        <w:tc>
          <w:tcPr>
            <w:tcW w:w="1232" w:type="dxa"/>
            <w:shd w:val="clear" w:color="auto" w:fill="auto"/>
            <w:vAlign w:val="center"/>
          </w:tcPr>
          <w:p w14:paraId="47A7920C" w14:textId="0516382E"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CI_Fajkus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Fajkus</w:t>
            </w:r>
            <w:r w:rsidRPr="00120572">
              <w:rPr>
                <w:rStyle w:val="Odkazintenzivn"/>
              </w:rPr>
              <w:fldChar w:fldCharType="end"/>
            </w:r>
          </w:p>
        </w:tc>
        <w:tc>
          <w:tcPr>
            <w:tcW w:w="906" w:type="dxa"/>
            <w:shd w:val="clear" w:color="auto" w:fill="auto"/>
            <w:vAlign w:val="center"/>
          </w:tcPr>
          <w:p w14:paraId="029AAF3A" w14:textId="77777777" w:rsidR="00870404" w:rsidRPr="00345FE1" w:rsidRDefault="00870404" w:rsidP="00087553">
            <w:r w:rsidRPr="00345FE1">
              <w:t>Martin</w:t>
            </w:r>
          </w:p>
        </w:tc>
        <w:tc>
          <w:tcPr>
            <w:tcW w:w="1457" w:type="dxa"/>
            <w:shd w:val="clear" w:color="auto" w:fill="auto"/>
            <w:vAlign w:val="center"/>
          </w:tcPr>
          <w:p w14:paraId="034107E2" w14:textId="77777777" w:rsidR="00870404" w:rsidRPr="00345FE1" w:rsidRDefault="00870404" w:rsidP="00087553">
            <w:r w:rsidRPr="00345FE1">
              <w:t>RNDr., Ph.D.</w:t>
            </w:r>
          </w:p>
        </w:tc>
        <w:tc>
          <w:tcPr>
            <w:tcW w:w="1168" w:type="dxa"/>
            <w:shd w:val="clear" w:color="auto" w:fill="auto"/>
            <w:vAlign w:val="center"/>
          </w:tcPr>
          <w:p w14:paraId="70D82B56" w14:textId="77777777" w:rsidR="00870404" w:rsidRPr="00345FE1" w:rsidRDefault="00870404" w:rsidP="00087553">
            <w:r w:rsidRPr="00345FE1">
              <w:t>PP 1,0 do N</w:t>
            </w:r>
          </w:p>
        </w:tc>
        <w:tc>
          <w:tcPr>
            <w:tcW w:w="1232" w:type="dxa"/>
            <w:shd w:val="clear" w:color="auto" w:fill="auto"/>
            <w:vAlign w:val="center"/>
          </w:tcPr>
          <w:p w14:paraId="300388F6" w14:textId="77777777" w:rsidR="00870404" w:rsidRPr="00345FE1" w:rsidRDefault="00870404" w:rsidP="00087553">
            <w:r w:rsidRPr="00345FE1">
              <w:t>PP 1,0 do N</w:t>
            </w:r>
          </w:p>
        </w:tc>
        <w:tc>
          <w:tcPr>
            <w:tcW w:w="984" w:type="dxa"/>
            <w:shd w:val="clear" w:color="auto" w:fill="auto"/>
            <w:vAlign w:val="center"/>
          </w:tcPr>
          <w:p w14:paraId="12AA07FB" w14:textId="77777777" w:rsidR="00870404" w:rsidRPr="00345FE1" w:rsidRDefault="00870404" w:rsidP="00087553">
            <w:r w:rsidRPr="00345FE1">
              <w:t>-</w:t>
            </w:r>
          </w:p>
        </w:tc>
        <w:tc>
          <w:tcPr>
            <w:tcW w:w="1134" w:type="dxa"/>
            <w:shd w:val="clear" w:color="auto" w:fill="auto"/>
            <w:vAlign w:val="center"/>
          </w:tcPr>
          <w:p w14:paraId="2000EE05" w14:textId="77777777" w:rsidR="00870404" w:rsidRPr="00345FE1" w:rsidRDefault="00870404" w:rsidP="00087553">
            <w:r w:rsidRPr="00345FE1">
              <w:t>Ano</w:t>
            </w:r>
          </w:p>
        </w:tc>
        <w:tc>
          <w:tcPr>
            <w:tcW w:w="1583" w:type="dxa"/>
            <w:shd w:val="clear" w:color="auto" w:fill="auto"/>
            <w:vAlign w:val="center"/>
          </w:tcPr>
          <w:p w14:paraId="5EB7F461" w14:textId="77777777" w:rsidR="00870404" w:rsidRPr="00345FE1" w:rsidRDefault="00870404" w:rsidP="00087553">
            <w:r w:rsidRPr="00345FE1">
              <w:t>-</w:t>
            </w:r>
          </w:p>
        </w:tc>
      </w:tr>
      <w:tr w:rsidR="00870404" w:rsidRPr="00345FE1" w14:paraId="13BE8075" w14:textId="77777777" w:rsidTr="00087553">
        <w:trPr>
          <w:trHeight w:val="459"/>
        </w:trPr>
        <w:tc>
          <w:tcPr>
            <w:tcW w:w="1232" w:type="dxa"/>
            <w:shd w:val="clear" w:color="auto" w:fill="auto"/>
            <w:vAlign w:val="center"/>
          </w:tcPr>
          <w:p w14:paraId="42214F94" w14:textId="2208080B"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CI_Hromada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Hromada</w:t>
            </w:r>
            <w:r w:rsidRPr="00120572">
              <w:rPr>
                <w:rStyle w:val="Odkazintenzivn"/>
              </w:rPr>
              <w:fldChar w:fldCharType="end"/>
            </w:r>
          </w:p>
        </w:tc>
        <w:tc>
          <w:tcPr>
            <w:tcW w:w="906" w:type="dxa"/>
            <w:shd w:val="clear" w:color="auto" w:fill="auto"/>
            <w:vAlign w:val="center"/>
          </w:tcPr>
          <w:p w14:paraId="12F6C014" w14:textId="77777777" w:rsidR="00870404" w:rsidRPr="00345FE1" w:rsidRDefault="00870404" w:rsidP="00087553">
            <w:r w:rsidRPr="00345FE1">
              <w:t>Martin</w:t>
            </w:r>
          </w:p>
        </w:tc>
        <w:tc>
          <w:tcPr>
            <w:tcW w:w="1457" w:type="dxa"/>
            <w:shd w:val="clear" w:color="auto" w:fill="auto"/>
            <w:vAlign w:val="center"/>
          </w:tcPr>
          <w:p w14:paraId="1F33748B" w14:textId="77777777" w:rsidR="00870404" w:rsidRPr="00345FE1" w:rsidRDefault="00870404" w:rsidP="00087553">
            <w:r w:rsidRPr="00345FE1">
              <w:t>prof. Ing., Ph.D.</w:t>
            </w:r>
          </w:p>
        </w:tc>
        <w:tc>
          <w:tcPr>
            <w:tcW w:w="1168" w:type="dxa"/>
            <w:shd w:val="clear" w:color="auto" w:fill="auto"/>
            <w:vAlign w:val="center"/>
          </w:tcPr>
          <w:p w14:paraId="140AB198" w14:textId="77777777" w:rsidR="00870404" w:rsidRPr="00345FE1" w:rsidRDefault="00870404" w:rsidP="00087553">
            <w:r w:rsidRPr="00345FE1">
              <w:t>PP 1,0 do N</w:t>
            </w:r>
          </w:p>
        </w:tc>
        <w:tc>
          <w:tcPr>
            <w:tcW w:w="1232" w:type="dxa"/>
            <w:shd w:val="clear" w:color="auto" w:fill="auto"/>
            <w:vAlign w:val="center"/>
          </w:tcPr>
          <w:p w14:paraId="794BD76D" w14:textId="77777777" w:rsidR="00870404" w:rsidRPr="00345FE1" w:rsidRDefault="00870404" w:rsidP="00087553">
            <w:r w:rsidRPr="00345FE1">
              <w:t>PP 1,0 do N</w:t>
            </w:r>
          </w:p>
        </w:tc>
        <w:tc>
          <w:tcPr>
            <w:tcW w:w="984" w:type="dxa"/>
            <w:shd w:val="clear" w:color="auto" w:fill="auto"/>
            <w:vAlign w:val="center"/>
          </w:tcPr>
          <w:p w14:paraId="6D946E2D" w14:textId="77777777" w:rsidR="00870404" w:rsidRPr="00345FE1" w:rsidRDefault="00870404" w:rsidP="00087553">
            <w:r w:rsidRPr="00345FE1">
              <w:t>Ano</w:t>
            </w:r>
          </w:p>
        </w:tc>
        <w:tc>
          <w:tcPr>
            <w:tcW w:w="1134" w:type="dxa"/>
            <w:shd w:val="clear" w:color="auto" w:fill="auto"/>
            <w:vAlign w:val="center"/>
          </w:tcPr>
          <w:p w14:paraId="72539EAB" w14:textId="77777777" w:rsidR="00870404" w:rsidRPr="00345FE1" w:rsidRDefault="00870404" w:rsidP="00087553">
            <w:r w:rsidRPr="00345FE1">
              <w:t>Ano</w:t>
            </w:r>
          </w:p>
        </w:tc>
        <w:tc>
          <w:tcPr>
            <w:tcW w:w="1583" w:type="dxa"/>
            <w:shd w:val="clear" w:color="auto" w:fill="auto"/>
            <w:vAlign w:val="center"/>
          </w:tcPr>
          <w:p w14:paraId="0CFAFCBC" w14:textId="77777777" w:rsidR="00870404" w:rsidRPr="00345FE1" w:rsidRDefault="00870404" w:rsidP="00087553">
            <w:r w:rsidRPr="00345FE1">
              <w:t>Ano</w:t>
            </w:r>
          </w:p>
        </w:tc>
      </w:tr>
      <w:tr w:rsidR="00870404" w:rsidRPr="00345FE1" w14:paraId="1DA997FA" w14:textId="77777777" w:rsidTr="00087553">
        <w:trPr>
          <w:trHeight w:val="459"/>
        </w:trPr>
        <w:tc>
          <w:tcPr>
            <w:tcW w:w="1232" w:type="dxa"/>
            <w:shd w:val="clear" w:color="auto" w:fill="auto"/>
            <w:vAlign w:val="center"/>
          </w:tcPr>
          <w:p w14:paraId="0E52B8E9" w14:textId="09B61B3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CI_Chramcov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063627" w:rsidRPr="00063627">
              <w:rPr>
                <w:rStyle w:val="Odkazintenzivn"/>
              </w:rPr>
              <w:t>Chramcov</w:t>
            </w:r>
            <w:proofErr w:type="spellEnd"/>
            <w:r w:rsidRPr="00120572">
              <w:rPr>
                <w:rStyle w:val="Odkazintenzivn"/>
              </w:rPr>
              <w:fldChar w:fldCharType="end"/>
            </w:r>
          </w:p>
        </w:tc>
        <w:tc>
          <w:tcPr>
            <w:tcW w:w="906" w:type="dxa"/>
            <w:shd w:val="clear" w:color="auto" w:fill="auto"/>
            <w:vAlign w:val="center"/>
          </w:tcPr>
          <w:p w14:paraId="168C8329" w14:textId="77777777" w:rsidR="00870404" w:rsidRPr="00345FE1" w:rsidRDefault="00870404" w:rsidP="00087553">
            <w:r w:rsidRPr="00345FE1">
              <w:t>Bronislav</w:t>
            </w:r>
          </w:p>
        </w:tc>
        <w:tc>
          <w:tcPr>
            <w:tcW w:w="1457" w:type="dxa"/>
            <w:shd w:val="clear" w:color="auto" w:fill="auto"/>
            <w:vAlign w:val="center"/>
          </w:tcPr>
          <w:p w14:paraId="27907E6F" w14:textId="77777777" w:rsidR="00870404" w:rsidRPr="00345FE1" w:rsidRDefault="00870404" w:rsidP="00087553">
            <w:r w:rsidRPr="00345FE1">
              <w:t>doc. Ing., Ph.D.</w:t>
            </w:r>
          </w:p>
        </w:tc>
        <w:tc>
          <w:tcPr>
            <w:tcW w:w="1168" w:type="dxa"/>
            <w:shd w:val="clear" w:color="auto" w:fill="auto"/>
            <w:vAlign w:val="center"/>
          </w:tcPr>
          <w:p w14:paraId="6D4F2730" w14:textId="77777777" w:rsidR="00870404" w:rsidRPr="00345FE1" w:rsidRDefault="00870404" w:rsidP="00087553">
            <w:r w:rsidRPr="00345FE1">
              <w:t>PP 1,0 do N</w:t>
            </w:r>
          </w:p>
        </w:tc>
        <w:tc>
          <w:tcPr>
            <w:tcW w:w="1232" w:type="dxa"/>
            <w:shd w:val="clear" w:color="auto" w:fill="auto"/>
            <w:vAlign w:val="center"/>
          </w:tcPr>
          <w:p w14:paraId="109F457D" w14:textId="77777777" w:rsidR="00870404" w:rsidRPr="00345FE1" w:rsidRDefault="00870404" w:rsidP="00087553">
            <w:r w:rsidRPr="00345FE1">
              <w:t>PP 1,0 do N</w:t>
            </w:r>
          </w:p>
        </w:tc>
        <w:tc>
          <w:tcPr>
            <w:tcW w:w="984" w:type="dxa"/>
            <w:shd w:val="clear" w:color="auto" w:fill="auto"/>
            <w:vAlign w:val="center"/>
          </w:tcPr>
          <w:p w14:paraId="4939995C" w14:textId="77777777" w:rsidR="00870404" w:rsidRPr="00345FE1" w:rsidRDefault="00870404" w:rsidP="00087553">
            <w:r w:rsidRPr="00345FE1">
              <w:t>Ano</w:t>
            </w:r>
          </w:p>
        </w:tc>
        <w:tc>
          <w:tcPr>
            <w:tcW w:w="1134" w:type="dxa"/>
            <w:shd w:val="clear" w:color="auto" w:fill="auto"/>
            <w:vAlign w:val="center"/>
          </w:tcPr>
          <w:p w14:paraId="41BD4D2B" w14:textId="77777777" w:rsidR="00870404" w:rsidRPr="00345FE1" w:rsidRDefault="00870404" w:rsidP="00087553">
            <w:r w:rsidRPr="00345FE1">
              <w:t>Ano</w:t>
            </w:r>
          </w:p>
        </w:tc>
        <w:tc>
          <w:tcPr>
            <w:tcW w:w="1583" w:type="dxa"/>
            <w:shd w:val="clear" w:color="auto" w:fill="auto"/>
            <w:vAlign w:val="center"/>
          </w:tcPr>
          <w:p w14:paraId="16462FEF" w14:textId="77777777" w:rsidR="00870404" w:rsidRPr="00345FE1" w:rsidRDefault="00870404" w:rsidP="00087553">
            <w:r w:rsidRPr="00345FE1">
              <w:t>Ano</w:t>
            </w:r>
          </w:p>
        </w:tc>
      </w:tr>
      <w:tr w:rsidR="00870404" w:rsidRPr="00345FE1" w14:paraId="3D8C1D8D" w14:textId="77777777" w:rsidTr="00087553">
        <w:trPr>
          <w:trHeight w:val="397"/>
        </w:trPr>
        <w:tc>
          <w:tcPr>
            <w:tcW w:w="1232" w:type="dxa"/>
            <w:shd w:val="clear" w:color="auto" w:fill="auto"/>
            <w:vAlign w:val="center"/>
          </w:tcPr>
          <w:p w14:paraId="0E38157C" w14:textId="07ECED2F"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CI_Janacova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Janáčová</w:t>
            </w:r>
            <w:r w:rsidRPr="00120572">
              <w:rPr>
                <w:rStyle w:val="Odkazintenzivn"/>
              </w:rPr>
              <w:fldChar w:fldCharType="end"/>
            </w:r>
          </w:p>
        </w:tc>
        <w:tc>
          <w:tcPr>
            <w:tcW w:w="906" w:type="dxa"/>
            <w:shd w:val="clear" w:color="auto" w:fill="auto"/>
            <w:vAlign w:val="center"/>
          </w:tcPr>
          <w:p w14:paraId="189CEA59" w14:textId="77777777" w:rsidR="00870404" w:rsidRPr="00345FE1" w:rsidRDefault="00870404" w:rsidP="00087553">
            <w:r w:rsidRPr="00345FE1">
              <w:t>Dagmar</w:t>
            </w:r>
          </w:p>
        </w:tc>
        <w:tc>
          <w:tcPr>
            <w:tcW w:w="1457" w:type="dxa"/>
            <w:shd w:val="clear" w:color="auto" w:fill="auto"/>
            <w:vAlign w:val="center"/>
          </w:tcPr>
          <w:p w14:paraId="56D729EE" w14:textId="77777777" w:rsidR="00870404" w:rsidRPr="00345FE1" w:rsidRDefault="00870404" w:rsidP="00087553">
            <w:r w:rsidRPr="00345FE1">
              <w:t>prof. Ing., CSc.</w:t>
            </w:r>
          </w:p>
        </w:tc>
        <w:tc>
          <w:tcPr>
            <w:tcW w:w="1168" w:type="dxa"/>
            <w:shd w:val="clear" w:color="auto" w:fill="auto"/>
            <w:vAlign w:val="center"/>
          </w:tcPr>
          <w:p w14:paraId="177061E3" w14:textId="77777777" w:rsidR="00870404" w:rsidRPr="00345FE1" w:rsidRDefault="00870404" w:rsidP="00087553">
            <w:r w:rsidRPr="00345FE1">
              <w:t>PP 1,0 do N</w:t>
            </w:r>
          </w:p>
        </w:tc>
        <w:tc>
          <w:tcPr>
            <w:tcW w:w="1232" w:type="dxa"/>
            <w:shd w:val="clear" w:color="auto" w:fill="auto"/>
            <w:vAlign w:val="center"/>
          </w:tcPr>
          <w:p w14:paraId="4D67ED72" w14:textId="77777777" w:rsidR="00870404" w:rsidRPr="00345FE1" w:rsidRDefault="00870404" w:rsidP="00087553">
            <w:r w:rsidRPr="00345FE1">
              <w:t>PP 1,0 do N</w:t>
            </w:r>
          </w:p>
        </w:tc>
        <w:tc>
          <w:tcPr>
            <w:tcW w:w="984" w:type="dxa"/>
            <w:shd w:val="clear" w:color="auto" w:fill="auto"/>
            <w:vAlign w:val="center"/>
          </w:tcPr>
          <w:p w14:paraId="270D2028" w14:textId="77777777" w:rsidR="00870404" w:rsidRPr="00345FE1" w:rsidRDefault="00870404" w:rsidP="00087553">
            <w:r w:rsidRPr="00345FE1">
              <w:t>Ano</w:t>
            </w:r>
          </w:p>
        </w:tc>
        <w:tc>
          <w:tcPr>
            <w:tcW w:w="1134" w:type="dxa"/>
            <w:shd w:val="clear" w:color="auto" w:fill="auto"/>
            <w:vAlign w:val="center"/>
          </w:tcPr>
          <w:p w14:paraId="3D976E08" w14:textId="77777777" w:rsidR="00870404" w:rsidRPr="00345FE1" w:rsidRDefault="00870404" w:rsidP="00087553">
            <w:r w:rsidRPr="00345FE1">
              <w:t>-</w:t>
            </w:r>
          </w:p>
        </w:tc>
        <w:tc>
          <w:tcPr>
            <w:tcW w:w="1583" w:type="dxa"/>
            <w:shd w:val="clear" w:color="auto" w:fill="auto"/>
            <w:vAlign w:val="center"/>
          </w:tcPr>
          <w:p w14:paraId="7564F807" w14:textId="77777777" w:rsidR="00870404" w:rsidRPr="00345FE1" w:rsidRDefault="00870404" w:rsidP="00087553">
            <w:r w:rsidRPr="00345FE1">
              <w:t>Ano</w:t>
            </w:r>
          </w:p>
        </w:tc>
      </w:tr>
      <w:tr w:rsidR="00870404" w:rsidRPr="00345FE1" w14:paraId="10CA0060" w14:textId="77777777" w:rsidTr="00087553">
        <w:trPr>
          <w:trHeight w:val="459"/>
        </w:trPr>
        <w:tc>
          <w:tcPr>
            <w:tcW w:w="1232" w:type="dxa"/>
            <w:shd w:val="clear" w:color="auto" w:fill="auto"/>
            <w:vAlign w:val="center"/>
          </w:tcPr>
          <w:p w14:paraId="4356918D" w14:textId="2F951E39"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CI_Jasek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Jašek</w:t>
            </w:r>
            <w:r w:rsidRPr="00120572">
              <w:rPr>
                <w:rStyle w:val="Odkazintenzivn"/>
              </w:rPr>
              <w:fldChar w:fldCharType="end"/>
            </w:r>
          </w:p>
        </w:tc>
        <w:tc>
          <w:tcPr>
            <w:tcW w:w="906" w:type="dxa"/>
            <w:shd w:val="clear" w:color="auto" w:fill="auto"/>
            <w:vAlign w:val="center"/>
          </w:tcPr>
          <w:p w14:paraId="6B1A9434" w14:textId="77777777" w:rsidR="00870404" w:rsidRPr="00345FE1" w:rsidRDefault="00870404" w:rsidP="00087553">
            <w:r w:rsidRPr="00345FE1">
              <w:t>Roman</w:t>
            </w:r>
          </w:p>
        </w:tc>
        <w:tc>
          <w:tcPr>
            <w:tcW w:w="1457" w:type="dxa"/>
            <w:shd w:val="clear" w:color="auto" w:fill="auto"/>
            <w:vAlign w:val="center"/>
          </w:tcPr>
          <w:p w14:paraId="75B481C1" w14:textId="77777777" w:rsidR="00870404" w:rsidRPr="00345FE1" w:rsidRDefault="00870404" w:rsidP="00087553">
            <w:r w:rsidRPr="00345FE1">
              <w:t>prof. Mgr., Ph.D. DBA</w:t>
            </w:r>
          </w:p>
        </w:tc>
        <w:tc>
          <w:tcPr>
            <w:tcW w:w="1168" w:type="dxa"/>
            <w:shd w:val="clear" w:color="auto" w:fill="auto"/>
            <w:vAlign w:val="center"/>
          </w:tcPr>
          <w:p w14:paraId="28E2B47D" w14:textId="77777777" w:rsidR="00870404" w:rsidRPr="00345FE1" w:rsidRDefault="00870404" w:rsidP="00087553">
            <w:r w:rsidRPr="00345FE1">
              <w:t>PP 1,0 do N</w:t>
            </w:r>
          </w:p>
        </w:tc>
        <w:tc>
          <w:tcPr>
            <w:tcW w:w="1232" w:type="dxa"/>
            <w:shd w:val="clear" w:color="auto" w:fill="auto"/>
            <w:vAlign w:val="center"/>
          </w:tcPr>
          <w:p w14:paraId="1C32DE21" w14:textId="77777777" w:rsidR="00870404" w:rsidRPr="00345FE1" w:rsidRDefault="00870404" w:rsidP="00087553">
            <w:r w:rsidRPr="00345FE1">
              <w:t>PP 1,0 do N</w:t>
            </w:r>
          </w:p>
        </w:tc>
        <w:tc>
          <w:tcPr>
            <w:tcW w:w="984" w:type="dxa"/>
            <w:shd w:val="clear" w:color="auto" w:fill="auto"/>
            <w:vAlign w:val="center"/>
          </w:tcPr>
          <w:p w14:paraId="66804CBC" w14:textId="77777777" w:rsidR="00870404" w:rsidRPr="00345FE1" w:rsidRDefault="00870404" w:rsidP="00087553">
            <w:r w:rsidRPr="00345FE1">
              <w:t>Ano</w:t>
            </w:r>
          </w:p>
        </w:tc>
        <w:tc>
          <w:tcPr>
            <w:tcW w:w="1134" w:type="dxa"/>
            <w:shd w:val="clear" w:color="auto" w:fill="auto"/>
            <w:vAlign w:val="center"/>
          </w:tcPr>
          <w:p w14:paraId="630CC3B4" w14:textId="77777777" w:rsidR="00870404" w:rsidRPr="00345FE1" w:rsidRDefault="00870404" w:rsidP="00087553">
            <w:r w:rsidRPr="00345FE1">
              <w:t>Ano</w:t>
            </w:r>
          </w:p>
        </w:tc>
        <w:tc>
          <w:tcPr>
            <w:tcW w:w="1583" w:type="dxa"/>
            <w:shd w:val="clear" w:color="auto" w:fill="auto"/>
            <w:vAlign w:val="center"/>
          </w:tcPr>
          <w:p w14:paraId="7BBCB072" w14:textId="77777777" w:rsidR="00870404" w:rsidRPr="00345FE1" w:rsidRDefault="00870404" w:rsidP="00087553">
            <w:r w:rsidRPr="00345FE1">
              <w:t>Ano</w:t>
            </w:r>
          </w:p>
        </w:tc>
      </w:tr>
      <w:tr w:rsidR="00870404" w:rsidRPr="00345FE1" w14:paraId="40A5DF58" w14:textId="77777777" w:rsidTr="00087553">
        <w:trPr>
          <w:trHeight w:val="459"/>
        </w:trPr>
        <w:tc>
          <w:tcPr>
            <w:tcW w:w="1232" w:type="dxa"/>
            <w:shd w:val="clear" w:color="auto" w:fill="auto"/>
            <w:vAlign w:val="center"/>
          </w:tcPr>
          <w:p w14:paraId="307D1933" w14:textId="584D9533"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CI_KominkovaOplatkova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Komínková Oplatková</w:t>
            </w:r>
            <w:r w:rsidRPr="00120572">
              <w:rPr>
                <w:rStyle w:val="Odkazintenzivn"/>
              </w:rPr>
              <w:fldChar w:fldCharType="end"/>
            </w:r>
          </w:p>
        </w:tc>
        <w:tc>
          <w:tcPr>
            <w:tcW w:w="906" w:type="dxa"/>
            <w:shd w:val="clear" w:color="auto" w:fill="auto"/>
            <w:vAlign w:val="center"/>
          </w:tcPr>
          <w:p w14:paraId="4A3C8774" w14:textId="77777777" w:rsidR="00870404" w:rsidRPr="00345FE1" w:rsidRDefault="00870404" w:rsidP="00087553">
            <w:r>
              <w:t>Zuzana</w:t>
            </w:r>
          </w:p>
        </w:tc>
        <w:tc>
          <w:tcPr>
            <w:tcW w:w="1457" w:type="dxa"/>
            <w:shd w:val="clear" w:color="auto" w:fill="auto"/>
            <w:vAlign w:val="center"/>
          </w:tcPr>
          <w:p w14:paraId="0F254363" w14:textId="77777777" w:rsidR="00870404" w:rsidRPr="00345FE1" w:rsidRDefault="00870404" w:rsidP="00087553">
            <w:r>
              <w:t>Prof. Ing., Ph.D.</w:t>
            </w:r>
          </w:p>
        </w:tc>
        <w:tc>
          <w:tcPr>
            <w:tcW w:w="1168" w:type="dxa"/>
            <w:shd w:val="clear" w:color="auto" w:fill="auto"/>
            <w:vAlign w:val="center"/>
          </w:tcPr>
          <w:p w14:paraId="2396E311" w14:textId="77777777" w:rsidR="00870404" w:rsidRPr="00345FE1" w:rsidRDefault="00870404" w:rsidP="00087553">
            <w:r w:rsidRPr="00345FE1">
              <w:t>PP 1,0 do N</w:t>
            </w:r>
          </w:p>
        </w:tc>
        <w:tc>
          <w:tcPr>
            <w:tcW w:w="1232" w:type="dxa"/>
            <w:shd w:val="clear" w:color="auto" w:fill="auto"/>
            <w:vAlign w:val="center"/>
          </w:tcPr>
          <w:p w14:paraId="6E91BC32" w14:textId="77777777" w:rsidR="00870404" w:rsidRPr="00345FE1" w:rsidRDefault="00870404" w:rsidP="00087553">
            <w:r w:rsidRPr="00345FE1">
              <w:t>PP 1,0 do N</w:t>
            </w:r>
          </w:p>
        </w:tc>
        <w:tc>
          <w:tcPr>
            <w:tcW w:w="984" w:type="dxa"/>
            <w:shd w:val="clear" w:color="auto" w:fill="auto"/>
            <w:vAlign w:val="center"/>
          </w:tcPr>
          <w:p w14:paraId="67EDACC5" w14:textId="77777777" w:rsidR="00870404" w:rsidRPr="00345FE1" w:rsidRDefault="00870404" w:rsidP="00087553">
            <w:r w:rsidRPr="00345FE1">
              <w:t>Ano</w:t>
            </w:r>
          </w:p>
        </w:tc>
        <w:tc>
          <w:tcPr>
            <w:tcW w:w="1134" w:type="dxa"/>
            <w:shd w:val="clear" w:color="auto" w:fill="auto"/>
            <w:vAlign w:val="center"/>
          </w:tcPr>
          <w:p w14:paraId="2409DCE8" w14:textId="77777777" w:rsidR="00870404" w:rsidRPr="00345FE1" w:rsidRDefault="00870404" w:rsidP="00087553">
            <w:r w:rsidRPr="00345FE1">
              <w:t>Ano</w:t>
            </w:r>
          </w:p>
        </w:tc>
        <w:tc>
          <w:tcPr>
            <w:tcW w:w="1583" w:type="dxa"/>
            <w:shd w:val="clear" w:color="auto" w:fill="auto"/>
            <w:vAlign w:val="center"/>
          </w:tcPr>
          <w:p w14:paraId="296C73DE" w14:textId="77777777" w:rsidR="00870404" w:rsidRPr="00345FE1" w:rsidRDefault="00870404" w:rsidP="00087553">
            <w:r w:rsidRPr="00345FE1">
              <w:t>Ano</w:t>
            </w:r>
          </w:p>
        </w:tc>
      </w:tr>
      <w:tr w:rsidR="00870404" w:rsidRPr="00345FE1" w:rsidDel="00D9410D" w14:paraId="12191BBB" w14:textId="6F00B5D5" w:rsidTr="00087553">
        <w:trPr>
          <w:trHeight w:val="459"/>
          <w:del w:id="227" w:author="Jiří Vojtěšek" w:date="2024-10-30T10:53:00Z"/>
        </w:trPr>
        <w:tc>
          <w:tcPr>
            <w:tcW w:w="1232" w:type="dxa"/>
            <w:shd w:val="clear" w:color="auto" w:fill="auto"/>
            <w:vAlign w:val="center"/>
          </w:tcPr>
          <w:p w14:paraId="367608B0" w14:textId="51F1A362" w:rsidR="00870404" w:rsidRPr="00120572" w:rsidDel="00D9410D" w:rsidRDefault="00870404" w:rsidP="00087553">
            <w:pPr>
              <w:rPr>
                <w:del w:id="228" w:author="Jiří Vojtěšek" w:date="2024-10-30T10:53:00Z"/>
                <w:rStyle w:val="Odkazintenzivn"/>
              </w:rPr>
            </w:pPr>
            <w:del w:id="229" w:author="Jiří Vojtěšek" w:date="2024-10-30T10:53:00Z">
              <w:r w:rsidRPr="00120572" w:rsidDel="00D9410D">
                <w:rPr>
                  <w:rStyle w:val="Odkazintenzivn"/>
                </w:rPr>
                <w:fldChar w:fldCharType="begin"/>
              </w:r>
              <w:r w:rsidRPr="00120572" w:rsidDel="00D9410D">
                <w:rPr>
                  <w:rStyle w:val="Odkazintenzivn"/>
                </w:rPr>
                <w:delInstrText xml:space="preserve"> REF CI_Kralk \h </w:delInstrText>
              </w:r>
              <w:r w:rsidDel="00D9410D">
                <w:rPr>
                  <w:rStyle w:val="Odkazintenzivn"/>
                </w:rPr>
                <w:delInstrText xml:space="preserve"> \* MERGEFORMAT </w:delInstrText>
              </w:r>
              <w:r w:rsidRPr="00120572" w:rsidDel="00D9410D">
                <w:rPr>
                  <w:rStyle w:val="Odkazintenzivn"/>
                </w:rPr>
              </w:r>
              <w:r w:rsidRPr="00120572" w:rsidDel="00D9410D">
                <w:rPr>
                  <w:rStyle w:val="Odkazintenzivn"/>
                </w:rPr>
                <w:fldChar w:fldCharType="separate"/>
              </w:r>
              <w:r w:rsidR="00063627" w:rsidRPr="00063627" w:rsidDel="00D9410D">
                <w:rPr>
                  <w:rStyle w:val="Odkazintenzivn"/>
                </w:rPr>
                <w:delText>Králík</w:delText>
              </w:r>
              <w:r w:rsidRPr="00120572" w:rsidDel="00D9410D">
                <w:rPr>
                  <w:rStyle w:val="Odkazintenzivn"/>
                </w:rPr>
                <w:fldChar w:fldCharType="end"/>
              </w:r>
            </w:del>
          </w:p>
        </w:tc>
        <w:tc>
          <w:tcPr>
            <w:tcW w:w="906" w:type="dxa"/>
            <w:shd w:val="clear" w:color="auto" w:fill="auto"/>
            <w:vAlign w:val="center"/>
          </w:tcPr>
          <w:p w14:paraId="693819FB" w14:textId="64C9521B" w:rsidR="00870404" w:rsidRPr="00345FE1" w:rsidDel="00D9410D" w:rsidRDefault="00870404" w:rsidP="00087553">
            <w:pPr>
              <w:rPr>
                <w:del w:id="230" w:author="Jiří Vojtěšek" w:date="2024-10-30T10:53:00Z"/>
              </w:rPr>
            </w:pPr>
            <w:del w:id="231" w:author="Jiří Vojtěšek" w:date="2024-10-30T10:53:00Z">
              <w:r w:rsidRPr="00345FE1" w:rsidDel="00D9410D">
                <w:delText>Lukáš</w:delText>
              </w:r>
            </w:del>
          </w:p>
        </w:tc>
        <w:tc>
          <w:tcPr>
            <w:tcW w:w="1457" w:type="dxa"/>
            <w:shd w:val="clear" w:color="auto" w:fill="auto"/>
            <w:vAlign w:val="center"/>
          </w:tcPr>
          <w:p w14:paraId="2849AE6B" w14:textId="68C4ACB8" w:rsidR="00870404" w:rsidRPr="00345FE1" w:rsidDel="00D9410D" w:rsidRDefault="00870404" w:rsidP="00087553">
            <w:pPr>
              <w:rPr>
                <w:del w:id="232" w:author="Jiří Vojtěšek" w:date="2024-10-30T10:53:00Z"/>
              </w:rPr>
            </w:pPr>
            <w:del w:id="233" w:author="Jiří Vojtěšek" w:date="2024-10-30T10:53:00Z">
              <w:r w:rsidRPr="00345FE1" w:rsidDel="00D9410D">
                <w:delText>Ing., Ph.D.</w:delText>
              </w:r>
            </w:del>
          </w:p>
        </w:tc>
        <w:tc>
          <w:tcPr>
            <w:tcW w:w="1168" w:type="dxa"/>
            <w:shd w:val="clear" w:color="auto" w:fill="auto"/>
            <w:vAlign w:val="center"/>
          </w:tcPr>
          <w:p w14:paraId="2DB4F87E" w14:textId="43C3A20C" w:rsidR="00870404" w:rsidRPr="00345FE1" w:rsidDel="00D9410D" w:rsidRDefault="00870404" w:rsidP="00087553">
            <w:pPr>
              <w:rPr>
                <w:del w:id="234" w:author="Jiří Vojtěšek" w:date="2024-10-30T10:53:00Z"/>
              </w:rPr>
            </w:pPr>
            <w:del w:id="235" w:author="Jiří Vojtěšek" w:date="2024-10-30T10:53:00Z">
              <w:r w:rsidRPr="00345FE1" w:rsidDel="00D9410D">
                <w:delText>PP 1,0 do N</w:delText>
              </w:r>
            </w:del>
          </w:p>
        </w:tc>
        <w:tc>
          <w:tcPr>
            <w:tcW w:w="1232" w:type="dxa"/>
            <w:shd w:val="clear" w:color="auto" w:fill="auto"/>
            <w:vAlign w:val="center"/>
          </w:tcPr>
          <w:p w14:paraId="12ADC767" w14:textId="1B8729FD" w:rsidR="00870404" w:rsidRPr="00345FE1" w:rsidDel="00D9410D" w:rsidRDefault="00870404" w:rsidP="00087553">
            <w:pPr>
              <w:rPr>
                <w:del w:id="236" w:author="Jiří Vojtěšek" w:date="2024-10-30T10:53:00Z"/>
              </w:rPr>
            </w:pPr>
            <w:del w:id="237" w:author="Jiří Vojtěšek" w:date="2024-10-30T10:53:00Z">
              <w:r w:rsidRPr="00345FE1" w:rsidDel="00D9410D">
                <w:delText>PP 1,0 do N</w:delText>
              </w:r>
            </w:del>
          </w:p>
        </w:tc>
        <w:tc>
          <w:tcPr>
            <w:tcW w:w="984" w:type="dxa"/>
            <w:shd w:val="clear" w:color="auto" w:fill="auto"/>
            <w:vAlign w:val="center"/>
          </w:tcPr>
          <w:p w14:paraId="2FC774CA" w14:textId="7FA0A592" w:rsidR="00870404" w:rsidRPr="00345FE1" w:rsidDel="00D9410D" w:rsidRDefault="00870404" w:rsidP="00087553">
            <w:pPr>
              <w:rPr>
                <w:del w:id="238" w:author="Jiří Vojtěšek" w:date="2024-10-30T10:53:00Z"/>
              </w:rPr>
            </w:pPr>
            <w:del w:id="239" w:author="Jiří Vojtěšek" w:date="2024-10-30T10:53:00Z">
              <w:r w:rsidRPr="00345FE1" w:rsidDel="00D9410D">
                <w:delText>-</w:delText>
              </w:r>
            </w:del>
          </w:p>
        </w:tc>
        <w:tc>
          <w:tcPr>
            <w:tcW w:w="1134" w:type="dxa"/>
            <w:shd w:val="clear" w:color="auto" w:fill="auto"/>
            <w:vAlign w:val="center"/>
          </w:tcPr>
          <w:p w14:paraId="11D82FF8" w14:textId="0C401BB0" w:rsidR="00870404" w:rsidRPr="00345FE1" w:rsidDel="00D9410D" w:rsidRDefault="00870404" w:rsidP="00087553">
            <w:pPr>
              <w:rPr>
                <w:del w:id="240" w:author="Jiří Vojtěšek" w:date="2024-10-30T10:53:00Z"/>
              </w:rPr>
            </w:pPr>
            <w:del w:id="241" w:author="Jiří Vojtěšek" w:date="2024-10-30T10:53:00Z">
              <w:r w:rsidRPr="00345FE1" w:rsidDel="00D9410D">
                <w:delText>Ano</w:delText>
              </w:r>
            </w:del>
          </w:p>
        </w:tc>
        <w:tc>
          <w:tcPr>
            <w:tcW w:w="1583" w:type="dxa"/>
            <w:shd w:val="clear" w:color="auto" w:fill="auto"/>
            <w:vAlign w:val="center"/>
          </w:tcPr>
          <w:p w14:paraId="2DB4F49E" w14:textId="5CD4E922" w:rsidR="00870404" w:rsidRPr="00345FE1" w:rsidDel="00D9410D" w:rsidRDefault="00870404" w:rsidP="00087553">
            <w:pPr>
              <w:rPr>
                <w:del w:id="242" w:author="Jiří Vojtěšek" w:date="2024-10-30T10:53:00Z"/>
              </w:rPr>
            </w:pPr>
            <w:del w:id="243" w:author="Jiří Vojtěšek" w:date="2024-10-30T10:53:00Z">
              <w:r w:rsidRPr="00345FE1" w:rsidDel="00D9410D">
                <w:delText>-</w:delText>
              </w:r>
            </w:del>
          </w:p>
        </w:tc>
      </w:tr>
      <w:tr w:rsidR="00870404" w:rsidRPr="00345FE1" w14:paraId="324906B4" w14:textId="77777777" w:rsidTr="00087553">
        <w:trPr>
          <w:trHeight w:val="459"/>
        </w:trPr>
        <w:tc>
          <w:tcPr>
            <w:tcW w:w="1232" w:type="dxa"/>
            <w:shd w:val="clear" w:color="auto" w:fill="auto"/>
            <w:vAlign w:val="center"/>
          </w:tcPr>
          <w:p w14:paraId="68498F9A" w14:textId="608C42AF"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CI_Kresalek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063627" w:rsidRPr="00063627">
              <w:rPr>
                <w:rStyle w:val="Odkazintenzivn"/>
              </w:rPr>
              <w:t>Křesálek</w:t>
            </w:r>
            <w:proofErr w:type="spellEnd"/>
            <w:r w:rsidRPr="00120572">
              <w:rPr>
                <w:rStyle w:val="Odkazintenzivn"/>
              </w:rPr>
              <w:fldChar w:fldCharType="end"/>
            </w:r>
          </w:p>
        </w:tc>
        <w:tc>
          <w:tcPr>
            <w:tcW w:w="906" w:type="dxa"/>
            <w:shd w:val="clear" w:color="auto" w:fill="auto"/>
            <w:vAlign w:val="center"/>
          </w:tcPr>
          <w:p w14:paraId="6916E966" w14:textId="77777777" w:rsidR="00870404" w:rsidRPr="00345FE1" w:rsidRDefault="00870404" w:rsidP="00087553">
            <w:r w:rsidRPr="00345FE1">
              <w:t>Vojtěch</w:t>
            </w:r>
          </w:p>
        </w:tc>
        <w:tc>
          <w:tcPr>
            <w:tcW w:w="1457" w:type="dxa"/>
            <w:shd w:val="clear" w:color="auto" w:fill="auto"/>
            <w:vAlign w:val="center"/>
          </w:tcPr>
          <w:p w14:paraId="2F04E1D2" w14:textId="77777777" w:rsidR="00870404" w:rsidRPr="00345FE1" w:rsidRDefault="00870404" w:rsidP="00087553">
            <w:r w:rsidRPr="00345FE1">
              <w:t>doc. RNDr., CSc.</w:t>
            </w:r>
          </w:p>
        </w:tc>
        <w:tc>
          <w:tcPr>
            <w:tcW w:w="1168" w:type="dxa"/>
            <w:shd w:val="clear" w:color="auto" w:fill="auto"/>
            <w:vAlign w:val="center"/>
          </w:tcPr>
          <w:p w14:paraId="6958011D" w14:textId="77777777" w:rsidR="00870404" w:rsidRPr="00345FE1" w:rsidRDefault="00870404" w:rsidP="00087553">
            <w:r w:rsidRPr="00345FE1">
              <w:t>PP 1,0 do N</w:t>
            </w:r>
          </w:p>
        </w:tc>
        <w:tc>
          <w:tcPr>
            <w:tcW w:w="1232" w:type="dxa"/>
            <w:shd w:val="clear" w:color="auto" w:fill="auto"/>
            <w:vAlign w:val="center"/>
          </w:tcPr>
          <w:p w14:paraId="702FAED7" w14:textId="77777777" w:rsidR="00870404" w:rsidRPr="00345FE1" w:rsidRDefault="00870404" w:rsidP="00087553">
            <w:r w:rsidRPr="00345FE1">
              <w:t>PP 1,0 do N</w:t>
            </w:r>
          </w:p>
        </w:tc>
        <w:tc>
          <w:tcPr>
            <w:tcW w:w="984" w:type="dxa"/>
            <w:shd w:val="clear" w:color="auto" w:fill="auto"/>
            <w:vAlign w:val="center"/>
          </w:tcPr>
          <w:p w14:paraId="7053713A" w14:textId="77777777" w:rsidR="00870404" w:rsidRPr="00345FE1" w:rsidRDefault="00870404" w:rsidP="00087553">
            <w:r w:rsidRPr="00345FE1">
              <w:t>Ano</w:t>
            </w:r>
          </w:p>
        </w:tc>
        <w:tc>
          <w:tcPr>
            <w:tcW w:w="1134" w:type="dxa"/>
            <w:shd w:val="clear" w:color="auto" w:fill="auto"/>
            <w:vAlign w:val="center"/>
          </w:tcPr>
          <w:p w14:paraId="4C2BB97A" w14:textId="77777777" w:rsidR="00870404" w:rsidRPr="00345FE1" w:rsidRDefault="00870404" w:rsidP="00087553">
            <w:r w:rsidRPr="00345FE1">
              <w:t>Ano</w:t>
            </w:r>
          </w:p>
        </w:tc>
        <w:tc>
          <w:tcPr>
            <w:tcW w:w="1583" w:type="dxa"/>
            <w:shd w:val="clear" w:color="auto" w:fill="auto"/>
            <w:vAlign w:val="center"/>
          </w:tcPr>
          <w:p w14:paraId="44775D74" w14:textId="77777777" w:rsidR="00870404" w:rsidRPr="00345FE1" w:rsidRDefault="00870404" w:rsidP="00087553">
            <w:r w:rsidRPr="00345FE1">
              <w:t>Ano</w:t>
            </w:r>
          </w:p>
        </w:tc>
      </w:tr>
      <w:tr w:rsidR="00870404" w:rsidRPr="00345FE1" w14:paraId="25832A52" w14:textId="77777777" w:rsidTr="00087553">
        <w:trPr>
          <w:trHeight w:val="397"/>
        </w:trPr>
        <w:tc>
          <w:tcPr>
            <w:tcW w:w="1232" w:type="dxa"/>
            <w:shd w:val="clear" w:color="auto" w:fill="auto"/>
            <w:vAlign w:val="center"/>
          </w:tcPr>
          <w:p w14:paraId="3692FFE2" w14:textId="2237E1A9"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CI_Lovecek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063627" w:rsidRPr="00063627">
              <w:rPr>
                <w:rStyle w:val="Odkazintenzivn"/>
              </w:rPr>
              <w:t>Loveček</w:t>
            </w:r>
            <w:proofErr w:type="spellEnd"/>
            <w:r w:rsidRPr="00120572">
              <w:rPr>
                <w:rStyle w:val="Odkazintenzivn"/>
              </w:rPr>
              <w:fldChar w:fldCharType="end"/>
            </w:r>
          </w:p>
        </w:tc>
        <w:tc>
          <w:tcPr>
            <w:tcW w:w="906" w:type="dxa"/>
            <w:shd w:val="clear" w:color="auto" w:fill="auto"/>
            <w:vAlign w:val="center"/>
          </w:tcPr>
          <w:p w14:paraId="406F486F" w14:textId="77777777" w:rsidR="00870404" w:rsidRPr="00345FE1" w:rsidRDefault="00870404" w:rsidP="00087553">
            <w:r w:rsidRPr="00345FE1">
              <w:t>Tomáš</w:t>
            </w:r>
          </w:p>
        </w:tc>
        <w:tc>
          <w:tcPr>
            <w:tcW w:w="1457" w:type="dxa"/>
            <w:shd w:val="clear" w:color="auto" w:fill="auto"/>
            <w:vAlign w:val="center"/>
          </w:tcPr>
          <w:p w14:paraId="083AA12B" w14:textId="77777777" w:rsidR="00870404" w:rsidRPr="00345FE1" w:rsidRDefault="00870404" w:rsidP="00087553">
            <w:r w:rsidRPr="00345FE1">
              <w:t>prof. Ing., PhD.</w:t>
            </w:r>
          </w:p>
        </w:tc>
        <w:tc>
          <w:tcPr>
            <w:tcW w:w="1168" w:type="dxa"/>
            <w:shd w:val="clear" w:color="auto" w:fill="auto"/>
            <w:vAlign w:val="center"/>
          </w:tcPr>
          <w:p w14:paraId="4C45B61A" w14:textId="77777777" w:rsidR="00870404" w:rsidRPr="00345FE1" w:rsidRDefault="00870404" w:rsidP="00087553">
            <w:r w:rsidRPr="00345FE1">
              <w:t>-</w:t>
            </w:r>
          </w:p>
        </w:tc>
        <w:tc>
          <w:tcPr>
            <w:tcW w:w="1232" w:type="dxa"/>
            <w:shd w:val="clear" w:color="auto" w:fill="auto"/>
            <w:vAlign w:val="center"/>
          </w:tcPr>
          <w:p w14:paraId="2967E83A" w14:textId="77777777" w:rsidR="00870404" w:rsidRPr="00345FE1" w:rsidRDefault="00870404" w:rsidP="00087553">
            <w:r w:rsidRPr="00345FE1">
              <w:t>-</w:t>
            </w:r>
          </w:p>
        </w:tc>
        <w:tc>
          <w:tcPr>
            <w:tcW w:w="984" w:type="dxa"/>
            <w:shd w:val="clear" w:color="auto" w:fill="auto"/>
            <w:vAlign w:val="center"/>
          </w:tcPr>
          <w:p w14:paraId="1244B850" w14:textId="77777777" w:rsidR="00870404" w:rsidRPr="00345FE1" w:rsidRDefault="00870404" w:rsidP="00087553">
            <w:r w:rsidRPr="00345FE1">
              <w:t>-</w:t>
            </w:r>
          </w:p>
        </w:tc>
        <w:tc>
          <w:tcPr>
            <w:tcW w:w="1134" w:type="dxa"/>
            <w:shd w:val="clear" w:color="auto" w:fill="auto"/>
            <w:vAlign w:val="center"/>
          </w:tcPr>
          <w:p w14:paraId="715F9439" w14:textId="77777777" w:rsidR="00870404" w:rsidRPr="00345FE1" w:rsidRDefault="00870404" w:rsidP="00087553">
            <w:r w:rsidRPr="00345FE1">
              <w:t>-</w:t>
            </w:r>
          </w:p>
        </w:tc>
        <w:tc>
          <w:tcPr>
            <w:tcW w:w="1583" w:type="dxa"/>
            <w:shd w:val="clear" w:color="auto" w:fill="auto"/>
            <w:vAlign w:val="center"/>
          </w:tcPr>
          <w:p w14:paraId="7AC653A0" w14:textId="77777777" w:rsidR="00870404" w:rsidRPr="00345FE1" w:rsidRDefault="00870404" w:rsidP="00087553">
            <w:r w:rsidRPr="00345FE1">
              <w:t>Ano</w:t>
            </w:r>
          </w:p>
        </w:tc>
      </w:tr>
      <w:tr w:rsidR="00870404" w:rsidRPr="00345FE1" w14:paraId="63F03989" w14:textId="77777777" w:rsidTr="00087553">
        <w:trPr>
          <w:trHeight w:val="459"/>
        </w:trPr>
        <w:tc>
          <w:tcPr>
            <w:tcW w:w="1232" w:type="dxa"/>
            <w:shd w:val="clear" w:color="auto" w:fill="auto"/>
            <w:vAlign w:val="center"/>
          </w:tcPr>
          <w:p w14:paraId="33FB55BF" w14:textId="5E82409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CI_Martinek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Martinek</w:t>
            </w:r>
            <w:r w:rsidRPr="00120572">
              <w:rPr>
                <w:rStyle w:val="Odkazintenzivn"/>
              </w:rPr>
              <w:fldChar w:fldCharType="end"/>
            </w:r>
          </w:p>
        </w:tc>
        <w:tc>
          <w:tcPr>
            <w:tcW w:w="906" w:type="dxa"/>
            <w:shd w:val="clear" w:color="auto" w:fill="auto"/>
            <w:vAlign w:val="center"/>
          </w:tcPr>
          <w:p w14:paraId="4C153E94" w14:textId="77777777" w:rsidR="00870404" w:rsidRPr="00345FE1" w:rsidRDefault="00870404" w:rsidP="00087553">
            <w:r w:rsidRPr="00345FE1">
              <w:t>Pavel</w:t>
            </w:r>
          </w:p>
        </w:tc>
        <w:tc>
          <w:tcPr>
            <w:tcW w:w="1457" w:type="dxa"/>
            <w:shd w:val="clear" w:color="auto" w:fill="auto"/>
            <w:vAlign w:val="center"/>
          </w:tcPr>
          <w:p w14:paraId="660E8476" w14:textId="77777777" w:rsidR="00870404" w:rsidRPr="00345FE1" w:rsidRDefault="00870404" w:rsidP="00087553">
            <w:r w:rsidRPr="00345FE1">
              <w:t>Ing., Ph.D.</w:t>
            </w:r>
          </w:p>
        </w:tc>
        <w:tc>
          <w:tcPr>
            <w:tcW w:w="1168" w:type="dxa"/>
            <w:shd w:val="clear" w:color="auto" w:fill="auto"/>
            <w:vAlign w:val="center"/>
          </w:tcPr>
          <w:p w14:paraId="55FC94C2" w14:textId="77777777" w:rsidR="00870404" w:rsidRPr="00345FE1" w:rsidRDefault="00870404" w:rsidP="00087553">
            <w:r w:rsidRPr="00345FE1">
              <w:t>PP 1,0 do N</w:t>
            </w:r>
          </w:p>
        </w:tc>
        <w:tc>
          <w:tcPr>
            <w:tcW w:w="1232" w:type="dxa"/>
            <w:shd w:val="clear" w:color="auto" w:fill="auto"/>
            <w:vAlign w:val="center"/>
          </w:tcPr>
          <w:p w14:paraId="55E3B3E9" w14:textId="77777777" w:rsidR="00870404" w:rsidRPr="00345FE1" w:rsidRDefault="00870404" w:rsidP="00087553">
            <w:r w:rsidRPr="00345FE1">
              <w:t>PP 1,0 do N</w:t>
            </w:r>
          </w:p>
        </w:tc>
        <w:tc>
          <w:tcPr>
            <w:tcW w:w="984" w:type="dxa"/>
            <w:shd w:val="clear" w:color="auto" w:fill="auto"/>
            <w:vAlign w:val="center"/>
          </w:tcPr>
          <w:p w14:paraId="1B79DEE4" w14:textId="77777777" w:rsidR="00870404" w:rsidRPr="00345FE1" w:rsidRDefault="00870404" w:rsidP="00087553">
            <w:r w:rsidRPr="00345FE1">
              <w:t>-</w:t>
            </w:r>
          </w:p>
        </w:tc>
        <w:tc>
          <w:tcPr>
            <w:tcW w:w="1134" w:type="dxa"/>
            <w:shd w:val="clear" w:color="auto" w:fill="auto"/>
            <w:vAlign w:val="center"/>
          </w:tcPr>
          <w:p w14:paraId="2D68A43A" w14:textId="77777777" w:rsidR="00870404" w:rsidRPr="00345FE1" w:rsidRDefault="00870404" w:rsidP="00087553">
            <w:r w:rsidRPr="00345FE1">
              <w:t>Ano</w:t>
            </w:r>
          </w:p>
        </w:tc>
        <w:tc>
          <w:tcPr>
            <w:tcW w:w="1583" w:type="dxa"/>
            <w:shd w:val="clear" w:color="auto" w:fill="auto"/>
            <w:vAlign w:val="center"/>
          </w:tcPr>
          <w:p w14:paraId="2270FEEB" w14:textId="77777777" w:rsidR="00870404" w:rsidRPr="00345FE1" w:rsidRDefault="00870404" w:rsidP="00087553">
            <w:r w:rsidRPr="00345FE1">
              <w:t>Ano</w:t>
            </w:r>
          </w:p>
        </w:tc>
      </w:tr>
      <w:tr w:rsidR="00870404" w:rsidRPr="00345FE1" w14:paraId="6412ADC7" w14:textId="77777777" w:rsidTr="00087553">
        <w:trPr>
          <w:trHeight w:val="459"/>
        </w:trPr>
        <w:tc>
          <w:tcPr>
            <w:tcW w:w="1232" w:type="dxa"/>
            <w:shd w:val="clear" w:color="auto" w:fill="auto"/>
            <w:vAlign w:val="center"/>
          </w:tcPr>
          <w:p w14:paraId="11DC3781" w14:textId="2EB81917"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CI_MNavratil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Navrátil</w:t>
            </w:r>
            <w:r w:rsidRPr="00120572">
              <w:rPr>
                <w:rStyle w:val="Odkazintenzivn"/>
              </w:rPr>
              <w:fldChar w:fldCharType="end"/>
            </w:r>
          </w:p>
        </w:tc>
        <w:tc>
          <w:tcPr>
            <w:tcW w:w="906" w:type="dxa"/>
            <w:shd w:val="clear" w:color="auto" w:fill="auto"/>
            <w:vAlign w:val="center"/>
          </w:tcPr>
          <w:p w14:paraId="484A1792" w14:textId="77777777" w:rsidR="00870404" w:rsidRPr="00345FE1" w:rsidRDefault="00870404" w:rsidP="00087553">
            <w:r w:rsidRPr="00345FE1">
              <w:t>Milan</w:t>
            </w:r>
          </w:p>
        </w:tc>
        <w:tc>
          <w:tcPr>
            <w:tcW w:w="1457" w:type="dxa"/>
            <w:shd w:val="clear" w:color="auto" w:fill="auto"/>
            <w:vAlign w:val="center"/>
          </w:tcPr>
          <w:p w14:paraId="5D770F5C" w14:textId="77777777" w:rsidR="00870404" w:rsidRPr="00345FE1" w:rsidRDefault="00870404" w:rsidP="00087553">
            <w:r w:rsidRPr="00345FE1">
              <w:t>Ing., Ph.D.</w:t>
            </w:r>
          </w:p>
        </w:tc>
        <w:tc>
          <w:tcPr>
            <w:tcW w:w="1168" w:type="dxa"/>
            <w:shd w:val="clear" w:color="auto" w:fill="auto"/>
            <w:vAlign w:val="center"/>
          </w:tcPr>
          <w:p w14:paraId="3B9515A9" w14:textId="77777777" w:rsidR="00870404" w:rsidRPr="00345FE1" w:rsidRDefault="00870404" w:rsidP="00087553">
            <w:r w:rsidRPr="00345FE1">
              <w:t>PP 1,0 do N</w:t>
            </w:r>
          </w:p>
        </w:tc>
        <w:tc>
          <w:tcPr>
            <w:tcW w:w="1232" w:type="dxa"/>
            <w:shd w:val="clear" w:color="auto" w:fill="auto"/>
            <w:vAlign w:val="center"/>
          </w:tcPr>
          <w:p w14:paraId="616CDB0B" w14:textId="77777777" w:rsidR="00870404" w:rsidRPr="00345FE1" w:rsidRDefault="00870404" w:rsidP="00087553">
            <w:r w:rsidRPr="00345FE1">
              <w:t>PP 1,0 do N</w:t>
            </w:r>
          </w:p>
        </w:tc>
        <w:tc>
          <w:tcPr>
            <w:tcW w:w="984" w:type="dxa"/>
            <w:shd w:val="clear" w:color="auto" w:fill="auto"/>
            <w:vAlign w:val="center"/>
          </w:tcPr>
          <w:p w14:paraId="281C2F5B" w14:textId="77777777" w:rsidR="00870404" w:rsidRPr="00345FE1" w:rsidRDefault="00870404" w:rsidP="00087553">
            <w:r w:rsidRPr="00345FE1">
              <w:t>-</w:t>
            </w:r>
          </w:p>
        </w:tc>
        <w:tc>
          <w:tcPr>
            <w:tcW w:w="1134" w:type="dxa"/>
            <w:shd w:val="clear" w:color="auto" w:fill="auto"/>
            <w:vAlign w:val="center"/>
          </w:tcPr>
          <w:p w14:paraId="5C518149" w14:textId="77777777" w:rsidR="00870404" w:rsidRPr="00345FE1" w:rsidRDefault="00870404" w:rsidP="00087553">
            <w:r w:rsidRPr="00345FE1">
              <w:t>Ano</w:t>
            </w:r>
          </w:p>
        </w:tc>
        <w:tc>
          <w:tcPr>
            <w:tcW w:w="1583" w:type="dxa"/>
            <w:shd w:val="clear" w:color="auto" w:fill="auto"/>
            <w:vAlign w:val="center"/>
          </w:tcPr>
          <w:p w14:paraId="3DD9B572" w14:textId="77777777" w:rsidR="00870404" w:rsidRPr="00345FE1" w:rsidRDefault="00870404" w:rsidP="00087553">
            <w:r w:rsidRPr="00345FE1">
              <w:t>-</w:t>
            </w:r>
          </w:p>
        </w:tc>
      </w:tr>
      <w:tr w:rsidR="00870404" w:rsidRPr="00345FE1" w14:paraId="411AA0BA" w14:textId="77777777" w:rsidTr="00087553">
        <w:trPr>
          <w:trHeight w:val="459"/>
        </w:trPr>
        <w:tc>
          <w:tcPr>
            <w:tcW w:w="1232" w:type="dxa"/>
            <w:shd w:val="clear" w:color="auto" w:fill="auto"/>
            <w:vAlign w:val="center"/>
          </w:tcPr>
          <w:p w14:paraId="3BA1A38E" w14:textId="6FAF877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CI_Pospíšilík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063627" w:rsidRPr="00063627">
              <w:rPr>
                <w:rStyle w:val="Odkazintenzivn"/>
              </w:rPr>
              <w:t>Pospíšilík</w:t>
            </w:r>
            <w:proofErr w:type="spellEnd"/>
            <w:r w:rsidRPr="00120572">
              <w:rPr>
                <w:rStyle w:val="Odkazintenzivn"/>
              </w:rPr>
              <w:fldChar w:fldCharType="end"/>
            </w:r>
          </w:p>
        </w:tc>
        <w:tc>
          <w:tcPr>
            <w:tcW w:w="906" w:type="dxa"/>
            <w:shd w:val="clear" w:color="auto" w:fill="auto"/>
            <w:vAlign w:val="center"/>
          </w:tcPr>
          <w:p w14:paraId="430C4684" w14:textId="77777777" w:rsidR="00870404" w:rsidRPr="00345FE1" w:rsidRDefault="00870404" w:rsidP="00087553">
            <w:r w:rsidRPr="00345FE1">
              <w:t>Martin</w:t>
            </w:r>
          </w:p>
        </w:tc>
        <w:tc>
          <w:tcPr>
            <w:tcW w:w="1457" w:type="dxa"/>
            <w:shd w:val="clear" w:color="auto" w:fill="auto"/>
            <w:vAlign w:val="center"/>
          </w:tcPr>
          <w:p w14:paraId="48FA1E2E" w14:textId="77777777" w:rsidR="00870404" w:rsidRPr="00345FE1" w:rsidRDefault="00870404" w:rsidP="00087553">
            <w:r w:rsidRPr="00345FE1">
              <w:t>doc. Ing., Ph.D.</w:t>
            </w:r>
          </w:p>
        </w:tc>
        <w:tc>
          <w:tcPr>
            <w:tcW w:w="1168" w:type="dxa"/>
            <w:shd w:val="clear" w:color="auto" w:fill="auto"/>
            <w:vAlign w:val="center"/>
          </w:tcPr>
          <w:p w14:paraId="3E649796" w14:textId="77777777" w:rsidR="00870404" w:rsidRPr="00345FE1" w:rsidRDefault="00870404" w:rsidP="00087553">
            <w:r w:rsidRPr="00345FE1">
              <w:t>PP 1,0 do N</w:t>
            </w:r>
          </w:p>
        </w:tc>
        <w:tc>
          <w:tcPr>
            <w:tcW w:w="1232" w:type="dxa"/>
            <w:shd w:val="clear" w:color="auto" w:fill="auto"/>
            <w:vAlign w:val="center"/>
          </w:tcPr>
          <w:p w14:paraId="34183D45" w14:textId="77777777" w:rsidR="00870404" w:rsidRPr="00345FE1" w:rsidRDefault="00870404" w:rsidP="00087553">
            <w:r w:rsidRPr="00345FE1">
              <w:t>PP 1,0 do N</w:t>
            </w:r>
          </w:p>
        </w:tc>
        <w:tc>
          <w:tcPr>
            <w:tcW w:w="984" w:type="dxa"/>
            <w:shd w:val="clear" w:color="auto" w:fill="auto"/>
            <w:vAlign w:val="center"/>
          </w:tcPr>
          <w:p w14:paraId="20F34980" w14:textId="77777777" w:rsidR="00870404" w:rsidRPr="00345FE1" w:rsidRDefault="00870404" w:rsidP="00087553">
            <w:r w:rsidRPr="00345FE1">
              <w:t>Ano</w:t>
            </w:r>
          </w:p>
        </w:tc>
        <w:tc>
          <w:tcPr>
            <w:tcW w:w="1134" w:type="dxa"/>
            <w:shd w:val="clear" w:color="auto" w:fill="auto"/>
            <w:vAlign w:val="center"/>
          </w:tcPr>
          <w:p w14:paraId="30576747" w14:textId="77777777" w:rsidR="00870404" w:rsidRPr="00345FE1" w:rsidRDefault="00870404" w:rsidP="00087553">
            <w:r w:rsidRPr="00345FE1">
              <w:t>Ano</w:t>
            </w:r>
          </w:p>
        </w:tc>
        <w:tc>
          <w:tcPr>
            <w:tcW w:w="1583" w:type="dxa"/>
            <w:shd w:val="clear" w:color="auto" w:fill="auto"/>
            <w:vAlign w:val="center"/>
          </w:tcPr>
          <w:p w14:paraId="2421D5FA" w14:textId="77777777" w:rsidR="00870404" w:rsidRPr="00345FE1" w:rsidRDefault="00870404" w:rsidP="00087553">
            <w:r w:rsidRPr="00345FE1">
              <w:t>Ano</w:t>
            </w:r>
          </w:p>
        </w:tc>
      </w:tr>
      <w:tr w:rsidR="00870404" w:rsidRPr="00345FE1" w14:paraId="19E252A5" w14:textId="77777777" w:rsidTr="00087553">
        <w:trPr>
          <w:trHeight w:val="459"/>
        </w:trPr>
        <w:tc>
          <w:tcPr>
            <w:tcW w:w="1232" w:type="dxa"/>
            <w:shd w:val="clear" w:color="auto" w:fill="auto"/>
            <w:vAlign w:val="center"/>
          </w:tcPr>
          <w:p w14:paraId="3594CF4C" w14:textId="61E0383E"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CI_Prokopová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Prokopová</w:t>
            </w:r>
            <w:r w:rsidRPr="00120572">
              <w:rPr>
                <w:rStyle w:val="Odkazintenzivn"/>
              </w:rPr>
              <w:fldChar w:fldCharType="end"/>
            </w:r>
          </w:p>
        </w:tc>
        <w:tc>
          <w:tcPr>
            <w:tcW w:w="906" w:type="dxa"/>
            <w:shd w:val="clear" w:color="auto" w:fill="auto"/>
            <w:vAlign w:val="center"/>
          </w:tcPr>
          <w:p w14:paraId="28E15447" w14:textId="77777777" w:rsidR="00870404" w:rsidRPr="00345FE1" w:rsidRDefault="00870404" w:rsidP="00087553">
            <w:r w:rsidRPr="00345FE1">
              <w:t>Zdenka</w:t>
            </w:r>
          </w:p>
        </w:tc>
        <w:tc>
          <w:tcPr>
            <w:tcW w:w="1457" w:type="dxa"/>
            <w:shd w:val="clear" w:color="auto" w:fill="auto"/>
            <w:vAlign w:val="center"/>
          </w:tcPr>
          <w:p w14:paraId="676AEE13" w14:textId="77777777" w:rsidR="00870404" w:rsidRPr="00345FE1" w:rsidRDefault="00870404" w:rsidP="00087553">
            <w:r w:rsidRPr="00345FE1">
              <w:t>doc. Ing., CSc.</w:t>
            </w:r>
          </w:p>
        </w:tc>
        <w:tc>
          <w:tcPr>
            <w:tcW w:w="1168" w:type="dxa"/>
            <w:shd w:val="clear" w:color="auto" w:fill="auto"/>
            <w:vAlign w:val="center"/>
          </w:tcPr>
          <w:p w14:paraId="0C3C3748" w14:textId="77777777" w:rsidR="00870404" w:rsidRPr="00345FE1" w:rsidRDefault="00870404" w:rsidP="00087553">
            <w:r w:rsidRPr="00345FE1">
              <w:t>PP 1,0 do N</w:t>
            </w:r>
          </w:p>
        </w:tc>
        <w:tc>
          <w:tcPr>
            <w:tcW w:w="1232" w:type="dxa"/>
            <w:shd w:val="clear" w:color="auto" w:fill="auto"/>
            <w:vAlign w:val="center"/>
          </w:tcPr>
          <w:p w14:paraId="7D21799A" w14:textId="77777777" w:rsidR="00870404" w:rsidRPr="00345FE1" w:rsidRDefault="00870404" w:rsidP="00087553">
            <w:r w:rsidRPr="00345FE1">
              <w:t>PP 1,0 do N</w:t>
            </w:r>
          </w:p>
        </w:tc>
        <w:tc>
          <w:tcPr>
            <w:tcW w:w="984" w:type="dxa"/>
            <w:shd w:val="clear" w:color="auto" w:fill="auto"/>
            <w:vAlign w:val="center"/>
          </w:tcPr>
          <w:p w14:paraId="08430ED9" w14:textId="77777777" w:rsidR="00870404" w:rsidRPr="00345FE1" w:rsidRDefault="00870404" w:rsidP="00087553">
            <w:r w:rsidRPr="00345FE1">
              <w:t>Ano</w:t>
            </w:r>
          </w:p>
        </w:tc>
        <w:tc>
          <w:tcPr>
            <w:tcW w:w="1134" w:type="dxa"/>
            <w:shd w:val="clear" w:color="auto" w:fill="auto"/>
            <w:vAlign w:val="center"/>
          </w:tcPr>
          <w:p w14:paraId="0F9D3EBA" w14:textId="77777777" w:rsidR="00870404" w:rsidRPr="00345FE1" w:rsidRDefault="00870404" w:rsidP="00087553">
            <w:r w:rsidRPr="00345FE1">
              <w:t>Ano</w:t>
            </w:r>
          </w:p>
        </w:tc>
        <w:tc>
          <w:tcPr>
            <w:tcW w:w="1583" w:type="dxa"/>
            <w:shd w:val="clear" w:color="auto" w:fill="auto"/>
            <w:vAlign w:val="center"/>
          </w:tcPr>
          <w:p w14:paraId="1E7C1946" w14:textId="77777777" w:rsidR="00870404" w:rsidRPr="00345FE1" w:rsidRDefault="00870404" w:rsidP="00087553">
            <w:r w:rsidRPr="00345FE1">
              <w:t>Ano</w:t>
            </w:r>
          </w:p>
        </w:tc>
      </w:tr>
      <w:tr w:rsidR="00870404" w:rsidRPr="00345FE1" w14:paraId="0053498B" w14:textId="77777777" w:rsidTr="00087553">
        <w:trPr>
          <w:trHeight w:val="397"/>
        </w:trPr>
        <w:tc>
          <w:tcPr>
            <w:tcW w:w="1232" w:type="dxa"/>
            <w:shd w:val="clear" w:color="auto" w:fill="auto"/>
            <w:vAlign w:val="center"/>
          </w:tcPr>
          <w:p w14:paraId="1A8950F8" w14:textId="4964B3BD"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CI_Rehak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Řehák</w:t>
            </w:r>
            <w:r w:rsidRPr="00120572">
              <w:rPr>
                <w:rStyle w:val="Odkazintenzivn"/>
              </w:rPr>
              <w:fldChar w:fldCharType="end"/>
            </w:r>
          </w:p>
        </w:tc>
        <w:tc>
          <w:tcPr>
            <w:tcW w:w="906" w:type="dxa"/>
            <w:shd w:val="clear" w:color="auto" w:fill="auto"/>
            <w:vAlign w:val="center"/>
          </w:tcPr>
          <w:p w14:paraId="20F40972" w14:textId="77777777" w:rsidR="00870404" w:rsidRPr="00345FE1" w:rsidRDefault="00870404" w:rsidP="00087553">
            <w:r w:rsidRPr="00345FE1">
              <w:t>David</w:t>
            </w:r>
          </w:p>
        </w:tc>
        <w:tc>
          <w:tcPr>
            <w:tcW w:w="1457" w:type="dxa"/>
            <w:shd w:val="clear" w:color="auto" w:fill="auto"/>
            <w:vAlign w:val="center"/>
          </w:tcPr>
          <w:p w14:paraId="4D1B1B9A" w14:textId="77777777" w:rsidR="00870404" w:rsidRPr="00345FE1" w:rsidRDefault="00870404" w:rsidP="00087553">
            <w:r w:rsidRPr="00345FE1">
              <w:t>prof. Ing., PhD.</w:t>
            </w:r>
          </w:p>
        </w:tc>
        <w:tc>
          <w:tcPr>
            <w:tcW w:w="1168" w:type="dxa"/>
            <w:shd w:val="clear" w:color="auto" w:fill="auto"/>
            <w:vAlign w:val="center"/>
          </w:tcPr>
          <w:p w14:paraId="23FEBDD6" w14:textId="77777777" w:rsidR="00870404" w:rsidRPr="00345FE1" w:rsidRDefault="00870404" w:rsidP="00087553">
            <w:r w:rsidRPr="00345FE1">
              <w:t>-</w:t>
            </w:r>
          </w:p>
        </w:tc>
        <w:tc>
          <w:tcPr>
            <w:tcW w:w="1232" w:type="dxa"/>
            <w:shd w:val="clear" w:color="auto" w:fill="auto"/>
            <w:vAlign w:val="center"/>
          </w:tcPr>
          <w:p w14:paraId="7EC57AE1" w14:textId="77777777" w:rsidR="00870404" w:rsidRPr="00345FE1" w:rsidRDefault="00870404" w:rsidP="00087553">
            <w:r w:rsidRPr="00345FE1">
              <w:t>-</w:t>
            </w:r>
          </w:p>
        </w:tc>
        <w:tc>
          <w:tcPr>
            <w:tcW w:w="984" w:type="dxa"/>
            <w:shd w:val="clear" w:color="auto" w:fill="auto"/>
            <w:vAlign w:val="center"/>
          </w:tcPr>
          <w:p w14:paraId="7907F628" w14:textId="77777777" w:rsidR="00870404" w:rsidRPr="00345FE1" w:rsidRDefault="00870404" w:rsidP="00087553">
            <w:r w:rsidRPr="00345FE1">
              <w:t>-</w:t>
            </w:r>
          </w:p>
        </w:tc>
        <w:tc>
          <w:tcPr>
            <w:tcW w:w="1134" w:type="dxa"/>
            <w:shd w:val="clear" w:color="auto" w:fill="auto"/>
            <w:vAlign w:val="center"/>
          </w:tcPr>
          <w:p w14:paraId="417B5671" w14:textId="77777777" w:rsidR="00870404" w:rsidRPr="00345FE1" w:rsidRDefault="00870404" w:rsidP="00087553">
            <w:r w:rsidRPr="00345FE1">
              <w:t>-</w:t>
            </w:r>
          </w:p>
        </w:tc>
        <w:tc>
          <w:tcPr>
            <w:tcW w:w="1583" w:type="dxa"/>
            <w:shd w:val="clear" w:color="auto" w:fill="auto"/>
            <w:vAlign w:val="center"/>
          </w:tcPr>
          <w:p w14:paraId="33AFF4E8" w14:textId="77777777" w:rsidR="00870404" w:rsidRPr="00345FE1" w:rsidRDefault="00870404" w:rsidP="00087553">
            <w:r w:rsidRPr="00345FE1">
              <w:t>Ano</w:t>
            </w:r>
          </w:p>
        </w:tc>
      </w:tr>
      <w:tr w:rsidR="00870404" w:rsidRPr="00345FE1" w14:paraId="7C81974B" w14:textId="77777777" w:rsidTr="00087553">
        <w:trPr>
          <w:trHeight w:val="397"/>
        </w:trPr>
        <w:tc>
          <w:tcPr>
            <w:tcW w:w="1232" w:type="dxa"/>
            <w:shd w:val="clear" w:color="auto" w:fill="auto"/>
            <w:vAlign w:val="center"/>
          </w:tcPr>
          <w:p w14:paraId="16390422" w14:textId="27B5CEF2"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CI_Reznickova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Řezníčková</w:t>
            </w:r>
            <w:r w:rsidRPr="00120572">
              <w:rPr>
                <w:rStyle w:val="Odkazintenzivn"/>
              </w:rPr>
              <w:fldChar w:fldCharType="end"/>
            </w:r>
          </w:p>
        </w:tc>
        <w:tc>
          <w:tcPr>
            <w:tcW w:w="906" w:type="dxa"/>
            <w:shd w:val="clear" w:color="auto" w:fill="auto"/>
            <w:vAlign w:val="center"/>
          </w:tcPr>
          <w:p w14:paraId="24604D65" w14:textId="77777777" w:rsidR="00870404" w:rsidRPr="00345FE1" w:rsidRDefault="00870404" w:rsidP="00087553">
            <w:r w:rsidRPr="00345FE1">
              <w:t>Jana</w:t>
            </w:r>
          </w:p>
        </w:tc>
        <w:tc>
          <w:tcPr>
            <w:tcW w:w="1457" w:type="dxa"/>
            <w:shd w:val="clear" w:color="auto" w:fill="auto"/>
            <w:vAlign w:val="center"/>
          </w:tcPr>
          <w:p w14:paraId="1D85D0A6" w14:textId="77777777" w:rsidR="00870404" w:rsidRPr="00345FE1" w:rsidRDefault="00870404" w:rsidP="00087553">
            <w:r w:rsidRPr="00345FE1">
              <w:t>Mgr., Ph.D.</w:t>
            </w:r>
          </w:p>
        </w:tc>
        <w:tc>
          <w:tcPr>
            <w:tcW w:w="1168" w:type="dxa"/>
            <w:shd w:val="clear" w:color="auto" w:fill="auto"/>
            <w:vAlign w:val="center"/>
          </w:tcPr>
          <w:p w14:paraId="31A23BC2" w14:textId="77777777" w:rsidR="00870404" w:rsidRPr="00345FE1" w:rsidRDefault="00870404" w:rsidP="00087553">
            <w:r w:rsidRPr="00345FE1">
              <w:t>PP 1,0 do N</w:t>
            </w:r>
          </w:p>
        </w:tc>
        <w:tc>
          <w:tcPr>
            <w:tcW w:w="1232" w:type="dxa"/>
            <w:shd w:val="clear" w:color="auto" w:fill="auto"/>
            <w:vAlign w:val="center"/>
          </w:tcPr>
          <w:p w14:paraId="37DB57F2" w14:textId="77777777" w:rsidR="00870404" w:rsidRPr="00345FE1" w:rsidRDefault="00870404" w:rsidP="00087553">
            <w:r w:rsidRPr="00345FE1">
              <w:t>PP 1,0 do N</w:t>
            </w:r>
          </w:p>
        </w:tc>
        <w:tc>
          <w:tcPr>
            <w:tcW w:w="984" w:type="dxa"/>
            <w:shd w:val="clear" w:color="auto" w:fill="auto"/>
            <w:vAlign w:val="center"/>
          </w:tcPr>
          <w:p w14:paraId="74C9A9EA" w14:textId="77777777" w:rsidR="00870404" w:rsidRPr="00345FE1" w:rsidRDefault="00870404" w:rsidP="00087553">
            <w:r w:rsidRPr="00345FE1">
              <w:t>-</w:t>
            </w:r>
          </w:p>
        </w:tc>
        <w:tc>
          <w:tcPr>
            <w:tcW w:w="1134" w:type="dxa"/>
            <w:shd w:val="clear" w:color="auto" w:fill="auto"/>
            <w:vAlign w:val="center"/>
          </w:tcPr>
          <w:p w14:paraId="77886F63" w14:textId="77777777" w:rsidR="00870404" w:rsidRPr="00345FE1" w:rsidRDefault="00870404" w:rsidP="00087553">
            <w:r w:rsidRPr="00345FE1">
              <w:t>Ano</w:t>
            </w:r>
          </w:p>
        </w:tc>
        <w:tc>
          <w:tcPr>
            <w:tcW w:w="1583" w:type="dxa"/>
            <w:shd w:val="clear" w:color="auto" w:fill="auto"/>
            <w:vAlign w:val="center"/>
          </w:tcPr>
          <w:p w14:paraId="4826330F" w14:textId="77777777" w:rsidR="00870404" w:rsidRPr="00345FE1" w:rsidRDefault="00870404" w:rsidP="00087553">
            <w:r w:rsidRPr="00345FE1">
              <w:t>-</w:t>
            </w:r>
          </w:p>
        </w:tc>
      </w:tr>
      <w:tr w:rsidR="00870404" w:rsidRPr="00345FE1" w14:paraId="4C5B09AE" w14:textId="77777777" w:rsidTr="00087553">
        <w:trPr>
          <w:trHeight w:val="459"/>
        </w:trPr>
        <w:tc>
          <w:tcPr>
            <w:tcW w:w="1232" w:type="dxa"/>
            <w:shd w:val="clear" w:color="auto" w:fill="auto"/>
            <w:vAlign w:val="center"/>
          </w:tcPr>
          <w:p w14:paraId="12961814" w14:textId="30CC5824"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CI_Svobodova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Svobodová</w:t>
            </w:r>
            <w:r w:rsidRPr="00120572">
              <w:rPr>
                <w:rStyle w:val="Odkazintenzivn"/>
              </w:rPr>
              <w:fldChar w:fldCharType="end"/>
            </w:r>
          </w:p>
        </w:tc>
        <w:tc>
          <w:tcPr>
            <w:tcW w:w="906" w:type="dxa"/>
            <w:shd w:val="clear" w:color="auto" w:fill="auto"/>
            <w:vAlign w:val="center"/>
          </w:tcPr>
          <w:p w14:paraId="2326663F" w14:textId="77777777" w:rsidR="00870404" w:rsidRPr="00345FE1" w:rsidRDefault="00870404" w:rsidP="00087553">
            <w:r w:rsidRPr="00345FE1">
              <w:t>Dagmar</w:t>
            </w:r>
          </w:p>
        </w:tc>
        <w:tc>
          <w:tcPr>
            <w:tcW w:w="1457" w:type="dxa"/>
            <w:shd w:val="clear" w:color="auto" w:fill="auto"/>
            <w:vAlign w:val="center"/>
          </w:tcPr>
          <w:p w14:paraId="132D5475" w14:textId="77777777" w:rsidR="00870404" w:rsidRPr="00345FE1" w:rsidRDefault="00870404" w:rsidP="00087553">
            <w:r w:rsidRPr="00345FE1">
              <w:t xml:space="preserve">Ing., </w:t>
            </w:r>
            <w:proofErr w:type="spellStart"/>
            <w:r w:rsidRPr="00345FE1">
              <w:t>MSc</w:t>
            </w:r>
            <w:proofErr w:type="spellEnd"/>
            <w:r w:rsidRPr="00345FE1">
              <w:t>.</w:t>
            </w:r>
          </w:p>
        </w:tc>
        <w:tc>
          <w:tcPr>
            <w:tcW w:w="1168" w:type="dxa"/>
            <w:shd w:val="clear" w:color="auto" w:fill="auto"/>
            <w:vAlign w:val="center"/>
          </w:tcPr>
          <w:p w14:paraId="4D0DD09D" w14:textId="77777777" w:rsidR="00870404" w:rsidRPr="00345FE1" w:rsidRDefault="00870404" w:rsidP="00087553">
            <w:r w:rsidRPr="00345FE1">
              <w:t>PP 1,0 do N</w:t>
            </w:r>
          </w:p>
        </w:tc>
        <w:tc>
          <w:tcPr>
            <w:tcW w:w="1232" w:type="dxa"/>
            <w:shd w:val="clear" w:color="auto" w:fill="auto"/>
            <w:vAlign w:val="center"/>
          </w:tcPr>
          <w:p w14:paraId="2608F526" w14:textId="77777777" w:rsidR="00870404" w:rsidRPr="00345FE1" w:rsidRDefault="00870404" w:rsidP="00087553">
            <w:r w:rsidRPr="00345FE1">
              <w:t>PP 1,0 do N</w:t>
            </w:r>
          </w:p>
        </w:tc>
        <w:tc>
          <w:tcPr>
            <w:tcW w:w="984" w:type="dxa"/>
            <w:shd w:val="clear" w:color="auto" w:fill="auto"/>
            <w:vAlign w:val="center"/>
          </w:tcPr>
          <w:p w14:paraId="40B16BAD" w14:textId="77777777" w:rsidR="00870404" w:rsidRPr="00345FE1" w:rsidRDefault="00870404" w:rsidP="00087553">
            <w:r>
              <w:t>-</w:t>
            </w:r>
          </w:p>
        </w:tc>
        <w:tc>
          <w:tcPr>
            <w:tcW w:w="1134" w:type="dxa"/>
            <w:shd w:val="clear" w:color="auto" w:fill="auto"/>
            <w:vAlign w:val="center"/>
          </w:tcPr>
          <w:p w14:paraId="717CA084" w14:textId="77777777" w:rsidR="00870404" w:rsidRPr="00345FE1" w:rsidRDefault="00870404" w:rsidP="00087553">
            <w:r w:rsidRPr="00345FE1">
              <w:t>Ano</w:t>
            </w:r>
          </w:p>
        </w:tc>
        <w:tc>
          <w:tcPr>
            <w:tcW w:w="1583" w:type="dxa"/>
            <w:shd w:val="clear" w:color="auto" w:fill="auto"/>
            <w:vAlign w:val="center"/>
          </w:tcPr>
          <w:p w14:paraId="5526CB88" w14:textId="77777777" w:rsidR="00870404" w:rsidRPr="00345FE1" w:rsidRDefault="00870404" w:rsidP="00087553">
            <w:r>
              <w:t>-</w:t>
            </w:r>
          </w:p>
        </w:tc>
      </w:tr>
      <w:tr w:rsidR="00870404" w:rsidRPr="00345FE1" w:rsidDel="00D9410D" w14:paraId="4CF3775F" w14:textId="038778CB" w:rsidTr="00087553">
        <w:trPr>
          <w:trHeight w:val="459"/>
          <w:del w:id="244" w:author="Jiří Vojtěšek" w:date="2024-10-30T10:53:00Z"/>
        </w:trPr>
        <w:tc>
          <w:tcPr>
            <w:tcW w:w="1232" w:type="dxa"/>
            <w:shd w:val="clear" w:color="auto" w:fill="auto"/>
            <w:vAlign w:val="center"/>
          </w:tcPr>
          <w:p w14:paraId="5B8F39EB" w14:textId="3EFF56EC" w:rsidR="00870404" w:rsidRPr="00120572" w:rsidDel="00D9410D" w:rsidRDefault="00870404" w:rsidP="00087553">
            <w:pPr>
              <w:rPr>
                <w:del w:id="245" w:author="Jiří Vojtěšek" w:date="2024-10-30T10:53:00Z"/>
                <w:rStyle w:val="Odkazintenzivn"/>
              </w:rPr>
            </w:pPr>
            <w:del w:id="246" w:author="Jiří Vojtěšek" w:date="2024-10-30T10:53:00Z">
              <w:r w:rsidRPr="00120572" w:rsidDel="00D9410D">
                <w:rPr>
                  <w:rStyle w:val="Odkazintenzivn"/>
                </w:rPr>
                <w:fldChar w:fldCharType="begin"/>
              </w:r>
              <w:r w:rsidRPr="00120572" w:rsidDel="00D9410D">
                <w:rPr>
                  <w:rStyle w:val="Odkazintenzivn"/>
                </w:rPr>
                <w:delInstrText xml:space="preserve"> REF CI_Saur \h </w:delInstrText>
              </w:r>
              <w:r w:rsidDel="00D9410D">
                <w:rPr>
                  <w:rStyle w:val="Odkazintenzivn"/>
                </w:rPr>
                <w:delInstrText xml:space="preserve"> \* MERGEFORMAT </w:delInstrText>
              </w:r>
              <w:r w:rsidRPr="00120572" w:rsidDel="00D9410D">
                <w:rPr>
                  <w:rStyle w:val="Odkazintenzivn"/>
                </w:rPr>
              </w:r>
              <w:r w:rsidRPr="00120572" w:rsidDel="00D9410D">
                <w:rPr>
                  <w:rStyle w:val="Odkazintenzivn"/>
                </w:rPr>
                <w:fldChar w:fldCharType="separate"/>
              </w:r>
              <w:r w:rsidR="00063627" w:rsidRPr="00063627" w:rsidDel="00D9410D">
                <w:rPr>
                  <w:rStyle w:val="Odkazintenzivn"/>
                </w:rPr>
                <w:delText>Šaur</w:delText>
              </w:r>
              <w:r w:rsidRPr="00120572" w:rsidDel="00D9410D">
                <w:rPr>
                  <w:rStyle w:val="Odkazintenzivn"/>
                </w:rPr>
                <w:fldChar w:fldCharType="end"/>
              </w:r>
            </w:del>
          </w:p>
        </w:tc>
        <w:tc>
          <w:tcPr>
            <w:tcW w:w="906" w:type="dxa"/>
            <w:shd w:val="clear" w:color="auto" w:fill="auto"/>
            <w:vAlign w:val="center"/>
          </w:tcPr>
          <w:p w14:paraId="20ADC0D1" w14:textId="43AA3E07" w:rsidR="00870404" w:rsidRPr="00345FE1" w:rsidDel="00D9410D" w:rsidRDefault="00870404" w:rsidP="00087553">
            <w:pPr>
              <w:rPr>
                <w:del w:id="247" w:author="Jiří Vojtěšek" w:date="2024-10-30T10:53:00Z"/>
              </w:rPr>
            </w:pPr>
            <w:del w:id="248" w:author="Jiří Vojtěšek" w:date="2024-10-30T10:53:00Z">
              <w:r w:rsidRPr="00345FE1" w:rsidDel="00D9410D">
                <w:delText>David</w:delText>
              </w:r>
            </w:del>
          </w:p>
        </w:tc>
        <w:tc>
          <w:tcPr>
            <w:tcW w:w="1457" w:type="dxa"/>
            <w:shd w:val="clear" w:color="auto" w:fill="auto"/>
            <w:vAlign w:val="center"/>
          </w:tcPr>
          <w:p w14:paraId="44CAE09A" w14:textId="10E2471B" w:rsidR="00870404" w:rsidRPr="00345FE1" w:rsidDel="00D9410D" w:rsidRDefault="00870404" w:rsidP="00087553">
            <w:pPr>
              <w:rPr>
                <w:del w:id="249" w:author="Jiří Vojtěšek" w:date="2024-10-30T10:53:00Z"/>
              </w:rPr>
            </w:pPr>
            <w:del w:id="250" w:author="Jiří Vojtěšek" w:date="2024-10-30T10:53:00Z">
              <w:r w:rsidRPr="00345FE1" w:rsidDel="00D9410D">
                <w:delText>Ing., Ph.D.</w:delText>
              </w:r>
            </w:del>
          </w:p>
        </w:tc>
        <w:tc>
          <w:tcPr>
            <w:tcW w:w="1168" w:type="dxa"/>
            <w:shd w:val="clear" w:color="auto" w:fill="auto"/>
            <w:vAlign w:val="center"/>
          </w:tcPr>
          <w:p w14:paraId="36174325" w14:textId="2E8F1C72" w:rsidR="00870404" w:rsidRPr="00345FE1" w:rsidDel="00D9410D" w:rsidRDefault="00870404" w:rsidP="00087553">
            <w:pPr>
              <w:rPr>
                <w:del w:id="251" w:author="Jiří Vojtěšek" w:date="2024-10-30T10:53:00Z"/>
              </w:rPr>
            </w:pPr>
            <w:del w:id="252" w:author="Jiří Vojtěšek" w:date="2024-10-30T10:53:00Z">
              <w:r w:rsidRPr="00345FE1" w:rsidDel="00D9410D">
                <w:delText xml:space="preserve">PP 1,0 do </w:delText>
              </w:r>
              <w:r w:rsidDel="00D9410D">
                <w:br/>
                <w:delText>30. 6. 2025</w:delText>
              </w:r>
            </w:del>
          </w:p>
        </w:tc>
        <w:tc>
          <w:tcPr>
            <w:tcW w:w="1232" w:type="dxa"/>
            <w:shd w:val="clear" w:color="auto" w:fill="auto"/>
            <w:vAlign w:val="center"/>
          </w:tcPr>
          <w:p w14:paraId="3577BC0E" w14:textId="47B27F1A" w:rsidR="00870404" w:rsidRPr="00345FE1" w:rsidDel="00D9410D" w:rsidRDefault="00870404" w:rsidP="00087553">
            <w:pPr>
              <w:rPr>
                <w:del w:id="253" w:author="Jiří Vojtěšek" w:date="2024-10-30T10:53:00Z"/>
              </w:rPr>
            </w:pPr>
            <w:del w:id="254" w:author="Jiří Vojtěšek" w:date="2024-10-30T10:53:00Z">
              <w:r w:rsidRPr="00345FE1" w:rsidDel="00D9410D">
                <w:delText xml:space="preserve">PP 1,0 do </w:delText>
              </w:r>
              <w:r w:rsidDel="00D9410D">
                <w:br/>
                <w:delText>30. 6. 2025</w:delText>
              </w:r>
            </w:del>
          </w:p>
        </w:tc>
        <w:tc>
          <w:tcPr>
            <w:tcW w:w="984" w:type="dxa"/>
            <w:shd w:val="clear" w:color="auto" w:fill="auto"/>
            <w:vAlign w:val="center"/>
          </w:tcPr>
          <w:p w14:paraId="4D764837" w14:textId="40F9D5FC" w:rsidR="00870404" w:rsidRPr="00345FE1" w:rsidDel="00D9410D" w:rsidRDefault="00870404" w:rsidP="00087553">
            <w:pPr>
              <w:rPr>
                <w:del w:id="255" w:author="Jiří Vojtěšek" w:date="2024-10-30T10:53:00Z"/>
              </w:rPr>
            </w:pPr>
            <w:del w:id="256" w:author="Jiří Vojtěšek" w:date="2024-10-30T10:53:00Z">
              <w:r w:rsidRPr="00345FE1" w:rsidDel="00D9410D">
                <w:delText>-</w:delText>
              </w:r>
            </w:del>
          </w:p>
        </w:tc>
        <w:tc>
          <w:tcPr>
            <w:tcW w:w="1134" w:type="dxa"/>
            <w:shd w:val="clear" w:color="auto" w:fill="auto"/>
            <w:vAlign w:val="center"/>
          </w:tcPr>
          <w:p w14:paraId="4DBD4BBC" w14:textId="603EB8C2" w:rsidR="00870404" w:rsidRPr="00345FE1" w:rsidDel="00D9410D" w:rsidRDefault="00870404" w:rsidP="00087553">
            <w:pPr>
              <w:rPr>
                <w:del w:id="257" w:author="Jiří Vojtěšek" w:date="2024-10-30T10:53:00Z"/>
              </w:rPr>
            </w:pPr>
            <w:del w:id="258" w:author="Jiří Vojtěšek" w:date="2024-10-30T10:53:00Z">
              <w:r w:rsidRPr="00345FE1" w:rsidDel="00D9410D">
                <w:delText>Ano</w:delText>
              </w:r>
            </w:del>
          </w:p>
        </w:tc>
        <w:tc>
          <w:tcPr>
            <w:tcW w:w="1583" w:type="dxa"/>
            <w:shd w:val="clear" w:color="auto" w:fill="auto"/>
            <w:vAlign w:val="center"/>
          </w:tcPr>
          <w:p w14:paraId="720F3865" w14:textId="5ABF9A18" w:rsidR="00870404" w:rsidRPr="00345FE1" w:rsidDel="00D9410D" w:rsidRDefault="00870404" w:rsidP="00087553">
            <w:pPr>
              <w:rPr>
                <w:del w:id="259" w:author="Jiří Vojtěšek" w:date="2024-10-30T10:53:00Z"/>
              </w:rPr>
            </w:pPr>
            <w:del w:id="260" w:author="Jiří Vojtěšek" w:date="2024-10-30T10:53:00Z">
              <w:r w:rsidRPr="00345FE1" w:rsidDel="00D9410D">
                <w:delText>-</w:delText>
              </w:r>
            </w:del>
          </w:p>
        </w:tc>
      </w:tr>
      <w:tr w:rsidR="00870404" w:rsidRPr="00345FE1" w14:paraId="7F892E9F" w14:textId="77777777" w:rsidTr="00087553">
        <w:trPr>
          <w:trHeight w:val="459"/>
        </w:trPr>
        <w:tc>
          <w:tcPr>
            <w:tcW w:w="1232" w:type="dxa"/>
            <w:shd w:val="clear" w:color="auto" w:fill="auto"/>
            <w:vAlign w:val="center"/>
          </w:tcPr>
          <w:p w14:paraId="33375AF1" w14:textId="5806BC47"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CI_Senkeri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Šenkeřík</w:t>
            </w:r>
            <w:r w:rsidRPr="00120572">
              <w:rPr>
                <w:rStyle w:val="Odkazintenzivn"/>
              </w:rPr>
              <w:fldChar w:fldCharType="end"/>
            </w:r>
          </w:p>
        </w:tc>
        <w:tc>
          <w:tcPr>
            <w:tcW w:w="906" w:type="dxa"/>
            <w:shd w:val="clear" w:color="auto" w:fill="auto"/>
            <w:vAlign w:val="center"/>
          </w:tcPr>
          <w:p w14:paraId="6DA8AAD0" w14:textId="77777777" w:rsidR="00870404" w:rsidRPr="00345FE1" w:rsidRDefault="00870404" w:rsidP="00087553">
            <w:r w:rsidRPr="00345FE1">
              <w:t>Roman</w:t>
            </w:r>
          </w:p>
        </w:tc>
        <w:tc>
          <w:tcPr>
            <w:tcW w:w="1457" w:type="dxa"/>
            <w:shd w:val="clear" w:color="auto" w:fill="auto"/>
            <w:vAlign w:val="center"/>
          </w:tcPr>
          <w:p w14:paraId="7AADD08A" w14:textId="77777777" w:rsidR="00870404" w:rsidRPr="00345FE1" w:rsidRDefault="00870404" w:rsidP="00087553">
            <w:r w:rsidRPr="00345FE1">
              <w:t>prof. Ing., Ph.D.</w:t>
            </w:r>
          </w:p>
        </w:tc>
        <w:tc>
          <w:tcPr>
            <w:tcW w:w="1168" w:type="dxa"/>
            <w:shd w:val="clear" w:color="auto" w:fill="auto"/>
            <w:vAlign w:val="center"/>
          </w:tcPr>
          <w:p w14:paraId="79263C62" w14:textId="77777777" w:rsidR="00870404" w:rsidRPr="00345FE1" w:rsidRDefault="00870404" w:rsidP="00087553">
            <w:r w:rsidRPr="00345FE1">
              <w:t>PP 1,0 do N</w:t>
            </w:r>
          </w:p>
        </w:tc>
        <w:tc>
          <w:tcPr>
            <w:tcW w:w="1232" w:type="dxa"/>
            <w:shd w:val="clear" w:color="auto" w:fill="auto"/>
            <w:vAlign w:val="center"/>
          </w:tcPr>
          <w:p w14:paraId="4AE77E5A" w14:textId="77777777" w:rsidR="00870404" w:rsidRPr="00345FE1" w:rsidRDefault="00870404" w:rsidP="00087553">
            <w:r w:rsidRPr="00345FE1">
              <w:t>PP 1,0 do N</w:t>
            </w:r>
          </w:p>
        </w:tc>
        <w:tc>
          <w:tcPr>
            <w:tcW w:w="984" w:type="dxa"/>
            <w:shd w:val="clear" w:color="auto" w:fill="auto"/>
            <w:vAlign w:val="center"/>
          </w:tcPr>
          <w:p w14:paraId="2DE71B30" w14:textId="77777777" w:rsidR="00870404" w:rsidRPr="00345FE1" w:rsidRDefault="00870404" w:rsidP="00087553">
            <w:r w:rsidRPr="00345FE1">
              <w:t>Ano</w:t>
            </w:r>
          </w:p>
        </w:tc>
        <w:tc>
          <w:tcPr>
            <w:tcW w:w="1134" w:type="dxa"/>
            <w:shd w:val="clear" w:color="auto" w:fill="auto"/>
            <w:vAlign w:val="center"/>
          </w:tcPr>
          <w:p w14:paraId="160AC7C6" w14:textId="77777777" w:rsidR="00870404" w:rsidRPr="00345FE1" w:rsidRDefault="00870404" w:rsidP="00087553">
            <w:r w:rsidRPr="00345FE1">
              <w:t>Ano</w:t>
            </w:r>
          </w:p>
        </w:tc>
        <w:tc>
          <w:tcPr>
            <w:tcW w:w="1583" w:type="dxa"/>
            <w:shd w:val="clear" w:color="auto" w:fill="auto"/>
            <w:vAlign w:val="center"/>
          </w:tcPr>
          <w:p w14:paraId="369EA769" w14:textId="77777777" w:rsidR="00870404" w:rsidRPr="00345FE1" w:rsidRDefault="00870404" w:rsidP="00087553">
            <w:r w:rsidRPr="00345FE1">
              <w:t>Ano</w:t>
            </w:r>
          </w:p>
        </w:tc>
      </w:tr>
      <w:tr w:rsidR="00870404" w:rsidRPr="00345FE1" w14:paraId="1041AC40" w14:textId="77777777" w:rsidTr="00087553">
        <w:trPr>
          <w:trHeight w:val="459"/>
        </w:trPr>
        <w:tc>
          <w:tcPr>
            <w:tcW w:w="1232" w:type="dxa"/>
            <w:shd w:val="clear" w:color="auto" w:fill="auto"/>
            <w:vAlign w:val="center"/>
          </w:tcPr>
          <w:p w14:paraId="4CCE94E7" w14:textId="64ED933F"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CI_PSilhavy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Šilhavý</w:t>
            </w:r>
            <w:r w:rsidRPr="00120572">
              <w:rPr>
                <w:rStyle w:val="Odkazintenzivn"/>
              </w:rPr>
              <w:fldChar w:fldCharType="end"/>
            </w:r>
          </w:p>
        </w:tc>
        <w:tc>
          <w:tcPr>
            <w:tcW w:w="906" w:type="dxa"/>
            <w:shd w:val="clear" w:color="auto" w:fill="auto"/>
            <w:vAlign w:val="center"/>
          </w:tcPr>
          <w:p w14:paraId="2C334799" w14:textId="77777777" w:rsidR="00870404" w:rsidRPr="00345FE1" w:rsidRDefault="00870404" w:rsidP="00087553">
            <w:r w:rsidRPr="00345FE1">
              <w:t>Petr</w:t>
            </w:r>
          </w:p>
        </w:tc>
        <w:tc>
          <w:tcPr>
            <w:tcW w:w="1457" w:type="dxa"/>
            <w:shd w:val="clear" w:color="auto" w:fill="auto"/>
            <w:vAlign w:val="center"/>
          </w:tcPr>
          <w:p w14:paraId="464E7EB7" w14:textId="77777777" w:rsidR="00870404" w:rsidRPr="00345FE1" w:rsidRDefault="00870404" w:rsidP="00087553">
            <w:r w:rsidRPr="00345FE1">
              <w:t>doc. Ing., Ph.D.</w:t>
            </w:r>
          </w:p>
        </w:tc>
        <w:tc>
          <w:tcPr>
            <w:tcW w:w="1168" w:type="dxa"/>
            <w:shd w:val="clear" w:color="auto" w:fill="auto"/>
            <w:vAlign w:val="center"/>
          </w:tcPr>
          <w:p w14:paraId="4C600CEB" w14:textId="77777777" w:rsidR="00870404" w:rsidRPr="00345FE1" w:rsidRDefault="00870404" w:rsidP="00087553">
            <w:r w:rsidRPr="00345FE1">
              <w:t>PP 1,0 do N</w:t>
            </w:r>
          </w:p>
        </w:tc>
        <w:tc>
          <w:tcPr>
            <w:tcW w:w="1232" w:type="dxa"/>
            <w:shd w:val="clear" w:color="auto" w:fill="auto"/>
            <w:vAlign w:val="center"/>
          </w:tcPr>
          <w:p w14:paraId="1BDC766E" w14:textId="77777777" w:rsidR="00870404" w:rsidRPr="00345FE1" w:rsidRDefault="00870404" w:rsidP="00087553">
            <w:r w:rsidRPr="00345FE1">
              <w:t>PP 1,0 do N</w:t>
            </w:r>
          </w:p>
        </w:tc>
        <w:tc>
          <w:tcPr>
            <w:tcW w:w="984" w:type="dxa"/>
            <w:shd w:val="clear" w:color="auto" w:fill="auto"/>
            <w:vAlign w:val="center"/>
          </w:tcPr>
          <w:p w14:paraId="73B81261" w14:textId="77777777" w:rsidR="00870404" w:rsidRPr="00345FE1" w:rsidDel="008637AF" w:rsidRDefault="00870404" w:rsidP="00087553">
            <w:r w:rsidRPr="00345FE1">
              <w:t>-</w:t>
            </w:r>
          </w:p>
        </w:tc>
        <w:tc>
          <w:tcPr>
            <w:tcW w:w="1134" w:type="dxa"/>
            <w:shd w:val="clear" w:color="auto" w:fill="auto"/>
            <w:vAlign w:val="center"/>
          </w:tcPr>
          <w:p w14:paraId="77A60AD2" w14:textId="77777777" w:rsidR="00870404" w:rsidRPr="00345FE1" w:rsidRDefault="00870404" w:rsidP="00087553">
            <w:r w:rsidRPr="00345FE1">
              <w:t>Ano</w:t>
            </w:r>
          </w:p>
        </w:tc>
        <w:tc>
          <w:tcPr>
            <w:tcW w:w="1583" w:type="dxa"/>
            <w:shd w:val="clear" w:color="auto" w:fill="auto"/>
            <w:vAlign w:val="center"/>
          </w:tcPr>
          <w:p w14:paraId="37FA1699" w14:textId="77777777" w:rsidR="00870404" w:rsidRPr="00345FE1" w:rsidRDefault="00870404" w:rsidP="00087553">
            <w:r w:rsidRPr="00345FE1">
              <w:t>-</w:t>
            </w:r>
          </w:p>
        </w:tc>
      </w:tr>
      <w:tr w:rsidR="00870404" w:rsidRPr="00345FE1" w:rsidDel="00D9410D" w14:paraId="3A3C520B" w14:textId="46A738AD" w:rsidTr="00087553">
        <w:trPr>
          <w:trHeight w:val="459"/>
          <w:del w:id="261" w:author="Jiří Vojtěšek" w:date="2024-10-30T10:54:00Z"/>
        </w:trPr>
        <w:tc>
          <w:tcPr>
            <w:tcW w:w="1232" w:type="dxa"/>
            <w:shd w:val="clear" w:color="auto" w:fill="auto"/>
            <w:vAlign w:val="center"/>
          </w:tcPr>
          <w:p w14:paraId="4279BD5C" w14:textId="242161AC" w:rsidR="00870404" w:rsidRPr="00120572" w:rsidDel="00D9410D" w:rsidRDefault="00870404" w:rsidP="00087553">
            <w:pPr>
              <w:rPr>
                <w:del w:id="262" w:author="Jiří Vojtěšek" w:date="2024-10-30T10:54:00Z"/>
                <w:rStyle w:val="Odkazintenzivn"/>
              </w:rPr>
            </w:pPr>
            <w:del w:id="263" w:author="Jiří Vojtěšek" w:date="2024-10-30T10:54:00Z">
              <w:r w:rsidRPr="00120572" w:rsidDel="00D9410D">
                <w:rPr>
                  <w:rStyle w:val="Odkazintenzivn"/>
                </w:rPr>
                <w:fldChar w:fldCharType="begin"/>
              </w:r>
              <w:r w:rsidRPr="00120572" w:rsidDel="00D9410D">
                <w:rPr>
                  <w:rStyle w:val="Odkazintenzivn"/>
                </w:rPr>
                <w:delInstrText xml:space="preserve"> REF CI_Valouch \h </w:delInstrText>
              </w:r>
              <w:r w:rsidDel="00D9410D">
                <w:rPr>
                  <w:rStyle w:val="Odkazintenzivn"/>
                </w:rPr>
                <w:delInstrText xml:space="preserve"> \* MERGEFORMAT </w:delInstrText>
              </w:r>
              <w:r w:rsidRPr="00120572" w:rsidDel="00D9410D">
                <w:rPr>
                  <w:rStyle w:val="Odkazintenzivn"/>
                </w:rPr>
              </w:r>
              <w:r w:rsidRPr="00120572" w:rsidDel="00D9410D">
                <w:rPr>
                  <w:rStyle w:val="Odkazintenzivn"/>
                </w:rPr>
                <w:fldChar w:fldCharType="separate"/>
              </w:r>
              <w:r w:rsidR="00063627" w:rsidRPr="00063627" w:rsidDel="00D9410D">
                <w:rPr>
                  <w:rStyle w:val="Odkazintenzivn"/>
                </w:rPr>
                <w:delText>Valouch</w:delText>
              </w:r>
              <w:r w:rsidRPr="00120572" w:rsidDel="00D9410D">
                <w:rPr>
                  <w:rStyle w:val="Odkazintenzivn"/>
                </w:rPr>
                <w:fldChar w:fldCharType="end"/>
              </w:r>
            </w:del>
          </w:p>
        </w:tc>
        <w:tc>
          <w:tcPr>
            <w:tcW w:w="906" w:type="dxa"/>
            <w:shd w:val="clear" w:color="auto" w:fill="auto"/>
            <w:vAlign w:val="center"/>
          </w:tcPr>
          <w:p w14:paraId="53624F68" w14:textId="1565EE52" w:rsidR="00870404" w:rsidRPr="00345FE1" w:rsidDel="00D9410D" w:rsidRDefault="00870404" w:rsidP="00087553">
            <w:pPr>
              <w:rPr>
                <w:del w:id="264" w:author="Jiří Vojtěšek" w:date="2024-10-30T10:54:00Z"/>
              </w:rPr>
            </w:pPr>
            <w:del w:id="265" w:author="Jiří Vojtěšek" w:date="2024-10-30T10:54:00Z">
              <w:r w:rsidRPr="00345FE1" w:rsidDel="00D9410D">
                <w:delText>Jan</w:delText>
              </w:r>
            </w:del>
          </w:p>
        </w:tc>
        <w:tc>
          <w:tcPr>
            <w:tcW w:w="1457" w:type="dxa"/>
            <w:shd w:val="clear" w:color="auto" w:fill="auto"/>
            <w:vAlign w:val="center"/>
          </w:tcPr>
          <w:p w14:paraId="7D8D3294" w14:textId="47D2F0BF" w:rsidR="00870404" w:rsidRPr="00345FE1" w:rsidDel="00D9410D" w:rsidRDefault="00870404" w:rsidP="00087553">
            <w:pPr>
              <w:rPr>
                <w:del w:id="266" w:author="Jiří Vojtěšek" w:date="2024-10-30T10:54:00Z"/>
              </w:rPr>
            </w:pPr>
            <w:del w:id="267" w:author="Jiří Vojtěšek" w:date="2024-10-30T10:54:00Z">
              <w:r w:rsidRPr="00345FE1" w:rsidDel="00D9410D">
                <w:delText>Ing., Ph.D.</w:delText>
              </w:r>
            </w:del>
          </w:p>
        </w:tc>
        <w:tc>
          <w:tcPr>
            <w:tcW w:w="1168" w:type="dxa"/>
            <w:shd w:val="clear" w:color="auto" w:fill="auto"/>
            <w:vAlign w:val="center"/>
          </w:tcPr>
          <w:p w14:paraId="2CDA43E3" w14:textId="518ED75F" w:rsidR="00870404" w:rsidRPr="00345FE1" w:rsidDel="00D9410D" w:rsidRDefault="00870404" w:rsidP="00087553">
            <w:pPr>
              <w:rPr>
                <w:del w:id="268" w:author="Jiří Vojtěšek" w:date="2024-10-30T10:54:00Z"/>
              </w:rPr>
            </w:pPr>
            <w:del w:id="269" w:author="Jiří Vojtěšek" w:date="2024-10-30T10:54:00Z">
              <w:r w:rsidRPr="00345FE1" w:rsidDel="00D9410D">
                <w:delText>PP 1,0 do N</w:delText>
              </w:r>
            </w:del>
          </w:p>
        </w:tc>
        <w:tc>
          <w:tcPr>
            <w:tcW w:w="1232" w:type="dxa"/>
            <w:shd w:val="clear" w:color="auto" w:fill="auto"/>
            <w:vAlign w:val="center"/>
          </w:tcPr>
          <w:p w14:paraId="4C6B3980" w14:textId="63B4C8BA" w:rsidR="00870404" w:rsidRPr="00345FE1" w:rsidDel="00D9410D" w:rsidRDefault="00870404" w:rsidP="00087553">
            <w:pPr>
              <w:rPr>
                <w:del w:id="270" w:author="Jiří Vojtěšek" w:date="2024-10-30T10:54:00Z"/>
              </w:rPr>
            </w:pPr>
            <w:del w:id="271" w:author="Jiří Vojtěšek" w:date="2024-10-30T10:54:00Z">
              <w:r w:rsidRPr="00345FE1" w:rsidDel="00D9410D">
                <w:delText>PP 1,0 do N</w:delText>
              </w:r>
            </w:del>
          </w:p>
        </w:tc>
        <w:tc>
          <w:tcPr>
            <w:tcW w:w="984" w:type="dxa"/>
            <w:shd w:val="clear" w:color="auto" w:fill="auto"/>
            <w:vAlign w:val="center"/>
          </w:tcPr>
          <w:p w14:paraId="4889BBC4" w14:textId="7DE83FF3" w:rsidR="00870404" w:rsidRPr="00345FE1" w:rsidDel="00D9410D" w:rsidRDefault="00870404" w:rsidP="00087553">
            <w:pPr>
              <w:rPr>
                <w:del w:id="272" w:author="Jiří Vojtěšek" w:date="2024-10-30T10:54:00Z"/>
              </w:rPr>
            </w:pPr>
            <w:del w:id="273" w:author="Jiří Vojtěšek" w:date="2024-10-30T10:54:00Z">
              <w:r w:rsidRPr="00345FE1" w:rsidDel="00D9410D">
                <w:delText>-</w:delText>
              </w:r>
            </w:del>
          </w:p>
        </w:tc>
        <w:tc>
          <w:tcPr>
            <w:tcW w:w="1134" w:type="dxa"/>
            <w:shd w:val="clear" w:color="auto" w:fill="auto"/>
            <w:vAlign w:val="center"/>
          </w:tcPr>
          <w:p w14:paraId="66F526FE" w14:textId="24777BC3" w:rsidR="00870404" w:rsidRPr="00345FE1" w:rsidDel="00D9410D" w:rsidRDefault="00870404" w:rsidP="00087553">
            <w:pPr>
              <w:rPr>
                <w:del w:id="274" w:author="Jiří Vojtěšek" w:date="2024-10-30T10:54:00Z"/>
              </w:rPr>
            </w:pPr>
            <w:del w:id="275" w:author="Jiří Vojtěšek" w:date="2024-10-30T10:54:00Z">
              <w:r w:rsidRPr="00345FE1" w:rsidDel="00D9410D">
                <w:delText>Ano</w:delText>
              </w:r>
            </w:del>
          </w:p>
        </w:tc>
        <w:tc>
          <w:tcPr>
            <w:tcW w:w="1583" w:type="dxa"/>
            <w:shd w:val="clear" w:color="auto" w:fill="auto"/>
            <w:vAlign w:val="center"/>
          </w:tcPr>
          <w:p w14:paraId="65E5C17A" w14:textId="4F929D3E" w:rsidR="00870404" w:rsidRPr="00345FE1" w:rsidDel="00D9410D" w:rsidRDefault="00870404" w:rsidP="00087553">
            <w:pPr>
              <w:rPr>
                <w:del w:id="276" w:author="Jiří Vojtěšek" w:date="2024-10-30T10:54:00Z"/>
              </w:rPr>
            </w:pPr>
            <w:del w:id="277" w:author="Jiří Vojtěšek" w:date="2024-10-30T10:54:00Z">
              <w:r w:rsidRPr="00345FE1" w:rsidDel="00D9410D">
                <w:delText>-</w:delText>
              </w:r>
            </w:del>
          </w:p>
        </w:tc>
      </w:tr>
      <w:tr w:rsidR="00870404" w:rsidRPr="00345FE1" w14:paraId="65E9CB7F" w14:textId="77777777" w:rsidTr="00087553">
        <w:trPr>
          <w:trHeight w:val="397"/>
        </w:trPr>
        <w:tc>
          <w:tcPr>
            <w:tcW w:w="1232" w:type="dxa"/>
            <w:shd w:val="clear" w:color="auto" w:fill="auto"/>
            <w:vAlign w:val="center"/>
          </w:tcPr>
          <w:p w14:paraId="372438FA" w14:textId="7094067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CI_Velas \h </w:instrText>
            </w:r>
            <w:r>
              <w:rPr>
                <w:rStyle w:val="Odkazintenzivn"/>
              </w:rPr>
              <w:instrText xml:space="preserve"> \* MERGEFORMAT </w:instrText>
            </w:r>
            <w:r w:rsidRPr="00120572">
              <w:rPr>
                <w:rStyle w:val="Odkazintenzivn"/>
              </w:rPr>
            </w:r>
            <w:r w:rsidRPr="00120572">
              <w:rPr>
                <w:rStyle w:val="Odkazintenzivn"/>
              </w:rPr>
              <w:fldChar w:fldCharType="separate"/>
            </w:r>
            <w:proofErr w:type="spellStart"/>
            <w:r w:rsidR="00063627" w:rsidRPr="00063627">
              <w:rPr>
                <w:rStyle w:val="Odkazintenzivn"/>
              </w:rPr>
              <w:t>Veľas</w:t>
            </w:r>
            <w:proofErr w:type="spellEnd"/>
            <w:r w:rsidRPr="00120572">
              <w:rPr>
                <w:rStyle w:val="Odkazintenzivn"/>
              </w:rPr>
              <w:fldChar w:fldCharType="end"/>
            </w:r>
          </w:p>
        </w:tc>
        <w:tc>
          <w:tcPr>
            <w:tcW w:w="906" w:type="dxa"/>
            <w:shd w:val="clear" w:color="auto" w:fill="auto"/>
            <w:vAlign w:val="center"/>
          </w:tcPr>
          <w:p w14:paraId="03AAA584" w14:textId="77777777" w:rsidR="00870404" w:rsidRPr="00345FE1" w:rsidRDefault="00870404" w:rsidP="00087553">
            <w:r w:rsidRPr="00345FE1">
              <w:t>Andrej</w:t>
            </w:r>
          </w:p>
        </w:tc>
        <w:tc>
          <w:tcPr>
            <w:tcW w:w="1457" w:type="dxa"/>
            <w:shd w:val="clear" w:color="auto" w:fill="auto"/>
            <w:vAlign w:val="center"/>
          </w:tcPr>
          <w:p w14:paraId="449C7280" w14:textId="77777777" w:rsidR="00870404" w:rsidRPr="00345FE1" w:rsidRDefault="00870404" w:rsidP="00087553">
            <w:r w:rsidRPr="00345FE1">
              <w:t>prof. Ing., PhD.</w:t>
            </w:r>
          </w:p>
        </w:tc>
        <w:tc>
          <w:tcPr>
            <w:tcW w:w="1168" w:type="dxa"/>
            <w:shd w:val="clear" w:color="auto" w:fill="auto"/>
            <w:vAlign w:val="center"/>
          </w:tcPr>
          <w:p w14:paraId="40E15F28" w14:textId="77777777" w:rsidR="00870404" w:rsidRPr="00345FE1" w:rsidRDefault="00870404" w:rsidP="00087553">
            <w:r w:rsidRPr="00345FE1">
              <w:t>-</w:t>
            </w:r>
          </w:p>
        </w:tc>
        <w:tc>
          <w:tcPr>
            <w:tcW w:w="1232" w:type="dxa"/>
            <w:shd w:val="clear" w:color="auto" w:fill="auto"/>
            <w:vAlign w:val="center"/>
          </w:tcPr>
          <w:p w14:paraId="210C6663" w14:textId="77777777" w:rsidR="00870404" w:rsidRPr="00345FE1" w:rsidRDefault="00870404" w:rsidP="00087553">
            <w:r w:rsidRPr="00345FE1">
              <w:t>-</w:t>
            </w:r>
          </w:p>
        </w:tc>
        <w:tc>
          <w:tcPr>
            <w:tcW w:w="984" w:type="dxa"/>
            <w:shd w:val="clear" w:color="auto" w:fill="auto"/>
            <w:vAlign w:val="center"/>
          </w:tcPr>
          <w:p w14:paraId="73C0AA2B" w14:textId="77777777" w:rsidR="00870404" w:rsidRPr="00345FE1" w:rsidRDefault="00870404" w:rsidP="00087553">
            <w:r w:rsidRPr="00345FE1">
              <w:t>-</w:t>
            </w:r>
          </w:p>
        </w:tc>
        <w:tc>
          <w:tcPr>
            <w:tcW w:w="1134" w:type="dxa"/>
            <w:shd w:val="clear" w:color="auto" w:fill="auto"/>
            <w:vAlign w:val="center"/>
          </w:tcPr>
          <w:p w14:paraId="414D3B64" w14:textId="77777777" w:rsidR="00870404" w:rsidRPr="00345FE1" w:rsidRDefault="00870404" w:rsidP="00087553">
            <w:r w:rsidRPr="00345FE1">
              <w:t>-</w:t>
            </w:r>
          </w:p>
        </w:tc>
        <w:tc>
          <w:tcPr>
            <w:tcW w:w="1583" w:type="dxa"/>
            <w:shd w:val="clear" w:color="auto" w:fill="auto"/>
            <w:vAlign w:val="center"/>
          </w:tcPr>
          <w:p w14:paraId="4AEC4A43" w14:textId="77777777" w:rsidR="00870404" w:rsidRPr="00345FE1" w:rsidRDefault="00870404" w:rsidP="00087553">
            <w:r w:rsidRPr="00345FE1">
              <w:t>Ano</w:t>
            </w:r>
          </w:p>
        </w:tc>
      </w:tr>
      <w:tr w:rsidR="00870404" w:rsidRPr="00345FE1" w14:paraId="155F1EE5" w14:textId="77777777" w:rsidTr="00087553">
        <w:trPr>
          <w:trHeight w:val="459"/>
        </w:trPr>
        <w:tc>
          <w:tcPr>
            <w:tcW w:w="1232" w:type="dxa"/>
            <w:shd w:val="clear" w:color="auto" w:fill="auto"/>
            <w:vAlign w:val="center"/>
          </w:tcPr>
          <w:p w14:paraId="5530BB33" w14:textId="4674E450" w:rsidR="00870404" w:rsidRPr="00120572" w:rsidRDefault="00870404" w:rsidP="00087553">
            <w:pPr>
              <w:rPr>
                <w:rStyle w:val="Odkazintenzivn"/>
              </w:rPr>
            </w:pPr>
            <w:r w:rsidRPr="00120572">
              <w:rPr>
                <w:rStyle w:val="Odkazintenzivn"/>
              </w:rPr>
              <w:fldChar w:fldCharType="begin"/>
            </w:r>
            <w:r w:rsidRPr="00120572">
              <w:rPr>
                <w:rStyle w:val="Odkazintenzivn"/>
              </w:rPr>
              <w:instrText xml:space="preserve"> REF CI_Vojtesek \h </w:instrText>
            </w:r>
            <w:r>
              <w:rPr>
                <w:rStyle w:val="Odkazintenzivn"/>
              </w:rPr>
              <w:instrText xml:space="preserve"> \* MERGEFORMAT </w:instrText>
            </w:r>
            <w:r w:rsidRPr="00120572">
              <w:rPr>
                <w:rStyle w:val="Odkazintenzivn"/>
              </w:rPr>
            </w:r>
            <w:r w:rsidRPr="00120572">
              <w:rPr>
                <w:rStyle w:val="Odkazintenzivn"/>
              </w:rPr>
              <w:fldChar w:fldCharType="separate"/>
            </w:r>
            <w:r w:rsidR="00063627" w:rsidRPr="00063627">
              <w:rPr>
                <w:rStyle w:val="Odkazintenzivn"/>
              </w:rPr>
              <w:t>Vojtěšek</w:t>
            </w:r>
            <w:r w:rsidRPr="00120572">
              <w:rPr>
                <w:rStyle w:val="Odkazintenzivn"/>
              </w:rPr>
              <w:fldChar w:fldCharType="end"/>
            </w:r>
          </w:p>
        </w:tc>
        <w:tc>
          <w:tcPr>
            <w:tcW w:w="906" w:type="dxa"/>
            <w:shd w:val="clear" w:color="auto" w:fill="auto"/>
            <w:vAlign w:val="center"/>
          </w:tcPr>
          <w:p w14:paraId="498A7B3A" w14:textId="77777777" w:rsidR="00870404" w:rsidRPr="00345FE1" w:rsidRDefault="00870404" w:rsidP="00087553">
            <w:r w:rsidRPr="00345FE1">
              <w:t>Jiří</w:t>
            </w:r>
          </w:p>
        </w:tc>
        <w:tc>
          <w:tcPr>
            <w:tcW w:w="1457" w:type="dxa"/>
            <w:shd w:val="clear" w:color="auto" w:fill="auto"/>
            <w:vAlign w:val="center"/>
          </w:tcPr>
          <w:p w14:paraId="60A648E5" w14:textId="77777777" w:rsidR="00870404" w:rsidRPr="00345FE1" w:rsidRDefault="00870404" w:rsidP="00087553">
            <w:r w:rsidRPr="00345FE1">
              <w:t>doc. Ing., Ph.D.</w:t>
            </w:r>
          </w:p>
        </w:tc>
        <w:tc>
          <w:tcPr>
            <w:tcW w:w="1168" w:type="dxa"/>
            <w:shd w:val="clear" w:color="auto" w:fill="auto"/>
            <w:vAlign w:val="center"/>
          </w:tcPr>
          <w:p w14:paraId="66475773" w14:textId="77777777" w:rsidR="00870404" w:rsidRPr="00345FE1" w:rsidRDefault="00870404" w:rsidP="00087553">
            <w:r w:rsidRPr="00345FE1">
              <w:t>PP 1,0 do N</w:t>
            </w:r>
          </w:p>
        </w:tc>
        <w:tc>
          <w:tcPr>
            <w:tcW w:w="1232" w:type="dxa"/>
            <w:shd w:val="clear" w:color="auto" w:fill="auto"/>
            <w:vAlign w:val="center"/>
          </w:tcPr>
          <w:p w14:paraId="59F2C3F2" w14:textId="77777777" w:rsidR="00870404" w:rsidRPr="00345FE1" w:rsidRDefault="00870404" w:rsidP="00087553">
            <w:r w:rsidRPr="00345FE1">
              <w:t>PP 1,0 do N</w:t>
            </w:r>
          </w:p>
        </w:tc>
        <w:tc>
          <w:tcPr>
            <w:tcW w:w="984" w:type="dxa"/>
            <w:shd w:val="clear" w:color="auto" w:fill="auto"/>
            <w:vAlign w:val="center"/>
          </w:tcPr>
          <w:p w14:paraId="51540DB4" w14:textId="77777777" w:rsidR="00870404" w:rsidRPr="00345FE1" w:rsidRDefault="00870404" w:rsidP="00087553">
            <w:r w:rsidRPr="00345FE1">
              <w:t>Ano</w:t>
            </w:r>
          </w:p>
        </w:tc>
        <w:tc>
          <w:tcPr>
            <w:tcW w:w="1134" w:type="dxa"/>
            <w:shd w:val="clear" w:color="auto" w:fill="auto"/>
            <w:vAlign w:val="center"/>
          </w:tcPr>
          <w:p w14:paraId="209E96B9" w14:textId="77777777" w:rsidR="00870404" w:rsidRPr="00345FE1" w:rsidRDefault="00870404" w:rsidP="00087553">
            <w:r w:rsidRPr="00345FE1">
              <w:t>-</w:t>
            </w:r>
          </w:p>
        </w:tc>
        <w:tc>
          <w:tcPr>
            <w:tcW w:w="1583" w:type="dxa"/>
            <w:shd w:val="clear" w:color="auto" w:fill="auto"/>
            <w:vAlign w:val="center"/>
          </w:tcPr>
          <w:p w14:paraId="7F08F2FF" w14:textId="77777777" w:rsidR="00870404" w:rsidRPr="00345FE1" w:rsidRDefault="00870404" w:rsidP="00087553">
            <w:r w:rsidRPr="00345FE1">
              <w:t>Ano</w:t>
            </w:r>
          </w:p>
        </w:tc>
      </w:tr>
    </w:tbl>
    <w:p w14:paraId="7D30ED36" w14:textId="77777777" w:rsidR="00870404" w:rsidRPr="00345FE1" w:rsidRDefault="00870404" w:rsidP="00870404">
      <w:pPr>
        <w:spacing w:after="160" w:line="259" w:lineRule="auto"/>
        <w:rPr>
          <w:b/>
          <w:bCs/>
        </w:rPr>
      </w:pPr>
    </w:p>
    <w:p w14:paraId="59092F65" w14:textId="1B91689F" w:rsidR="00870404" w:rsidRPr="00345FE1" w:rsidRDefault="00870404" w:rsidP="00870404">
      <w:pPr>
        <w:spacing w:after="160" w:line="259" w:lineRule="auto"/>
        <w:rPr>
          <w:b/>
          <w:bCs/>
        </w:rPr>
      </w:pPr>
      <w:r w:rsidRPr="00345FE1">
        <w:rPr>
          <w:b/>
          <w:bCs/>
        </w:rPr>
        <w:lastRenderedPageBreak/>
        <w:t xml:space="preserve">Návrh členů Oborové rady doktorského studijního programu </w:t>
      </w:r>
      <w:proofErr w:type="spellStart"/>
      <w:r w:rsidR="00D217E0">
        <w:rPr>
          <w:b/>
          <w:bCs/>
        </w:rPr>
        <w:t>Security</w:t>
      </w:r>
      <w:proofErr w:type="spellEnd"/>
      <w:r w:rsidR="00D217E0">
        <w:rPr>
          <w:b/>
          <w:bCs/>
        </w:rPr>
        <w:t xml:space="preserve"> Technologies, Systems and Management</w:t>
      </w:r>
      <w:r w:rsidRPr="00345FE1">
        <w:rPr>
          <w:b/>
          <w:bCs/>
        </w:rPr>
        <w:t>:</w:t>
      </w:r>
    </w:p>
    <w:p w14:paraId="506C1C6B" w14:textId="77777777" w:rsidR="00870404" w:rsidRPr="00345FE1" w:rsidRDefault="00870404" w:rsidP="00870404">
      <w:pPr>
        <w:spacing w:line="259" w:lineRule="auto"/>
        <w:rPr>
          <w:b/>
          <w:bCs/>
          <w:u w:val="single"/>
        </w:rPr>
      </w:pPr>
      <w:r w:rsidRPr="00345FE1">
        <w:rPr>
          <w:b/>
          <w:bCs/>
          <w:u w:val="single"/>
        </w:rPr>
        <w:t>Interní členové:</w:t>
      </w:r>
    </w:p>
    <w:p w14:paraId="5E8B0FD5" w14:textId="77777777" w:rsidR="00870404" w:rsidRPr="00345FE1" w:rsidRDefault="00870404" w:rsidP="00870404">
      <w:pPr>
        <w:tabs>
          <w:tab w:val="left" w:pos="3544"/>
        </w:tabs>
        <w:spacing w:line="259" w:lineRule="auto"/>
      </w:pPr>
      <w:r w:rsidRPr="00345FE1">
        <w:t>prof. Mgr. Milan Adámek, Ph.D.</w:t>
      </w:r>
      <w:r w:rsidRPr="00345FE1">
        <w:tab/>
      </w:r>
      <w:r w:rsidRPr="00345FE1">
        <w:rPr>
          <w:i/>
          <w:iCs/>
        </w:rPr>
        <w:t>předseda OR</w:t>
      </w:r>
    </w:p>
    <w:p w14:paraId="17EB4BDA" w14:textId="77777777" w:rsidR="00870404" w:rsidRPr="00345FE1" w:rsidRDefault="00870404" w:rsidP="00870404">
      <w:pPr>
        <w:tabs>
          <w:tab w:val="left" w:pos="3544"/>
        </w:tabs>
        <w:spacing w:line="259" w:lineRule="auto"/>
      </w:pPr>
      <w:r w:rsidRPr="00345FE1">
        <w:t>prof. Ing. Martin Hromada, Ph.D.</w:t>
      </w:r>
      <w:r w:rsidRPr="00345FE1">
        <w:tab/>
      </w:r>
    </w:p>
    <w:p w14:paraId="38C9AC22" w14:textId="77777777" w:rsidR="00870404" w:rsidRPr="00345FE1" w:rsidRDefault="00870404" w:rsidP="00870404">
      <w:pPr>
        <w:tabs>
          <w:tab w:val="left" w:pos="3544"/>
        </w:tabs>
        <w:spacing w:line="259" w:lineRule="auto"/>
      </w:pPr>
      <w:r w:rsidRPr="00345FE1">
        <w:t xml:space="preserve">doc. Ing. Bronislav </w:t>
      </w:r>
      <w:proofErr w:type="spellStart"/>
      <w:r w:rsidRPr="00345FE1">
        <w:t>Chramcov</w:t>
      </w:r>
      <w:proofErr w:type="spellEnd"/>
      <w:r w:rsidRPr="00345FE1">
        <w:t>, Ph.D.</w:t>
      </w:r>
      <w:r w:rsidRPr="00345FE1">
        <w:tab/>
      </w:r>
    </w:p>
    <w:p w14:paraId="2BDD6833" w14:textId="77777777" w:rsidR="00870404" w:rsidRPr="00345FE1" w:rsidRDefault="00870404" w:rsidP="00870404">
      <w:pPr>
        <w:tabs>
          <w:tab w:val="left" w:pos="3544"/>
        </w:tabs>
        <w:spacing w:line="259" w:lineRule="auto"/>
      </w:pPr>
      <w:r w:rsidRPr="00345FE1">
        <w:t>prof. Ing. Dagmar Janáčová, CSc.</w:t>
      </w:r>
      <w:r w:rsidRPr="00345FE1">
        <w:tab/>
      </w:r>
    </w:p>
    <w:p w14:paraId="67F329D1" w14:textId="77777777" w:rsidR="00870404" w:rsidRPr="00345FE1" w:rsidRDefault="00870404" w:rsidP="00870404">
      <w:pPr>
        <w:tabs>
          <w:tab w:val="left" w:pos="3544"/>
        </w:tabs>
        <w:spacing w:line="259" w:lineRule="auto"/>
      </w:pPr>
      <w:r w:rsidRPr="00345FE1">
        <w:t>prof. Mgr. Roman Jašek, Ph.D., DBA</w:t>
      </w:r>
      <w:r w:rsidRPr="00345FE1">
        <w:tab/>
      </w:r>
    </w:p>
    <w:p w14:paraId="76982717" w14:textId="77777777" w:rsidR="00870404" w:rsidRPr="00345FE1" w:rsidRDefault="00870404" w:rsidP="00870404">
      <w:pPr>
        <w:tabs>
          <w:tab w:val="left" w:pos="3544"/>
        </w:tabs>
        <w:spacing w:line="259" w:lineRule="auto"/>
      </w:pPr>
      <w:r w:rsidRPr="00345FE1">
        <w:t>prof. Ing. Zuzana Komínková Oplatková, Ph.D.</w:t>
      </w:r>
      <w:r w:rsidRPr="00345FE1">
        <w:tab/>
      </w:r>
    </w:p>
    <w:p w14:paraId="46209A56" w14:textId="77777777" w:rsidR="00870404" w:rsidRPr="00345FE1" w:rsidRDefault="00870404" w:rsidP="00870404">
      <w:pPr>
        <w:tabs>
          <w:tab w:val="left" w:pos="3544"/>
        </w:tabs>
        <w:spacing w:line="259" w:lineRule="auto"/>
      </w:pPr>
      <w:r w:rsidRPr="00345FE1">
        <w:t xml:space="preserve">doc. RNDr. Vojtěch </w:t>
      </w:r>
      <w:proofErr w:type="spellStart"/>
      <w:r w:rsidRPr="00345FE1">
        <w:t>Křesálek</w:t>
      </w:r>
      <w:proofErr w:type="spellEnd"/>
      <w:r w:rsidRPr="00345FE1">
        <w:t>, CSc.</w:t>
      </w:r>
      <w:r w:rsidRPr="00345FE1">
        <w:tab/>
      </w:r>
    </w:p>
    <w:p w14:paraId="6BCDAE2E" w14:textId="77777777" w:rsidR="00870404" w:rsidRPr="00345FE1" w:rsidRDefault="00870404" w:rsidP="00870404">
      <w:pPr>
        <w:tabs>
          <w:tab w:val="left" w:pos="3544"/>
        </w:tabs>
        <w:spacing w:line="259" w:lineRule="auto"/>
      </w:pPr>
      <w:r w:rsidRPr="00345FE1">
        <w:t>doc. Ing. Zdenka Prokopová, CSc.</w:t>
      </w:r>
      <w:r w:rsidRPr="00345FE1">
        <w:tab/>
      </w:r>
    </w:p>
    <w:p w14:paraId="4CA00BDA" w14:textId="77777777" w:rsidR="00870404" w:rsidRPr="00345FE1" w:rsidRDefault="00870404" w:rsidP="00870404">
      <w:pPr>
        <w:tabs>
          <w:tab w:val="left" w:pos="3544"/>
        </w:tabs>
        <w:spacing w:line="259" w:lineRule="auto"/>
      </w:pPr>
      <w:r w:rsidRPr="00345FE1">
        <w:t>prof. Ing. Roman Šenkeřík, Ph.D.</w:t>
      </w:r>
      <w:r w:rsidRPr="00345FE1">
        <w:tab/>
      </w:r>
    </w:p>
    <w:p w14:paraId="32F38ED3" w14:textId="77777777" w:rsidR="00870404" w:rsidRPr="00345FE1" w:rsidRDefault="00870404" w:rsidP="00870404">
      <w:pPr>
        <w:tabs>
          <w:tab w:val="left" w:pos="3544"/>
        </w:tabs>
        <w:spacing w:line="259" w:lineRule="auto"/>
      </w:pPr>
      <w:r w:rsidRPr="00345FE1">
        <w:t>doc. Ing. Jiří Vojtěšek, Ph.D.</w:t>
      </w:r>
      <w:r w:rsidRPr="00345FE1">
        <w:tab/>
      </w:r>
    </w:p>
    <w:p w14:paraId="44BB0C52" w14:textId="77777777" w:rsidR="00870404" w:rsidRPr="00345FE1" w:rsidRDefault="00870404" w:rsidP="00870404">
      <w:pPr>
        <w:tabs>
          <w:tab w:val="left" w:pos="3544"/>
        </w:tabs>
        <w:spacing w:line="259" w:lineRule="auto"/>
        <w:rPr>
          <w:b/>
          <w:bCs/>
          <w:u w:val="single"/>
        </w:rPr>
      </w:pPr>
    </w:p>
    <w:p w14:paraId="56D46D32" w14:textId="77777777" w:rsidR="00870404" w:rsidRPr="00345FE1" w:rsidRDefault="00870404" w:rsidP="00870404">
      <w:pPr>
        <w:tabs>
          <w:tab w:val="left" w:pos="3544"/>
        </w:tabs>
        <w:spacing w:line="259" w:lineRule="auto"/>
        <w:rPr>
          <w:b/>
          <w:bCs/>
          <w:u w:val="single"/>
        </w:rPr>
      </w:pPr>
      <w:r w:rsidRPr="00345FE1">
        <w:rPr>
          <w:b/>
          <w:bCs/>
          <w:u w:val="single"/>
        </w:rPr>
        <w:t>Externí členové:</w:t>
      </w:r>
    </w:p>
    <w:p w14:paraId="2E6DF4FA" w14:textId="77777777" w:rsidR="00870404" w:rsidRPr="00345FE1" w:rsidRDefault="00870404" w:rsidP="00870404">
      <w:pPr>
        <w:tabs>
          <w:tab w:val="left" w:pos="3544"/>
        </w:tabs>
        <w:spacing w:line="259" w:lineRule="auto"/>
      </w:pPr>
      <w:r w:rsidRPr="00345FE1">
        <w:t>doc. RNDr. Karla Barčová, Ph.D.</w:t>
      </w:r>
      <w:r w:rsidRPr="00345FE1">
        <w:tab/>
      </w:r>
      <w:r w:rsidRPr="00345FE1">
        <w:rPr>
          <w:i/>
        </w:rPr>
        <w:t>Katedra bezpečnostních služeb, FBI, VŠB-TU Ostrava</w:t>
      </w:r>
    </w:p>
    <w:p w14:paraId="4B5BDE2E" w14:textId="77777777" w:rsidR="00870404" w:rsidRPr="00345FE1" w:rsidRDefault="00870404" w:rsidP="00870404">
      <w:pPr>
        <w:tabs>
          <w:tab w:val="left" w:pos="3544"/>
        </w:tabs>
        <w:spacing w:line="259" w:lineRule="auto"/>
      </w:pPr>
      <w:r w:rsidRPr="00345FE1">
        <w:t>prof. Ing. Petr Doležel, Ph.D.</w:t>
      </w:r>
      <w:r w:rsidRPr="00345FE1">
        <w:tab/>
      </w:r>
      <w:r w:rsidRPr="00345FE1">
        <w:rPr>
          <w:i/>
        </w:rPr>
        <w:t>Katedra řízení procesů, FEI, Univerzita Pardubice</w:t>
      </w:r>
    </w:p>
    <w:p w14:paraId="1E676FDE" w14:textId="77777777" w:rsidR="00870404" w:rsidRPr="00345FE1" w:rsidRDefault="00870404" w:rsidP="00870404">
      <w:pPr>
        <w:tabs>
          <w:tab w:val="left" w:pos="3544"/>
        </w:tabs>
        <w:spacing w:line="259" w:lineRule="auto"/>
      </w:pPr>
      <w:r w:rsidRPr="00345FE1">
        <w:t xml:space="preserve">prof. Ing. Tomáš </w:t>
      </w:r>
      <w:proofErr w:type="spellStart"/>
      <w:r w:rsidRPr="00345FE1">
        <w:t>Loveček</w:t>
      </w:r>
      <w:proofErr w:type="spellEnd"/>
      <w:r w:rsidRPr="00345FE1">
        <w:t>, PhD.</w:t>
      </w:r>
      <w:r w:rsidRPr="00345FE1">
        <w:tab/>
      </w:r>
      <w:r w:rsidRPr="00345FE1">
        <w:rPr>
          <w:i/>
        </w:rPr>
        <w:t xml:space="preserve">Katedra </w:t>
      </w:r>
      <w:proofErr w:type="spellStart"/>
      <w:r w:rsidRPr="00345FE1">
        <w:rPr>
          <w:i/>
        </w:rPr>
        <w:t>bezpečnostného</w:t>
      </w:r>
      <w:proofErr w:type="spellEnd"/>
      <w:r w:rsidRPr="00345FE1">
        <w:rPr>
          <w:i/>
        </w:rPr>
        <w:t xml:space="preserve"> </w:t>
      </w:r>
      <w:proofErr w:type="spellStart"/>
      <w:r w:rsidRPr="00345FE1">
        <w:rPr>
          <w:i/>
        </w:rPr>
        <w:t>manažmentu</w:t>
      </w:r>
      <w:proofErr w:type="spellEnd"/>
      <w:r w:rsidRPr="00345FE1">
        <w:rPr>
          <w:i/>
        </w:rPr>
        <w:t xml:space="preserve">, FBI, </w:t>
      </w:r>
      <w:bookmarkStart w:id="278" w:name="OLE_LINK26"/>
      <w:bookmarkStart w:id="279" w:name="OLE_LINK27"/>
      <w:r w:rsidRPr="00345FE1">
        <w:rPr>
          <w:i/>
        </w:rPr>
        <w:t>ŽU v Žilině</w:t>
      </w:r>
      <w:bookmarkEnd w:id="278"/>
      <w:bookmarkEnd w:id="279"/>
    </w:p>
    <w:p w14:paraId="013B535F" w14:textId="77777777" w:rsidR="00870404" w:rsidRPr="00345FE1" w:rsidRDefault="00870404" w:rsidP="00870404">
      <w:pPr>
        <w:tabs>
          <w:tab w:val="left" w:pos="3544"/>
        </w:tabs>
        <w:spacing w:line="259" w:lineRule="auto"/>
      </w:pPr>
      <w:r w:rsidRPr="00345FE1">
        <w:t>prof. Ing. David Řehák, Ph.D.</w:t>
      </w:r>
      <w:r w:rsidRPr="00345FE1">
        <w:tab/>
      </w:r>
      <w:bookmarkStart w:id="280" w:name="OLE_LINK28"/>
      <w:bookmarkStart w:id="281" w:name="OLE_LINK29"/>
      <w:bookmarkStart w:id="282" w:name="OLE_LINK157"/>
      <w:r w:rsidRPr="00345FE1">
        <w:rPr>
          <w:i/>
        </w:rPr>
        <w:t>Katedra ochrany obyvatelstva, FBI, VŠB-TU Ostrava</w:t>
      </w:r>
      <w:bookmarkEnd w:id="280"/>
      <w:bookmarkEnd w:id="281"/>
      <w:bookmarkEnd w:id="282"/>
    </w:p>
    <w:p w14:paraId="5BFA0E12" w14:textId="77777777" w:rsidR="00870404" w:rsidRPr="00345FE1" w:rsidRDefault="00870404" w:rsidP="00870404">
      <w:pPr>
        <w:tabs>
          <w:tab w:val="left" w:pos="3544"/>
        </w:tabs>
        <w:spacing w:line="259" w:lineRule="auto"/>
      </w:pPr>
      <w:r w:rsidRPr="00345FE1">
        <w:t xml:space="preserve">prof. Ing. Andrej </w:t>
      </w:r>
      <w:proofErr w:type="spellStart"/>
      <w:r w:rsidRPr="00345FE1">
        <w:t>Veľas</w:t>
      </w:r>
      <w:proofErr w:type="spellEnd"/>
      <w:r w:rsidRPr="00345FE1">
        <w:t>, PhD.</w:t>
      </w:r>
      <w:r w:rsidRPr="00345FE1">
        <w:tab/>
      </w:r>
      <w:r w:rsidRPr="00345FE1">
        <w:rPr>
          <w:i/>
        </w:rPr>
        <w:t xml:space="preserve">Katedra </w:t>
      </w:r>
      <w:proofErr w:type="spellStart"/>
      <w:r w:rsidRPr="00345FE1">
        <w:rPr>
          <w:i/>
        </w:rPr>
        <w:t>bezpečnostného</w:t>
      </w:r>
      <w:proofErr w:type="spellEnd"/>
      <w:r w:rsidRPr="00345FE1">
        <w:rPr>
          <w:i/>
        </w:rPr>
        <w:t xml:space="preserve"> </w:t>
      </w:r>
      <w:proofErr w:type="spellStart"/>
      <w:r w:rsidRPr="00345FE1">
        <w:rPr>
          <w:i/>
        </w:rPr>
        <w:t>manažmentu</w:t>
      </w:r>
      <w:proofErr w:type="spellEnd"/>
      <w:r w:rsidRPr="00345FE1">
        <w:rPr>
          <w:i/>
        </w:rPr>
        <w:t>, FBI, ŽU v Žilině</w:t>
      </w:r>
    </w:p>
    <w:p w14:paraId="22FAA8FA" w14:textId="77777777" w:rsidR="00870404" w:rsidRPr="00345FE1" w:rsidRDefault="00870404" w:rsidP="00870404">
      <w:pPr>
        <w:spacing w:after="160" w:line="259" w:lineRule="auto"/>
        <w:rPr>
          <w:b/>
          <w:bCs/>
        </w:rPr>
      </w:pPr>
    </w:p>
    <w:p w14:paraId="053134FF" w14:textId="7994319F" w:rsidR="00870404" w:rsidRPr="00345FE1" w:rsidRDefault="00870404" w:rsidP="00870404">
      <w:pPr>
        <w:spacing w:after="160" w:line="259" w:lineRule="auto"/>
        <w:rPr>
          <w:b/>
          <w:bCs/>
        </w:rPr>
      </w:pPr>
      <w:r w:rsidRPr="00345FE1">
        <w:rPr>
          <w:b/>
          <w:bCs/>
        </w:rPr>
        <w:t xml:space="preserve">Návrh školitelů doktorského studijního programu </w:t>
      </w:r>
      <w:proofErr w:type="spellStart"/>
      <w:r w:rsidR="00D217E0">
        <w:rPr>
          <w:b/>
          <w:bCs/>
        </w:rPr>
        <w:t>Security</w:t>
      </w:r>
      <w:proofErr w:type="spellEnd"/>
      <w:r w:rsidR="00D217E0">
        <w:rPr>
          <w:b/>
          <w:bCs/>
        </w:rPr>
        <w:t xml:space="preserve"> Technologies, Systems and Management</w:t>
      </w:r>
      <w:r w:rsidRPr="00345FE1">
        <w:rPr>
          <w:b/>
          <w:bCs/>
        </w:rPr>
        <w:t>:</w:t>
      </w:r>
    </w:p>
    <w:p w14:paraId="4BCADAA0" w14:textId="77777777" w:rsidR="00870404" w:rsidRPr="00345FE1" w:rsidRDefault="00870404" w:rsidP="00870404">
      <w:pPr>
        <w:tabs>
          <w:tab w:val="left" w:pos="3544"/>
        </w:tabs>
        <w:spacing w:line="259" w:lineRule="auto"/>
      </w:pPr>
      <w:r w:rsidRPr="00345FE1">
        <w:t>prof. Mgr. Milan Adámek, Ph.D.</w:t>
      </w:r>
      <w:r w:rsidRPr="00345FE1">
        <w:tab/>
      </w:r>
    </w:p>
    <w:p w14:paraId="40320A9C" w14:textId="77777777" w:rsidR="00870404" w:rsidRPr="00345FE1" w:rsidRDefault="00870404" w:rsidP="00870404">
      <w:pPr>
        <w:tabs>
          <w:tab w:val="left" w:pos="3544"/>
        </w:tabs>
        <w:spacing w:line="259" w:lineRule="auto"/>
      </w:pPr>
      <w:r w:rsidRPr="00345FE1">
        <w:t>doc. RNDr. Karla Barčová, Ph.D.</w:t>
      </w:r>
      <w:r w:rsidRPr="00345FE1">
        <w:tab/>
      </w:r>
      <w:r w:rsidRPr="00345FE1">
        <w:rPr>
          <w:i/>
        </w:rPr>
        <w:t>Katedra bezpečnostních služeb, FBI, VŠB-TU Ostrava</w:t>
      </w:r>
    </w:p>
    <w:p w14:paraId="5ACDDE62" w14:textId="77777777" w:rsidR="00870404" w:rsidRPr="00345FE1" w:rsidRDefault="00870404" w:rsidP="00870404">
      <w:pPr>
        <w:tabs>
          <w:tab w:val="left" w:pos="3544"/>
        </w:tabs>
        <w:spacing w:line="259" w:lineRule="auto"/>
      </w:pPr>
      <w:r w:rsidRPr="00345FE1">
        <w:t>prof. Ing. Martin Hromada, Ph.D.</w:t>
      </w:r>
      <w:r w:rsidRPr="00345FE1">
        <w:tab/>
      </w:r>
    </w:p>
    <w:p w14:paraId="26D93C08" w14:textId="77777777" w:rsidR="00870404" w:rsidRPr="00345FE1" w:rsidRDefault="00870404" w:rsidP="00870404">
      <w:pPr>
        <w:tabs>
          <w:tab w:val="left" w:pos="3544"/>
        </w:tabs>
        <w:spacing w:line="259" w:lineRule="auto"/>
      </w:pPr>
      <w:r w:rsidRPr="00345FE1">
        <w:t xml:space="preserve">doc. Ing. Bronislav </w:t>
      </w:r>
      <w:proofErr w:type="spellStart"/>
      <w:r w:rsidRPr="00345FE1">
        <w:t>Chramcov</w:t>
      </w:r>
      <w:proofErr w:type="spellEnd"/>
      <w:r w:rsidRPr="00345FE1">
        <w:t>, Ph.D.</w:t>
      </w:r>
      <w:r w:rsidRPr="00345FE1">
        <w:tab/>
      </w:r>
    </w:p>
    <w:p w14:paraId="76E0BDFE" w14:textId="77777777" w:rsidR="00870404" w:rsidRPr="00345FE1" w:rsidRDefault="00870404" w:rsidP="00870404">
      <w:pPr>
        <w:tabs>
          <w:tab w:val="left" w:pos="3544"/>
        </w:tabs>
        <w:spacing w:line="259" w:lineRule="auto"/>
      </w:pPr>
      <w:r w:rsidRPr="00345FE1">
        <w:t>prof. Mgr. Roman Jašek, Ph.D., DBA</w:t>
      </w:r>
      <w:r w:rsidRPr="00345FE1">
        <w:tab/>
      </w:r>
    </w:p>
    <w:p w14:paraId="26E5B73B" w14:textId="77777777" w:rsidR="00870404" w:rsidRPr="00345FE1" w:rsidRDefault="00870404" w:rsidP="00870404">
      <w:pPr>
        <w:tabs>
          <w:tab w:val="left" w:pos="3544"/>
        </w:tabs>
        <w:spacing w:line="259" w:lineRule="auto"/>
      </w:pPr>
      <w:r w:rsidRPr="00345FE1">
        <w:t>prof. Ing. Zuzana Komínková Oplatková, Ph.D.</w:t>
      </w:r>
      <w:r w:rsidRPr="00345FE1">
        <w:tab/>
      </w:r>
    </w:p>
    <w:p w14:paraId="55B312F2" w14:textId="77777777" w:rsidR="00870404" w:rsidRPr="00345FE1" w:rsidRDefault="00870404" w:rsidP="00870404">
      <w:pPr>
        <w:tabs>
          <w:tab w:val="left" w:pos="3544"/>
        </w:tabs>
        <w:spacing w:line="259" w:lineRule="auto"/>
      </w:pPr>
      <w:r w:rsidRPr="00345FE1">
        <w:t xml:space="preserve">doc. RNDr. Vojtěch </w:t>
      </w:r>
      <w:proofErr w:type="spellStart"/>
      <w:r w:rsidRPr="00345FE1">
        <w:t>Křesálek</w:t>
      </w:r>
      <w:proofErr w:type="spellEnd"/>
      <w:r w:rsidRPr="00345FE1">
        <w:t>, CSc.</w:t>
      </w:r>
      <w:r w:rsidRPr="00345FE1">
        <w:tab/>
      </w:r>
    </w:p>
    <w:p w14:paraId="51EAB6D0" w14:textId="77777777" w:rsidR="00870404" w:rsidRPr="00345FE1" w:rsidRDefault="00870404" w:rsidP="00870404">
      <w:pPr>
        <w:tabs>
          <w:tab w:val="left" w:pos="3544"/>
        </w:tabs>
        <w:spacing w:line="259" w:lineRule="auto"/>
        <w:rPr>
          <w:i/>
          <w:iCs/>
        </w:rPr>
      </w:pPr>
      <w:r w:rsidRPr="00345FE1">
        <w:t xml:space="preserve">doc. Ing. Martin </w:t>
      </w:r>
      <w:proofErr w:type="spellStart"/>
      <w:r w:rsidRPr="00345FE1">
        <w:t>Pospíšilík</w:t>
      </w:r>
      <w:proofErr w:type="spellEnd"/>
      <w:r w:rsidRPr="00345FE1">
        <w:t>, Ph.D.</w:t>
      </w:r>
      <w:r w:rsidRPr="00345FE1">
        <w:tab/>
      </w:r>
    </w:p>
    <w:p w14:paraId="34742ECB" w14:textId="77777777" w:rsidR="00870404" w:rsidRPr="00345FE1" w:rsidRDefault="00870404" w:rsidP="00870404">
      <w:pPr>
        <w:tabs>
          <w:tab w:val="left" w:pos="3544"/>
        </w:tabs>
        <w:spacing w:line="259" w:lineRule="auto"/>
      </w:pPr>
      <w:r w:rsidRPr="00345FE1">
        <w:t>prof. Ing. Roman Šenkeřík, Ph.D.</w:t>
      </w:r>
      <w:r w:rsidRPr="00345FE1">
        <w:tab/>
      </w:r>
    </w:p>
    <w:p w14:paraId="6833E46E" w14:textId="77777777" w:rsidR="00870404" w:rsidRPr="00345FE1" w:rsidRDefault="00870404" w:rsidP="00870404">
      <w:pPr>
        <w:tabs>
          <w:tab w:val="left" w:pos="3544"/>
        </w:tabs>
        <w:spacing w:line="259" w:lineRule="auto"/>
      </w:pPr>
      <w:r w:rsidRPr="00345FE1">
        <w:t>doc. Ing. Jiří Vojtěšek, Ph.D.</w:t>
      </w:r>
      <w:r w:rsidRPr="00345FE1">
        <w:tab/>
      </w:r>
    </w:p>
    <w:p w14:paraId="29CF4321" w14:textId="77777777" w:rsidR="00870404" w:rsidRPr="00345FE1" w:rsidRDefault="00870404" w:rsidP="00870404">
      <w:pPr>
        <w:tabs>
          <w:tab w:val="left" w:pos="3544"/>
        </w:tabs>
        <w:spacing w:line="259" w:lineRule="auto"/>
        <w:rPr>
          <w:b/>
          <w:bCs/>
          <w:u w:val="single"/>
        </w:rPr>
      </w:pPr>
    </w:p>
    <w:p w14:paraId="0F4F0370" w14:textId="77777777" w:rsidR="00870404" w:rsidRPr="00345FE1" w:rsidRDefault="00870404" w:rsidP="00870404"/>
    <w:p w14:paraId="654386E0" w14:textId="77777777" w:rsidR="00870404" w:rsidRPr="00345FE1" w:rsidRDefault="00870404" w:rsidP="00870404">
      <w:bookmarkStart w:id="283" w:name="CI_garant"/>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4C344C8" w14:textId="77777777" w:rsidTr="00087553">
        <w:tc>
          <w:tcPr>
            <w:tcW w:w="9859" w:type="dxa"/>
            <w:gridSpan w:val="15"/>
            <w:tcBorders>
              <w:bottom w:val="double" w:sz="4" w:space="0" w:color="auto"/>
            </w:tcBorders>
            <w:shd w:val="clear" w:color="auto" w:fill="BDD6EE"/>
          </w:tcPr>
          <w:p w14:paraId="6A9A1923" w14:textId="4C753AB4" w:rsidR="00870404" w:rsidRPr="00345FE1" w:rsidRDefault="00870404" w:rsidP="00087553">
            <w:pPr>
              <w:tabs>
                <w:tab w:val="right" w:pos="9569"/>
              </w:tabs>
              <w:jc w:val="both"/>
              <w:rPr>
                <w:b/>
                <w:sz w:val="28"/>
              </w:rPr>
            </w:pPr>
            <w:r w:rsidRPr="00345FE1">
              <w:rPr>
                <w:b/>
                <w:sz w:val="28"/>
              </w:rPr>
              <w:lastRenderedPageBreak/>
              <w:t xml:space="preserve">C-I – Personální zabezpečení </w:t>
            </w:r>
            <w:bookmarkEnd w:id="283"/>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0C072E3C" w14:textId="77777777" w:rsidTr="00087553">
        <w:tc>
          <w:tcPr>
            <w:tcW w:w="2518" w:type="dxa"/>
            <w:tcBorders>
              <w:top w:val="double" w:sz="4" w:space="0" w:color="auto"/>
            </w:tcBorders>
            <w:shd w:val="clear" w:color="auto" w:fill="F7CAAC"/>
          </w:tcPr>
          <w:p w14:paraId="42328A2B" w14:textId="77777777" w:rsidR="00870404" w:rsidRPr="00345FE1" w:rsidRDefault="00870404" w:rsidP="00087553">
            <w:pPr>
              <w:jc w:val="both"/>
              <w:rPr>
                <w:b/>
              </w:rPr>
            </w:pPr>
            <w:r w:rsidRPr="00345FE1">
              <w:rPr>
                <w:b/>
              </w:rPr>
              <w:t>Vysoká škola</w:t>
            </w:r>
          </w:p>
        </w:tc>
        <w:tc>
          <w:tcPr>
            <w:tcW w:w="7341" w:type="dxa"/>
            <w:gridSpan w:val="14"/>
          </w:tcPr>
          <w:p w14:paraId="27EB6179" w14:textId="77777777" w:rsidR="00870404" w:rsidRPr="00345FE1" w:rsidRDefault="00870404" w:rsidP="00087553">
            <w:pPr>
              <w:jc w:val="both"/>
            </w:pPr>
            <w:r w:rsidRPr="00345FE1">
              <w:t>Univerzita Tomáše Bati ve Zlíně</w:t>
            </w:r>
          </w:p>
        </w:tc>
      </w:tr>
      <w:tr w:rsidR="00870404" w:rsidRPr="00345FE1" w14:paraId="45CC8AFF" w14:textId="77777777" w:rsidTr="00087553">
        <w:tc>
          <w:tcPr>
            <w:tcW w:w="2518" w:type="dxa"/>
            <w:shd w:val="clear" w:color="auto" w:fill="F7CAAC"/>
          </w:tcPr>
          <w:p w14:paraId="0A856E05" w14:textId="77777777" w:rsidR="00870404" w:rsidRPr="00345FE1" w:rsidRDefault="00870404" w:rsidP="00087553">
            <w:pPr>
              <w:jc w:val="both"/>
              <w:rPr>
                <w:b/>
              </w:rPr>
            </w:pPr>
            <w:r w:rsidRPr="00345FE1">
              <w:rPr>
                <w:b/>
              </w:rPr>
              <w:t>Součást vysoké školy</w:t>
            </w:r>
          </w:p>
        </w:tc>
        <w:tc>
          <w:tcPr>
            <w:tcW w:w="7341" w:type="dxa"/>
            <w:gridSpan w:val="14"/>
          </w:tcPr>
          <w:p w14:paraId="3BDA6E76" w14:textId="77777777" w:rsidR="00870404" w:rsidRPr="00345FE1" w:rsidRDefault="00870404" w:rsidP="00087553">
            <w:pPr>
              <w:jc w:val="both"/>
            </w:pPr>
            <w:r w:rsidRPr="00345FE1">
              <w:t>Fakulta aplikované informatiky</w:t>
            </w:r>
          </w:p>
        </w:tc>
      </w:tr>
      <w:tr w:rsidR="00870404" w:rsidRPr="00345FE1" w14:paraId="7E3B7E63" w14:textId="77777777" w:rsidTr="00087553">
        <w:tc>
          <w:tcPr>
            <w:tcW w:w="2518" w:type="dxa"/>
            <w:shd w:val="clear" w:color="auto" w:fill="F7CAAC"/>
          </w:tcPr>
          <w:p w14:paraId="52FD2237" w14:textId="77777777" w:rsidR="00870404" w:rsidRPr="00345FE1" w:rsidRDefault="00870404" w:rsidP="00087553">
            <w:pPr>
              <w:jc w:val="both"/>
              <w:rPr>
                <w:b/>
              </w:rPr>
            </w:pPr>
            <w:r w:rsidRPr="00345FE1">
              <w:rPr>
                <w:b/>
              </w:rPr>
              <w:t>Název studijního programu</w:t>
            </w:r>
          </w:p>
        </w:tc>
        <w:tc>
          <w:tcPr>
            <w:tcW w:w="7341" w:type="dxa"/>
            <w:gridSpan w:val="14"/>
          </w:tcPr>
          <w:p w14:paraId="5416800E" w14:textId="5D1B2214"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54BB34D" w14:textId="77777777" w:rsidTr="00087553">
        <w:tc>
          <w:tcPr>
            <w:tcW w:w="2518" w:type="dxa"/>
            <w:shd w:val="clear" w:color="auto" w:fill="F7CAAC"/>
          </w:tcPr>
          <w:p w14:paraId="4B6C8BFB" w14:textId="77777777" w:rsidR="00870404" w:rsidRPr="00345FE1" w:rsidRDefault="00870404" w:rsidP="00087553">
            <w:pPr>
              <w:jc w:val="both"/>
              <w:rPr>
                <w:b/>
              </w:rPr>
            </w:pPr>
            <w:r w:rsidRPr="00345FE1">
              <w:rPr>
                <w:b/>
              </w:rPr>
              <w:t>Jméno a příjmení</w:t>
            </w:r>
          </w:p>
        </w:tc>
        <w:tc>
          <w:tcPr>
            <w:tcW w:w="4536" w:type="dxa"/>
            <w:gridSpan w:val="8"/>
          </w:tcPr>
          <w:p w14:paraId="1E430B4E" w14:textId="77777777" w:rsidR="00870404" w:rsidRPr="00345FE1" w:rsidRDefault="00870404" w:rsidP="00087553">
            <w:pPr>
              <w:jc w:val="both"/>
            </w:pPr>
            <w:r w:rsidRPr="00345FE1">
              <w:t xml:space="preserve">Milan </w:t>
            </w:r>
            <w:bookmarkStart w:id="284" w:name="CI_Adamek"/>
            <w:r w:rsidRPr="00345FE1">
              <w:t>Adámek</w:t>
            </w:r>
            <w:bookmarkEnd w:id="284"/>
          </w:p>
        </w:tc>
        <w:tc>
          <w:tcPr>
            <w:tcW w:w="709" w:type="dxa"/>
            <w:shd w:val="clear" w:color="auto" w:fill="F7CAAC"/>
          </w:tcPr>
          <w:p w14:paraId="0D157120" w14:textId="77777777" w:rsidR="00870404" w:rsidRPr="00345FE1" w:rsidRDefault="00870404" w:rsidP="00087553">
            <w:pPr>
              <w:jc w:val="both"/>
              <w:rPr>
                <w:b/>
              </w:rPr>
            </w:pPr>
            <w:r w:rsidRPr="00345FE1">
              <w:rPr>
                <w:b/>
              </w:rPr>
              <w:t>Tituly</w:t>
            </w:r>
          </w:p>
        </w:tc>
        <w:tc>
          <w:tcPr>
            <w:tcW w:w="2096" w:type="dxa"/>
            <w:gridSpan w:val="5"/>
          </w:tcPr>
          <w:p w14:paraId="0AA19E89" w14:textId="77777777" w:rsidR="00870404" w:rsidRPr="00345FE1" w:rsidRDefault="00870404" w:rsidP="00087553">
            <w:pPr>
              <w:jc w:val="both"/>
            </w:pPr>
            <w:r w:rsidRPr="00345FE1">
              <w:t>prof. Mgr., Ph.D.</w:t>
            </w:r>
          </w:p>
        </w:tc>
      </w:tr>
      <w:tr w:rsidR="00870404" w:rsidRPr="00345FE1" w14:paraId="47D14409" w14:textId="77777777" w:rsidTr="00087553">
        <w:tc>
          <w:tcPr>
            <w:tcW w:w="2518" w:type="dxa"/>
            <w:shd w:val="clear" w:color="auto" w:fill="F7CAAC"/>
          </w:tcPr>
          <w:p w14:paraId="742A8063" w14:textId="77777777" w:rsidR="00870404" w:rsidRPr="00345FE1" w:rsidRDefault="00870404" w:rsidP="00087553">
            <w:pPr>
              <w:jc w:val="both"/>
              <w:rPr>
                <w:b/>
              </w:rPr>
            </w:pPr>
            <w:r w:rsidRPr="00345FE1">
              <w:rPr>
                <w:b/>
              </w:rPr>
              <w:t>Rok narození</w:t>
            </w:r>
          </w:p>
        </w:tc>
        <w:tc>
          <w:tcPr>
            <w:tcW w:w="829" w:type="dxa"/>
            <w:gridSpan w:val="2"/>
          </w:tcPr>
          <w:p w14:paraId="1D8C5A11" w14:textId="77777777" w:rsidR="00870404" w:rsidRPr="00345FE1" w:rsidRDefault="00870404" w:rsidP="00087553">
            <w:pPr>
              <w:jc w:val="both"/>
            </w:pPr>
            <w:r w:rsidRPr="00345FE1">
              <w:t>1967</w:t>
            </w:r>
          </w:p>
        </w:tc>
        <w:tc>
          <w:tcPr>
            <w:tcW w:w="1721" w:type="dxa"/>
            <w:shd w:val="clear" w:color="auto" w:fill="F7CAAC"/>
          </w:tcPr>
          <w:p w14:paraId="2C67FAA5" w14:textId="77777777" w:rsidR="00870404" w:rsidRPr="00345FE1" w:rsidRDefault="00870404" w:rsidP="00087553">
            <w:pPr>
              <w:jc w:val="both"/>
              <w:rPr>
                <w:b/>
              </w:rPr>
            </w:pPr>
            <w:r w:rsidRPr="00345FE1">
              <w:rPr>
                <w:b/>
              </w:rPr>
              <w:t>typ vztahu k VŠ</w:t>
            </w:r>
          </w:p>
        </w:tc>
        <w:tc>
          <w:tcPr>
            <w:tcW w:w="992" w:type="dxa"/>
            <w:gridSpan w:val="4"/>
          </w:tcPr>
          <w:p w14:paraId="2C0755D2" w14:textId="77777777" w:rsidR="00870404" w:rsidRPr="00345FE1" w:rsidRDefault="00870404" w:rsidP="00087553">
            <w:pPr>
              <w:jc w:val="both"/>
            </w:pPr>
            <w:r w:rsidRPr="00345FE1">
              <w:t>pp.</w:t>
            </w:r>
          </w:p>
        </w:tc>
        <w:tc>
          <w:tcPr>
            <w:tcW w:w="994" w:type="dxa"/>
            <w:shd w:val="clear" w:color="auto" w:fill="F7CAAC"/>
          </w:tcPr>
          <w:p w14:paraId="307436E0" w14:textId="77777777" w:rsidR="00870404" w:rsidRPr="00345FE1" w:rsidRDefault="00870404" w:rsidP="00087553">
            <w:pPr>
              <w:jc w:val="both"/>
              <w:rPr>
                <w:b/>
              </w:rPr>
            </w:pPr>
            <w:r w:rsidRPr="00345FE1">
              <w:rPr>
                <w:b/>
              </w:rPr>
              <w:t>rozsah</w:t>
            </w:r>
          </w:p>
        </w:tc>
        <w:tc>
          <w:tcPr>
            <w:tcW w:w="709" w:type="dxa"/>
          </w:tcPr>
          <w:p w14:paraId="756A0431" w14:textId="77777777" w:rsidR="00870404" w:rsidRPr="00345FE1" w:rsidRDefault="00870404" w:rsidP="00087553">
            <w:pPr>
              <w:jc w:val="both"/>
            </w:pPr>
            <w:r w:rsidRPr="00345FE1">
              <w:t>40</w:t>
            </w:r>
          </w:p>
        </w:tc>
        <w:tc>
          <w:tcPr>
            <w:tcW w:w="709" w:type="dxa"/>
            <w:gridSpan w:val="3"/>
            <w:shd w:val="clear" w:color="auto" w:fill="F7CAAC"/>
          </w:tcPr>
          <w:p w14:paraId="7F2FBD50" w14:textId="77777777" w:rsidR="00870404" w:rsidRPr="00345FE1" w:rsidRDefault="00870404" w:rsidP="00087553">
            <w:pPr>
              <w:jc w:val="both"/>
              <w:rPr>
                <w:b/>
              </w:rPr>
            </w:pPr>
            <w:r w:rsidRPr="00345FE1">
              <w:rPr>
                <w:b/>
              </w:rPr>
              <w:t>do kdy</w:t>
            </w:r>
          </w:p>
        </w:tc>
        <w:tc>
          <w:tcPr>
            <w:tcW w:w="1387" w:type="dxa"/>
            <w:gridSpan w:val="2"/>
          </w:tcPr>
          <w:p w14:paraId="657EAD75" w14:textId="77777777" w:rsidR="00870404" w:rsidRPr="00345FE1" w:rsidRDefault="00870404" w:rsidP="00087553">
            <w:pPr>
              <w:jc w:val="both"/>
            </w:pPr>
            <w:r w:rsidRPr="00345FE1">
              <w:t>N</w:t>
            </w:r>
          </w:p>
        </w:tc>
      </w:tr>
      <w:tr w:rsidR="00870404" w:rsidRPr="00345FE1" w14:paraId="16848EC8" w14:textId="77777777" w:rsidTr="00087553">
        <w:tc>
          <w:tcPr>
            <w:tcW w:w="5068" w:type="dxa"/>
            <w:gridSpan w:val="4"/>
            <w:shd w:val="clear" w:color="auto" w:fill="F7CAAC"/>
          </w:tcPr>
          <w:p w14:paraId="422BE1A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87C1849" w14:textId="77777777" w:rsidR="00870404" w:rsidRPr="00345FE1" w:rsidRDefault="00870404" w:rsidP="00087553">
            <w:pPr>
              <w:jc w:val="both"/>
            </w:pPr>
            <w:r w:rsidRPr="00345FE1">
              <w:t>pp.</w:t>
            </w:r>
          </w:p>
        </w:tc>
        <w:tc>
          <w:tcPr>
            <w:tcW w:w="994" w:type="dxa"/>
            <w:shd w:val="clear" w:color="auto" w:fill="F7CAAC"/>
          </w:tcPr>
          <w:p w14:paraId="3BBC7BD7" w14:textId="77777777" w:rsidR="00870404" w:rsidRPr="00345FE1" w:rsidRDefault="00870404" w:rsidP="00087553">
            <w:pPr>
              <w:jc w:val="both"/>
              <w:rPr>
                <w:b/>
              </w:rPr>
            </w:pPr>
            <w:r w:rsidRPr="00345FE1">
              <w:rPr>
                <w:b/>
              </w:rPr>
              <w:t>rozsah</w:t>
            </w:r>
          </w:p>
        </w:tc>
        <w:tc>
          <w:tcPr>
            <w:tcW w:w="709" w:type="dxa"/>
          </w:tcPr>
          <w:p w14:paraId="48E7C058" w14:textId="77777777" w:rsidR="00870404" w:rsidRPr="00345FE1" w:rsidRDefault="00870404" w:rsidP="00087553">
            <w:pPr>
              <w:jc w:val="both"/>
            </w:pPr>
            <w:r w:rsidRPr="00345FE1">
              <w:t>40</w:t>
            </w:r>
          </w:p>
        </w:tc>
        <w:tc>
          <w:tcPr>
            <w:tcW w:w="709" w:type="dxa"/>
            <w:gridSpan w:val="3"/>
            <w:shd w:val="clear" w:color="auto" w:fill="F7CAAC"/>
          </w:tcPr>
          <w:p w14:paraId="7DCAD69E" w14:textId="77777777" w:rsidR="00870404" w:rsidRPr="00345FE1" w:rsidRDefault="00870404" w:rsidP="00087553">
            <w:pPr>
              <w:jc w:val="both"/>
              <w:rPr>
                <w:b/>
              </w:rPr>
            </w:pPr>
            <w:r w:rsidRPr="00345FE1">
              <w:rPr>
                <w:b/>
              </w:rPr>
              <w:t>do kdy</w:t>
            </w:r>
          </w:p>
        </w:tc>
        <w:tc>
          <w:tcPr>
            <w:tcW w:w="1387" w:type="dxa"/>
            <w:gridSpan w:val="2"/>
          </w:tcPr>
          <w:p w14:paraId="699865C1" w14:textId="77777777" w:rsidR="00870404" w:rsidRPr="00345FE1" w:rsidRDefault="00870404" w:rsidP="00087553">
            <w:pPr>
              <w:jc w:val="both"/>
            </w:pPr>
            <w:r w:rsidRPr="00345FE1">
              <w:t>N</w:t>
            </w:r>
          </w:p>
        </w:tc>
      </w:tr>
      <w:tr w:rsidR="00870404" w:rsidRPr="00345FE1" w14:paraId="42A3FF1D" w14:textId="77777777" w:rsidTr="00087553">
        <w:tc>
          <w:tcPr>
            <w:tcW w:w="6060" w:type="dxa"/>
            <w:gridSpan w:val="8"/>
            <w:shd w:val="clear" w:color="auto" w:fill="F7CAAC"/>
          </w:tcPr>
          <w:p w14:paraId="7666572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F2B9FAF"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799CEEB" w14:textId="77777777" w:rsidR="00870404" w:rsidRPr="00345FE1" w:rsidRDefault="00870404" w:rsidP="00087553">
            <w:pPr>
              <w:jc w:val="both"/>
              <w:rPr>
                <w:b/>
              </w:rPr>
            </w:pPr>
            <w:r w:rsidRPr="00345FE1">
              <w:rPr>
                <w:b/>
              </w:rPr>
              <w:t>rozsah</w:t>
            </w:r>
          </w:p>
        </w:tc>
      </w:tr>
      <w:tr w:rsidR="00870404" w:rsidRPr="00345FE1" w14:paraId="4E572A7E" w14:textId="77777777" w:rsidTr="00087553">
        <w:tc>
          <w:tcPr>
            <w:tcW w:w="6060" w:type="dxa"/>
            <w:gridSpan w:val="8"/>
          </w:tcPr>
          <w:p w14:paraId="287ECB09" w14:textId="77777777" w:rsidR="00870404" w:rsidRPr="00345FE1" w:rsidRDefault="00870404" w:rsidP="00087553">
            <w:pPr>
              <w:jc w:val="both"/>
            </w:pPr>
          </w:p>
        </w:tc>
        <w:tc>
          <w:tcPr>
            <w:tcW w:w="1703" w:type="dxa"/>
            <w:gridSpan w:val="2"/>
          </w:tcPr>
          <w:p w14:paraId="233FE765" w14:textId="77777777" w:rsidR="00870404" w:rsidRPr="00345FE1" w:rsidRDefault="00870404" w:rsidP="00087553">
            <w:pPr>
              <w:jc w:val="both"/>
            </w:pPr>
          </w:p>
        </w:tc>
        <w:tc>
          <w:tcPr>
            <w:tcW w:w="2096" w:type="dxa"/>
            <w:gridSpan w:val="5"/>
          </w:tcPr>
          <w:p w14:paraId="659CE056" w14:textId="77777777" w:rsidR="00870404" w:rsidRPr="00345FE1" w:rsidRDefault="00870404" w:rsidP="00087553">
            <w:pPr>
              <w:jc w:val="both"/>
            </w:pPr>
          </w:p>
        </w:tc>
      </w:tr>
      <w:tr w:rsidR="00870404" w:rsidRPr="00345FE1" w14:paraId="5F99EDCA" w14:textId="77777777" w:rsidTr="00087553">
        <w:tc>
          <w:tcPr>
            <w:tcW w:w="9859" w:type="dxa"/>
            <w:gridSpan w:val="15"/>
            <w:shd w:val="clear" w:color="auto" w:fill="F7CAAC"/>
          </w:tcPr>
          <w:p w14:paraId="01060928"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59C02BE6" w14:textId="77777777" w:rsidTr="00087553">
        <w:trPr>
          <w:trHeight w:val="1118"/>
        </w:trPr>
        <w:tc>
          <w:tcPr>
            <w:tcW w:w="9859" w:type="dxa"/>
            <w:gridSpan w:val="15"/>
            <w:tcBorders>
              <w:top w:val="nil"/>
            </w:tcBorders>
          </w:tcPr>
          <w:p w14:paraId="2F44494F" w14:textId="77777777" w:rsidR="00870404" w:rsidRPr="00345FE1" w:rsidRDefault="00870404" w:rsidP="00087553">
            <w:pPr>
              <w:rPr>
                <w:b/>
              </w:rPr>
            </w:pPr>
            <w:r w:rsidRPr="00345FE1">
              <w:rPr>
                <w:b/>
              </w:rPr>
              <w:t>Zapojení do uskutečňování studijního programu:</w:t>
            </w:r>
          </w:p>
          <w:p w14:paraId="69BD225B" w14:textId="77777777" w:rsidR="00870404" w:rsidRPr="00345FE1" w:rsidRDefault="00870404" w:rsidP="00C31356">
            <w:pPr>
              <w:pStyle w:val="Odstavecseseznamem"/>
              <w:numPr>
                <w:ilvl w:val="0"/>
                <w:numId w:val="4"/>
              </w:numPr>
              <w:suppressAutoHyphens w:val="0"/>
              <w:jc w:val="both"/>
            </w:pPr>
            <w:r w:rsidRPr="00345FE1">
              <w:t>garant studijního programu, školitel, člen Oborové rady DSP</w:t>
            </w:r>
          </w:p>
          <w:p w14:paraId="17DBE1EA" w14:textId="77777777" w:rsidR="00870404" w:rsidRPr="00345FE1" w:rsidRDefault="00870404" w:rsidP="00087553">
            <w:pPr>
              <w:rPr>
                <w:b/>
              </w:rPr>
            </w:pPr>
            <w:r w:rsidRPr="00345FE1">
              <w:rPr>
                <w:b/>
              </w:rPr>
              <w:t>Předměty studijního programu:</w:t>
            </w:r>
          </w:p>
          <w:p w14:paraId="69769437" w14:textId="5B0BE7BD" w:rsidR="00870404" w:rsidRPr="00345FE1" w:rsidRDefault="001439AC" w:rsidP="00C31356">
            <w:pPr>
              <w:pStyle w:val="Odstavecseseznamem"/>
              <w:numPr>
                <w:ilvl w:val="0"/>
                <w:numId w:val="4"/>
              </w:numPr>
              <w:suppressAutoHyphens w:val="0"/>
              <w:ind w:left="714" w:hanging="357"/>
              <w:jc w:val="both"/>
            </w:pPr>
            <w:proofErr w:type="spellStart"/>
            <w:r>
              <w:t>Security</w:t>
            </w:r>
            <w:proofErr w:type="spellEnd"/>
            <w:r>
              <w:t xml:space="preserve"> </w:t>
            </w:r>
            <w:proofErr w:type="spellStart"/>
            <w:r>
              <w:t>System</w:t>
            </w:r>
            <w:proofErr w:type="spellEnd"/>
            <w:r>
              <w:t xml:space="preserve"> Technology</w:t>
            </w:r>
            <w:r w:rsidR="00870404" w:rsidRPr="00345FE1">
              <w:t xml:space="preserve"> (garant předmětu, vyučující, konzultant, zkoušející)</w:t>
            </w:r>
          </w:p>
          <w:p w14:paraId="0FCD3CEF" w14:textId="57C6D5E3" w:rsidR="00870404" w:rsidRDefault="001439AC" w:rsidP="00C31356">
            <w:pPr>
              <w:pStyle w:val="Odstavecseseznamem"/>
              <w:numPr>
                <w:ilvl w:val="0"/>
                <w:numId w:val="4"/>
              </w:numPr>
              <w:suppressAutoHyphens w:val="0"/>
              <w:ind w:left="714" w:hanging="357"/>
              <w:jc w:val="both"/>
            </w:pPr>
            <w:proofErr w:type="spellStart"/>
            <w:r>
              <w:t>Electronic</w:t>
            </w:r>
            <w:proofErr w:type="spellEnd"/>
            <w:r>
              <w:t xml:space="preserve"> </w:t>
            </w:r>
            <w:proofErr w:type="spellStart"/>
            <w:r>
              <w:t>Circuits</w:t>
            </w:r>
            <w:proofErr w:type="spellEnd"/>
            <w:r>
              <w:t xml:space="preserve"> in </w:t>
            </w:r>
            <w:proofErr w:type="spellStart"/>
            <w:r>
              <w:t>Security</w:t>
            </w:r>
            <w:proofErr w:type="spellEnd"/>
            <w:r>
              <w:t xml:space="preserve"> Technologies</w:t>
            </w:r>
            <w:r w:rsidR="00870404" w:rsidRPr="00345FE1">
              <w:t xml:space="preserve"> (garant předmětu, vyučující, konzultant, zkoušející)</w:t>
            </w:r>
          </w:p>
          <w:p w14:paraId="0520E364" w14:textId="22CEAF67" w:rsidR="00E16ED4" w:rsidRPr="00345FE1" w:rsidRDefault="001439AC" w:rsidP="00C31356">
            <w:pPr>
              <w:pStyle w:val="Odstavecseseznamem"/>
              <w:numPr>
                <w:ilvl w:val="0"/>
                <w:numId w:val="4"/>
              </w:numPr>
              <w:suppressAutoHyphens w:val="0"/>
              <w:ind w:left="714" w:hanging="357"/>
              <w:jc w:val="both"/>
            </w:pPr>
            <w:proofErr w:type="spellStart"/>
            <w:r>
              <w:t>Electromagnetic</w:t>
            </w:r>
            <w:proofErr w:type="spellEnd"/>
            <w:r>
              <w:t xml:space="preserve"> </w:t>
            </w:r>
            <w:proofErr w:type="spellStart"/>
            <w:r>
              <w:t>Compatibility</w:t>
            </w:r>
            <w:proofErr w:type="spellEnd"/>
            <w:r>
              <w:t xml:space="preserve"> in </w:t>
            </w:r>
            <w:proofErr w:type="spellStart"/>
            <w:r>
              <w:t>Security</w:t>
            </w:r>
            <w:proofErr w:type="spellEnd"/>
            <w:r>
              <w:t xml:space="preserve"> Systems</w:t>
            </w:r>
            <w:r w:rsidR="007F5BD7">
              <w:t xml:space="preserve"> (náhradní vyučující</w:t>
            </w:r>
            <w:r w:rsidR="00520E04" w:rsidRPr="00345FE1">
              <w:t>, konzultant, zkoušející</w:t>
            </w:r>
            <w:r w:rsidR="007F5BD7">
              <w:t>)</w:t>
            </w:r>
          </w:p>
        </w:tc>
      </w:tr>
      <w:tr w:rsidR="00870404" w:rsidRPr="00345FE1" w14:paraId="6EBF3B2E" w14:textId="77777777" w:rsidTr="00087553">
        <w:trPr>
          <w:trHeight w:val="340"/>
        </w:trPr>
        <w:tc>
          <w:tcPr>
            <w:tcW w:w="9859" w:type="dxa"/>
            <w:gridSpan w:val="15"/>
            <w:tcBorders>
              <w:top w:val="nil"/>
            </w:tcBorders>
            <w:shd w:val="clear" w:color="auto" w:fill="FBD4B4"/>
          </w:tcPr>
          <w:p w14:paraId="3C60F5B7"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8EEE61A" w14:textId="77777777" w:rsidTr="00087553">
        <w:trPr>
          <w:trHeight w:val="340"/>
        </w:trPr>
        <w:tc>
          <w:tcPr>
            <w:tcW w:w="2802" w:type="dxa"/>
            <w:gridSpan w:val="2"/>
            <w:tcBorders>
              <w:top w:val="nil"/>
            </w:tcBorders>
          </w:tcPr>
          <w:p w14:paraId="394E3B6A"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094A13F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9ECEF5A" w14:textId="77777777" w:rsidR="00870404" w:rsidRPr="00345FE1" w:rsidRDefault="00870404" w:rsidP="00087553">
            <w:pPr>
              <w:jc w:val="both"/>
              <w:rPr>
                <w:b/>
              </w:rPr>
            </w:pPr>
            <w:r w:rsidRPr="00345FE1">
              <w:rPr>
                <w:b/>
              </w:rPr>
              <w:t>Sem.</w:t>
            </w:r>
          </w:p>
        </w:tc>
        <w:tc>
          <w:tcPr>
            <w:tcW w:w="2109" w:type="dxa"/>
            <w:gridSpan w:val="5"/>
            <w:tcBorders>
              <w:top w:val="nil"/>
            </w:tcBorders>
          </w:tcPr>
          <w:p w14:paraId="11A73CDE"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D6DD2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7387C058" w14:textId="77777777" w:rsidTr="00087553">
        <w:trPr>
          <w:trHeight w:val="285"/>
        </w:trPr>
        <w:tc>
          <w:tcPr>
            <w:tcW w:w="2802" w:type="dxa"/>
            <w:gridSpan w:val="2"/>
            <w:tcBorders>
              <w:top w:val="nil"/>
            </w:tcBorders>
          </w:tcPr>
          <w:p w14:paraId="2FFE517B" w14:textId="77777777" w:rsidR="00870404" w:rsidRPr="00345FE1" w:rsidRDefault="00870404" w:rsidP="00087553">
            <w:r w:rsidRPr="00345FE1">
              <w:t>Technické prostředky bezpečnostních systémů</w:t>
            </w:r>
          </w:p>
        </w:tc>
        <w:tc>
          <w:tcPr>
            <w:tcW w:w="2409" w:type="dxa"/>
            <w:gridSpan w:val="3"/>
            <w:tcBorders>
              <w:top w:val="nil"/>
            </w:tcBorders>
          </w:tcPr>
          <w:p w14:paraId="4A88B3F3" w14:textId="77777777" w:rsidR="00870404" w:rsidRPr="00345FE1" w:rsidRDefault="00870404" w:rsidP="00087553">
            <w:r w:rsidRPr="00345FE1">
              <w:t>Bc. stud. program Bezpečnostní technologie, systémy a management</w:t>
            </w:r>
          </w:p>
        </w:tc>
        <w:tc>
          <w:tcPr>
            <w:tcW w:w="567" w:type="dxa"/>
            <w:gridSpan w:val="2"/>
            <w:tcBorders>
              <w:top w:val="nil"/>
            </w:tcBorders>
          </w:tcPr>
          <w:p w14:paraId="796C4A10" w14:textId="77777777" w:rsidR="00870404" w:rsidRPr="00345FE1" w:rsidRDefault="00870404" w:rsidP="00087553">
            <w:pPr>
              <w:jc w:val="both"/>
            </w:pPr>
            <w:r w:rsidRPr="00345FE1">
              <w:t>2.</w:t>
            </w:r>
          </w:p>
        </w:tc>
        <w:tc>
          <w:tcPr>
            <w:tcW w:w="2109" w:type="dxa"/>
            <w:gridSpan w:val="5"/>
            <w:tcBorders>
              <w:top w:val="nil"/>
            </w:tcBorders>
          </w:tcPr>
          <w:p w14:paraId="4A625161" w14:textId="77777777" w:rsidR="00870404" w:rsidRPr="00345FE1" w:rsidRDefault="00870404" w:rsidP="00087553">
            <w:pPr>
              <w:jc w:val="both"/>
            </w:pPr>
            <w:r w:rsidRPr="00345FE1">
              <w:t>Garant předmětu (100 %)</w:t>
            </w:r>
          </w:p>
        </w:tc>
        <w:tc>
          <w:tcPr>
            <w:tcW w:w="1972" w:type="dxa"/>
            <w:gridSpan w:val="3"/>
            <w:tcBorders>
              <w:top w:val="nil"/>
            </w:tcBorders>
          </w:tcPr>
          <w:p w14:paraId="38D8E2F6" w14:textId="77777777" w:rsidR="00870404" w:rsidRPr="00345FE1" w:rsidRDefault="00870404" w:rsidP="00087553">
            <w:pPr>
              <w:jc w:val="both"/>
            </w:pPr>
          </w:p>
        </w:tc>
      </w:tr>
      <w:tr w:rsidR="00870404" w:rsidRPr="00345FE1" w14:paraId="13FE7B31" w14:textId="77777777" w:rsidTr="00087553">
        <w:trPr>
          <w:trHeight w:val="284"/>
        </w:trPr>
        <w:tc>
          <w:tcPr>
            <w:tcW w:w="2802" w:type="dxa"/>
            <w:gridSpan w:val="2"/>
            <w:tcBorders>
              <w:top w:val="nil"/>
            </w:tcBorders>
          </w:tcPr>
          <w:p w14:paraId="39EAED06" w14:textId="77777777" w:rsidR="00870404" w:rsidRPr="00345FE1" w:rsidRDefault="00870404" w:rsidP="00087553">
            <w:pPr>
              <w:jc w:val="both"/>
            </w:pPr>
            <w:r w:rsidRPr="00345FE1">
              <w:t>Kamerové systémy</w:t>
            </w:r>
          </w:p>
        </w:tc>
        <w:tc>
          <w:tcPr>
            <w:tcW w:w="2409" w:type="dxa"/>
            <w:gridSpan w:val="3"/>
            <w:tcBorders>
              <w:top w:val="nil"/>
            </w:tcBorders>
          </w:tcPr>
          <w:p w14:paraId="0493DF2B"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37E51BE2" w14:textId="77777777" w:rsidR="00870404" w:rsidRPr="00345FE1" w:rsidRDefault="00870404" w:rsidP="00087553">
            <w:pPr>
              <w:jc w:val="both"/>
            </w:pPr>
            <w:r w:rsidRPr="00345FE1">
              <w:t>1.</w:t>
            </w:r>
          </w:p>
        </w:tc>
        <w:tc>
          <w:tcPr>
            <w:tcW w:w="2109" w:type="dxa"/>
            <w:gridSpan w:val="5"/>
            <w:tcBorders>
              <w:top w:val="nil"/>
            </w:tcBorders>
          </w:tcPr>
          <w:p w14:paraId="6B6B8DD5" w14:textId="77777777" w:rsidR="00870404" w:rsidRPr="00345FE1" w:rsidRDefault="00870404" w:rsidP="00087553">
            <w:r w:rsidRPr="00345FE1">
              <w:t>Garant předmětu, přednášející (100 %)</w:t>
            </w:r>
          </w:p>
        </w:tc>
        <w:tc>
          <w:tcPr>
            <w:tcW w:w="1972" w:type="dxa"/>
            <w:gridSpan w:val="3"/>
            <w:tcBorders>
              <w:top w:val="nil"/>
            </w:tcBorders>
          </w:tcPr>
          <w:p w14:paraId="182D1154" w14:textId="77777777" w:rsidR="00870404" w:rsidRPr="00345FE1" w:rsidRDefault="00870404" w:rsidP="00087553">
            <w:pPr>
              <w:jc w:val="both"/>
            </w:pPr>
          </w:p>
        </w:tc>
      </w:tr>
      <w:tr w:rsidR="00870404" w:rsidRPr="00345FE1" w14:paraId="4362AA2E" w14:textId="77777777" w:rsidTr="00087553">
        <w:tc>
          <w:tcPr>
            <w:tcW w:w="9859" w:type="dxa"/>
            <w:gridSpan w:val="15"/>
            <w:shd w:val="clear" w:color="auto" w:fill="F7CAAC"/>
          </w:tcPr>
          <w:p w14:paraId="24C8B8B4" w14:textId="77777777" w:rsidR="00870404" w:rsidRPr="00345FE1" w:rsidRDefault="00870404" w:rsidP="00087553">
            <w:pPr>
              <w:jc w:val="both"/>
            </w:pPr>
            <w:r w:rsidRPr="00345FE1">
              <w:rPr>
                <w:b/>
              </w:rPr>
              <w:t xml:space="preserve">Údaje o vzdělání na VŠ </w:t>
            </w:r>
          </w:p>
        </w:tc>
      </w:tr>
      <w:tr w:rsidR="00870404" w:rsidRPr="00345FE1" w14:paraId="1CFBE5C1" w14:textId="77777777" w:rsidTr="00087553">
        <w:trPr>
          <w:trHeight w:val="671"/>
        </w:trPr>
        <w:tc>
          <w:tcPr>
            <w:tcW w:w="9859" w:type="dxa"/>
            <w:gridSpan w:val="15"/>
          </w:tcPr>
          <w:p w14:paraId="3B2789EB" w14:textId="77777777" w:rsidR="00870404" w:rsidRPr="00345FE1" w:rsidRDefault="00870404" w:rsidP="00087553">
            <w:pPr>
              <w:pStyle w:val="Zkladntext"/>
              <w:ind w:left="956" w:hanging="956"/>
              <w:rPr>
                <w:sz w:val="20"/>
              </w:rPr>
            </w:pPr>
            <w:r w:rsidRPr="00345FE1">
              <w:rPr>
                <w:sz w:val="20"/>
              </w:rPr>
              <w:t>1985</w:t>
            </w:r>
            <w:r>
              <w:rPr>
                <w:sz w:val="20"/>
              </w:rPr>
              <w:t>-</w:t>
            </w:r>
            <w:r w:rsidRPr="00345FE1">
              <w:rPr>
                <w:sz w:val="20"/>
              </w:rPr>
              <w:t>1990</w:t>
            </w:r>
            <w:r w:rsidRPr="00345FE1">
              <w:rPr>
                <w:sz w:val="20"/>
              </w:rPr>
              <w:tab/>
              <w:t xml:space="preserve">UP Olomouc, Fakulta přírodovědecká, obor „Experimentální fyzika“, (Mgr.) </w:t>
            </w:r>
          </w:p>
          <w:p w14:paraId="76E2C2BA" w14:textId="77777777" w:rsidR="00870404" w:rsidRPr="00345FE1" w:rsidRDefault="00870404" w:rsidP="00087553">
            <w:pPr>
              <w:pStyle w:val="Zkladntext"/>
              <w:ind w:left="956" w:hanging="956"/>
              <w:rPr>
                <w:sz w:val="20"/>
              </w:rPr>
            </w:pPr>
            <w:r w:rsidRPr="00345FE1">
              <w:rPr>
                <w:sz w:val="20"/>
              </w:rPr>
              <w:t>1993</w:t>
            </w:r>
            <w:r>
              <w:rPr>
                <w:sz w:val="20"/>
              </w:rPr>
              <w:t>-</w:t>
            </w:r>
            <w:r w:rsidRPr="00345FE1">
              <w:rPr>
                <w:sz w:val="20"/>
              </w:rPr>
              <w:t>1996</w:t>
            </w:r>
            <w:r w:rsidRPr="00345FE1">
              <w:rPr>
                <w:sz w:val="20"/>
              </w:rPr>
              <w:tab/>
              <w:t xml:space="preserve">UP Olomouc, Fakulta přírodovědecká, obor „Informatika“ </w:t>
            </w:r>
          </w:p>
          <w:p w14:paraId="745548E9" w14:textId="77777777" w:rsidR="00870404" w:rsidRDefault="00870404" w:rsidP="00087553">
            <w:pPr>
              <w:ind w:left="956" w:hanging="956"/>
              <w:jc w:val="both"/>
            </w:pPr>
            <w:r w:rsidRPr="00345FE1">
              <w:t>1998</w:t>
            </w:r>
            <w:r>
              <w:t>-</w:t>
            </w:r>
            <w:r w:rsidRPr="00345FE1">
              <w:t>2002</w:t>
            </w:r>
            <w:r w:rsidRPr="00345FE1">
              <w:tab/>
              <w:t>UTB ve Zlíně, Fakulta technologická, obor „Technická kybernetika“, (Ph.D.)</w:t>
            </w:r>
          </w:p>
          <w:p w14:paraId="06DB0FDB" w14:textId="77777777" w:rsidR="00870404" w:rsidRPr="00345FE1" w:rsidRDefault="00870404" w:rsidP="00087553">
            <w:pPr>
              <w:ind w:left="956" w:hanging="956"/>
              <w:jc w:val="both"/>
              <w:rPr>
                <w:b/>
              </w:rPr>
            </w:pPr>
            <w:r>
              <w:t>2008</w:t>
            </w:r>
            <w:r>
              <w:tab/>
              <w:t>UTB ve Zlíně, Fakulta aplikované informatiky, obor „Řízení strojů a procesů“, (doc.)</w:t>
            </w:r>
          </w:p>
        </w:tc>
      </w:tr>
      <w:tr w:rsidR="00870404" w:rsidRPr="00345FE1" w14:paraId="3E63039E" w14:textId="77777777" w:rsidTr="00087553">
        <w:tc>
          <w:tcPr>
            <w:tcW w:w="9859" w:type="dxa"/>
            <w:gridSpan w:val="15"/>
            <w:shd w:val="clear" w:color="auto" w:fill="F7CAAC"/>
          </w:tcPr>
          <w:p w14:paraId="06A9E280" w14:textId="77777777" w:rsidR="00870404" w:rsidRPr="00345FE1" w:rsidRDefault="00870404" w:rsidP="00087553">
            <w:pPr>
              <w:jc w:val="both"/>
              <w:rPr>
                <w:b/>
              </w:rPr>
            </w:pPr>
            <w:r w:rsidRPr="00345FE1">
              <w:rPr>
                <w:b/>
              </w:rPr>
              <w:t>Údaje o odborném působení od absolvování VŠ</w:t>
            </w:r>
          </w:p>
        </w:tc>
      </w:tr>
      <w:tr w:rsidR="00870404" w:rsidRPr="00345FE1" w14:paraId="7A8068D3" w14:textId="77777777" w:rsidTr="00087553">
        <w:trPr>
          <w:trHeight w:val="1090"/>
        </w:trPr>
        <w:tc>
          <w:tcPr>
            <w:tcW w:w="9859" w:type="dxa"/>
            <w:gridSpan w:val="15"/>
          </w:tcPr>
          <w:p w14:paraId="778EAA4C" w14:textId="77777777" w:rsidR="00870404" w:rsidRPr="00345FE1" w:rsidRDefault="00870404" w:rsidP="00087553">
            <w:pPr>
              <w:pStyle w:val="Zkladntext"/>
              <w:ind w:left="956" w:hanging="956"/>
              <w:rPr>
                <w:sz w:val="20"/>
              </w:rPr>
            </w:pPr>
            <w:r w:rsidRPr="00345FE1">
              <w:rPr>
                <w:sz w:val="20"/>
              </w:rPr>
              <w:t>1997</w:t>
            </w:r>
            <w:r>
              <w:rPr>
                <w:sz w:val="20"/>
              </w:rPr>
              <w:t>-</w:t>
            </w:r>
            <w:r w:rsidRPr="00345FE1">
              <w:rPr>
                <w:sz w:val="20"/>
              </w:rPr>
              <w:t>2000</w:t>
            </w:r>
            <w:r w:rsidRPr="00345FE1">
              <w:rPr>
                <w:sz w:val="20"/>
              </w:rPr>
              <w:tab/>
              <w:t xml:space="preserve">Vysoké učení technické Brno, FT, Ústav automatizace a řídicí techniky, odborný asistent </w:t>
            </w:r>
          </w:p>
          <w:p w14:paraId="37282703" w14:textId="77777777" w:rsidR="00870404" w:rsidRPr="00345FE1" w:rsidRDefault="00870404" w:rsidP="00087553">
            <w:pPr>
              <w:pStyle w:val="Zkladntext"/>
              <w:ind w:left="956" w:hanging="956"/>
              <w:rPr>
                <w:sz w:val="20"/>
              </w:rPr>
            </w:pPr>
            <w:r w:rsidRPr="00345FE1">
              <w:rPr>
                <w:sz w:val="20"/>
              </w:rPr>
              <w:t>2001</w:t>
            </w:r>
            <w:r>
              <w:rPr>
                <w:sz w:val="20"/>
              </w:rPr>
              <w:t>-</w:t>
            </w:r>
            <w:r w:rsidRPr="00345FE1">
              <w:rPr>
                <w:sz w:val="20"/>
              </w:rPr>
              <w:t>2004</w:t>
            </w:r>
            <w:r w:rsidRPr="00345FE1">
              <w:rPr>
                <w:sz w:val="20"/>
              </w:rPr>
              <w:tab/>
              <w:t xml:space="preserve">UTB ve Zlíně, Fakulta technologická, Institut informačních technologií, odborný asistent </w:t>
            </w:r>
          </w:p>
          <w:p w14:paraId="1A6D6C3E" w14:textId="77777777" w:rsidR="00870404" w:rsidRPr="00345FE1" w:rsidRDefault="00870404" w:rsidP="00087553">
            <w:pPr>
              <w:pStyle w:val="Zkladntext"/>
              <w:ind w:left="956" w:hanging="956"/>
              <w:rPr>
                <w:sz w:val="20"/>
              </w:rPr>
            </w:pPr>
            <w:r w:rsidRPr="00345FE1">
              <w:rPr>
                <w:sz w:val="20"/>
              </w:rPr>
              <w:t>2004</w:t>
            </w:r>
            <w:r>
              <w:rPr>
                <w:sz w:val="20"/>
              </w:rPr>
              <w:t>-</w:t>
            </w:r>
            <w:r w:rsidRPr="00345FE1">
              <w:rPr>
                <w:sz w:val="20"/>
              </w:rPr>
              <w:t>2005</w:t>
            </w:r>
            <w:r w:rsidRPr="00345FE1">
              <w:rPr>
                <w:sz w:val="20"/>
              </w:rPr>
              <w:tab/>
              <w:t xml:space="preserve">UTB ve Zlíně, Fakulta technologická, Ústav elektrotechniky a měření (ÚEM), zástupce ředitele ústavu </w:t>
            </w:r>
          </w:p>
          <w:p w14:paraId="72DE4B4E" w14:textId="77777777" w:rsidR="00870404" w:rsidRPr="00345FE1" w:rsidRDefault="00870404" w:rsidP="00087553">
            <w:pPr>
              <w:pStyle w:val="Zkladntext"/>
              <w:ind w:left="956" w:hanging="956"/>
              <w:rPr>
                <w:sz w:val="20"/>
              </w:rPr>
            </w:pPr>
            <w:r w:rsidRPr="00345FE1">
              <w:rPr>
                <w:sz w:val="20"/>
              </w:rPr>
              <w:t>2006</w:t>
            </w:r>
            <w:r>
              <w:rPr>
                <w:sz w:val="20"/>
              </w:rPr>
              <w:t>-</w:t>
            </w:r>
            <w:r w:rsidRPr="00345FE1">
              <w:rPr>
                <w:sz w:val="20"/>
              </w:rPr>
              <w:t>2009</w:t>
            </w:r>
            <w:r w:rsidRPr="00345FE1">
              <w:rPr>
                <w:sz w:val="20"/>
              </w:rPr>
              <w:tab/>
              <w:t>UTB ve Zlíně ve Zlíně, FAI, ÚEM, zástupce ředitele ústavu, proděkan pro propagaci a rozvoj</w:t>
            </w:r>
          </w:p>
          <w:p w14:paraId="54FBE5CC" w14:textId="77777777" w:rsidR="00870404" w:rsidRPr="00345FE1" w:rsidRDefault="00870404" w:rsidP="00087553">
            <w:pPr>
              <w:pStyle w:val="Zkladntext"/>
              <w:ind w:left="956" w:hanging="956"/>
              <w:rPr>
                <w:sz w:val="20"/>
              </w:rPr>
            </w:pPr>
            <w:r w:rsidRPr="00345FE1">
              <w:rPr>
                <w:sz w:val="20"/>
              </w:rPr>
              <w:t>2010</w:t>
            </w:r>
            <w:r>
              <w:rPr>
                <w:sz w:val="20"/>
              </w:rPr>
              <w:t>-</w:t>
            </w:r>
            <w:r w:rsidRPr="00345FE1">
              <w:rPr>
                <w:sz w:val="20"/>
              </w:rPr>
              <w:t>2014</w:t>
            </w:r>
            <w:r w:rsidRPr="00345FE1">
              <w:rPr>
                <w:sz w:val="20"/>
              </w:rPr>
              <w:tab/>
              <w:t xml:space="preserve">UTB ve Zlíně ve Zlíně, Fakulta aplikované informatiky, Ústav bezpečnostního inženýrství, ředitel ústavu, proděkan pro tvůrčí činnosti a propagaci </w:t>
            </w:r>
          </w:p>
          <w:p w14:paraId="5EABA3B1" w14:textId="77777777" w:rsidR="00870404" w:rsidRPr="00345FE1" w:rsidRDefault="00870404" w:rsidP="00087553">
            <w:pPr>
              <w:pStyle w:val="Zkladntext"/>
              <w:ind w:left="956" w:hanging="956"/>
              <w:rPr>
                <w:sz w:val="20"/>
              </w:rPr>
            </w:pPr>
            <w:r w:rsidRPr="00345FE1">
              <w:rPr>
                <w:sz w:val="20"/>
              </w:rPr>
              <w:t>2014</w:t>
            </w:r>
            <w:r>
              <w:rPr>
                <w:sz w:val="20"/>
              </w:rPr>
              <w:t>-</w:t>
            </w:r>
            <w:r w:rsidRPr="00345FE1">
              <w:rPr>
                <w:sz w:val="20"/>
              </w:rPr>
              <w:t xml:space="preserve">2022 </w:t>
            </w:r>
            <w:r w:rsidRPr="00345FE1">
              <w:rPr>
                <w:sz w:val="20"/>
              </w:rPr>
              <w:tab/>
              <w:t>UTB ve Zlíně, Fakulta aplikované informatiky, děkan</w:t>
            </w:r>
          </w:p>
          <w:p w14:paraId="79B39C4F" w14:textId="77777777" w:rsidR="00870404" w:rsidRPr="00345FE1" w:rsidRDefault="00870404" w:rsidP="00087553">
            <w:pPr>
              <w:pStyle w:val="Zkladntext"/>
              <w:ind w:left="956" w:hanging="956"/>
              <w:rPr>
                <w:color w:val="FF0000"/>
              </w:rPr>
            </w:pPr>
            <w:proofErr w:type="gramStart"/>
            <w:r w:rsidRPr="00345FE1">
              <w:rPr>
                <w:sz w:val="20"/>
              </w:rPr>
              <w:t>2022</w:t>
            </w:r>
            <w:r>
              <w:rPr>
                <w:sz w:val="20"/>
              </w:rPr>
              <w:t>-</w:t>
            </w:r>
            <w:r w:rsidRPr="00345FE1">
              <w:rPr>
                <w:sz w:val="20"/>
              </w:rPr>
              <w:t>dosud</w:t>
            </w:r>
            <w:proofErr w:type="gramEnd"/>
            <w:r w:rsidRPr="00345FE1">
              <w:rPr>
                <w:sz w:val="20"/>
              </w:rPr>
              <w:tab/>
              <w:t>UTB ve Zlíně, rektor</w:t>
            </w:r>
          </w:p>
        </w:tc>
      </w:tr>
      <w:tr w:rsidR="00870404" w:rsidRPr="00345FE1" w14:paraId="2B03CD3E" w14:textId="77777777" w:rsidTr="00087553">
        <w:trPr>
          <w:trHeight w:val="250"/>
        </w:trPr>
        <w:tc>
          <w:tcPr>
            <w:tcW w:w="9859" w:type="dxa"/>
            <w:gridSpan w:val="15"/>
            <w:shd w:val="clear" w:color="auto" w:fill="F7CAAC"/>
          </w:tcPr>
          <w:p w14:paraId="2B4256AC" w14:textId="77777777" w:rsidR="00870404" w:rsidRPr="00345FE1" w:rsidRDefault="00870404" w:rsidP="00087553">
            <w:pPr>
              <w:jc w:val="both"/>
            </w:pPr>
            <w:r w:rsidRPr="00345FE1">
              <w:rPr>
                <w:b/>
              </w:rPr>
              <w:t>Zkušenosti s vedením kvalifikačních a rigorózních prací</w:t>
            </w:r>
          </w:p>
        </w:tc>
      </w:tr>
      <w:tr w:rsidR="00870404" w:rsidRPr="00345FE1" w14:paraId="6562FCFD" w14:textId="77777777" w:rsidTr="00087553">
        <w:trPr>
          <w:trHeight w:val="521"/>
        </w:trPr>
        <w:tc>
          <w:tcPr>
            <w:tcW w:w="9859" w:type="dxa"/>
            <w:gridSpan w:val="15"/>
          </w:tcPr>
          <w:p w14:paraId="4BE5854F" w14:textId="77777777" w:rsidR="00870404" w:rsidRPr="00345FE1" w:rsidRDefault="00870404" w:rsidP="00087553">
            <w:r w:rsidRPr="00345FE1">
              <w:t xml:space="preserve">Za posledních 10 let vedoucí úspěšně obhájených 40 bakalářských a 38 diplomových prací. </w:t>
            </w:r>
          </w:p>
          <w:p w14:paraId="3F3813F9" w14:textId="77777777" w:rsidR="00870404" w:rsidRPr="00345FE1" w:rsidRDefault="00870404" w:rsidP="00087553">
            <w:pPr>
              <w:jc w:val="both"/>
            </w:pPr>
            <w:r w:rsidRPr="00345FE1">
              <w:t>Školitel 15 studentů doktorského studijního programu, z toho 6 disertační práci úspěšně obhájili.</w:t>
            </w:r>
          </w:p>
        </w:tc>
      </w:tr>
      <w:tr w:rsidR="00870404" w:rsidRPr="00345FE1" w14:paraId="642DF4B7" w14:textId="77777777" w:rsidTr="00087553">
        <w:trPr>
          <w:cantSplit/>
        </w:trPr>
        <w:tc>
          <w:tcPr>
            <w:tcW w:w="3347" w:type="dxa"/>
            <w:gridSpan w:val="3"/>
            <w:tcBorders>
              <w:top w:val="single" w:sz="12" w:space="0" w:color="auto"/>
            </w:tcBorders>
            <w:shd w:val="clear" w:color="auto" w:fill="F7CAAC"/>
          </w:tcPr>
          <w:p w14:paraId="21906555"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B8C252D"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A7B0B23"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D6704C0" w14:textId="77777777" w:rsidR="00870404" w:rsidRPr="00345FE1" w:rsidRDefault="00870404" w:rsidP="00087553">
            <w:pPr>
              <w:jc w:val="both"/>
              <w:rPr>
                <w:b/>
              </w:rPr>
            </w:pPr>
            <w:r w:rsidRPr="00345FE1">
              <w:rPr>
                <w:b/>
              </w:rPr>
              <w:t>Ohlasy publikací</w:t>
            </w:r>
          </w:p>
        </w:tc>
      </w:tr>
      <w:tr w:rsidR="00870404" w:rsidRPr="00345FE1" w14:paraId="77091579" w14:textId="77777777" w:rsidTr="00087553">
        <w:trPr>
          <w:cantSplit/>
        </w:trPr>
        <w:tc>
          <w:tcPr>
            <w:tcW w:w="3347" w:type="dxa"/>
            <w:gridSpan w:val="3"/>
          </w:tcPr>
          <w:p w14:paraId="52120ECF" w14:textId="77777777" w:rsidR="00870404" w:rsidRPr="00345FE1" w:rsidRDefault="00870404" w:rsidP="00087553">
            <w:pPr>
              <w:jc w:val="both"/>
            </w:pPr>
            <w:r w:rsidRPr="00345FE1">
              <w:t>Řízení strojů a procesů</w:t>
            </w:r>
          </w:p>
        </w:tc>
        <w:tc>
          <w:tcPr>
            <w:tcW w:w="2245" w:type="dxa"/>
            <w:gridSpan w:val="3"/>
          </w:tcPr>
          <w:p w14:paraId="19CEFE7B" w14:textId="77777777" w:rsidR="00870404" w:rsidRPr="00345FE1" w:rsidRDefault="00870404" w:rsidP="00087553">
            <w:pPr>
              <w:jc w:val="both"/>
            </w:pPr>
            <w:r w:rsidRPr="00345FE1">
              <w:t>2008</w:t>
            </w:r>
          </w:p>
        </w:tc>
        <w:tc>
          <w:tcPr>
            <w:tcW w:w="2248" w:type="dxa"/>
            <w:gridSpan w:val="5"/>
            <w:tcBorders>
              <w:right w:val="single" w:sz="12" w:space="0" w:color="auto"/>
            </w:tcBorders>
          </w:tcPr>
          <w:p w14:paraId="35058203"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2F5971F3"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5754E59"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504B625B" w14:textId="77777777" w:rsidR="00870404" w:rsidRPr="00345FE1" w:rsidRDefault="00870404" w:rsidP="00087553">
            <w:pPr>
              <w:jc w:val="both"/>
            </w:pPr>
            <w:r w:rsidRPr="00345FE1">
              <w:rPr>
                <w:b/>
                <w:sz w:val="18"/>
              </w:rPr>
              <w:t>ostatní</w:t>
            </w:r>
          </w:p>
        </w:tc>
      </w:tr>
      <w:tr w:rsidR="00870404" w:rsidRPr="00345FE1" w14:paraId="6AFC75A3" w14:textId="77777777" w:rsidTr="00087553">
        <w:trPr>
          <w:cantSplit/>
          <w:trHeight w:val="70"/>
        </w:trPr>
        <w:tc>
          <w:tcPr>
            <w:tcW w:w="3347" w:type="dxa"/>
            <w:gridSpan w:val="3"/>
            <w:shd w:val="clear" w:color="auto" w:fill="F7CAAC"/>
          </w:tcPr>
          <w:p w14:paraId="3289A9A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63F799C"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C294A1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70CF85A" w14:textId="77777777" w:rsidR="00870404" w:rsidRPr="00345FE1" w:rsidRDefault="00870404" w:rsidP="00087553">
            <w:pPr>
              <w:jc w:val="both"/>
              <w:rPr>
                <w:b/>
              </w:rPr>
            </w:pPr>
            <w:r w:rsidRPr="00345FE1">
              <w:rPr>
                <w:b/>
              </w:rPr>
              <w:t>337</w:t>
            </w:r>
          </w:p>
        </w:tc>
        <w:tc>
          <w:tcPr>
            <w:tcW w:w="693" w:type="dxa"/>
          </w:tcPr>
          <w:p w14:paraId="57A068EA" w14:textId="77777777" w:rsidR="00870404" w:rsidRPr="00345FE1" w:rsidRDefault="00870404" w:rsidP="00087553">
            <w:pPr>
              <w:jc w:val="both"/>
              <w:rPr>
                <w:b/>
              </w:rPr>
            </w:pPr>
            <w:r w:rsidRPr="00345FE1">
              <w:rPr>
                <w:b/>
              </w:rPr>
              <w:t>336</w:t>
            </w:r>
          </w:p>
        </w:tc>
        <w:tc>
          <w:tcPr>
            <w:tcW w:w="694" w:type="dxa"/>
          </w:tcPr>
          <w:p w14:paraId="3FE5B924" w14:textId="77777777" w:rsidR="00870404" w:rsidRPr="00345FE1" w:rsidRDefault="00870404" w:rsidP="00087553">
            <w:pPr>
              <w:jc w:val="both"/>
              <w:rPr>
                <w:b/>
              </w:rPr>
            </w:pPr>
          </w:p>
        </w:tc>
      </w:tr>
      <w:tr w:rsidR="00870404" w:rsidRPr="00345FE1" w14:paraId="528ACC50" w14:textId="77777777" w:rsidTr="00087553">
        <w:trPr>
          <w:trHeight w:val="205"/>
        </w:trPr>
        <w:tc>
          <w:tcPr>
            <w:tcW w:w="3347" w:type="dxa"/>
            <w:gridSpan w:val="3"/>
          </w:tcPr>
          <w:p w14:paraId="7239ED11" w14:textId="77777777" w:rsidR="00870404" w:rsidRPr="00345FE1" w:rsidRDefault="00870404" w:rsidP="00087553">
            <w:pPr>
              <w:jc w:val="both"/>
            </w:pPr>
            <w:r w:rsidRPr="00345FE1">
              <w:t>Řízení strojů a procesů</w:t>
            </w:r>
          </w:p>
        </w:tc>
        <w:tc>
          <w:tcPr>
            <w:tcW w:w="2245" w:type="dxa"/>
            <w:gridSpan w:val="3"/>
          </w:tcPr>
          <w:p w14:paraId="334892F2" w14:textId="77777777" w:rsidR="00870404" w:rsidRPr="00345FE1" w:rsidRDefault="00870404" w:rsidP="00087553">
            <w:pPr>
              <w:jc w:val="both"/>
            </w:pPr>
            <w:r w:rsidRPr="00345FE1">
              <w:t>2022</w:t>
            </w:r>
          </w:p>
        </w:tc>
        <w:tc>
          <w:tcPr>
            <w:tcW w:w="2248" w:type="dxa"/>
            <w:gridSpan w:val="5"/>
            <w:tcBorders>
              <w:right w:val="single" w:sz="12" w:space="0" w:color="auto"/>
            </w:tcBorders>
          </w:tcPr>
          <w:p w14:paraId="023A2BCE" w14:textId="77777777" w:rsidR="00870404" w:rsidRPr="00345FE1" w:rsidRDefault="00870404" w:rsidP="00087553">
            <w:pPr>
              <w:jc w:val="both"/>
            </w:pPr>
            <w:r w:rsidRPr="00345FE1">
              <w:t>UTB ve Zlíně</w:t>
            </w:r>
          </w:p>
        </w:tc>
        <w:tc>
          <w:tcPr>
            <w:tcW w:w="1325" w:type="dxa"/>
            <w:gridSpan w:val="3"/>
            <w:tcBorders>
              <w:left w:val="single" w:sz="12" w:space="0" w:color="auto"/>
            </w:tcBorders>
            <w:shd w:val="clear" w:color="auto" w:fill="FBD4B4"/>
            <w:vAlign w:val="center"/>
          </w:tcPr>
          <w:p w14:paraId="0CAF21CE"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5B09682" w14:textId="77777777" w:rsidR="00870404" w:rsidRPr="00345FE1" w:rsidRDefault="00870404" w:rsidP="00087553">
            <w:pPr>
              <w:rPr>
                <w:b/>
              </w:rPr>
            </w:pPr>
            <w:r w:rsidRPr="00345FE1">
              <w:rPr>
                <w:b/>
              </w:rPr>
              <w:t xml:space="preserve"> 6 / 10</w:t>
            </w:r>
          </w:p>
        </w:tc>
      </w:tr>
    </w:tbl>
    <w:p w14:paraId="31CCF47A" w14:textId="77777777" w:rsidR="00870404" w:rsidRPr="00345FE1" w:rsidRDefault="00870404" w:rsidP="00870404"/>
    <w:p w14:paraId="1ECBB6E0" w14:textId="77777777" w:rsidR="00870404" w:rsidRPr="00345FE1" w:rsidRDefault="00870404" w:rsidP="00870404">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3A9A065F" w14:textId="77777777" w:rsidTr="00087553">
        <w:tc>
          <w:tcPr>
            <w:tcW w:w="9859" w:type="dxa"/>
            <w:gridSpan w:val="4"/>
            <w:shd w:val="clear" w:color="auto" w:fill="F7CAAC"/>
          </w:tcPr>
          <w:p w14:paraId="08337EF4" w14:textId="77777777"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6A0C626F" w14:textId="77777777" w:rsidTr="00087553">
        <w:trPr>
          <w:trHeight w:val="2347"/>
        </w:trPr>
        <w:tc>
          <w:tcPr>
            <w:tcW w:w="9859" w:type="dxa"/>
            <w:gridSpan w:val="4"/>
          </w:tcPr>
          <w:p w14:paraId="41F33909" w14:textId="77777777" w:rsidR="00870404"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83</w:t>
            </w:r>
            <w:r w:rsidRPr="000E699B">
              <w:t xml:space="preserve"> (</w:t>
            </w:r>
            <w:proofErr w:type="spellStart"/>
            <w:r w:rsidRPr="000E699B">
              <w:t>ResearcherID</w:t>
            </w:r>
            <w:proofErr w:type="spellEnd"/>
            <w:r w:rsidRPr="000E699B">
              <w:t xml:space="preserve">: </w:t>
            </w:r>
            <w:r w:rsidRPr="00155E78">
              <w:t>BBB-9939-2020</w:t>
            </w:r>
            <w:r w:rsidRPr="000E699B">
              <w:t xml:space="preserve">), </w:t>
            </w:r>
            <w:proofErr w:type="spellStart"/>
            <w:r w:rsidRPr="000E699B">
              <w:t>Scopus</w:t>
            </w:r>
            <w:proofErr w:type="spellEnd"/>
            <w:r w:rsidRPr="000E699B">
              <w:t xml:space="preserve">: </w:t>
            </w:r>
            <w:r>
              <w:t>197</w:t>
            </w:r>
            <w:r w:rsidRPr="000E699B">
              <w:t xml:space="preserve"> (</w:t>
            </w:r>
            <w:proofErr w:type="spellStart"/>
            <w:r w:rsidRPr="000E699B">
              <w:t>Author</w:t>
            </w:r>
            <w:proofErr w:type="spellEnd"/>
            <w:r w:rsidRPr="000E699B">
              <w:t xml:space="preserve"> ID </w:t>
            </w:r>
            <w:r w:rsidRPr="00D67EF6">
              <w:t>55798748600</w:t>
            </w:r>
            <w:r w:rsidRPr="000E699B">
              <w:t>)</w:t>
            </w:r>
          </w:p>
          <w:p w14:paraId="2ADFF5E6" w14:textId="77777777" w:rsidR="00870404" w:rsidRPr="00345FE1" w:rsidRDefault="00870404" w:rsidP="00087553">
            <w:pPr>
              <w:jc w:val="both"/>
            </w:pPr>
            <w:r w:rsidRPr="00345FE1">
              <w:t xml:space="preserve">MACH, Václav; MIZERA, Aleš; STOKLÁSEK, Pavel; KARHÁNKOVÁ, Michaela; </w:t>
            </w:r>
            <w:r w:rsidRPr="00345FE1">
              <w:rPr>
                <w:b/>
              </w:rPr>
              <w:t>ADÁMEK, Milan (20 %)</w:t>
            </w:r>
            <w:r w:rsidRPr="00345FE1">
              <w:t xml:space="preserve">; BEDNAŘÍK, Martin. Development </w:t>
            </w:r>
            <w:proofErr w:type="spellStart"/>
            <w:r w:rsidRPr="00345FE1">
              <w:t>of</w:t>
            </w:r>
            <w:proofErr w:type="spellEnd"/>
            <w:r w:rsidRPr="00345FE1">
              <w:t xml:space="preserve"> a </w:t>
            </w:r>
            <w:proofErr w:type="spellStart"/>
            <w:r w:rsidRPr="00345FE1">
              <w:t>Contact</w:t>
            </w:r>
            <w:proofErr w:type="spellEnd"/>
            <w:r w:rsidRPr="00345FE1">
              <w:t xml:space="preserve"> </w:t>
            </w:r>
            <w:proofErr w:type="spellStart"/>
            <w:r w:rsidRPr="00345FE1">
              <w:t>Glass-Break</w:t>
            </w:r>
            <w:proofErr w:type="spellEnd"/>
            <w:r w:rsidRPr="00345FE1">
              <w:t xml:space="preserve"> </w:t>
            </w:r>
            <w:proofErr w:type="spellStart"/>
            <w:r w:rsidRPr="00345FE1">
              <w:t>Detector</w:t>
            </w:r>
            <w:proofErr w:type="spellEnd"/>
            <w:r w:rsidRPr="00345FE1">
              <w:t xml:space="preserve"> </w:t>
            </w:r>
            <w:proofErr w:type="spellStart"/>
            <w:r w:rsidRPr="00345FE1">
              <w:t>for</w:t>
            </w:r>
            <w:proofErr w:type="spellEnd"/>
            <w:r w:rsidRPr="00345FE1">
              <w:t xml:space="preserve"> </w:t>
            </w:r>
            <w:proofErr w:type="spellStart"/>
            <w:r w:rsidRPr="00345FE1">
              <w:t>the</w:t>
            </w:r>
            <w:proofErr w:type="spellEnd"/>
            <w:r w:rsidRPr="00345FE1">
              <w:t xml:space="preserve"> </w:t>
            </w:r>
            <w:proofErr w:type="spellStart"/>
            <w:r w:rsidRPr="00345FE1">
              <w:t>Highest</w:t>
            </w:r>
            <w:proofErr w:type="spellEnd"/>
            <w:r w:rsidRPr="00345FE1">
              <w:t xml:space="preserve"> </w:t>
            </w:r>
            <w:proofErr w:type="spellStart"/>
            <w:r w:rsidRPr="00345FE1">
              <w:t>Security</w:t>
            </w:r>
            <w:proofErr w:type="spellEnd"/>
            <w:r w:rsidRPr="00345FE1">
              <w:t xml:space="preserve"> Level. </w:t>
            </w:r>
            <w:proofErr w:type="spellStart"/>
            <w:r w:rsidRPr="00345FE1">
              <w:rPr>
                <w:i/>
                <w:iCs/>
              </w:rPr>
              <w:t>Sensors</w:t>
            </w:r>
            <w:proofErr w:type="spellEnd"/>
            <w:r w:rsidRPr="00345FE1">
              <w:t>, 2024, roč. 24, č. 1, s. 1-11. ISSN 1424-8220.</w:t>
            </w:r>
            <w:r>
              <w:t xml:space="preserve"> </w:t>
            </w:r>
            <w:proofErr w:type="spellStart"/>
            <w:r>
              <w:t>Jimp</w:t>
            </w:r>
            <w:proofErr w:type="spellEnd"/>
          </w:p>
          <w:p w14:paraId="6CE9340C" w14:textId="77777777" w:rsidR="00870404" w:rsidRPr="00345FE1" w:rsidRDefault="00870404" w:rsidP="00087553">
            <w:pPr>
              <w:jc w:val="both"/>
            </w:pPr>
            <w:r w:rsidRPr="00345FE1">
              <w:rPr>
                <w:b/>
              </w:rPr>
              <w:t>ADÁMEK, Milan (30 %)</w:t>
            </w:r>
            <w:r w:rsidRPr="00345FE1">
              <w:t xml:space="preserve">; MACH, Václav; ŠEVČÍK, Jiří; DROFOVÁ, Irena; VALÁŠEK, Pavel; GABKO, Lukáš. Reliability testing </w:t>
            </w:r>
            <w:proofErr w:type="spellStart"/>
            <w:r w:rsidRPr="00345FE1">
              <w:t>of</w:t>
            </w:r>
            <w:proofErr w:type="spellEnd"/>
            <w:r w:rsidRPr="00345FE1">
              <w:t xml:space="preserve"> software </w:t>
            </w:r>
            <w:proofErr w:type="spellStart"/>
            <w:r w:rsidRPr="00345FE1">
              <w:t>designed</w:t>
            </w:r>
            <w:proofErr w:type="spellEnd"/>
            <w:r w:rsidRPr="00345FE1">
              <w:t xml:space="preserve"> to </w:t>
            </w:r>
            <w:proofErr w:type="spellStart"/>
            <w:r w:rsidRPr="00345FE1">
              <w:t>detect</w:t>
            </w:r>
            <w:proofErr w:type="spellEnd"/>
            <w:r w:rsidRPr="00345FE1">
              <w:t xml:space="preserve"> </w:t>
            </w:r>
            <w:proofErr w:type="spellStart"/>
            <w:r w:rsidRPr="00345FE1">
              <w:t>people</w:t>
            </w:r>
            <w:proofErr w:type="spellEnd"/>
            <w:r w:rsidRPr="00345FE1">
              <w:t xml:space="preserve">. </w:t>
            </w:r>
            <w:proofErr w:type="spellStart"/>
            <w:proofErr w:type="gramStart"/>
            <w:r w:rsidRPr="00345FE1">
              <w:rPr>
                <w:i/>
              </w:rPr>
              <w:t>Proceedings</w:t>
            </w:r>
            <w:proofErr w:type="spellEnd"/>
            <w:r w:rsidRPr="00345FE1">
              <w:rPr>
                <w:i/>
              </w:rPr>
              <w:t xml:space="preserve"> - 26th</w:t>
            </w:r>
            <w:proofErr w:type="gramEnd"/>
            <w:r w:rsidRPr="00345FE1">
              <w:rPr>
                <w:i/>
              </w:rPr>
              <w:t xml:space="preserve"> International </w:t>
            </w:r>
            <w:proofErr w:type="spellStart"/>
            <w:r w:rsidRPr="00345FE1">
              <w:rPr>
                <w:i/>
              </w:rPr>
              <w:t>Conference</w:t>
            </w:r>
            <w:proofErr w:type="spellEnd"/>
            <w:r w:rsidRPr="00345FE1">
              <w:rPr>
                <w:i/>
              </w:rPr>
              <w:t xml:space="preserve"> on </w:t>
            </w:r>
            <w:proofErr w:type="spellStart"/>
            <w:r w:rsidRPr="00345FE1">
              <w:rPr>
                <w:i/>
              </w:rPr>
              <w:t>Circuits</w:t>
            </w:r>
            <w:proofErr w:type="spellEnd"/>
            <w:r w:rsidRPr="00345FE1">
              <w:rPr>
                <w:i/>
              </w:rPr>
              <w:t xml:space="preserve">, Systems, Communications and </w:t>
            </w:r>
            <w:proofErr w:type="spellStart"/>
            <w:r w:rsidRPr="00345FE1">
              <w:rPr>
                <w:i/>
              </w:rPr>
              <w:t>Computers</w:t>
            </w:r>
            <w:proofErr w:type="spellEnd"/>
            <w:r w:rsidRPr="00345FE1">
              <w:t xml:space="preserve">, CSCC 2022. Washington, </w:t>
            </w:r>
            <w:proofErr w:type="gramStart"/>
            <w:r w:rsidRPr="00345FE1">
              <w:t>DC :</w:t>
            </w:r>
            <w:proofErr w:type="gramEnd"/>
            <w:r w:rsidRPr="00345FE1">
              <w:t xml:space="preserve"> IEEE </w:t>
            </w:r>
            <w:proofErr w:type="spellStart"/>
            <w:r w:rsidRPr="00345FE1">
              <w:t>Computer</w:t>
            </w:r>
            <w:proofErr w:type="spellEnd"/>
            <w:r w:rsidRPr="00345FE1">
              <w:t xml:space="preserve"> Society </w:t>
            </w:r>
            <w:proofErr w:type="spellStart"/>
            <w:r w:rsidRPr="00345FE1">
              <w:t>Conference</w:t>
            </w:r>
            <w:proofErr w:type="spellEnd"/>
            <w:r w:rsidRPr="00345FE1">
              <w:t xml:space="preserve"> </w:t>
            </w:r>
            <w:proofErr w:type="spellStart"/>
            <w:r w:rsidRPr="00345FE1">
              <w:t>Publishing</w:t>
            </w:r>
            <w:proofErr w:type="spellEnd"/>
            <w:r w:rsidRPr="00345FE1">
              <w:t xml:space="preserve"> </w:t>
            </w:r>
            <w:proofErr w:type="spellStart"/>
            <w:r w:rsidRPr="00345FE1">
              <w:t>Services</w:t>
            </w:r>
            <w:proofErr w:type="spellEnd"/>
            <w:r w:rsidRPr="00345FE1">
              <w:t xml:space="preserve"> (CPS), 2022, s. 38-44. ISBN 978-1-66548-186-1.</w:t>
            </w:r>
            <w:r>
              <w:t xml:space="preserve"> </w:t>
            </w:r>
            <w:proofErr w:type="spellStart"/>
            <w:r>
              <w:t>Jsc</w:t>
            </w:r>
            <w:proofErr w:type="spellEnd"/>
          </w:p>
          <w:p w14:paraId="497E92BD" w14:textId="77777777" w:rsidR="00870404" w:rsidRPr="00345FE1" w:rsidRDefault="00870404" w:rsidP="00087553">
            <w:pPr>
              <w:jc w:val="both"/>
            </w:pPr>
            <w:r w:rsidRPr="00345FE1">
              <w:t xml:space="preserve">HOŠOVSKÝ, Alexander; PITEĽ, Ján; </w:t>
            </w:r>
            <w:r w:rsidRPr="00345FE1">
              <w:rPr>
                <w:b/>
              </w:rPr>
              <w:t>ADÁMEK, Milan (30 %)</w:t>
            </w:r>
            <w:r w:rsidRPr="00345FE1">
              <w:t xml:space="preserve">; MIŽÁKOVÁ, Jana; ŽIDEK, Kamil. </w:t>
            </w:r>
            <w:proofErr w:type="spellStart"/>
            <w:r w:rsidRPr="00345FE1">
              <w:t>Comparative</w:t>
            </w:r>
            <w:proofErr w:type="spellEnd"/>
            <w:r w:rsidRPr="00345FE1">
              <w:t xml:space="preserve"> study </w:t>
            </w:r>
            <w:proofErr w:type="spellStart"/>
            <w:r w:rsidRPr="00345FE1">
              <w:t>of</w:t>
            </w:r>
            <w:proofErr w:type="spellEnd"/>
            <w:r w:rsidRPr="00345FE1">
              <w:t xml:space="preserve"> </w:t>
            </w:r>
            <w:proofErr w:type="spellStart"/>
            <w:r w:rsidRPr="00345FE1">
              <w:t>week-ahead</w:t>
            </w:r>
            <w:proofErr w:type="spellEnd"/>
            <w:r w:rsidRPr="00345FE1">
              <w:t xml:space="preserve"> </w:t>
            </w:r>
            <w:proofErr w:type="spellStart"/>
            <w:r w:rsidRPr="00345FE1">
              <w:t>forecasting</w:t>
            </w:r>
            <w:proofErr w:type="spellEnd"/>
            <w:r w:rsidRPr="00345FE1">
              <w:t xml:space="preserve"> </w:t>
            </w:r>
            <w:proofErr w:type="spellStart"/>
            <w:r w:rsidRPr="00345FE1">
              <w:t>of</w:t>
            </w:r>
            <w:proofErr w:type="spellEnd"/>
            <w:r w:rsidRPr="00345FE1">
              <w:t xml:space="preserve"> </w:t>
            </w:r>
            <w:proofErr w:type="spellStart"/>
            <w:r w:rsidRPr="00345FE1">
              <w:t>daily</w:t>
            </w:r>
            <w:proofErr w:type="spellEnd"/>
            <w:r w:rsidRPr="00345FE1">
              <w:t xml:space="preserve"> </w:t>
            </w:r>
            <w:proofErr w:type="spellStart"/>
            <w:r w:rsidRPr="00345FE1">
              <w:t>gas</w:t>
            </w:r>
            <w:proofErr w:type="spellEnd"/>
            <w:r w:rsidRPr="00345FE1">
              <w:t xml:space="preserve"> </w:t>
            </w:r>
            <w:proofErr w:type="spellStart"/>
            <w:r w:rsidRPr="00345FE1">
              <w:t>consumption</w:t>
            </w:r>
            <w:proofErr w:type="spellEnd"/>
            <w:r w:rsidRPr="00345FE1">
              <w:t xml:space="preserve"> in </w:t>
            </w:r>
            <w:proofErr w:type="spellStart"/>
            <w:r w:rsidRPr="00345FE1">
              <w:t>buildings</w:t>
            </w:r>
            <w:proofErr w:type="spellEnd"/>
            <w:r w:rsidRPr="00345FE1">
              <w:t xml:space="preserve"> </w:t>
            </w:r>
            <w:proofErr w:type="spellStart"/>
            <w:r w:rsidRPr="00345FE1">
              <w:t>using</w:t>
            </w:r>
            <w:proofErr w:type="spellEnd"/>
            <w:r w:rsidRPr="00345FE1">
              <w:t xml:space="preserve"> </w:t>
            </w:r>
            <w:proofErr w:type="spellStart"/>
            <w:r w:rsidRPr="00345FE1">
              <w:t>regression</w:t>
            </w:r>
            <w:proofErr w:type="spellEnd"/>
            <w:r w:rsidRPr="00345FE1">
              <w:t xml:space="preserve"> ARMA/SARMA and </w:t>
            </w:r>
            <w:proofErr w:type="spellStart"/>
            <w:r w:rsidRPr="00345FE1">
              <w:t>genetic-algorithm-optimized</w:t>
            </w:r>
            <w:proofErr w:type="spellEnd"/>
            <w:r w:rsidRPr="00345FE1">
              <w:t xml:space="preserve"> </w:t>
            </w:r>
            <w:proofErr w:type="spellStart"/>
            <w:r w:rsidRPr="00345FE1">
              <w:t>regression</w:t>
            </w:r>
            <w:proofErr w:type="spellEnd"/>
            <w:r w:rsidRPr="00345FE1">
              <w:t xml:space="preserve"> </w:t>
            </w:r>
            <w:proofErr w:type="spellStart"/>
            <w:r w:rsidRPr="00345FE1">
              <w:t>wavelet</w:t>
            </w:r>
            <w:proofErr w:type="spellEnd"/>
            <w:r w:rsidRPr="00345FE1">
              <w:t xml:space="preserve"> </w:t>
            </w:r>
            <w:proofErr w:type="spellStart"/>
            <w:r w:rsidRPr="00345FE1">
              <w:t>neural</w:t>
            </w:r>
            <w:proofErr w:type="spellEnd"/>
            <w:r w:rsidRPr="00345FE1">
              <w:t xml:space="preserve"> network </w:t>
            </w:r>
            <w:proofErr w:type="spellStart"/>
            <w:r w:rsidRPr="00345FE1">
              <w:t>models</w:t>
            </w:r>
            <w:proofErr w:type="spellEnd"/>
            <w:r w:rsidRPr="00345FE1">
              <w:t xml:space="preserve">. </w:t>
            </w:r>
            <w:proofErr w:type="spellStart"/>
            <w:r w:rsidRPr="00345FE1">
              <w:rPr>
                <w:i/>
              </w:rPr>
              <w:t>Journal</w:t>
            </w:r>
            <w:proofErr w:type="spellEnd"/>
            <w:r w:rsidRPr="00345FE1">
              <w:rPr>
                <w:i/>
              </w:rPr>
              <w:t xml:space="preserve"> </w:t>
            </w:r>
            <w:proofErr w:type="spellStart"/>
            <w:r w:rsidRPr="00345FE1">
              <w:rPr>
                <w:i/>
              </w:rPr>
              <w:t>of</w:t>
            </w:r>
            <w:proofErr w:type="spellEnd"/>
            <w:r w:rsidRPr="00345FE1">
              <w:rPr>
                <w:i/>
              </w:rPr>
              <w:t xml:space="preserve"> </w:t>
            </w:r>
            <w:proofErr w:type="spellStart"/>
            <w:r w:rsidRPr="00345FE1">
              <w:rPr>
                <w:i/>
              </w:rPr>
              <w:t>Building</w:t>
            </w:r>
            <w:proofErr w:type="spellEnd"/>
            <w:r w:rsidRPr="00345FE1">
              <w:rPr>
                <w:i/>
              </w:rPr>
              <w:t xml:space="preserve"> </w:t>
            </w:r>
            <w:proofErr w:type="spellStart"/>
            <w:r w:rsidRPr="00345FE1">
              <w:rPr>
                <w:i/>
              </w:rPr>
              <w:t>Engineering</w:t>
            </w:r>
            <w:proofErr w:type="spellEnd"/>
            <w:r w:rsidRPr="00345FE1">
              <w:t>, 2021, roč. 34, č. neuvedeno, s. nestránkováno. ISSN 2352-7102.</w:t>
            </w:r>
            <w:r>
              <w:t xml:space="preserve"> </w:t>
            </w:r>
            <w:proofErr w:type="spellStart"/>
            <w:r>
              <w:t>Jimp</w:t>
            </w:r>
            <w:proofErr w:type="spellEnd"/>
          </w:p>
          <w:p w14:paraId="17D04989" w14:textId="77777777" w:rsidR="00870404" w:rsidRPr="00345FE1" w:rsidRDefault="00870404" w:rsidP="00087553">
            <w:pPr>
              <w:jc w:val="both"/>
            </w:pPr>
            <w:r w:rsidRPr="00345FE1">
              <w:t xml:space="preserve">OVSÍK, Martin; MAŇAS, Miroslav; STANĚK, Michal; DOČKAL, Adam; MIZERA, Aleš; FLUXA, Petr; BEDNAŘÍK, Martin; </w:t>
            </w:r>
            <w:r w:rsidRPr="00345FE1">
              <w:rPr>
                <w:b/>
              </w:rPr>
              <w:t>ADÁMEK, Milan (10 %)</w:t>
            </w:r>
            <w:r w:rsidRPr="00345FE1">
              <w:t>. Nano-</w:t>
            </w:r>
            <w:proofErr w:type="spellStart"/>
            <w:r w:rsidRPr="00345FE1">
              <w:t>mechanical</w:t>
            </w:r>
            <w:proofErr w:type="spellEnd"/>
            <w:r w:rsidRPr="00345FE1">
              <w:t xml:space="preserve"> </w:t>
            </w:r>
            <w:proofErr w:type="spellStart"/>
            <w:r w:rsidRPr="00345FE1">
              <w:t>properties</w:t>
            </w:r>
            <w:proofErr w:type="spellEnd"/>
            <w:r w:rsidRPr="00345FE1">
              <w:t xml:space="preserve"> </w:t>
            </w:r>
            <w:proofErr w:type="spellStart"/>
            <w:r w:rsidRPr="00345FE1">
              <w:t>of</w:t>
            </w:r>
            <w:proofErr w:type="spellEnd"/>
            <w:r w:rsidRPr="00345FE1">
              <w:t xml:space="preserve"> </w:t>
            </w:r>
            <w:proofErr w:type="spellStart"/>
            <w:r w:rsidRPr="00345FE1">
              <w:t>surface</w:t>
            </w:r>
            <w:proofErr w:type="spellEnd"/>
            <w:r w:rsidRPr="00345FE1">
              <w:t xml:space="preserve"> </w:t>
            </w:r>
            <w:proofErr w:type="spellStart"/>
            <w:r w:rsidRPr="00345FE1">
              <w:t>layers</w:t>
            </w:r>
            <w:proofErr w:type="spellEnd"/>
            <w:r w:rsidRPr="00345FE1">
              <w:t xml:space="preserve"> </w:t>
            </w:r>
            <w:proofErr w:type="spellStart"/>
            <w:r w:rsidRPr="00345FE1">
              <w:t>of</w:t>
            </w:r>
            <w:proofErr w:type="spellEnd"/>
            <w:r w:rsidRPr="00345FE1">
              <w:t xml:space="preserve"> polyethylene </w:t>
            </w:r>
            <w:proofErr w:type="spellStart"/>
            <w:r w:rsidRPr="00345FE1">
              <w:t>modified</w:t>
            </w:r>
            <w:proofErr w:type="spellEnd"/>
            <w:r w:rsidRPr="00345FE1">
              <w:t xml:space="preserve"> by </w:t>
            </w:r>
            <w:proofErr w:type="spellStart"/>
            <w:r w:rsidRPr="00345FE1">
              <w:t>irradiation</w:t>
            </w:r>
            <w:proofErr w:type="spellEnd"/>
            <w:r w:rsidRPr="00345FE1">
              <w:t xml:space="preserve">. </w:t>
            </w:r>
            <w:proofErr w:type="spellStart"/>
            <w:r w:rsidRPr="00345FE1">
              <w:rPr>
                <w:i/>
              </w:rPr>
              <w:t>Materials</w:t>
            </w:r>
            <w:proofErr w:type="spellEnd"/>
            <w:r w:rsidRPr="00345FE1">
              <w:t>, 2020, roč. 13, č. 4, s. nestránkováno. ISSN 1996-1944.</w:t>
            </w:r>
            <w:r>
              <w:t xml:space="preserve"> </w:t>
            </w:r>
            <w:proofErr w:type="spellStart"/>
            <w:r>
              <w:t>Jimp</w:t>
            </w:r>
            <w:proofErr w:type="spellEnd"/>
          </w:p>
          <w:p w14:paraId="2CA1BD53" w14:textId="77777777" w:rsidR="00870404" w:rsidRPr="00345FE1" w:rsidRDefault="00870404" w:rsidP="00087553">
            <w:pPr>
              <w:jc w:val="both"/>
            </w:pPr>
            <w:r w:rsidRPr="00345FE1">
              <w:t xml:space="preserve">MACH, Václav; </w:t>
            </w:r>
            <w:r w:rsidRPr="00345FE1">
              <w:rPr>
                <w:b/>
              </w:rPr>
              <w:t>ADÁMEK, Milan (20 %)</w:t>
            </w:r>
            <w:r w:rsidRPr="00345FE1">
              <w:t xml:space="preserve">; VALOUCH, Jan; BARČOVÁ, Karla. </w:t>
            </w:r>
            <w:proofErr w:type="spellStart"/>
            <w:r w:rsidRPr="00345FE1">
              <w:t>Control</w:t>
            </w:r>
            <w:proofErr w:type="spellEnd"/>
            <w:r w:rsidRPr="00345FE1">
              <w:t xml:space="preserve"> and </w:t>
            </w:r>
            <w:proofErr w:type="spellStart"/>
            <w:r w:rsidRPr="00345FE1">
              <w:t>indicating</w:t>
            </w:r>
            <w:proofErr w:type="spellEnd"/>
            <w:r w:rsidRPr="00345FE1">
              <w:t xml:space="preserve"> </w:t>
            </w:r>
            <w:proofErr w:type="spellStart"/>
            <w:r w:rsidRPr="00345FE1">
              <w:t>equipment</w:t>
            </w:r>
            <w:proofErr w:type="spellEnd"/>
            <w:r w:rsidRPr="00345FE1">
              <w:t xml:space="preserve"> </w:t>
            </w:r>
            <w:proofErr w:type="spellStart"/>
            <w:r w:rsidRPr="00345FE1">
              <w:t>communicating</w:t>
            </w:r>
            <w:proofErr w:type="spellEnd"/>
            <w:r w:rsidRPr="00345FE1">
              <w:t xml:space="preserve"> via </w:t>
            </w:r>
            <w:proofErr w:type="spellStart"/>
            <w:r w:rsidRPr="00345FE1">
              <w:t>the</w:t>
            </w:r>
            <w:proofErr w:type="spellEnd"/>
            <w:r w:rsidRPr="00345FE1">
              <w:t xml:space="preserve"> </w:t>
            </w:r>
            <w:proofErr w:type="spellStart"/>
            <w:r w:rsidRPr="00345FE1">
              <w:t>peripheral</w:t>
            </w:r>
            <w:proofErr w:type="spellEnd"/>
            <w:r w:rsidRPr="00345FE1">
              <w:t xml:space="preserve"> </w:t>
            </w:r>
            <w:proofErr w:type="spellStart"/>
            <w:r w:rsidRPr="00345FE1">
              <w:t>component</w:t>
            </w:r>
            <w:proofErr w:type="spellEnd"/>
            <w:r w:rsidRPr="00345FE1">
              <w:t xml:space="preserve"> </w:t>
            </w:r>
            <w:proofErr w:type="spellStart"/>
            <w:r w:rsidRPr="00345FE1">
              <w:t>interconnect</w:t>
            </w:r>
            <w:proofErr w:type="spellEnd"/>
            <w:r w:rsidRPr="00345FE1">
              <w:t xml:space="preserve"> express bus. Bulletin </w:t>
            </w:r>
            <w:proofErr w:type="spellStart"/>
            <w:r w:rsidRPr="00345FE1">
              <w:t>of</w:t>
            </w:r>
            <w:proofErr w:type="spellEnd"/>
            <w:r w:rsidRPr="00345FE1">
              <w:t xml:space="preserve"> </w:t>
            </w:r>
            <w:proofErr w:type="spellStart"/>
            <w:r w:rsidRPr="00345FE1">
              <w:t>Electrical</w:t>
            </w:r>
            <w:proofErr w:type="spellEnd"/>
            <w:r w:rsidRPr="00345FE1">
              <w:t xml:space="preserve"> </w:t>
            </w:r>
            <w:proofErr w:type="spellStart"/>
            <w:r w:rsidRPr="00345FE1">
              <w:t>Engineering</w:t>
            </w:r>
            <w:proofErr w:type="spellEnd"/>
            <w:r w:rsidRPr="00345FE1">
              <w:t xml:space="preserve"> and </w:t>
            </w:r>
            <w:proofErr w:type="spellStart"/>
            <w:r w:rsidRPr="00345FE1">
              <w:t>Informatics</w:t>
            </w:r>
            <w:proofErr w:type="spellEnd"/>
            <w:r w:rsidRPr="00345FE1">
              <w:t>, 2020, roč. 9, č. 2, s. 729-738. ISSN 2089-3191.</w:t>
            </w:r>
            <w:r>
              <w:t xml:space="preserve"> </w:t>
            </w:r>
            <w:proofErr w:type="spellStart"/>
            <w:r>
              <w:t>Jsc</w:t>
            </w:r>
            <w:proofErr w:type="spellEnd"/>
          </w:p>
          <w:p w14:paraId="53E8E79A" w14:textId="77777777" w:rsidR="00870404" w:rsidRPr="00345FE1" w:rsidRDefault="00870404" w:rsidP="00087553">
            <w:pPr>
              <w:jc w:val="both"/>
            </w:pPr>
          </w:p>
          <w:p w14:paraId="2909DF9B" w14:textId="77777777" w:rsidR="00870404" w:rsidRPr="00345FE1" w:rsidRDefault="00870404" w:rsidP="00087553">
            <w:pPr>
              <w:jc w:val="both"/>
              <w:rPr>
                <w:i/>
                <w:iCs/>
              </w:rPr>
            </w:pPr>
            <w:r w:rsidRPr="00345FE1">
              <w:rPr>
                <w:i/>
                <w:iCs/>
              </w:rPr>
              <w:t>Přehled projektové činnosti:</w:t>
            </w:r>
          </w:p>
          <w:p w14:paraId="7AD3FCEB" w14:textId="77777777" w:rsidR="00870404" w:rsidRPr="00345FE1" w:rsidRDefault="00870404" w:rsidP="00087553">
            <w:pPr>
              <w:tabs>
                <w:tab w:val="left" w:pos="963"/>
              </w:tabs>
              <w:ind w:left="963" w:hanging="963"/>
              <w:jc w:val="both"/>
            </w:pPr>
            <w:r w:rsidRPr="00345FE1">
              <w:t>2024</w:t>
            </w:r>
            <w:r>
              <w:t>-</w:t>
            </w:r>
            <w:r w:rsidRPr="00345FE1">
              <w:t xml:space="preserve">2028 </w:t>
            </w:r>
            <w:r>
              <w:tab/>
            </w:r>
            <w:proofErr w:type="spellStart"/>
            <w:r w:rsidRPr="00345FE1">
              <w:t>Pattern</w:t>
            </w:r>
            <w:proofErr w:type="spellEnd"/>
            <w:r w:rsidRPr="00345FE1">
              <w:t>, poskytovatel EU, HORIZON-MSCA-2021-DN-01, odpovědný řešitel</w:t>
            </w:r>
          </w:p>
          <w:p w14:paraId="319ACBBE" w14:textId="6359469B" w:rsidR="00870404" w:rsidRPr="00345FE1" w:rsidRDefault="00870404" w:rsidP="00087553">
            <w:pPr>
              <w:tabs>
                <w:tab w:val="left" w:pos="963"/>
              </w:tabs>
              <w:ind w:left="963" w:hanging="963"/>
              <w:jc w:val="both"/>
            </w:pPr>
            <w:r w:rsidRPr="00345FE1">
              <w:t>2023</w:t>
            </w:r>
            <w:r>
              <w:t>-</w:t>
            </w:r>
            <w:r w:rsidRPr="00345FE1">
              <w:t xml:space="preserve">2027 </w:t>
            </w:r>
            <w:r>
              <w:tab/>
            </w:r>
            <w:r w:rsidRPr="00345FE1">
              <w:t xml:space="preserve">Parasol, poskytovatel EU, </w:t>
            </w:r>
            <w:r w:rsidR="0043566D" w:rsidRPr="6A3F2BC8">
              <w:rPr>
                <w:lang w:val="en-US"/>
              </w:rPr>
              <w:t>101072881 — PARASOL — HORIZON-MSCA-2021-DN-01</w:t>
            </w:r>
            <w:r w:rsidRPr="00345FE1">
              <w:t>, odpovědný řešitel</w:t>
            </w:r>
          </w:p>
          <w:p w14:paraId="1A8701FB" w14:textId="77777777" w:rsidR="00870404" w:rsidRPr="00345FE1" w:rsidRDefault="00870404" w:rsidP="00087553">
            <w:pPr>
              <w:tabs>
                <w:tab w:val="left" w:pos="963"/>
              </w:tabs>
              <w:ind w:left="963" w:hanging="963"/>
              <w:jc w:val="both"/>
            </w:pPr>
            <w:r w:rsidRPr="00345FE1">
              <w:t>2022</w:t>
            </w:r>
            <w:r>
              <w:t>-</w:t>
            </w:r>
            <w:r w:rsidRPr="00345FE1">
              <w:t xml:space="preserve">2025 </w:t>
            </w:r>
            <w:r w:rsidRPr="00345FE1">
              <w:tab/>
              <w:t>Rekonstrukce scénáře bezpečnostního incidentu v prostředí virtuální reality, poskytovatel MV</w:t>
            </w:r>
            <w:r>
              <w:t xml:space="preserve">, </w:t>
            </w:r>
            <w:r w:rsidRPr="00E87102">
              <w:t>VJ02010043</w:t>
            </w:r>
            <w:r w:rsidRPr="00345FE1">
              <w:t>, odpovědný řešitel</w:t>
            </w:r>
          </w:p>
          <w:p w14:paraId="4863B860" w14:textId="77777777" w:rsidR="00870404" w:rsidRPr="00345FE1" w:rsidRDefault="00870404" w:rsidP="00087553">
            <w:pPr>
              <w:tabs>
                <w:tab w:val="left" w:pos="963"/>
              </w:tabs>
              <w:ind w:left="959" w:hanging="959"/>
              <w:jc w:val="both"/>
            </w:pPr>
            <w:r w:rsidRPr="00345FE1">
              <w:t>2019</w:t>
            </w:r>
            <w:r>
              <w:t>-</w:t>
            </w:r>
            <w:r w:rsidRPr="00345FE1">
              <w:t xml:space="preserve">2022 </w:t>
            </w:r>
            <w:r w:rsidRPr="00345FE1">
              <w:tab/>
              <w:t>Vývoj metod identifikace a ochrany měkkých cílů dopravní infrastruktury pro zvýšení jejich bezpečnosti a odolnosti před teroristickým útokem, poskytovatel TAČR</w:t>
            </w:r>
            <w:r>
              <w:t>,</w:t>
            </w:r>
            <w:r w:rsidRPr="00345FE1">
              <w:t xml:space="preserve"> TH04010377, spoluřešitel </w:t>
            </w:r>
          </w:p>
          <w:p w14:paraId="34A50B93" w14:textId="77777777" w:rsidR="00870404" w:rsidRPr="00345FE1" w:rsidRDefault="00870404" w:rsidP="00087553">
            <w:pPr>
              <w:tabs>
                <w:tab w:val="left" w:pos="963"/>
              </w:tabs>
              <w:ind w:left="963" w:hanging="963"/>
              <w:jc w:val="both"/>
            </w:pPr>
            <w:r w:rsidRPr="00345FE1">
              <w:t>2017</w:t>
            </w:r>
            <w:r>
              <w:t>-</w:t>
            </w:r>
            <w:r w:rsidRPr="00345FE1">
              <w:t xml:space="preserve">2019 </w:t>
            </w:r>
            <w:r w:rsidRPr="00345FE1">
              <w:tab/>
              <w:t>Modulární systém ENTER, poskytovatel MPO</w:t>
            </w:r>
            <w:r>
              <w:t>,</w:t>
            </w:r>
            <w:r w:rsidRPr="00345FE1">
              <w:t xml:space="preserve"> CZ.01.1.02/0.0/0.0/15_019/0004581, odpovědný řešitel</w:t>
            </w:r>
          </w:p>
          <w:p w14:paraId="3AB9D1EE" w14:textId="77777777" w:rsidR="00870404" w:rsidRPr="00345FE1" w:rsidRDefault="00870404" w:rsidP="00087553">
            <w:pPr>
              <w:tabs>
                <w:tab w:val="left" w:pos="963"/>
              </w:tabs>
              <w:ind w:left="963" w:hanging="963"/>
              <w:jc w:val="both"/>
            </w:pPr>
            <w:r w:rsidRPr="00345FE1">
              <w:t>2017</w:t>
            </w:r>
            <w:r>
              <w:t>-</w:t>
            </w:r>
            <w:r w:rsidRPr="00345FE1">
              <w:t xml:space="preserve">2019 </w:t>
            </w:r>
            <w:r w:rsidRPr="00345FE1">
              <w:tab/>
              <w:t>Platforma INFOS, poskytovatel MPO</w:t>
            </w:r>
            <w:r>
              <w:t>,</w:t>
            </w:r>
            <w:r w:rsidRPr="00345FE1">
              <w:t xml:space="preserve"> CZ.01.1.02/0.0/0.0/15_019/0004580, odpovědný řešitel</w:t>
            </w:r>
          </w:p>
          <w:p w14:paraId="05B774E7" w14:textId="77777777" w:rsidR="00870404" w:rsidRPr="00345FE1" w:rsidRDefault="00870404" w:rsidP="00087553">
            <w:pPr>
              <w:tabs>
                <w:tab w:val="left" w:pos="963"/>
              </w:tabs>
              <w:ind w:left="963" w:hanging="963"/>
              <w:jc w:val="both"/>
            </w:pPr>
          </w:p>
        </w:tc>
      </w:tr>
      <w:tr w:rsidR="00870404" w:rsidRPr="00345FE1" w14:paraId="600CA3D6" w14:textId="77777777" w:rsidTr="00087553">
        <w:trPr>
          <w:trHeight w:val="218"/>
        </w:trPr>
        <w:tc>
          <w:tcPr>
            <w:tcW w:w="9859" w:type="dxa"/>
            <w:gridSpan w:val="4"/>
            <w:shd w:val="clear" w:color="auto" w:fill="F7CAAC"/>
          </w:tcPr>
          <w:p w14:paraId="78293614" w14:textId="77777777" w:rsidR="00870404" w:rsidRPr="00345FE1" w:rsidRDefault="00870404" w:rsidP="00087553">
            <w:pPr>
              <w:rPr>
                <w:b/>
              </w:rPr>
            </w:pPr>
            <w:r w:rsidRPr="00345FE1">
              <w:rPr>
                <w:b/>
              </w:rPr>
              <w:t>Působení v zahraničí</w:t>
            </w:r>
          </w:p>
        </w:tc>
      </w:tr>
      <w:tr w:rsidR="00870404" w:rsidRPr="00345FE1" w14:paraId="01E6F0CE" w14:textId="77777777" w:rsidTr="00087553">
        <w:trPr>
          <w:trHeight w:val="328"/>
        </w:trPr>
        <w:tc>
          <w:tcPr>
            <w:tcW w:w="9859" w:type="dxa"/>
            <w:gridSpan w:val="4"/>
          </w:tcPr>
          <w:p w14:paraId="5FF62B45" w14:textId="77777777" w:rsidR="00870404" w:rsidRPr="00345FE1" w:rsidRDefault="00870404" w:rsidP="00087553">
            <w:pPr>
              <w:rPr>
                <w:b/>
              </w:rPr>
            </w:pPr>
            <w:r w:rsidRPr="00345FE1">
              <w:rPr>
                <w:lang w:val="sk-SK"/>
              </w:rPr>
              <w:t xml:space="preserve">Portugalsko, </w:t>
            </w:r>
            <w:proofErr w:type="spellStart"/>
            <w:r w:rsidRPr="00345FE1">
              <w:rPr>
                <w:lang w:val="sk-SK"/>
              </w:rPr>
              <w:t>Faro</w:t>
            </w:r>
            <w:proofErr w:type="spellEnd"/>
            <w:r w:rsidRPr="00345FE1">
              <w:rPr>
                <w:lang w:val="sk-SK"/>
              </w:rPr>
              <w:t xml:space="preserve">, </w:t>
            </w:r>
            <w:proofErr w:type="spellStart"/>
            <w:r w:rsidRPr="00345FE1">
              <w:rPr>
                <w:lang w:val="sk-SK"/>
              </w:rPr>
              <w:t>University</w:t>
            </w:r>
            <w:proofErr w:type="spellEnd"/>
            <w:r w:rsidRPr="00345FE1">
              <w:rPr>
                <w:lang w:val="sk-SK"/>
              </w:rPr>
              <w:t xml:space="preserve"> od </w:t>
            </w:r>
            <w:proofErr w:type="spellStart"/>
            <w:r w:rsidRPr="00345FE1">
              <w:rPr>
                <w:lang w:val="sk-SK"/>
              </w:rPr>
              <w:t>Algarve</w:t>
            </w:r>
            <w:proofErr w:type="spellEnd"/>
            <w:r w:rsidRPr="00345FE1">
              <w:rPr>
                <w:lang w:val="sk-SK"/>
              </w:rPr>
              <w:t xml:space="preserve"> – 2016</w:t>
            </w:r>
          </w:p>
        </w:tc>
      </w:tr>
      <w:tr w:rsidR="00870404" w:rsidRPr="00345FE1" w14:paraId="3E3C46E4" w14:textId="77777777" w:rsidTr="00087553">
        <w:trPr>
          <w:cantSplit/>
          <w:trHeight w:val="470"/>
        </w:trPr>
        <w:tc>
          <w:tcPr>
            <w:tcW w:w="2518" w:type="dxa"/>
            <w:shd w:val="clear" w:color="auto" w:fill="F7CAAC"/>
          </w:tcPr>
          <w:p w14:paraId="13B0B02F" w14:textId="77777777" w:rsidR="00870404" w:rsidRPr="00345FE1" w:rsidRDefault="00870404" w:rsidP="00087553">
            <w:pPr>
              <w:jc w:val="both"/>
              <w:rPr>
                <w:b/>
              </w:rPr>
            </w:pPr>
            <w:r w:rsidRPr="00345FE1">
              <w:rPr>
                <w:b/>
              </w:rPr>
              <w:t xml:space="preserve">Podpis </w:t>
            </w:r>
          </w:p>
        </w:tc>
        <w:tc>
          <w:tcPr>
            <w:tcW w:w="4536" w:type="dxa"/>
          </w:tcPr>
          <w:p w14:paraId="7C63A808" w14:textId="77777777" w:rsidR="00870404" w:rsidRPr="00345FE1" w:rsidRDefault="00870404" w:rsidP="00087553">
            <w:pPr>
              <w:jc w:val="both"/>
            </w:pPr>
          </w:p>
        </w:tc>
        <w:tc>
          <w:tcPr>
            <w:tcW w:w="786" w:type="dxa"/>
            <w:shd w:val="clear" w:color="auto" w:fill="F7CAAC"/>
          </w:tcPr>
          <w:p w14:paraId="16322B27" w14:textId="77777777" w:rsidR="00870404" w:rsidRPr="00345FE1" w:rsidRDefault="00870404" w:rsidP="00087553">
            <w:pPr>
              <w:jc w:val="both"/>
            </w:pPr>
            <w:r w:rsidRPr="00345FE1">
              <w:rPr>
                <w:b/>
              </w:rPr>
              <w:t>datum</w:t>
            </w:r>
          </w:p>
        </w:tc>
        <w:tc>
          <w:tcPr>
            <w:tcW w:w="2019" w:type="dxa"/>
          </w:tcPr>
          <w:p w14:paraId="1DAE2E8B" w14:textId="77777777" w:rsidR="00870404" w:rsidRPr="00345FE1" w:rsidRDefault="00870404" w:rsidP="00087553">
            <w:pPr>
              <w:jc w:val="both"/>
            </w:pPr>
          </w:p>
        </w:tc>
      </w:tr>
    </w:tbl>
    <w:p w14:paraId="29785BBE" w14:textId="77777777" w:rsidR="00870404" w:rsidRPr="00345FE1" w:rsidRDefault="00870404" w:rsidP="00870404">
      <w:pPr>
        <w:spacing w:after="160" w:line="259" w:lineRule="auto"/>
      </w:pPr>
    </w:p>
    <w:p w14:paraId="0964435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54D632E4" w14:textId="77777777" w:rsidTr="00087553">
        <w:tc>
          <w:tcPr>
            <w:tcW w:w="9859" w:type="dxa"/>
            <w:gridSpan w:val="15"/>
            <w:tcBorders>
              <w:bottom w:val="double" w:sz="4" w:space="0" w:color="auto"/>
            </w:tcBorders>
            <w:shd w:val="clear" w:color="auto" w:fill="BDD6EE"/>
          </w:tcPr>
          <w:p w14:paraId="66794197" w14:textId="1B072534"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4DCA7BAE" w14:textId="77777777" w:rsidTr="00087553">
        <w:tc>
          <w:tcPr>
            <w:tcW w:w="2518" w:type="dxa"/>
            <w:tcBorders>
              <w:top w:val="double" w:sz="4" w:space="0" w:color="auto"/>
            </w:tcBorders>
            <w:shd w:val="clear" w:color="auto" w:fill="F7CAAC"/>
          </w:tcPr>
          <w:p w14:paraId="386B4A64" w14:textId="77777777" w:rsidR="00870404" w:rsidRPr="00345FE1" w:rsidRDefault="00870404" w:rsidP="00087553">
            <w:pPr>
              <w:jc w:val="both"/>
              <w:rPr>
                <w:b/>
              </w:rPr>
            </w:pPr>
            <w:r w:rsidRPr="00345FE1">
              <w:rPr>
                <w:b/>
              </w:rPr>
              <w:t>Vysoká škola</w:t>
            </w:r>
          </w:p>
        </w:tc>
        <w:tc>
          <w:tcPr>
            <w:tcW w:w="7341" w:type="dxa"/>
            <w:gridSpan w:val="14"/>
          </w:tcPr>
          <w:p w14:paraId="0711B7F2" w14:textId="77777777" w:rsidR="00870404" w:rsidRPr="00345FE1" w:rsidRDefault="00870404" w:rsidP="00087553">
            <w:pPr>
              <w:jc w:val="both"/>
            </w:pPr>
            <w:r w:rsidRPr="00345FE1">
              <w:t>Univerzita Tomáše Bati ve Zlíně</w:t>
            </w:r>
          </w:p>
        </w:tc>
      </w:tr>
      <w:tr w:rsidR="00870404" w:rsidRPr="00345FE1" w14:paraId="15E270C6" w14:textId="77777777" w:rsidTr="00087553">
        <w:tc>
          <w:tcPr>
            <w:tcW w:w="2518" w:type="dxa"/>
            <w:shd w:val="clear" w:color="auto" w:fill="F7CAAC"/>
          </w:tcPr>
          <w:p w14:paraId="6BF7A7F6" w14:textId="77777777" w:rsidR="00870404" w:rsidRPr="00345FE1" w:rsidRDefault="00870404" w:rsidP="00087553">
            <w:pPr>
              <w:jc w:val="both"/>
              <w:rPr>
                <w:b/>
              </w:rPr>
            </w:pPr>
            <w:r w:rsidRPr="00345FE1">
              <w:rPr>
                <w:b/>
              </w:rPr>
              <w:t>Součást vysoké školy</w:t>
            </w:r>
          </w:p>
        </w:tc>
        <w:tc>
          <w:tcPr>
            <w:tcW w:w="7341" w:type="dxa"/>
            <w:gridSpan w:val="14"/>
          </w:tcPr>
          <w:p w14:paraId="16F37BD6" w14:textId="77777777" w:rsidR="00870404" w:rsidRPr="00345FE1" w:rsidRDefault="00870404" w:rsidP="00087553">
            <w:pPr>
              <w:jc w:val="both"/>
            </w:pPr>
            <w:r w:rsidRPr="00345FE1">
              <w:t>Fakulta aplikované informatiky</w:t>
            </w:r>
          </w:p>
        </w:tc>
      </w:tr>
      <w:tr w:rsidR="00870404" w:rsidRPr="00345FE1" w14:paraId="00D6D75F" w14:textId="77777777" w:rsidTr="00087553">
        <w:tc>
          <w:tcPr>
            <w:tcW w:w="2518" w:type="dxa"/>
            <w:shd w:val="clear" w:color="auto" w:fill="F7CAAC"/>
          </w:tcPr>
          <w:p w14:paraId="2B0D1FF7" w14:textId="77777777" w:rsidR="00870404" w:rsidRPr="00345FE1" w:rsidRDefault="00870404" w:rsidP="00087553">
            <w:pPr>
              <w:jc w:val="both"/>
              <w:rPr>
                <w:b/>
              </w:rPr>
            </w:pPr>
            <w:r w:rsidRPr="00345FE1">
              <w:rPr>
                <w:b/>
              </w:rPr>
              <w:t>Název studijního programu</w:t>
            </w:r>
          </w:p>
        </w:tc>
        <w:tc>
          <w:tcPr>
            <w:tcW w:w="7341" w:type="dxa"/>
            <w:gridSpan w:val="14"/>
          </w:tcPr>
          <w:p w14:paraId="31901DE0" w14:textId="4AC3C0BB"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A611A36" w14:textId="77777777" w:rsidTr="00087553">
        <w:tc>
          <w:tcPr>
            <w:tcW w:w="2518" w:type="dxa"/>
            <w:shd w:val="clear" w:color="auto" w:fill="F7CAAC"/>
          </w:tcPr>
          <w:p w14:paraId="4D110571" w14:textId="77777777" w:rsidR="00870404" w:rsidRPr="00345FE1" w:rsidRDefault="00870404" w:rsidP="00087553">
            <w:pPr>
              <w:jc w:val="both"/>
              <w:rPr>
                <w:b/>
              </w:rPr>
            </w:pPr>
            <w:r w:rsidRPr="00345FE1">
              <w:rPr>
                <w:b/>
              </w:rPr>
              <w:t>Jméno a příjmení</w:t>
            </w:r>
          </w:p>
        </w:tc>
        <w:tc>
          <w:tcPr>
            <w:tcW w:w="4536" w:type="dxa"/>
            <w:gridSpan w:val="8"/>
          </w:tcPr>
          <w:p w14:paraId="210AA728" w14:textId="77777777" w:rsidR="00870404" w:rsidRPr="00345FE1" w:rsidRDefault="00870404" w:rsidP="00087553">
            <w:pPr>
              <w:jc w:val="both"/>
            </w:pPr>
            <w:r w:rsidRPr="00345FE1">
              <w:t xml:space="preserve">Karla </w:t>
            </w:r>
            <w:bookmarkStart w:id="285" w:name="CI_Barcova"/>
            <w:r w:rsidRPr="00345FE1">
              <w:t>Barčová</w:t>
            </w:r>
            <w:bookmarkEnd w:id="285"/>
          </w:p>
        </w:tc>
        <w:tc>
          <w:tcPr>
            <w:tcW w:w="709" w:type="dxa"/>
            <w:shd w:val="clear" w:color="auto" w:fill="F7CAAC"/>
          </w:tcPr>
          <w:p w14:paraId="30BB6613" w14:textId="77777777" w:rsidR="00870404" w:rsidRPr="00345FE1" w:rsidRDefault="00870404" w:rsidP="00087553">
            <w:pPr>
              <w:jc w:val="both"/>
              <w:rPr>
                <w:b/>
              </w:rPr>
            </w:pPr>
            <w:r w:rsidRPr="00345FE1">
              <w:rPr>
                <w:b/>
              </w:rPr>
              <w:t>Tituly</w:t>
            </w:r>
          </w:p>
        </w:tc>
        <w:tc>
          <w:tcPr>
            <w:tcW w:w="2096" w:type="dxa"/>
            <w:gridSpan w:val="5"/>
          </w:tcPr>
          <w:p w14:paraId="2047B7C1" w14:textId="77777777" w:rsidR="00870404" w:rsidRPr="00345FE1" w:rsidRDefault="00870404" w:rsidP="00087553">
            <w:pPr>
              <w:jc w:val="both"/>
            </w:pPr>
            <w:r w:rsidRPr="00345FE1">
              <w:t>doc. RNDr. Ph.D.</w:t>
            </w:r>
          </w:p>
        </w:tc>
      </w:tr>
      <w:tr w:rsidR="00870404" w:rsidRPr="00345FE1" w14:paraId="5EE8671B" w14:textId="77777777" w:rsidTr="00087553">
        <w:tc>
          <w:tcPr>
            <w:tcW w:w="2518" w:type="dxa"/>
            <w:shd w:val="clear" w:color="auto" w:fill="F7CAAC"/>
          </w:tcPr>
          <w:p w14:paraId="7A37852C" w14:textId="77777777" w:rsidR="00870404" w:rsidRPr="00345FE1" w:rsidRDefault="00870404" w:rsidP="00087553">
            <w:pPr>
              <w:jc w:val="both"/>
              <w:rPr>
                <w:b/>
              </w:rPr>
            </w:pPr>
            <w:r w:rsidRPr="00345FE1">
              <w:rPr>
                <w:b/>
              </w:rPr>
              <w:t>Rok narození</w:t>
            </w:r>
          </w:p>
        </w:tc>
        <w:tc>
          <w:tcPr>
            <w:tcW w:w="829" w:type="dxa"/>
            <w:gridSpan w:val="2"/>
          </w:tcPr>
          <w:p w14:paraId="3EFCD70E" w14:textId="77777777" w:rsidR="00870404" w:rsidRPr="00345FE1" w:rsidRDefault="00870404" w:rsidP="00087553">
            <w:pPr>
              <w:jc w:val="both"/>
            </w:pPr>
            <w:r w:rsidRPr="00345FE1">
              <w:t>1975</w:t>
            </w:r>
          </w:p>
        </w:tc>
        <w:tc>
          <w:tcPr>
            <w:tcW w:w="1721" w:type="dxa"/>
            <w:shd w:val="clear" w:color="auto" w:fill="F7CAAC"/>
          </w:tcPr>
          <w:p w14:paraId="04D3077C" w14:textId="77777777" w:rsidR="00870404" w:rsidRPr="00345FE1" w:rsidRDefault="00870404" w:rsidP="00087553">
            <w:pPr>
              <w:jc w:val="both"/>
              <w:rPr>
                <w:b/>
              </w:rPr>
            </w:pPr>
            <w:r w:rsidRPr="00345FE1">
              <w:rPr>
                <w:b/>
              </w:rPr>
              <w:t>typ vztahu k VŠ</w:t>
            </w:r>
          </w:p>
        </w:tc>
        <w:tc>
          <w:tcPr>
            <w:tcW w:w="992" w:type="dxa"/>
            <w:gridSpan w:val="4"/>
          </w:tcPr>
          <w:p w14:paraId="2ED2D9E5" w14:textId="77777777" w:rsidR="00870404" w:rsidRPr="00345FE1" w:rsidRDefault="00870404" w:rsidP="00087553">
            <w:pPr>
              <w:jc w:val="both"/>
            </w:pPr>
            <w:r w:rsidRPr="00345FE1">
              <w:t>-</w:t>
            </w:r>
          </w:p>
        </w:tc>
        <w:tc>
          <w:tcPr>
            <w:tcW w:w="994" w:type="dxa"/>
            <w:shd w:val="clear" w:color="auto" w:fill="F7CAAC"/>
          </w:tcPr>
          <w:p w14:paraId="69FDE25B" w14:textId="77777777" w:rsidR="00870404" w:rsidRPr="00345FE1" w:rsidRDefault="00870404" w:rsidP="00087553">
            <w:pPr>
              <w:jc w:val="both"/>
              <w:rPr>
                <w:b/>
              </w:rPr>
            </w:pPr>
            <w:r w:rsidRPr="00345FE1">
              <w:rPr>
                <w:b/>
              </w:rPr>
              <w:t>rozsah</w:t>
            </w:r>
          </w:p>
        </w:tc>
        <w:tc>
          <w:tcPr>
            <w:tcW w:w="709" w:type="dxa"/>
          </w:tcPr>
          <w:p w14:paraId="4BE1B7CA" w14:textId="77777777" w:rsidR="00870404" w:rsidRPr="00345FE1" w:rsidRDefault="00870404" w:rsidP="00087553">
            <w:pPr>
              <w:jc w:val="both"/>
            </w:pPr>
            <w:r w:rsidRPr="00345FE1">
              <w:t>-</w:t>
            </w:r>
          </w:p>
        </w:tc>
        <w:tc>
          <w:tcPr>
            <w:tcW w:w="709" w:type="dxa"/>
            <w:gridSpan w:val="3"/>
            <w:shd w:val="clear" w:color="auto" w:fill="F7CAAC"/>
          </w:tcPr>
          <w:p w14:paraId="2D54AE74" w14:textId="77777777" w:rsidR="00870404" w:rsidRPr="00345FE1" w:rsidRDefault="00870404" w:rsidP="00087553">
            <w:pPr>
              <w:jc w:val="both"/>
              <w:rPr>
                <w:b/>
              </w:rPr>
            </w:pPr>
            <w:r w:rsidRPr="00345FE1">
              <w:rPr>
                <w:b/>
              </w:rPr>
              <w:t>do kdy</w:t>
            </w:r>
          </w:p>
        </w:tc>
        <w:tc>
          <w:tcPr>
            <w:tcW w:w="1387" w:type="dxa"/>
            <w:gridSpan w:val="2"/>
          </w:tcPr>
          <w:p w14:paraId="24B56B76" w14:textId="77777777" w:rsidR="00870404" w:rsidRPr="00345FE1" w:rsidRDefault="00870404" w:rsidP="00087553">
            <w:pPr>
              <w:jc w:val="both"/>
            </w:pPr>
            <w:r w:rsidRPr="00345FE1">
              <w:t>-</w:t>
            </w:r>
          </w:p>
        </w:tc>
      </w:tr>
      <w:tr w:rsidR="00870404" w:rsidRPr="00345FE1" w14:paraId="5A0422DE" w14:textId="77777777" w:rsidTr="00087553">
        <w:tc>
          <w:tcPr>
            <w:tcW w:w="5068" w:type="dxa"/>
            <w:gridSpan w:val="4"/>
            <w:shd w:val="clear" w:color="auto" w:fill="F7CAAC"/>
          </w:tcPr>
          <w:p w14:paraId="14C85D7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65B64BDC" w14:textId="77777777" w:rsidR="00870404" w:rsidRPr="00345FE1" w:rsidRDefault="00870404" w:rsidP="00087553">
            <w:pPr>
              <w:jc w:val="both"/>
            </w:pPr>
            <w:r w:rsidRPr="00345FE1">
              <w:t>-</w:t>
            </w:r>
          </w:p>
        </w:tc>
        <w:tc>
          <w:tcPr>
            <w:tcW w:w="994" w:type="dxa"/>
            <w:shd w:val="clear" w:color="auto" w:fill="F7CAAC"/>
          </w:tcPr>
          <w:p w14:paraId="1D892884" w14:textId="77777777" w:rsidR="00870404" w:rsidRPr="00345FE1" w:rsidRDefault="00870404" w:rsidP="00087553">
            <w:pPr>
              <w:jc w:val="both"/>
              <w:rPr>
                <w:b/>
              </w:rPr>
            </w:pPr>
            <w:r w:rsidRPr="00345FE1">
              <w:rPr>
                <w:b/>
              </w:rPr>
              <w:t>rozsah</w:t>
            </w:r>
          </w:p>
        </w:tc>
        <w:tc>
          <w:tcPr>
            <w:tcW w:w="709" w:type="dxa"/>
          </w:tcPr>
          <w:p w14:paraId="31E41184" w14:textId="77777777" w:rsidR="00870404" w:rsidRPr="00345FE1" w:rsidRDefault="00870404" w:rsidP="00087553">
            <w:pPr>
              <w:jc w:val="both"/>
            </w:pPr>
            <w:r w:rsidRPr="00345FE1">
              <w:t>-</w:t>
            </w:r>
          </w:p>
        </w:tc>
        <w:tc>
          <w:tcPr>
            <w:tcW w:w="709" w:type="dxa"/>
            <w:gridSpan w:val="3"/>
            <w:shd w:val="clear" w:color="auto" w:fill="F7CAAC"/>
          </w:tcPr>
          <w:p w14:paraId="1580CC53" w14:textId="77777777" w:rsidR="00870404" w:rsidRPr="00345FE1" w:rsidRDefault="00870404" w:rsidP="00087553">
            <w:pPr>
              <w:jc w:val="both"/>
              <w:rPr>
                <w:b/>
              </w:rPr>
            </w:pPr>
            <w:r w:rsidRPr="00345FE1">
              <w:rPr>
                <w:b/>
              </w:rPr>
              <w:t>do kdy</w:t>
            </w:r>
          </w:p>
        </w:tc>
        <w:tc>
          <w:tcPr>
            <w:tcW w:w="1387" w:type="dxa"/>
            <w:gridSpan w:val="2"/>
          </w:tcPr>
          <w:p w14:paraId="092B37B0" w14:textId="77777777" w:rsidR="00870404" w:rsidRPr="00345FE1" w:rsidRDefault="00870404" w:rsidP="00087553">
            <w:pPr>
              <w:jc w:val="both"/>
            </w:pPr>
            <w:r w:rsidRPr="00345FE1">
              <w:t>-</w:t>
            </w:r>
          </w:p>
        </w:tc>
      </w:tr>
      <w:tr w:rsidR="00870404" w:rsidRPr="00345FE1" w14:paraId="433C24CA" w14:textId="77777777" w:rsidTr="00087553">
        <w:tc>
          <w:tcPr>
            <w:tcW w:w="6060" w:type="dxa"/>
            <w:gridSpan w:val="8"/>
            <w:shd w:val="clear" w:color="auto" w:fill="F7CAAC"/>
          </w:tcPr>
          <w:p w14:paraId="6BBA86D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6DD50C4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143DB2E" w14:textId="77777777" w:rsidR="00870404" w:rsidRPr="00345FE1" w:rsidRDefault="00870404" w:rsidP="00087553">
            <w:pPr>
              <w:jc w:val="both"/>
              <w:rPr>
                <w:b/>
              </w:rPr>
            </w:pPr>
            <w:r w:rsidRPr="00345FE1">
              <w:rPr>
                <w:b/>
              </w:rPr>
              <w:t>rozsah</w:t>
            </w:r>
          </w:p>
        </w:tc>
      </w:tr>
      <w:tr w:rsidR="00870404" w:rsidRPr="00345FE1" w14:paraId="621C9105" w14:textId="77777777" w:rsidTr="00087553">
        <w:tc>
          <w:tcPr>
            <w:tcW w:w="6060" w:type="dxa"/>
            <w:gridSpan w:val="8"/>
          </w:tcPr>
          <w:p w14:paraId="755C323F" w14:textId="77777777" w:rsidR="00870404" w:rsidRPr="00345FE1" w:rsidRDefault="00870404" w:rsidP="00087553">
            <w:pPr>
              <w:jc w:val="both"/>
            </w:pPr>
            <w:r w:rsidRPr="00997896">
              <w:rPr>
                <w:sz w:val="18"/>
                <w:szCs w:val="18"/>
              </w:rPr>
              <w:t xml:space="preserve">Vysoká škola </w:t>
            </w:r>
            <w:proofErr w:type="gramStart"/>
            <w:r w:rsidRPr="00997896">
              <w:rPr>
                <w:sz w:val="18"/>
                <w:szCs w:val="18"/>
              </w:rPr>
              <w:t>báňská - Technická</w:t>
            </w:r>
            <w:proofErr w:type="gramEnd"/>
            <w:r w:rsidRPr="00997896">
              <w:rPr>
                <w:sz w:val="18"/>
                <w:szCs w:val="18"/>
              </w:rPr>
              <w:t xml:space="preserve"> univerzita Ostrava, Fakulta bezpečnostního inženýrství</w:t>
            </w:r>
          </w:p>
        </w:tc>
        <w:tc>
          <w:tcPr>
            <w:tcW w:w="1703" w:type="dxa"/>
            <w:gridSpan w:val="2"/>
          </w:tcPr>
          <w:p w14:paraId="6D00850F" w14:textId="77777777" w:rsidR="00870404" w:rsidRPr="00345FE1" w:rsidRDefault="00870404" w:rsidP="00087553">
            <w:pPr>
              <w:jc w:val="both"/>
            </w:pPr>
            <w:r w:rsidRPr="00345FE1">
              <w:t>pp</w:t>
            </w:r>
          </w:p>
        </w:tc>
        <w:tc>
          <w:tcPr>
            <w:tcW w:w="2096" w:type="dxa"/>
            <w:gridSpan w:val="5"/>
          </w:tcPr>
          <w:p w14:paraId="47FD7920" w14:textId="77777777" w:rsidR="00870404" w:rsidRPr="00345FE1" w:rsidRDefault="00870404" w:rsidP="00087553">
            <w:pPr>
              <w:jc w:val="both"/>
            </w:pPr>
            <w:r w:rsidRPr="00345FE1">
              <w:t>40</w:t>
            </w:r>
          </w:p>
        </w:tc>
      </w:tr>
      <w:tr w:rsidR="00870404" w:rsidRPr="00345FE1" w14:paraId="47749115" w14:textId="77777777" w:rsidTr="00087553">
        <w:tc>
          <w:tcPr>
            <w:tcW w:w="9859" w:type="dxa"/>
            <w:gridSpan w:val="15"/>
            <w:shd w:val="clear" w:color="auto" w:fill="F7CAAC"/>
          </w:tcPr>
          <w:p w14:paraId="7CF46932"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319D4DA" w14:textId="77777777" w:rsidTr="00087553">
        <w:trPr>
          <w:trHeight w:val="431"/>
        </w:trPr>
        <w:tc>
          <w:tcPr>
            <w:tcW w:w="9859" w:type="dxa"/>
            <w:gridSpan w:val="15"/>
            <w:tcBorders>
              <w:top w:val="nil"/>
            </w:tcBorders>
          </w:tcPr>
          <w:p w14:paraId="5DEEBE73" w14:textId="77777777" w:rsidR="00870404" w:rsidRPr="00345FE1" w:rsidRDefault="00870404" w:rsidP="00087553">
            <w:pPr>
              <w:jc w:val="both"/>
              <w:rPr>
                <w:b/>
              </w:rPr>
            </w:pPr>
            <w:r w:rsidRPr="00345FE1">
              <w:rPr>
                <w:b/>
              </w:rPr>
              <w:t>Zapojení do uskutečňování studijního programu:</w:t>
            </w:r>
          </w:p>
          <w:p w14:paraId="2B0D2A3B" w14:textId="77777777" w:rsidR="00870404" w:rsidRPr="00345FE1" w:rsidRDefault="00870404" w:rsidP="00C31356">
            <w:pPr>
              <w:numPr>
                <w:ilvl w:val="0"/>
                <w:numId w:val="4"/>
              </w:numPr>
              <w:suppressAutoHyphens w:val="0"/>
              <w:jc w:val="both"/>
            </w:pPr>
            <w:r w:rsidRPr="00345FE1">
              <w:t>školitel, člen Oborové rady DSP</w:t>
            </w:r>
          </w:p>
        </w:tc>
      </w:tr>
      <w:tr w:rsidR="00870404" w:rsidRPr="00345FE1" w14:paraId="195D4D3A" w14:textId="77777777" w:rsidTr="00087553">
        <w:trPr>
          <w:trHeight w:val="340"/>
        </w:trPr>
        <w:tc>
          <w:tcPr>
            <w:tcW w:w="9859" w:type="dxa"/>
            <w:gridSpan w:val="15"/>
            <w:tcBorders>
              <w:top w:val="nil"/>
            </w:tcBorders>
            <w:shd w:val="clear" w:color="auto" w:fill="FBD4B4"/>
          </w:tcPr>
          <w:p w14:paraId="01078A9D"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2EF4FBA" w14:textId="77777777" w:rsidTr="00087553">
        <w:trPr>
          <w:trHeight w:val="340"/>
        </w:trPr>
        <w:tc>
          <w:tcPr>
            <w:tcW w:w="2802" w:type="dxa"/>
            <w:gridSpan w:val="2"/>
            <w:tcBorders>
              <w:top w:val="nil"/>
            </w:tcBorders>
          </w:tcPr>
          <w:p w14:paraId="2B6879A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20F908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0A28B4F2" w14:textId="77777777" w:rsidR="00870404" w:rsidRPr="00345FE1" w:rsidRDefault="00870404" w:rsidP="00087553">
            <w:pPr>
              <w:jc w:val="both"/>
              <w:rPr>
                <w:b/>
              </w:rPr>
            </w:pPr>
            <w:r w:rsidRPr="00345FE1">
              <w:rPr>
                <w:b/>
              </w:rPr>
              <w:t>Sem.</w:t>
            </w:r>
          </w:p>
        </w:tc>
        <w:tc>
          <w:tcPr>
            <w:tcW w:w="2109" w:type="dxa"/>
            <w:gridSpan w:val="5"/>
            <w:tcBorders>
              <w:top w:val="nil"/>
            </w:tcBorders>
          </w:tcPr>
          <w:p w14:paraId="56B2698D"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1588248F"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FAC461B" w14:textId="77777777" w:rsidTr="00087553">
        <w:trPr>
          <w:trHeight w:val="285"/>
        </w:trPr>
        <w:tc>
          <w:tcPr>
            <w:tcW w:w="2802" w:type="dxa"/>
            <w:gridSpan w:val="2"/>
            <w:tcBorders>
              <w:top w:val="nil"/>
            </w:tcBorders>
          </w:tcPr>
          <w:p w14:paraId="51D25AE0" w14:textId="77777777" w:rsidR="00870404" w:rsidRPr="00345FE1" w:rsidRDefault="00870404" w:rsidP="00087553">
            <w:pPr>
              <w:jc w:val="both"/>
              <w:rPr>
                <w:color w:val="FF0000"/>
              </w:rPr>
            </w:pPr>
          </w:p>
        </w:tc>
        <w:tc>
          <w:tcPr>
            <w:tcW w:w="2409" w:type="dxa"/>
            <w:gridSpan w:val="3"/>
            <w:tcBorders>
              <w:top w:val="nil"/>
            </w:tcBorders>
          </w:tcPr>
          <w:p w14:paraId="0DF52815" w14:textId="77777777" w:rsidR="00870404" w:rsidRPr="00345FE1" w:rsidRDefault="00870404" w:rsidP="00087553">
            <w:pPr>
              <w:jc w:val="both"/>
              <w:rPr>
                <w:color w:val="FF0000"/>
              </w:rPr>
            </w:pPr>
          </w:p>
        </w:tc>
        <w:tc>
          <w:tcPr>
            <w:tcW w:w="567" w:type="dxa"/>
            <w:gridSpan w:val="2"/>
            <w:tcBorders>
              <w:top w:val="nil"/>
            </w:tcBorders>
          </w:tcPr>
          <w:p w14:paraId="110F65E7" w14:textId="77777777" w:rsidR="00870404" w:rsidRPr="00345FE1" w:rsidRDefault="00870404" w:rsidP="00087553">
            <w:pPr>
              <w:jc w:val="both"/>
              <w:rPr>
                <w:color w:val="FF0000"/>
              </w:rPr>
            </w:pPr>
          </w:p>
        </w:tc>
        <w:tc>
          <w:tcPr>
            <w:tcW w:w="2109" w:type="dxa"/>
            <w:gridSpan w:val="5"/>
            <w:tcBorders>
              <w:top w:val="nil"/>
            </w:tcBorders>
          </w:tcPr>
          <w:p w14:paraId="16C51235" w14:textId="77777777" w:rsidR="00870404" w:rsidRPr="00345FE1" w:rsidRDefault="00870404" w:rsidP="00087553">
            <w:pPr>
              <w:jc w:val="both"/>
              <w:rPr>
                <w:color w:val="FF0000"/>
              </w:rPr>
            </w:pPr>
          </w:p>
        </w:tc>
        <w:tc>
          <w:tcPr>
            <w:tcW w:w="1972" w:type="dxa"/>
            <w:gridSpan w:val="3"/>
            <w:tcBorders>
              <w:top w:val="nil"/>
            </w:tcBorders>
          </w:tcPr>
          <w:p w14:paraId="21583314" w14:textId="77777777" w:rsidR="00870404" w:rsidRPr="00345FE1" w:rsidRDefault="00870404" w:rsidP="00087553">
            <w:pPr>
              <w:jc w:val="both"/>
              <w:rPr>
                <w:color w:val="FF0000"/>
              </w:rPr>
            </w:pPr>
          </w:p>
        </w:tc>
      </w:tr>
      <w:tr w:rsidR="00870404" w:rsidRPr="00345FE1" w14:paraId="68D36903" w14:textId="77777777" w:rsidTr="00087553">
        <w:tc>
          <w:tcPr>
            <w:tcW w:w="9859" w:type="dxa"/>
            <w:gridSpan w:val="15"/>
            <w:shd w:val="clear" w:color="auto" w:fill="F7CAAC"/>
          </w:tcPr>
          <w:p w14:paraId="1F0A4A5C" w14:textId="77777777" w:rsidR="00870404" w:rsidRPr="00345FE1" w:rsidRDefault="00870404" w:rsidP="00087553">
            <w:pPr>
              <w:jc w:val="both"/>
            </w:pPr>
            <w:r w:rsidRPr="00345FE1">
              <w:rPr>
                <w:b/>
              </w:rPr>
              <w:t xml:space="preserve">Údaje o vzdělání na VŠ </w:t>
            </w:r>
          </w:p>
        </w:tc>
      </w:tr>
      <w:tr w:rsidR="00870404" w:rsidRPr="00345FE1" w14:paraId="1EA4E54A" w14:textId="77777777" w:rsidTr="00087553">
        <w:trPr>
          <w:trHeight w:val="712"/>
        </w:trPr>
        <w:tc>
          <w:tcPr>
            <w:tcW w:w="9859" w:type="dxa"/>
            <w:gridSpan w:val="15"/>
          </w:tcPr>
          <w:p w14:paraId="11707DC5" w14:textId="77777777" w:rsidR="00870404" w:rsidRPr="00345FE1" w:rsidRDefault="00870404" w:rsidP="00087553">
            <w:pPr>
              <w:tabs>
                <w:tab w:val="left" w:pos="672"/>
              </w:tabs>
              <w:jc w:val="both"/>
            </w:pPr>
            <w:r w:rsidRPr="00345FE1">
              <w:t>1998</w:t>
            </w:r>
            <w:r w:rsidRPr="00345FE1">
              <w:tab/>
              <w:t>Učitelství předmětů matematika – fyzika, Univerzita Palackého Olomouc, (Mgr.)</w:t>
            </w:r>
          </w:p>
          <w:p w14:paraId="2395B4B4" w14:textId="77777777" w:rsidR="00870404" w:rsidRPr="00345FE1" w:rsidRDefault="00870404" w:rsidP="00087553">
            <w:pPr>
              <w:tabs>
                <w:tab w:val="left" w:pos="672"/>
              </w:tabs>
              <w:jc w:val="both"/>
            </w:pPr>
            <w:r w:rsidRPr="00345FE1">
              <w:t>2001</w:t>
            </w:r>
            <w:r w:rsidRPr="00345FE1">
              <w:tab/>
              <w:t>Fyzika kondenzovaných látek, UP Olomouc, Přírodovědecká fakulta, (Ph.D.)</w:t>
            </w:r>
          </w:p>
          <w:p w14:paraId="41421177" w14:textId="77777777" w:rsidR="00870404" w:rsidRPr="00345FE1" w:rsidRDefault="00870404" w:rsidP="00087553">
            <w:pPr>
              <w:tabs>
                <w:tab w:val="left" w:pos="672"/>
              </w:tabs>
              <w:jc w:val="both"/>
            </w:pPr>
            <w:r w:rsidRPr="00345FE1">
              <w:t>2002</w:t>
            </w:r>
            <w:r w:rsidRPr="00345FE1">
              <w:tab/>
              <w:t>Fyzika kondenzovaných látek, UP Olomouc, Přírodovědecká fakulta, (RNDr.)</w:t>
            </w:r>
          </w:p>
        </w:tc>
      </w:tr>
      <w:tr w:rsidR="00870404" w:rsidRPr="00345FE1" w14:paraId="2301818F" w14:textId="77777777" w:rsidTr="00087553">
        <w:tc>
          <w:tcPr>
            <w:tcW w:w="9859" w:type="dxa"/>
            <w:gridSpan w:val="15"/>
            <w:shd w:val="clear" w:color="auto" w:fill="F7CAAC"/>
          </w:tcPr>
          <w:p w14:paraId="36FD004E" w14:textId="77777777" w:rsidR="00870404" w:rsidRPr="00345FE1" w:rsidRDefault="00870404" w:rsidP="00087553">
            <w:pPr>
              <w:jc w:val="both"/>
              <w:rPr>
                <w:b/>
              </w:rPr>
            </w:pPr>
            <w:r w:rsidRPr="00345FE1">
              <w:rPr>
                <w:b/>
              </w:rPr>
              <w:t>Údaje o odborném působení od absolvování VŠ</w:t>
            </w:r>
          </w:p>
        </w:tc>
      </w:tr>
      <w:tr w:rsidR="00870404" w:rsidRPr="00345FE1" w14:paraId="6D0D7900" w14:textId="77777777" w:rsidTr="00087553">
        <w:trPr>
          <w:trHeight w:val="938"/>
        </w:trPr>
        <w:tc>
          <w:tcPr>
            <w:tcW w:w="9859" w:type="dxa"/>
            <w:gridSpan w:val="15"/>
          </w:tcPr>
          <w:p w14:paraId="0BD420E5" w14:textId="77777777" w:rsidR="00870404" w:rsidRPr="00345FE1" w:rsidRDefault="00870404" w:rsidP="00087553">
            <w:pPr>
              <w:tabs>
                <w:tab w:val="left" w:pos="1066"/>
              </w:tabs>
              <w:ind w:left="956" w:hanging="956"/>
              <w:jc w:val="both"/>
            </w:pPr>
            <w:r w:rsidRPr="00345FE1">
              <w:t>1998-1999</w:t>
            </w:r>
            <w:r w:rsidRPr="00345FE1">
              <w:tab/>
              <w:t xml:space="preserve">Ústav anorganické chemie AV </w:t>
            </w:r>
            <w:proofErr w:type="gramStart"/>
            <w:r w:rsidRPr="00345FE1">
              <w:t>ČR - Řež</w:t>
            </w:r>
            <w:proofErr w:type="gramEnd"/>
            <w:r w:rsidRPr="00345FE1">
              <w:t xml:space="preserve"> u Prahy, odborná pracovnice </w:t>
            </w:r>
          </w:p>
          <w:p w14:paraId="63FEB1C7" w14:textId="77777777" w:rsidR="00870404" w:rsidRPr="00345FE1" w:rsidRDefault="00870404" w:rsidP="00087553">
            <w:pPr>
              <w:tabs>
                <w:tab w:val="left" w:pos="1066"/>
              </w:tabs>
              <w:ind w:left="956" w:hanging="956"/>
              <w:jc w:val="both"/>
            </w:pPr>
            <w:r w:rsidRPr="00345FE1">
              <w:t>2001-2013</w:t>
            </w:r>
            <w:r w:rsidRPr="00345FE1">
              <w:tab/>
              <w:t xml:space="preserve">VŠB-TU Ostrava, Hornicko-geologická fakulta, akademický pracovník Institutu fyziky </w:t>
            </w:r>
          </w:p>
          <w:p w14:paraId="3CF70F29" w14:textId="77777777" w:rsidR="00870404" w:rsidRPr="00345FE1" w:rsidRDefault="00870404" w:rsidP="00087553">
            <w:pPr>
              <w:tabs>
                <w:tab w:val="left" w:pos="1066"/>
              </w:tabs>
              <w:ind w:left="956" w:hanging="956"/>
              <w:jc w:val="both"/>
            </w:pPr>
            <w:proofErr w:type="gramStart"/>
            <w:r w:rsidRPr="00345FE1">
              <w:t>2013-dosud</w:t>
            </w:r>
            <w:proofErr w:type="gramEnd"/>
            <w:r w:rsidRPr="00345FE1">
              <w:tab/>
              <w:t xml:space="preserve">VŠB TU Ostrava, Fakulta bezpečnostního inženýrství, akademický pracovník - docent, nyní proděkanka pro vědu a výzkum (od 07/2015) </w:t>
            </w:r>
          </w:p>
        </w:tc>
      </w:tr>
      <w:tr w:rsidR="00870404" w:rsidRPr="00345FE1" w14:paraId="324CC4F4" w14:textId="77777777" w:rsidTr="00087553">
        <w:trPr>
          <w:trHeight w:val="250"/>
        </w:trPr>
        <w:tc>
          <w:tcPr>
            <w:tcW w:w="9859" w:type="dxa"/>
            <w:gridSpan w:val="15"/>
            <w:shd w:val="clear" w:color="auto" w:fill="F7CAAC"/>
          </w:tcPr>
          <w:p w14:paraId="38E7DE6D" w14:textId="77777777" w:rsidR="00870404" w:rsidRPr="00345FE1" w:rsidRDefault="00870404" w:rsidP="00087553">
            <w:pPr>
              <w:jc w:val="both"/>
            </w:pPr>
            <w:r w:rsidRPr="00345FE1">
              <w:rPr>
                <w:b/>
              </w:rPr>
              <w:t>Zkušenosti s vedením kvalifikačních a rigorózních prací</w:t>
            </w:r>
          </w:p>
        </w:tc>
      </w:tr>
      <w:tr w:rsidR="00870404" w:rsidRPr="00345FE1" w14:paraId="37C8D1DE" w14:textId="77777777" w:rsidTr="00087553">
        <w:trPr>
          <w:trHeight w:val="431"/>
        </w:trPr>
        <w:tc>
          <w:tcPr>
            <w:tcW w:w="9859" w:type="dxa"/>
            <w:gridSpan w:val="15"/>
          </w:tcPr>
          <w:p w14:paraId="462C97D0" w14:textId="77777777" w:rsidR="00870404" w:rsidRPr="00345FE1" w:rsidRDefault="00870404" w:rsidP="00087553">
            <w:pPr>
              <w:jc w:val="both"/>
            </w:pPr>
            <w:r w:rsidRPr="00345FE1">
              <w:t>Za posledních 10 let vedoucí úspěšně obhájených prací: 2 dizertační práce, 31 diplomové práce, 32 bakalářské práce</w:t>
            </w:r>
          </w:p>
        </w:tc>
      </w:tr>
      <w:tr w:rsidR="00870404" w:rsidRPr="00345FE1" w14:paraId="56A2A482" w14:textId="77777777" w:rsidTr="00087553">
        <w:trPr>
          <w:cantSplit/>
        </w:trPr>
        <w:tc>
          <w:tcPr>
            <w:tcW w:w="3347" w:type="dxa"/>
            <w:gridSpan w:val="3"/>
            <w:tcBorders>
              <w:top w:val="single" w:sz="12" w:space="0" w:color="auto"/>
            </w:tcBorders>
            <w:shd w:val="clear" w:color="auto" w:fill="F7CAAC"/>
          </w:tcPr>
          <w:p w14:paraId="2E27FA2E"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EB589F5"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57A4E4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019BE33" w14:textId="77777777" w:rsidR="00870404" w:rsidRPr="00345FE1" w:rsidRDefault="00870404" w:rsidP="00087553">
            <w:pPr>
              <w:jc w:val="both"/>
              <w:rPr>
                <w:b/>
              </w:rPr>
            </w:pPr>
            <w:r w:rsidRPr="00345FE1">
              <w:rPr>
                <w:b/>
              </w:rPr>
              <w:t>Ohlasy publikací</w:t>
            </w:r>
          </w:p>
        </w:tc>
      </w:tr>
      <w:tr w:rsidR="00870404" w:rsidRPr="00345FE1" w14:paraId="2262D321" w14:textId="77777777" w:rsidTr="00087553">
        <w:trPr>
          <w:cantSplit/>
        </w:trPr>
        <w:tc>
          <w:tcPr>
            <w:tcW w:w="3347" w:type="dxa"/>
            <w:gridSpan w:val="3"/>
          </w:tcPr>
          <w:p w14:paraId="388E0457" w14:textId="77777777" w:rsidR="00870404" w:rsidRPr="00345FE1" w:rsidRDefault="00870404" w:rsidP="00087553">
            <w:pPr>
              <w:jc w:val="both"/>
            </w:pPr>
            <w:r w:rsidRPr="00345FE1">
              <w:t>Materiálové vědy</w:t>
            </w:r>
          </w:p>
        </w:tc>
        <w:tc>
          <w:tcPr>
            <w:tcW w:w="2245" w:type="dxa"/>
            <w:gridSpan w:val="3"/>
          </w:tcPr>
          <w:p w14:paraId="3B4953C6" w14:textId="77777777" w:rsidR="00870404" w:rsidRPr="00345FE1" w:rsidRDefault="00870404" w:rsidP="00087553">
            <w:pPr>
              <w:jc w:val="both"/>
            </w:pPr>
            <w:r w:rsidRPr="00345FE1">
              <w:t>2006</w:t>
            </w:r>
          </w:p>
        </w:tc>
        <w:tc>
          <w:tcPr>
            <w:tcW w:w="2248" w:type="dxa"/>
            <w:gridSpan w:val="5"/>
            <w:tcBorders>
              <w:right w:val="single" w:sz="12" w:space="0" w:color="auto"/>
            </w:tcBorders>
          </w:tcPr>
          <w:p w14:paraId="071FA86D"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648D1ABD"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447A6E5"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1BDA57B1" w14:textId="77777777" w:rsidR="00870404" w:rsidRPr="00345FE1" w:rsidRDefault="00870404" w:rsidP="00087553">
            <w:pPr>
              <w:jc w:val="both"/>
            </w:pPr>
            <w:r w:rsidRPr="00345FE1">
              <w:rPr>
                <w:b/>
                <w:sz w:val="18"/>
              </w:rPr>
              <w:t>ostatní</w:t>
            </w:r>
          </w:p>
        </w:tc>
      </w:tr>
      <w:tr w:rsidR="00870404" w:rsidRPr="00345FE1" w14:paraId="0174CED5" w14:textId="77777777" w:rsidTr="00087553">
        <w:trPr>
          <w:cantSplit/>
          <w:trHeight w:val="70"/>
        </w:trPr>
        <w:tc>
          <w:tcPr>
            <w:tcW w:w="3347" w:type="dxa"/>
            <w:gridSpan w:val="3"/>
            <w:shd w:val="clear" w:color="auto" w:fill="F7CAAC"/>
          </w:tcPr>
          <w:p w14:paraId="444A6AC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5F06E86"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3CCF70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092D9433" w14:textId="77777777" w:rsidR="00870404" w:rsidRPr="00345FE1" w:rsidRDefault="00870404" w:rsidP="00087553">
            <w:pPr>
              <w:jc w:val="both"/>
              <w:rPr>
                <w:b/>
              </w:rPr>
            </w:pPr>
            <w:r w:rsidRPr="00345FE1">
              <w:rPr>
                <w:b/>
              </w:rPr>
              <w:t>224</w:t>
            </w:r>
          </w:p>
        </w:tc>
        <w:tc>
          <w:tcPr>
            <w:tcW w:w="693" w:type="dxa"/>
          </w:tcPr>
          <w:p w14:paraId="349B1509" w14:textId="77777777" w:rsidR="00870404" w:rsidRPr="00345FE1" w:rsidRDefault="00870404" w:rsidP="00087553">
            <w:pPr>
              <w:jc w:val="both"/>
              <w:rPr>
                <w:b/>
              </w:rPr>
            </w:pPr>
            <w:r w:rsidRPr="00345FE1">
              <w:rPr>
                <w:b/>
              </w:rPr>
              <w:t>243</w:t>
            </w:r>
          </w:p>
        </w:tc>
        <w:tc>
          <w:tcPr>
            <w:tcW w:w="694" w:type="dxa"/>
          </w:tcPr>
          <w:p w14:paraId="3C82D010" w14:textId="77777777" w:rsidR="00870404" w:rsidRPr="00345FE1" w:rsidRDefault="00870404" w:rsidP="00087553">
            <w:pPr>
              <w:jc w:val="both"/>
              <w:rPr>
                <w:b/>
              </w:rPr>
            </w:pPr>
          </w:p>
        </w:tc>
      </w:tr>
      <w:tr w:rsidR="00870404" w:rsidRPr="00345FE1" w14:paraId="60BFBCE5" w14:textId="77777777" w:rsidTr="00087553">
        <w:trPr>
          <w:trHeight w:val="205"/>
        </w:trPr>
        <w:tc>
          <w:tcPr>
            <w:tcW w:w="3347" w:type="dxa"/>
            <w:gridSpan w:val="3"/>
          </w:tcPr>
          <w:p w14:paraId="792F6CC2" w14:textId="77777777" w:rsidR="00870404" w:rsidRPr="00345FE1" w:rsidRDefault="00870404" w:rsidP="00087553">
            <w:pPr>
              <w:jc w:val="both"/>
            </w:pPr>
          </w:p>
        </w:tc>
        <w:tc>
          <w:tcPr>
            <w:tcW w:w="2245" w:type="dxa"/>
            <w:gridSpan w:val="3"/>
          </w:tcPr>
          <w:p w14:paraId="2B6C5533" w14:textId="77777777" w:rsidR="00870404" w:rsidRPr="00345FE1" w:rsidRDefault="00870404" w:rsidP="00087553">
            <w:pPr>
              <w:jc w:val="both"/>
            </w:pPr>
          </w:p>
        </w:tc>
        <w:tc>
          <w:tcPr>
            <w:tcW w:w="2248" w:type="dxa"/>
            <w:gridSpan w:val="5"/>
            <w:tcBorders>
              <w:right w:val="single" w:sz="12" w:space="0" w:color="auto"/>
            </w:tcBorders>
          </w:tcPr>
          <w:p w14:paraId="760D5B2B"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96F720F"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377A9F4" w14:textId="77777777" w:rsidR="00870404" w:rsidRPr="00345FE1" w:rsidRDefault="00870404" w:rsidP="00087553">
            <w:pPr>
              <w:rPr>
                <w:b/>
              </w:rPr>
            </w:pPr>
            <w:r w:rsidRPr="00345FE1">
              <w:rPr>
                <w:b/>
              </w:rPr>
              <w:t xml:space="preserve"> 8   /9</w:t>
            </w:r>
          </w:p>
        </w:tc>
      </w:tr>
      <w:tr w:rsidR="00870404" w:rsidRPr="00345FE1" w14:paraId="482AAE90" w14:textId="77777777" w:rsidTr="00087553">
        <w:tc>
          <w:tcPr>
            <w:tcW w:w="9859" w:type="dxa"/>
            <w:gridSpan w:val="15"/>
            <w:shd w:val="clear" w:color="auto" w:fill="F7CAAC"/>
          </w:tcPr>
          <w:p w14:paraId="36BE936E"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3244654C" w14:textId="77777777" w:rsidTr="00087553">
        <w:trPr>
          <w:trHeight w:val="1268"/>
        </w:trPr>
        <w:tc>
          <w:tcPr>
            <w:tcW w:w="9859" w:type="dxa"/>
            <w:gridSpan w:val="15"/>
          </w:tcPr>
          <w:p w14:paraId="2877AEB8" w14:textId="77777777" w:rsidR="00870404" w:rsidRPr="007C6A30"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19</w:t>
            </w:r>
            <w:r w:rsidRPr="000E699B">
              <w:t xml:space="preserve"> (</w:t>
            </w:r>
            <w:proofErr w:type="spellStart"/>
            <w:r w:rsidRPr="000E699B">
              <w:t>ResearcherID</w:t>
            </w:r>
            <w:proofErr w:type="spellEnd"/>
            <w:r w:rsidRPr="000E699B">
              <w:t xml:space="preserve">: </w:t>
            </w:r>
            <w:r w:rsidRPr="003E037F">
              <w:t>U-3328-2018</w:t>
            </w:r>
            <w:r w:rsidRPr="000E699B">
              <w:t xml:space="preserve">), </w:t>
            </w:r>
            <w:proofErr w:type="spellStart"/>
            <w:r w:rsidRPr="000E699B">
              <w:t>Scopus</w:t>
            </w:r>
            <w:proofErr w:type="spellEnd"/>
            <w:r w:rsidRPr="000E699B">
              <w:t xml:space="preserve">: </w:t>
            </w:r>
            <w:r>
              <w:t>26</w:t>
            </w:r>
            <w:r w:rsidRPr="000E699B">
              <w:t xml:space="preserve"> (</w:t>
            </w:r>
            <w:proofErr w:type="spellStart"/>
            <w:r w:rsidRPr="000E699B">
              <w:t>Author</w:t>
            </w:r>
            <w:proofErr w:type="spellEnd"/>
            <w:r w:rsidRPr="000E699B">
              <w:t xml:space="preserve"> ID </w:t>
            </w:r>
            <w:r w:rsidRPr="00CE488D">
              <w:t>6507698155</w:t>
            </w:r>
            <w:r w:rsidRPr="000E699B">
              <w:t>)</w:t>
            </w:r>
          </w:p>
          <w:p w14:paraId="12768B9C" w14:textId="77777777" w:rsidR="00870404" w:rsidRPr="00345FE1" w:rsidRDefault="00870404" w:rsidP="00087553">
            <w:pPr>
              <w:pStyle w:val="Odstavecseseznamem"/>
              <w:ind w:left="0" w:right="259"/>
              <w:jc w:val="both"/>
            </w:pPr>
            <w:r w:rsidRPr="00345FE1">
              <w:rPr>
                <w:color w:val="212529"/>
                <w:shd w:val="clear" w:color="auto" w:fill="FFFFFF"/>
              </w:rPr>
              <w:t xml:space="preserve">LESNAK, Michal, Dominik JURSA, Marek MISKAY, Helena RIEDLOVA, </w:t>
            </w:r>
            <w:r w:rsidRPr="00345FE1">
              <w:rPr>
                <w:b/>
                <w:bCs/>
                <w:color w:val="212529"/>
                <w:shd w:val="clear" w:color="auto" w:fill="FFFFFF"/>
              </w:rPr>
              <w:t>Karla</w:t>
            </w:r>
            <w:r w:rsidRPr="00345FE1">
              <w:rPr>
                <w:color w:val="212529"/>
                <w:shd w:val="clear" w:color="auto" w:fill="FFFFFF"/>
              </w:rPr>
              <w:t xml:space="preserve"> </w:t>
            </w:r>
            <w:r w:rsidRPr="00345FE1">
              <w:rPr>
                <w:b/>
                <w:bCs/>
                <w:color w:val="212529"/>
                <w:shd w:val="clear" w:color="auto" w:fill="FFFFFF"/>
              </w:rPr>
              <w:t>BARCOVA (10 %)</w:t>
            </w:r>
            <w:r w:rsidRPr="00345FE1">
              <w:rPr>
                <w:color w:val="212529"/>
                <w:shd w:val="clear" w:color="auto" w:fill="FFFFFF"/>
              </w:rPr>
              <w:t xml:space="preserve"> a Milan ADAMEK.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determination</w:t>
            </w:r>
            <w:proofErr w:type="spellEnd"/>
            <w:r w:rsidRPr="00345FE1">
              <w:rPr>
                <w:color w:val="212529"/>
                <w:shd w:val="clear" w:color="auto" w:fill="FFFFFF"/>
              </w:rPr>
              <w:t xml:space="preserve"> </w:t>
            </w:r>
            <w:proofErr w:type="spellStart"/>
            <w:r w:rsidRPr="00345FE1">
              <w:rPr>
                <w:color w:val="212529"/>
                <w:shd w:val="clear" w:color="auto" w:fill="FFFFFF"/>
              </w:rPr>
              <w:t>of</w:t>
            </w:r>
            <w:proofErr w:type="spellEnd"/>
            <w:r w:rsidRPr="00345FE1">
              <w:rPr>
                <w:color w:val="212529"/>
                <w:shd w:val="clear" w:color="auto" w:fill="FFFFFF"/>
              </w:rPr>
              <w:t xml:space="preserve"> </w:t>
            </w:r>
            <w:proofErr w:type="spellStart"/>
            <w:r w:rsidRPr="00345FE1">
              <w:rPr>
                <w:color w:val="212529"/>
                <w:shd w:val="clear" w:color="auto" w:fill="FFFFFF"/>
              </w:rPr>
              <w:t>cystatin</w:t>
            </w:r>
            <w:proofErr w:type="spellEnd"/>
            <w:r w:rsidRPr="00345FE1">
              <w:rPr>
                <w:color w:val="212529"/>
                <w:shd w:val="clear" w:color="auto" w:fill="FFFFFF"/>
              </w:rPr>
              <w:t xml:space="preserve"> C in </w:t>
            </w:r>
            <w:proofErr w:type="spellStart"/>
            <w:r w:rsidRPr="00345FE1">
              <w:rPr>
                <w:color w:val="212529"/>
                <w:shd w:val="clear" w:color="auto" w:fill="FFFFFF"/>
              </w:rPr>
              <w:t>biological</w:t>
            </w:r>
            <w:proofErr w:type="spellEnd"/>
            <w:r w:rsidRPr="00345FE1">
              <w:rPr>
                <w:color w:val="212529"/>
                <w:shd w:val="clear" w:color="auto" w:fill="FFFFFF"/>
              </w:rPr>
              <w:t xml:space="preserve"> </w:t>
            </w:r>
            <w:proofErr w:type="spellStart"/>
            <w:r w:rsidRPr="00345FE1">
              <w:rPr>
                <w:color w:val="212529"/>
                <w:shd w:val="clear" w:color="auto" w:fill="FFFFFF"/>
              </w:rPr>
              <w:t>samples</w:t>
            </w:r>
            <w:proofErr w:type="spellEnd"/>
            <w:r w:rsidRPr="00345FE1">
              <w:rPr>
                <w:color w:val="212529"/>
                <w:shd w:val="clear" w:color="auto" w:fill="FFFFFF"/>
              </w:rPr>
              <w:t xml:space="preserve"> via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surface</w:t>
            </w:r>
            <w:proofErr w:type="spellEnd"/>
            <w:r w:rsidRPr="00345FE1">
              <w:rPr>
                <w:color w:val="212529"/>
                <w:shd w:val="clear" w:color="auto" w:fill="FFFFFF"/>
              </w:rPr>
              <w:t xml:space="preserve"> </w:t>
            </w:r>
            <w:proofErr w:type="spellStart"/>
            <w:r w:rsidRPr="00345FE1">
              <w:rPr>
                <w:color w:val="212529"/>
                <w:shd w:val="clear" w:color="auto" w:fill="FFFFFF"/>
              </w:rPr>
              <w:t>plasmon</w:t>
            </w:r>
            <w:proofErr w:type="spellEnd"/>
            <w:r w:rsidRPr="00345FE1">
              <w:rPr>
                <w:color w:val="212529"/>
                <w:shd w:val="clear" w:color="auto" w:fill="FFFFFF"/>
              </w:rPr>
              <w:t xml:space="preserve"> resonance </w:t>
            </w:r>
            <w:proofErr w:type="spellStart"/>
            <w:r w:rsidRPr="00345FE1">
              <w:rPr>
                <w:color w:val="212529"/>
                <w:shd w:val="clear" w:color="auto" w:fill="FFFFFF"/>
              </w:rPr>
              <w:t>method</w:t>
            </w:r>
            <w:proofErr w:type="spellEnd"/>
            <w:r w:rsidRPr="00345FE1">
              <w:rPr>
                <w:color w:val="212529"/>
                <w:shd w:val="clear" w:color="auto" w:fill="FFFFFF"/>
              </w:rPr>
              <w:t>. </w:t>
            </w:r>
            <w:proofErr w:type="spellStart"/>
            <w:proofErr w:type="gramStart"/>
            <w:r w:rsidRPr="00345FE1">
              <w:rPr>
                <w:i/>
                <w:iCs/>
                <w:color w:val="212529"/>
                <w:shd w:val="clear" w:color="auto" w:fill="FFFFFF"/>
              </w:rPr>
              <w:t>BioTechniques</w:t>
            </w:r>
            <w:proofErr w:type="spellEnd"/>
            <w:r w:rsidRPr="00345FE1">
              <w:rPr>
                <w:color w:val="212529"/>
                <w:shd w:val="clear" w:color="auto" w:fill="FFFFFF"/>
              </w:rPr>
              <w:t> .</w:t>
            </w:r>
            <w:proofErr w:type="gramEnd"/>
            <w:r w:rsidRPr="00345FE1">
              <w:rPr>
                <w:color w:val="212529"/>
                <w:shd w:val="clear" w:color="auto" w:fill="FFFFFF"/>
              </w:rPr>
              <w:t xml:space="preserve"> 2021, 70(5), 263-270. ISSN 0736-6205. DOI:10.2144/btn-2020-0151. </w:t>
            </w:r>
            <w:proofErr w:type="spellStart"/>
            <w:r w:rsidRPr="00345FE1">
              <w:rPr>
                <w:color w:val="212529"/>
                <w:shd w:val="clear" w:color="auto" w:fill="FFFFFF"/>
              </w:rPr>
              <w:t>Jimp</w:t>
            </w:r>
            <w:proofErr w:type="spellEnd"/>
          </w:p>
          <w:p w14:paraId="68D68D14" w14:textId="77777777" w:rsidR="00870404" w:rsidRPr="00345FE1" w:rsidRDefault="00870404" w:rsidP="00087553">
            <w:pPr>
              <w:pStyle w:val="Odstavecseseznamem"/>
              <w:ind w:left="0" w:right="259"/>
              <w:jc w:val="both"/>
            </w:pPr>
            <w:r w:rsidRPr="00345FE1">
              <w:rPr>
                <w:color w:val="212529"/>
                <w:shd w:val="clear" w:color="auto" w:fill="FFFFFF"/>
              </w:rPr>
              <w:t xml:space="preserve">SEVCIK, </w:t>
            </w:r>
            <w:proofErr w:type="spellStart"/>
            <w:r w:rsidRPr="00345FE1">
              <w:rPr>
                <w:color w:val="212529"/>
                <w:shd w:val="clear" w:color="auto" w:fill="FFFFFF"/>
              </w:rPr>
              <w:t>Jiri</w:t>
            </w:r>
            <w:proofErr w:type="spellEnd"/>
            <w:r w:rsidRPr="00345FE1">
              <w:rPr>
                <w:color w:val="212529"/>
                <w:shd w:val="clear" w:color="auto" w:fill="FFFFFF"/>
              </w:rPr>
              <w:t xml:space="preserve">. </w:t>
            </w:r>
            <w:r w:rsidRPr="00345FE1">
              <w:t xml:space="preserve">MACH, </w:t>
            </w:r>
            <w:proofErr w:type="spellStart"/>
            <w:r w:rsidRPr="00345FE1">
              <w:t>Vaclav</w:t>
            </w:r>
            <w:proofErr w:type="spellEnd"/>
            <w:r w:rsidRPr="00345FE1">
              <w:t xml:space="preserve">, Milan ADAMEK, Jan VALOUCH and </w:t>
            </w:r>
            <w:r w:rsidRPr="00345FE1">
              <w:rPr>
                <w:b/>
                <w:bCs/>
              </w:rPr>
              <w:t>Karla</w:t>
            </w:r>
            <w:r w:rsidRPr="00345FE1">
              <w:t xml:space="preserve"> </w:t>
            </w:r>
            <w:r w:rsidRPr="00345FE1">
              <w:rPr>
                <w:b/>
                <w:bCs/>
              </w:rPr>
              <w:t>BARCOVA (10 %)</w:t>
            </w:r>
            <w:r w:rsidRPr="00345FE1">
              <w:t xml:space="preserve">. </w:t>
            </w:r>
            <w:r w:rsidRPr="00345FE1">
              <w:rPr>
                <w:color w:val="212529"/>
                <w:shd w:val="clear" w:color="auto" w:fill="FFFFFF"/>
              </w:rPr>
              <w:t xml:space="preserve">A </w:t>
            </w:r>
            <w:proofErr w:type="spellStart"/>
            <w:r w:rsidRPr="00345FE1">
              <w:rPr>
                <w:color w:val="212529"/>
                <w:shd w:val="clear" w:color="auto" w:fill="FFFFFF"/>
              </w:rPr>
              <w:t>Special</w:t>
            </w:r>
            <w:proofErr w:type="spellEnd"/>
            <w:r w:rsidRPr="00345FE1">
              <w:rPr>
                <w:color w:val="212529"/>
                <w:shd w:val="clear" w:color="auto" w:fill="FFFFFF"/>
              </w:rPr>
              <w:t xml:space="preserve"> </w:t>
            </w:r>
            <w:proofErr w:type="spellStart"/>
            <w:r w:rsidRPr="00345FE1">
              <w:rPr>
                <w:color w:val="212529"/>
                <w:shd w:val="clear" w:color="auto" w:fill="FFFFFF"/>
              </w:rPr>
              <w:t>Peripheral</w:t>
            </w:r>
            <w:proofErr w:type="spellEnd"/>
            <w:r w:rsidRPr="00345FE1">
              <w:rPr>
                <w:color w:val="212529"/>
                <w:shd w:val="clear" w:color="auto" w:fill="FFFFFF"/>
              </w:rPr>
              <w:t xml:space="preserve"> </w:t>
            </w:r>
            <w:proofErr w:type="spellStart"/>
            <w:r w:rsidRPr="00345FE1">
              <w:rPr>
                <w:color w:val="212529"/>
                <w:shd w:val="clear" w:color="auto" w:fill="FFFFFF"/>
              </w:rPr>
              <w:t>Component</w:t>
            </w:r>
            <w:proofErr w:type="spellEnd"/>
            <w:r w:rsidRPr="00345FE1">
              <w:rPr>
                <w:color w:val="212529"/>
                <w:shd w:val="clear" w:color="auto" w:fill="FFFFFF"/>
              </w:rPr>
              <w:t xml:space="preserve"> </w:t>
            </w:r>
            <w:proofErr w:type="spellStart"/>
            <w:r w:rsidRPr="00345FE1">
              <w:rPr>
                <w:color w:val="212529"/>
                <w:shd w:val="clear" w:color="auto" w:fill="FFFFFF"/>
              </w:rPr>
              <w:t>Interconnect</w:t>
            </w:r>
            <w:proofErr w:type="spellEnd"/>
            <w:r w:rsidRPr="00345FE1">
              <w:rPr>
                <w:color w:val="212529"/>
                <w:shd w:val="clear" w:color="auto" w:fill="FFFFFF"/>
              </w:rPr>
              <w:t xml:space="preserve"> Express </w:t>
            </w:r>
            <w:proofErr w:type="spellStart"/>
            <w:r w:rsidRPr="00345FE1">
              <w:rPr>
                <w:color w:val="212529"/>
                <w:shd w:val="clear" w:color="auto" w:fill="FFFFFF"/>
              </w:rPr>
              <w:t>Card</w:t>
            </w:r>
            <w:proofErr w:type="spellEnd"/>
            <w:r w:rsidRPr="00345FE1">
              <w:rPr>
                <w:color w:val="212529"/>
                <w:shd w:val="clear" w:color="auto" w:fill="FFFFFF"/>
              </w:rPr>
              <w:t xml:space="preserve"> </w:t>
            </w:r>
            <w:proofErr w:type="spellStart"/>
            <w:r w:rsidRPr="00345FE1">
              <w:rPr>
                <w:color w:val="212529"/>
                <w:shd w:val="clear" w:color="auto" w:fill="FFFFFF"/>
              </w:rPr>
              <w:t>for</w:t>
            </w:r>
            <w:proofErr w:type="spellEnd"/>
            <w:r w:rsidRPr="00345FE1">
              <w:rPr>
                <w:color w:val="212529"/>
                <w:shd w:val="clear" w:color="auto" w:fill="FFFFFF"/>
              </w:rPr>
              <w:t xml:space="preserve"> Video </w:t>
            </w:r>
            <w:proofErr w:type="spellStart"/>
            <w:r w:rsidRPr="00345FE1">
              <w:rPr>
                <w:color w:val="212529"/>
                <w:shd w:val="clear" w:color="auto" w:fill="FFFFFF"/>
              </w:rPr>
              <w:t>Surveillance</w:t>
            </w:r>
            <w:proofErr w:type="spellEnd"/>
            <w:r w:rsidRPr="00345FE1">
              <w:rPr>
                <w:color w:val="212529"/>
                <w:shd w:val="clear" w:color="auto" w:fill="FFFFFF"/>
              </w:rPr>
              <w:t xml:space="preserve"> Systems in Alarm </w:t>
            </w:r>
            <w:proofErr w:type="spellStart"/>
            <w:r w:rsidRPr="00345FE1">
              <w:rPr>
                <w:color w:val="212529"/>
                <w:shd w:val="clear" w:color="auto" w:fill="FFFFFF"/>
              </w:rPr>
              <w:t>Applications</w:t>
            </w:r>
            <w:proofErr w:type="spellEnd"/>
            <w:r w:rsidRPr="00345FE1">
              <w:rPr>
                <w:color w:val="212529"/>
                <w:shd w:val="clear" w:color="auto" w:fill="FFFFFF"/>
              </w:rPr>
              <w:t>. </w:t>
            </w:r>
            <w:r w:rsidRPr="00345FE1">
              <w:rPr>
                <w:i/>
                <w:iCs/>
                <w:color w:val="212529"/>
                <w:shd w:val="clear" w:color="auto" w:fill="FFFFFF"/>
              </w:rPr>
              <w:t>PRZEGLĄD ELEKTROTECHNICZNY</w:t>
            </w:r>
            <w:r w:rsidRPr="00345FE1">
              <w:rPr>
                <w:color w:val="212529"/>
                <w:shd w:val="clear" w:color="auto" w:fill="FFFFFF"/>
              </w:rPr>
              <w:t xml:space="preserve">. 2021, 1(5), 30-35. ISSN 0033-2097. DOI:10.15199/48.2021.05.05. </w:t>
            </w:r>
            <w:proofErr w:type="spellStart"/>
            <w:r w:rsidRPr="00345FE1">
              <w:rPr>
                <w:color w:val="212529"/>
                <w:shd w:val="clear" w:color="auto" w:fill="FFFFFF"/>
              </w:rPr>
              <w:t>Jimp</w:t>
            </w:r>
            <w:proofErr w:type="spellEnd"/>
          </w:p>
          <w:p w14:paraId="09EF14F5" w14:textId="77777777" w:rsidR="00870404" w:rsidRPr="00345FE1" w:rsidRDefault="00870404" w:rsidP="00087553">
            <w:pPr>
              <w:ind w:right="259"/>
              <w:jc w:val="both"/>
              <w:rPr>
                <w:b/>
                <w:bCs/>
              </w:rPr>
            </w:pPr>
            <w:r w:rsidRPr="00345FE1">
              <w:t xml:space="preserve">MACH, </w:t>
            </w:r>
            <w:proofErr w:type="spellStart"/>
            <w:r w:rsidRPr="00345FE1">
              <w:t>Vaclav</w:t>
            </w:r>
            <w:proofErr w:type="spellEnd"/>
            <w:r w:rsidRPr="00345FE1">
              <w:t xml:space="preserve">, Milan ADAMEK, </w:t>
            </w:r>
            <w:proofErr w:type="spellStart"/>
            <w:r w:rsidRPr="00345FE1">
              <w:t>Jiri</w:t>
            </w:r>
            <w:proofErr w:type="spellEnd"/>
            <w:r w:rsidRPr="00345FE1">
              <w:t xml:space="preserve"> SEVCIK, Jan VALOUCH a </w:t>
            </w:r>
            <w:r w:rsidRPr="00345FE1">
              <w:rPr>
                <w:b/>
                <w:bCs/>
              </w:rPr>
              <w:t>Karla</w:t>
            </w:r>
            <w:r w:rsidRPr="00345FE1">
              <w:t xml:space="preserve"> </w:t>
            </w:r>
            <w:r w:rsidRPr="00345FE1">
              <w:rPr>
                <w:b/>
                <w:bCs/>
              </w:rPr>
              <w:t>BARCOVA (10 %)</w:t>
            </w:r>
            <w:r w:rsidRPr="00345FE1">
              <w:t xml:space="preserve">. Design </w:t>
            </w:r>
            <w:proofErr w:type="spellStart"/>
            <w:r w:rsidRPr="00345FE1">
              <w:t>of</w:t>
            </w:r>
            <w:proofErr w:type="spellEnd"/>
            <w:r w:rsidRPr="00345FE1">
              <w:t xml:space="preserve"> </w:t>
            </w:r>
            <w:proofErr w:type="spellStart"/>
            <w:r w:rsidRPr="00345FE1">
              <w:t>an</w:t>
            </w:r>
            <w:proofErr w:type="spellEnd"/>
            <w:r w:rsidRPr="00345FE1">
              <w:t xml:space="preserve"> internet </w:t>
            </w:r>
            <w:proofErr w:type="spellStart"/>
            <w:r w:rsidRPr="00345FE1">
              <w:t>of</w:t>
            </w:r>
            <w:proofErr w:type="spellEnd"/>
            <w:r w:rsidRPr="00345FE1">
              <w:t xml:space="preserve"> </w:t>
            </w:r>
            <w:proofErr w:type="spellStart"/>
            <w:r w:rsidRPr="00345FE1">
              <w:t>things</w:t>
            </w:r>
            <w:proofErr w:type="spellEnd"/>
            <w:r w:rsidRPr="00345FE1">
              <w:t xml:space="preserve"> </w:t>
            </w:r>
            <w:proofErr w:type="spellStart"/>
            <w:r w:rsidRPr="00345FE1">
              <w:t>based</w:t>
            </w:r>
            <w:proofErr w:type="spellEnd"/>
            <w:r w:rsidRPr="00345FE1">
              <w:t xml:space="preserve"> </w:t>
            </w:r>
            <w:proofErr w:type="spellStart"/>
            <w:r w:rsidRPr="00345FE1">
              <w:t>real-time</w:t>
            </w:r>
            <w:proofErr w:type="spellEnd"/>
            <w:r w:rsidRPr="00345FE1">
              <w:t xml:space="preserve"> monitoring </w:t>
            </w:r>
            <w:proofErr w:type="spellStart"/>
            <w:r w:rsidRPr="00345FE1">
              <w:t>system</w:t>
            </w:r>
            <w:proofErr w:type="spellEnd"/>
            <w:r w:rsidRPr="00345FE1">
              <w:t xml:space="preserve"> </w:t>
            </w:r>
            <w:proofErr w:type="spellStart"/>
            <w:r w:rsidRPr="00345FE1">
              <w:t>for</w:t>
            </w:r>
            <w:proofErr w:type="spellEnd"/>
            <w:r w:rsidRPr="00345FE1">
              <w:t xml:space="preserve"> </w:t>
            </w:r>
            <w:proofErr w:type="spellStart"/>
            <w:r w:rsidRPr="00345FE1">
              <w:t>retired</w:t>
            </w:r>
            <w:proofErr w:type="spellEnd"/>
            <w:r w:rsidRPr="00345FE1">
              <w:t xml:space="preserve"> </w:t>
            </w:r>
            <w:proofErr w:type="spellStart"/>
            <w:r w:rsidRPr="00345FE1">
              <w:t>patients</w:t>
            </w:r>
            <w:proofErr w:type="spellEnd"/>
            <w:r w:rsidRPr="00345FE1">
              <w:t xml:space="preserve">. </w:t>
            </w:r>
            <w:r w:rsidRPr="00345FE1">
              <w:rPr>
                <w:i/>
                <w:iCs/>
              </w:rPr>
              <w:t xml:space="preserve">Bulletin </w:t>
            </w:r>
            <w:proofErr w:type="spellStart"/>
            <w:r w:rsidRPr="00345FE1">
              <w:rPr>
                <w:i/>
                <w:iCs/>
              </w:rPr>
              <w:t>of</w:t>
            </w:r>
            <w:proofErr w:type="spellEnd"/>
            <w:r w:rsidRPr="00345FE1">
              <w:rPr>
                <w:i/>
                <w:iCs/>
              </w:rPr>
              <w:t xml:space="preserve"> </w:t>
            </w:r>
            <w:proofErr w:type="spellStart"/>
            <w:r w:rsidRPr="00345FE1">
              <w:rPr>
                <w:i/>
                <w:iCs/>
              </w:rPr>
              <w:t>Electrical</w:t>
            </w:r>
            <w:proofErr w:type="spellEnd"/>
            <w:r w:rsidRPr="00345FE1">
              <w:rPr>
                <w:i/>
                <w:iCs/>
              </w:rPr>
              <w:t xml:space="preserve"> </w:t>
            </w:r>
            <w:proofErr w:type="spellStart"/>
            <w:r w:rsidRPr="00345FE1">
              <w:rPr>
                <w:i/>
                <w:iCs/>
              </w:rPr>
              <w:t>Engineering</w:t>
            </w:r>
            <w:proofErr w:type="spellEnd"/>
            <w:r w:rsidRPr="00345FE1">
              <w:rPr>
                <w:i/>
                <w:iCs/>
              </w:rPr>
              <w:t xml:space="preserve"> and </w:t>
            </w:r>
            <w:proofErr w:type="spellStart"/>
            <w:r w:rsidRPr="00345FE1">
              <w:rPr>
                <w:i/>
                <w:iCs/>
              </w:rPr>
              <w:t>Informatics</w:t>
            </w:r>
            <w:proofErr w:type="spellEnd"/>
            <w:r w:rsidRPr="00345FE1">
              <w:t xml:space="preserve">. 2021, </w:t>
            </w:r>
            <w:r w:rsidRPr="00345FE1">
              <w:rPr>
                <w:b/>
                <w:bCs/>
              </w:rPr>
              <w:t>10</w:t>
            </w:r>
            <w:r w:rsidRPr="00345FE1">
              <w:t>(3), 1648-1657. ISSN 2302-9285. DOI:10.11591/</w:t>
            </w:r>
            <w:proofErr w:type="gramStart"/>
            <w:r w:rsidRPr="00345FE1">
              <w:t>eei.v</w:t>
            </w:r>
            <w:proofErr w:type="gramEnd"/>
            <w:r w:rsidRPr="00345FE1">
              <w:t xml:space="preserve">10i3.2699. </w:t>
            </w:r>
            <w:proofErr w:type="spellStart"/>
            <w:r w:rsidRPr="00345FE1">
              <w:t>Jsc</w:t>
            </w:r>
            <w:proofErr w:type="spellEnd"/>
          </w:p>
          <w:p w14:paraId="3403A291" w14:textId="77777777" w:rsidR="00870404" w:rsidRPr="00345FE1" w:rsidRDefault="00870404" w:rsidP="00087553">
            <w:pPr>
              <w:ind w:right="259"/>
              <w:jc w:val="both"/>
              <w:rPr>
                <w:b/>
                <w:bCs/>
              </w:rPr>
            </w:pPr>
            <w:r w:rsidRPr="00345FE1">
              <w:rPr>
                <w:color w:val="212529"/>
                <w:shd w:val="clear" w:color="auto" w:fill="FFFFFF"/>
              </w:rPr>
              <w:t xml:space="preserve">MACH, </w:t>
            </w:r>
            <w:proofErr w:type="spellStart"/>
            <w:r w:rsidRPr="00345FE1">
              <w:rPr>
                <w:color w:val="212529"/>
                <w:shd w:val="clear" w:color="auto" w:fill="FFFFFF"/>
              </w:rPr>
              <w:t>Vaclav</w:t>
            </w:r>
            <w:proofErr w:type="spellEnd"/>
            <w:r w:rsidRPr="00345FE1">
              <w:rPr>
                <w:color w:val="212529"/>
                <w:shd w:val="clear" w:color="auto" w:fill="FFFFFF"/>
              </w:rPr>
              <w:t xml:space="preserve">, Milan ADÁMEK, Jan VALOUCH a </w:t>
            </w:r>
            <w:r w:rsidRPr="00345FE1">
              <w:rPr>
                <w:b/>
                <w:bCs/>
                <w:color w:val="212529"/>
                <w:shd w:val="clear" w:color="auto" w:fill="FFFFFF"/>
              </w:rPr>
              <w:t>Karla BARČOVÁ</w:t>
            </w:r>
            <w:r>
              <w:rPr>
                <w:b/>
                <w:bCs/>
                <w:color w:val="212529"/>
                <w:shd w:val="clear" w:color="auto" w:fill="FFFFFF"/>
              </w:rPr>
              <w:t xml:space="preserve"> </w:t>
            </w:r>
            <w:r w:rsidRPr="00345FE1">
              <w:rPr>
                <w:b/>
                <w:bCs/>
                <w:color w:val="212529"/>
                <w:shd w:val="clear" w:color="auto" w:fill="FFFFFF"/>
              </w:rPr>
              <w:t>(10 %</w:t>
            </w:r>
            <w:r w:rsidRPr="00345FE1">
              <w:rPr>
                <w:color w:val="212529"/>
                <w:shd w:val="clear" w:color="auto" w:fill="FFFFFF"/>
              </w:rPr>
              <w:t>)</w:t>
            </w:r>
            <w:r>
              <w:rPr>
                <w:color w:val="212529"/>
                <w:shd w:val="clear" w:color="auto" w:fill="FFFFFF"/>
              </w:rPr>
              <w:t>.</w:t>
            </w:r>
            <w:r w:rsidRPr="00345FE1">
              <w:rPr>
                <w:color w:val="212529"/>
                <w:shd w:val="clear" w:color="auto" w:fill="FFFFFF"/>
              </w:rPr>
              <w:t xml:space="preserve"> </w:t>
            </w:r>
            <w:proofErr w:type="spellStart"/>
            <w:r w:rsidRPr="00345FE1">
              <w:rPr>
                <w:color w:val="212529"/>
                <w:shd w:val="clear" w:color="auto" w:fill="FFFFFF"/>
              </w:rPr>
              <w:t>Control</w:t>
            </w:r>
            <w:proofErr w:type="spellEnd"/>
            <w:r w:rsidRPr="00345FE1">
              <w:rPr>
                <w:color w:val="212529"/>
                <w:shd w:val="clear" w:color="auto" w:fill="FFFFFF"/>
              </w:rPr>
              <w:t xml:space="preserve"> and </w:t>
            </w:r>
            <w:proofErr w:type="spellStart"/>
            <w:r w:rsidRPr="00345FE1">
              <w:rPr>
                <w:color w:val="212529"/>
                <w:shd w:val="clear" w:color="auto" w:fill="FFFFFF"/>
              </w:rPr>
              <w:t>indicating</w:t>
            </w:r>
            <w:proofErr w:type="spellEnd"/>
            <w:r w:rsidRPr="00345FE1">
              <w:rPr>
                <w:color w:val="212529"/>
                <w:shd w:val="clear" w:color="auto" w:fill="FFFFFF"/>
              </w:rPr>
              <w:t xml:space="preserve"> </w:t>
            </w:r>
            <w:proofErr w:type="spellStart"/>
            <w:r w:rsidRPr="00345FE1">
              <w:rPr>
                <w:color w:val="212529"/>
                <w:shd w:val="clear" w:color="auto" w:fill="FFFFFF"/>
              </w:rPr>
              <w:t>equipment</w:t>
            </w:r>
            <w:proofErr w:type="spellEnd"/>
            <w:r w:rsidRPr="00345FE1">
              <w:rPr>
                <w:color w:val="212529"/>
                <w:shd w:val="clear" w:color="auto" w:fill="FFFFFF"/>
              </w:rPr>
              <w:t xml:space="preserve"> </w:t>
            </w:r>
            <w:proofErr w:type="spellStart"/>
            <w:r w:rsidRPr="00345FE1">
              <w:rPr>
                <w:color w:val="212529"/>
                <w:shd w:val="clear" w:color="auto" w:fill="FFFFFF"/>
              </w:rPr>
              <w:t>communicating</w:t>
            </w:r>
            <w:proofErr w:type="spellEnd"/>
            <w:r w:rsidRPr="00345FE1">
              <w:rPr>
                <w:color w:val="212529"/>
                <w:shd w:val="clear" w:color="auto" w:fill="FFFFFF"/>
              </w:rPr>
              <w:t xml:space="preserve"> via </w:t>
            </w:r>
            <w:proofErr w:type="spellStart"/>
            <w:r w:rsidRPr="00345FE1">
              <w:rPr>
                <w:color w:val="212529"/>
                <w:shd w:val="clear" w:color="auto" w:fill="FFFFFF"/>
              </w:rPr>
              <w:t>the</w:t>
            </w:r>
            <w:proofErr w:type="spellEnd"/>
            <w:r w:rsidRPr="00345FE1">
              <w:rPr>
                <w:color w:val="212529"/>
                <w:shd w:val="clear" w:color="auto" w:fill="FFFFFF"/>
              </w:rPr>
              <w:t xml:space="preserve"> </w:t>
            </w:r>
            <w:proofErr w:type="spellStart"/>
            <w:r w:rsidRPr="00345FE1">
              <w:rPr>
                <w:color w:val="212529"/>
                <w:shd w:val="clear" w:color="auto" w:fill="FFFFFF"/>
              </w:rPr>
              <w:t>peripheral</w:t>
            </w:r>
            <w:proofErr w:type="spellEnd"/>
            <w:r w:rsidRPr="00345FE1">
              <w:rPr>
                <w:color w:val="212529"/>
                <w:shd w:val="clear" w:color="auto" w:fill="FFFFFF"/>
              </w:rPr>
              <w:t xml:space="preserve"> </w:t>
            </w:r>
            <w:proofErr w:type="spellStart"/>
            <w:r w:rsidRPr="00345FE1">
              <w:rPr>
                <w:color w:val="212529"/>
                <w:shd w:val="clear" w:color="auto" w:fill="FFFFFF"/>
              </w:rPr>
              <w:t>component</w:t>
            </w:r>
            <w:proofErr w:type="spellEnd"/>
            <w:r w:rsidRPr="00345FE1">
              <w:rPr>
                <w:color w:val="212529"/>
                <w:shd w:val="clear" w:color="auto" w:fill="FFFFFF"/>
              </w:rPr>
              <w:t xml:space="preserve"> </w:t>
            </w:r>
            <w:proofErr w:type="spellStart"/>
            <w:r w:rsidRPr="00345FE1">
              <w:rPr>
                <w:color w:val="212529"/>
                <w:shd w:val="clear" w:color="auto" w:fill="FFFFFF"/>
              </w:rPr>
              <w:t>interconnect</w:t>
            </w:r>
            <w:proofErr w:type="spellEnd"/>
            <w:r w:rsidRPr="00345FE1">
              <w:rPr>
                <w:color w:val="212529"/>
                <w:shd w:val="clear" w:color="auto" w:fill="FFFFFF"/>
              </w:rPr>
              <w:t xml:space="preserve"> express bus. </w:t>
            </w:r>
            <w:r w:rsidRPr="00345FE1">
              <w:rPr>
                <w:i/>
                <w:iCs/>
                <w:color w:val="212529"/>
                <w:shd w:val="clear" w:color="auto" w:fill="FFFFFF"/>
              </w:rPr>
              <w:t xml:space="preserve">Bulletin </w:t>
            </w:r>
            <w:proofErr w:type="spellStart"/>
            <w:r w:rsidRPr="00345FE1">
              <w:rPr>
                <w:i/>
                <w:iCs/>
                <w:color w:val="212529"/>
                <w:shd w:val="clear" w:color="auto" w:fill="FFFFFF"/>
              </w:rPr>
              <w:t>of</w:t>
            </w:r>
            <w:proofErr w:type="spellEnd"/>
            <w:r w:rsidRPr="00345FE1">
              <w:rPr>
                <w:i/>
                <w:iCs/>
                <w:color w:val="212529"/>
                <w:shd w:val="clear" w:color="auto" w:fill="FFFFFF"/>
              </w:rPr>
              <w:t xml:space="preserve"> </w:t>
            </w:r>
            <w:proofErr w:type="spellStart"/>
            <w:r w:rsidRPr="00345FE1">
              <w:rPr>
                <w:i/>
                <w:iCs/>
                <w:color w:val="212529"/>
                <w:shd w:val="clear" w:color="auto" w:fill="FFFFFF"/>
              </w:rPr>
              <w:t>Electrical</w:t>
            </w:r>
            <w:proofErr w:type="spellEnd"/>
            <w:r w:rsidRPr="00345FE1">
              <w:rPr>
                <w:i/>
                <w:iCs/>
                <w:color w:val="212529"/>
                <w:shd w:val="clear" w:color="auto" w:fill="FFFFFF"/>
              </w:rPr>
              <w:t xml:space="preserve"> </w:t>
            </w:r>
            <w:proofErr w:type="spellStart"/>
            <w:r w:rsidRPr="00345FE1">
              <w:rPr>
                <w:i/>
                <w:iCs/>
                <w:color w:val="212529"/>
                <w:shd w:val="clear" w:color="auto" w:fill="FFFFFF"/>
              </w:rPr>
              <w:t>Engineering</w:t>
            </w:r>
            <w:proofErr w:type="spellEnd"/>
            <w:r w:rsidRPr="00345FE1">
              <w:rPr>
                <w:i/>
                <w:iCs/>
                <w:color w:val="212529"/>
                <w:shd w:val="clear" w:color="auto" w:fill="FFFFFF"/>
              </w:rPr>
              <w:t xml:space="preserve"> and </w:t>
            </w:r>
            <w:proofErr w:type="spellStart"/>
            <w:r w:rsidRPr="00345FE1">
              <w:rPr>
                <w:i/>
                <w:iCs/>
                <w:color w:val="212529"/>
                <w:shd w:val="clear" w:color="auto" w:fill="FFFFFF"/>
              </w:rPr>
              <w:t>Informatics</w:t>
            </w:r>
            <w:proofErr w:type="spellEnd"/>
            <w:r w:rsidRPr="00345FE1">
              <w:rPr>
                <w:color w:val="212529"/>
                <w:shd w:val="clear" w:color="auto" w:fill="FFFFFF"/>
              </w:rPr>
              <w:t>. 2020, </w:t>
            </w:r>
            <w:r w:rsidRPr="00345FE1">
              <w:rPr>
                <w:b/>
                <w:bCs/>
                <w:color w:val="212529"/>
                <w:shd w:val="clear" w:color="auto" w:fill="FFFFFF"/>
              </w:rPr>
              <w:t>9</w:t>
            </w:r>
            <w:r w:rsidRPr="00345FE1">
              <w:rPr>
                <w:color w:val="212529"/>
                <w:shd w:val="clear" w:color="auto" w:fill="FFFFFF"/>
              </w:rPr>
              <w:t>(2), 729-738. ISSN 2302-9285. DOI:10.11591/</w:t>
            </w:r>
            <w:proofErr w:type="gramStart"/>
            <w:r w:rsidRPr="00345FE1">
              <w:rPr>
                <w:color w:val="212529"/>
                <w:shd w:val="clear" w:color="auto" w:fill="FFFFFF"/>
              </w:rPr>
              <w:t>eei.v</w:t>
            </w:r>
            <w:proofErr w:type="gramEnd"/>
            <w:r w:rsidRPr="00345FE1">
              <w:rPr>
                <w:color w:val="212529"/>
                <w:shd w:val="clear" w:color="auto" w:fill="FFFFFF"/>
              </w:rPr>
              <w:t xml:space="preserve">9i2.1753. </w:t>
            </w:r>
            <w:proofErr w:type="spellStart"/>
            <w:r w:rsidRPr="00345FE1">
              <w:rPr>
                <w:color w:val="212529"/>
                <w:shd w:val="clear" w:color="auto" w:fill="FFFFFF"/>
              </w:rPr>
              <w:t>Jsc</w:t>
            </w:r>
            <w:proofErr w:type="spellEnd"/>
          </w:p>
          <w:p w14:paraId="0A806AEC" w14:textId="77777777" w:rsidR="00870404" w:rsidRPr="00345FE1" w:rsidRDefault="00870404" w:rsidP="00087553">
            <w:pPr>
              <w:jc w:val="both"/>
              <w:rPr>
                <w:bCs/>
              </w:rPr>
            </w:pPr>
          </w:p>
          <w:p w14:paraId="7B9295D4" w14:textId="77777777" w:rsidR="00870404" w:rsidRPr="00345FE1" w:rsidRDefault="00870404" w:rsidP="00087553">
            <w:pPr>
              <w:jc w:val="both"/>
              <w:rPr>
                <w:bCs/>
                <w:i/>
                <w:iCs/>
              </w:rPr>
            </w:pPr>
            <w:r w:rsidRPr="00345FE1">
              <w:rPr>
                <w:bCs/>
                <w:i/>
                <w:iCs/>
              </w:rPr>
              <w:t>Přehled projektové činnosti:</w:t>
            </w:r>
          </w:p>
          <w:p w14:paraId="418AEBC3" w14:textId="77777777" w:rsidR="00870404" w:rsidRPr="00345FE1" w:rsidRDefault="00870404" w:rsidP="00087553">
            <w:pPr>
              <w:ind w:left="956" w:hanging="956"/>
              <w:jc w:val="both"/>
            </w:pPr>
            <w:r w:rsidRPr="00345FE1">
              <w:t>2021-2026</w:t>
            </w:r>
            <w:r w:rsidRPr="00345FE1">
              <w:tab/>
              <w:t>Centrum environmentálního výzkumu: Odpadové a oběhové hospodářství a environmentální bezpečnost</w:t>
            </w:r>
            <w:r>
              <w:t>, poskytovatel TAČR,</w:t>
            </w:r>
            <w:r w:rsidRPr="00345FE1">
              <w:t xml:space="preserve"> SS02030008</w:t>
            </w:r>
            <w:r>
              <w:t>, členka řešitelského týmu</w:t>
            </w:r>
          </w:p>
          <w:p w14:paraId="09837A86" w14:textId="77777777" w:rsidR="00870404" w:rsidRPr="00345FE1" w:rsidRDefault="00870404" w:rsidP="00087553">
            <w:pPr>
              <w:ind w:left="956" w:hanging="956"/>
              <w:jc w:val="both"/>
            </w:pPr>
            <w:r w:rsidRPr="00345FE1">
              <w:t>2021-2022</w:t>
            </w:r>
            <w:r w:rsidRPr="00345FE1">
              <w:tab/>
              <w:t>Mobilní osobní ochranné prostředky dýchacích cest</w:t>
            </w:r>
            <w:r>
              <w:t>, poskytovatel MV ČR, bezpečnostní výzkum,</w:t>
            </w:r>
            <w:r w:rsidRPr="00345FE1">
              <w:t xml:space="preserve"> VI04000041</w:t>
            </w:r>
            <w:r>
              <w:t>, členka řešitelského týmu</w:t>
            </w:r>
          </w:p>
          <w:p w14:paraId="140022A0" w14:textId="77777777" w:rsidR="00870404" w:rsidRPr="00345FE1" w:rsidRDefault="00870404" w:rsidP="00087553">
            <w:pPr>
              <w:ind w:left="956" w:hanging="956"/>
              <w:jc w:val="both"/>
            </w:pPr>
            <w:r w:rsidRPr="00345FE1">
              <w:t>2017-2019</w:t>
            </w:r>
            <w:r w:rsidRPr="00345FE1">
              <w:tab/>
              <w:t>Speciální nálože pro zvýšení efektivity zásahů jednotek HZS</w:t>
            </w:r>
            <w:r>
              <w:t>, poskytovatel MV ČR, bezpečnostní výzkum,</w:t>
            </w:r>
            <w:r w:rsidRPr="00345FE1">
              <w:t xml:space="preserve"> </w:t>
            </w:r>
            <w:r w:rsidRPr="00345FE1">
              <w:rPr>
                <w:rStyle w:val="outputtext"/>
              </w:rPr>
              <w:t>VI20172019081</w:t>
            </w:r>
            <w:r>
              <w:t>, členka řešitelského týmu</w:t>
            </w:r>
          </w:p>
          <w:p w14:paraId="643D1396" w14:textId="77777777" w:rsidR="00870404" w:rsidRPr="00345FE1" w:rsidRDefault="00870404" w:rsidP="00087553">
            <w:pPr>
              <w:ind w:left="956" w:hanging="956"/>
              <w:jc w:val="both"/>
            </w:pPr>
            <w:r w:rsidRPr="00345FE1">
              <w:t>2016-2018</w:t>
            </w:r>
            <w:r w:rsidRPr="00345FE1">
              <w:tab/>
              <w:t>Výzkum a vývoj ověřených modelů požáru a evakuace osob a jejich praktická aplikace při posuzování požární bezpečnosti staveb</w:t>
            </w:r>
            <w:r>
              <w:t>, poskytovatel MV ČR, bezpečnostní výzkum,</w:t>
            </w:r>
            <w:r w:rsidRPr="00345FE1">
              <w:t xml:space="preserve"> VI20162019034</w:t>
            </w:r>
            <w:r>
              <w:t>, členka řešitelského týmu</w:t>
            </w:r>
          </w:p>
          <w:p w14:paraId="16255BEE" w14:textId="559F32AA" w:rsidR="00997896" w:rsidRPr="00345FE1" w:rsidRDefault="00870404" w:rsidP="00997896">
            <w:pPr>
              <w:ind w:left="956" w:hanging="956"/>
              <w:jc w:val="both"/>
            </w:pPr>
            <w:r w:rsidRPr="00345FE1">
              <w:t>2015-2019</w:t>
            </w:r>
            <w:r w:rsidRPr="00345FE1">
              <w:tab/>
              <w:t>Vývoj záchranných destrukčních náloží pro likvidaci staticky narušených budov</w:t>
            </w:r>
            <w:r>
              <w:t>, poskytovatel MV ČR, bezpečnostní výzkum,</w:t>
            </w:r>
            <w:r w:rsidRPr="00345FE1">
              <w:t xml:space="preserve"> VI20152019047</w:t>
            </w:r>
            <w:r>
              <w:t>, členka řešitelského týmu</w:t>
            </w:r>
          </w:p>
        </w:tc>
      </w:tr>
    </w:tbl>
    <w:p w14:paraId="3B244768" w14:textId="77777777" w:rsidR="00997896" w:rsidRDefault="009978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58FD1476" w14:textId="77777777" w:rsidTr="00087553">
        <w:trPr>
          <w:trHeight w:val="218"/>
        </w:trPr>
        <w:tc>
          <w:tcPr>
            <w:tcW w:w="9859" w:type="dxa"/>
            <w:gridSpan w:val="4"/>
            <w:shd w:val="clear" w:color="auto" w:fill="F7CAAC"/>
          </w:tcPr>
          <w:p w14:paraId="04EED20E" w14:textId="576790A1" w:rsidR="00870404" w:rsidRPr="00345FE1" w:rsidRDefault="00870404" w:rsidP="00087553">
            <w:pPr>
              <w:rPr>
                <w:b/>
              </w:rPr>
            </w:pPr>
            <w:r w:rsidRPr="00345FE1">
              <w:rPr>
                <w:b/>
              </w:rPr>
              <w:lastRenderedPageBreak/>
              <w:t>Působení v zahraničí</w:t>
            </w:r>
          </w:p>
        </w:tc>
      </w:tr>
      <w:tr w:rsidR="00870404" w:rsidRPr="00345FE1" w14:paraId="23EFFF00" w14:textId="77777777" w:rsidTr="00087553">
        <w:trPr>
          <w:trHeight w:val="328"/>
        </w:trPr>
        <w:tc>
          <w:tcPr>
            <w:tcW w:w="9859" w:type="dxa"/>
            <w:gridSpan w:val="4"/>
          </w:tcPr>
          <w:p w14:paraId="0006E79C" w14:textId="77777777" w:rsidR="00870404" w:rsidRPr="00345FE1" w:rsidRDefault="00870404" w:rsidP="00087553">
            <w:pPr>
              <w:rPr>
                <w:b/>
              </w:rPr>
            </w:pPr>
          </w:p>
        </w:tc>
      </w:tr>
      <w:tr w:rsidR="00870404" w:rsidRPr="00345FE1" w14:paraId="3B339247" w14:textId="77777777" w:rsidTr="00087553">
        <w:trPr>
          <w:cantSplit/>
          <w:trHeight w:val="470"/>
        </w:trPr>
        <w:tc>
          <w:tcPr>
            <w:tcW w:w="2518" w:type="dxa"/>
            <w:shd w:val="clear" w:color="auto" w:fill="F7CAAC"/>
          </w:tcPr>
          <w:p w14:paraId="491666BD" w14:textId="77777777" w:rsidR="00870404" w:rsidRPr="00345FE1" w:rsidRDefault="00870404" w:rsidP="00087553">
            <w:pPr>
              <w:jc w:val="both"/>
              <w:rPr>
                <w:b/>
              </w:rPr>
            </w:pPr>
            <w:r w:rsidRPr="00345FE1">
              <w:rPr>
                <w:b/>
              </w:rPr>
              <w:t xml:space="preserve">Podpis </w:t>
            </w:r>
          </w:p>
        </w:tc>
        <w:tc>
          <w:tcPr>
            <w:tcW w:w="4536" w:type="dxa"/>
          </w:tcPr>
          <w:p w14:paraId="7B702990" w14:textId="77777777" w:rsidR="00870404" w:rsidRPr="00345FE1" w:rsidRDefault="00870404" w:rsidP="00087553">
            <w:pPr>
              <w:jc w:val="both"/>
            </w:pPr>
          </w:p>
        </w:tc>
        <w:tc>
          <w:tcPr>
            <w:tcW w:w="786" w:type="dxa"/>
            <w:shd w:val="clear" w:color="auto" w:fill="F7CAAC"/>
          </w:tcPr>
          <w:p w14:paraId="18F76F67" w14:textId="77777777" w:rsidR="00870404" w:rsidRPr="00345FE1" w:rsidRDefault="00870404" w:rsidP="00087553">
            <w:pPr>
              <w:jc w:val="both"/>
            </w:pPr>
            <w:r w:rsidRPr="00345FE1">
              <w:rPr>
                <w:b/>
              </w:rPr>
              <w:t>datum</w:t>
            </w:r>
          </w:p>
        </w:tc>
        <w:tc>
          <w:tcPr>
            <w:tcW w:w="2019" w:type="dxa"/>
          </w:tcPr>
          <w:p w14:paraId="67798015" w14:textId="77777777" w:rsidR="00870404" w:rsidRPr="00345FE1" w:rsidRDefault="00870404" w:rsidP="00087553">
            <w:pPr>
              <w:jc w:val="both"/>
            </w:pPr>
            <w:r>
              <w:t>27. 8. 2024</w:t>
            </w:r>
          </w:p>
        </w:tc>
      </w:tr>
    </w:tbl>
    <w:p w14:paraId="447F6FCE" w14:textId="77777777" w:rsidR="00870404" w:rsidRPr="00345FE1" w:rsidRDefault="00870404" w:rsidP="00870404">
      <w:pPr>
        <w:spacing w:after="160" w:line="259" w:lineRule="auto"/>
      </w:pPr>
    </w:p>
    <w:p w14:paraId="67F10CA6"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85BD14A" w14:textId="77777777" w:rsidTr="00087553">
        <w:tc>
          <w:tcPr>
            <w:tcW w:w="9859" w:type="dxa"/>
            <w:gridSpan w:val="15"/>
            <w:tcBorders>
              <w:bottom w:val="double" w:sz="4" w:space="0" w:color="auto"/>
            </w:tcBorders>
            <w:shd w:val="clear" w:color="auto" w:fill="BDD6EE"/>
          </w:tcPr>
          <w:p w14:paraId="257F1BD7" w14:textId="7353D75D" w:rsidR="00870404" w:rsidRPr="00345FE1" w:rsidRDefault="00870404" w:rsidP="00087553">
            <w:pPr>
              <w:tabs>
                <w:tab w:val="right" w:pos="953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25DE35F3" w14:textId="77777777" w:rsidTr="00087553">
        <w:tc>
          <w:tcPr>
            <w:tcW w:w="2518" w:type="dxa"/>
            <w:tcBorders>
              <w:top w:val="double" w:sz="4" w:space="0" w:color="auto"/>
            </w:tcBorders>
            <w:shd w:val="clear" w:color="auto" w:fill="F7CAAC"/>
          </w:tcPr>
          <w:p w14:paraId="1578B09E" w14:textId="77777777" w:rsidR="00870404" w:rsidRPr="00345FE1" w:rsidRDefault="00870404" w:rsidP="00087553">
            <w:pPr>
              <w:jc w:val="both"/>
              <w:rPr>
                <w:b/>
              </w:rPr>
            </w:pPr>
            <w:r w:rsidRPr="00345FE1">
              <w:rPr>
                <w:b/>
              </w:rPr>
              <w:t>Vysoká škola</w:t>
            </w:r>
          </w:p>
        </w:tc>
        <w:tc>
          <w:tcPr>
            <w:tcW w:w="7341" w:type="dxa"/>
            <w:gridSpan w:val="14"/>
          </w:tcPr>
          <w:p w14:paraId="521C61BB" w14:textId="77777777" w:rsidR="00870404" w:rsidRPr="00345FE1" w:rsidRDefault="00870404" w:rsidP="00087553">
            <w:pPr>
              <w:jc w:val="both"/>
            </w:pPr>
            <w:r w:rsidRPr="00345FE1">
              <w:t>Univerzita Tomáše Bati ve Zlíně</w:t>
            </w:r>
          </w:p>
        </w:tc>
      </w:tr>
      <w:tr w:rsidR="00870404" w:rsidRPr="00345FE1" w14:paraId="6D59BF98" w14:textId="77777777" w:rsidTr="00087553">
        <w:tc>
          <w:tcPr>
            <w:tcW w:w="2518" w:type="dxa"/>
            <w:shd w:val="clear" w:color="auto" w:fill="F7CAAC"/>
          </w:tcPr>
          <w:p w14:paraId="58C87E26" w14:textId="77777777" w:rsidR="00870404" w:rsidRPr="00345FE1" w:rsidRDefault="00870404" w:rsidP="00087553">
            <w:pPr>
              <w:jc w:val="both"/>
              <w:rPr>
                <w:b/>
              </w:rPr>
            </w:pPr>
            <w:r w:rsidRPr="00345FE1">
              <w:rPr>
                <w:b/>
              </w:rPr>
              <w:t>Součást vysoké školy</w:t>
            </w:r>
          </w:p>
        </w:tc>
        <w:tc>
          <w:tcPr>
            <w:tcW w:w="7341" w:type="dxa"/>
            <w:gridSpan w:val="14"/>
          </w:tcPr>
          <w:p w14:paraId="1E9C4D9A" w14:textId="77777777" w:rsidR="00870404" w:rsidRPr="00345FE1" w:rsidRDefault="00870404" w:rsidP="00087553">
            <w:pPr>
              <w:jc w:val="both"/>
            </w:pPr>
            <w:r w:rsidRPr="00345FE1">
              <w:t>Fakulta aplikované informatiky</w:t>
            </w:r>
          </w:p>
        </w:tc>
      </w:tr>
      <w:tr w:rsidR="00870404" w:rsidRPr="00345FE1" w14:paraId="1C01CB5A" w14:textId="77777777" w:rsidTr="00087553">
        <w:tc>
          <w:tcPr>
            <w:tcW w:w="2518" w:type="dxa"/>
            <w:shd w:val="clear" w:color="auto" w:fill="F7CAAC"/>
          </w:tcPr>
          <w:p w14:paraId="27182255" w14:textId="77777777" w:rsidR="00870404" w:rsidRPr="00345FE1" w:rsidRDefault="00870404" w:rsidP="00087553">
            <w:pPr>
              <w:jc w:val="both"/>
              <w:rPr>
                <w:b/>
              </w:rPr>
            </w:pPr>
            <w:r w:rsidRPr="00345FE1">
              <w:rPr>
                <w:b/>
              </w:rPr>
              <w:t>Název studijního programu</w:t>
            </w:r>
          </w:p>
        </w:tc>
        <w:tc>
          <w:tcPr>
            <w:tcW w:w="7341" w:type="dxa"/>
            <w:gridSpan w:val="14"/>
          </w:tcPr>
          <w:p w14:paraId="63E9D0F2" w14:textId="01D748E2"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567AC8B9" w14:textId="77777777" w:rsidTr="00087553">
        <w:tc>
          <w:tcPr>
            <w:tcW w:w="2518" w:type="dxa"/>
            <w:shd w:val="clear" w:color="auto" w:fill="F7CAAC"/>
          </w:tcPr>
          <w:p w14:paraId="0BE303B4" w14:textId="77777777" w:rsidR="00870404" w:rsidRPr="00345FE1" w:rsidRDefault="00870404" w:rsidP="00087553">
            <w:pPr>
              <w:jc w:val="both"/>
              <w:rPr>
                <w:b/>
              </w:rPr>
            </w:pPr>
            <w:r w:rsidRPr="00345FE1">
              <w:rPr>
                <w:b/>
              </w:rPr>
              <w:t>Jméno a příjmení</w:t>
            </w:r>
          </w:p>
        </w:tc>
        <w:tc>
          <w:tcPr>
            <w:tcW w:w="4536" w:type="dxa"/>
            <w:gridSpan w:val="8"/>
          </w:tcPr>
          <w:p w14:paraId="1F11D939" w14:textId="77777777" w:rsidR="00870404" w:rsidRPr="00345FE1" w:rsidRDefault="00870404" w:rsidP="00087553">
            <w:pPr>
              <w:jc w:val="both"/>
            </w:pPr>
            <w:r w:rsidRPr="00345FE1">
              <w:t xml:space="preserve">Petr </w:t>
            </w:r>
            <w:bookmarkStart w:id="286" w:name="CI_Dolezel"/>
            <w:r w:rsidRPr="00345FE1">
              <w:t>Doležel</w:t>
            </w:r>
            <w:bookmarkEnd w:id="286"/>
          </w:p>
        </w:tc>
        <w:tc>
          <w:tcPr>
            <w:tcW w:w="709" w:type="dxa"/>
            <w:shd w:val="clear" w:color="auto" w:fill="F7CAAC"/>
          </w:tcPr>
          <w:p w14:paraId="0AC72877" w14:textId="77777777" w:rsidR="00870404" w:rsidRPr="00345FE1" w:rsidRDefault="00870404" w:rsidP="00087553">
            <w:pPr>
              <w:jc w:val="both"/>
              <w:rPr>
                <w:b/>
              </w:rPr>
            </w:pPr>
            <w:r w:rsidRPr="00345FE1">
              <w:rPr>
                <w:b/>
              </w:rPr>
              <w:t>Tituly</w:t>
            </w:r>
          </w:p>
        </w:tc>
        <w:tc>
          <w:tcPr>
            <w:tcW w:w="2096" w:type="dxa"/>
            <w:gridSpan w:val="5"/>
          </w:tcPr>
          <w:p w14:paraId="15681F05" w14:textId="77777777" w:rsidR="00870404" w:rsidRPr="00345FE1" w:rsidRDefault="00870404" w:rsidP="00087553">
            <w:pPr>
              <w:jc w:val="both"/>
            </w:pPr>
            <w:r w:rsidRPr="00345FE1">
              <w:t>prof. Ing., Ph.D.</w:t>
            </w:r>
          </w:p>
        </w:tc>
      </w:tr>
      <w:tr w:rsidR="00870404" w:rsidRPr="00345FE1" w14:paraId="79F55C3F" w14:textId="77777777" w:rsidTr="00087553">
        <w:tc>
          <w:tcPr>
            <w:tcW w:w="2518" w:type="dxa"/>
            <w:shd w:val="clear" w:color="auto" w:fill="F7CAAC"/>
          </w:tcPr>
          <w:p w14:paraId="3F734D1B" w14:textId="77777777" w:rsidR="00870404" w:rsidRPr="00345FE1" w:rsidRDefault="00870404" w:rsidP="00087553">
            <w:pPr>
              <w:jc w:val="both"/>
              <w:rPr>
                <w:b/>
              </w:rPr>
            </w:pPr>
            <w:r w:rsidRPr="00345FE1">
              <w:rPr>
                <w:b/>
              </w:rPr>
              <w:t>Rok narození</w:t>
            </w:r>
          </w:p>
        </w:tc>
        <w:tc>
          <w:tcPr>
            <w:tcW w:w="829" w:type="dxa"/>
            <w:gridSpan w:val="2"/>
          </w:tcPr>
          <w:p w14:paraId="4561CDDD" w14:textId="77777777" w:rsidR="00870404" w:rsidRPr="00345FE1" w:rsidRDefault="00870404" w:rsidP="00087553">
            <w:pPr>
              <w:jc w:val="both"/>
            </w:pPr>
            <w:r w:rsidRPr="00345FE1">
              <w:t>1983</w:t>
            </w:r>
          </w:p>
        </w:tc>
        <w:tc>
          <w:tcPr>
            <w:tcW w:w="1721" w:type="dxa"/>
            <w:shd w:val="clear" w:color="auto" w:fill="F7CAAC"/>
          </w:tcPr>
          <w:p w14:paraId="542374F2" w14:textId="77777777" w:rsidR="00870404" w:rsidRPr="00345FE1" w:rsidRDefault="00870404" w:rsidP="00087553">
            <w:pPr>
              <w:jc w:val="both"/>
              <w:rPr>
                <w:b/>
              </w:rPr>
            </w:pPr>
            <w:r w:rsidRPr="00345FE1">
              <w:rPr>
                <w:b/>
              </w:rPr>
              <w:t>typ vztahu k VŠ</w:t>
            </w:r>
          </w:p>
        </w:tc>
        <w:tc>
          <w:tcPr>
            <w:tcW w:w="992" w:type="dxa"/>
            <w:gridSpan w:val="4"/>
          </w:tcPr>
          <w:p w14:paraId="6F4A43B3" w14:textId="77777777" w:rsidR="00870404" w:rsidRPr="00345FE1" w:rsidRDefault="00870404" w:rsidP="00087553">
            <w:pPr>
              <w:jc w:val="both"/>
            </w:pPr>
            <w:r w:rsidRPr="00345FE1">
              <w:t>-</w:t>
            </w:r>
          </w:p>
        </w:tc>
        <w:tc>
          <w:tcPr>
            <w:tcW w:w="994" w:type="dxa"/>
            <w:shd w:val="clear" w:color="auto" w:fill="F7CAAC"/>
          </w:tcPr>
          <w:p w14:paraId="0F14176D" w14:textId="77777777" w:rsidR="00870404" w:rsidRPr="00345FE1" w:rsidRDefault="00870404" w:rsidP="00087553">
            <w:pPr>
              <w:jc w:val="both"/>
              <w:rPr>
                <w:b/>
              </w:rPr>
            </w:pPr>
            <w:r w:rsidRPr="00345FE1">
              <w:rPr>
                <w:b/>
              </w:rPr>
              <w:t>rozsah</w:t>
            </w:r>
          </w:p>
        </w:tc>
        <w:tc>
          <w:tcPr>
            <w:tcW w:w="709" w:type="dxa"/>
          </w:tcPr>
          <w:p w14:paraId="10D36B92" w14:textId="77777777" w:rsidR="00870404" w:rsidRPr="00345FE1" w:rsidRDefault="00870404" w:rsidP="00087553">
            <w:pPr>
              <w:jc w:val="both"/>
            </w:pPr>
            <w:r w:rsidRPr="00345FE1">
              <w:t>-</w:t>
            </w:r>
          </w:p>
        </w:tc>
        <w:tc>
          <w:tcPr>
            <w:tcW w:w="709" w:type="dxa"/>
            <w:gridSpan w:val="3"/>
            <w:shd w:val="clear" w:color="auto" w:fill="F7CAAC"/>
          </w:tcPr>
          <w:p w14:paraId="19D271A5" w14:textId="77777777" w:rsidR="00870404" w:rsidRPr="00345FE1" w:rsidRDefault="00870404" w:rsidP="00087553">
            <w:pPr>
              <w:jc w:val="both"/>
              <w:rPr>
                <w:b/>
              </w:rPr>
            </w:pPr>
            <w:r w:rsidRPr="00345FE1">
              <w:rPr>
                <w:b/>
              </w:rPr>
              <w:t>do kdy</w:t>
            </w:r>
          </w:p>
        </w:tc>
        <w:tc>
          <w:tcPr>
            <w:tcW w:w="1387" w:type="dxa"/>
            <w:gridSpan w:val="2"/>
          </w:tcPr>
          <w:p w14:paraId="395E83DC" w14:textId="77777777" w:rsidR="00870404" w:rsidRPr="00345FE1" w:rsidRDefault="00870404" w:rsidP="00087553">
            <w:pPr>
              <w:jc w:val="both"/>
            </w:pPr>
            <w:r w:rsidRPr="00345FE1">
              <w:t>-</w:t>
            </w:r>
          </w:p>
        </w:tc>
      </w:tr>
      <w:tr w:rsidR="00870404" w:rsidRPr="00345FE1" w14:paraId="0412673B" w14:textId="77777777" w:rsidTr="00087553">
        <w:tc>
          <w:tcPr>
            <w:tcW w:w="5068" w:type="dxa"/>
            <w:gridSpan w:val="4"/>
            <w:shd w:val="clear" w:color="auto" w:fill="F7CAAC"/>
          </w:tcPr>
          <w:p w14:paraId="54E0C81C"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E69B150" w14:textId="77777777" w:rsidR="00870404" w:rsidRPr="00345FE1" w:rsidRDefault="00870404" w:rsidP="00087553">
            <w:pPr>
              <w:jc w:val="both"/>
            </w:pPr>
            <w:r w:rsidRPr="00345FE1">
              <w:t>-</w:t>
            </w:r>
          </w:p>
        </w:tc>
        <w:tc>
          <w:tcPr>
            <w:tcW w:w="994" w:type="dxa"/>
            <w:shd w:val="clear" w:color="auto" w:fill="F7CAAC"/>
          </w:tcPr>
          <w:p w14:paraId="47C42D6B" w14:textId="77777777" w:rsidR="00870404" w:rsidRPr="00345FE1" w:rsidRDefault="00870404" w:rsidP="00087553">
            <w:pPr>
              <w:jc w:val="both"/>
              <w:rPr>
                <w:b/>
              </w:rPr>
            </w:pPr>
            <w:r w:rsidRPr="00345FE1">
              <w:rPr>
                <w:b/>
              </w:rPr>
              <w:t>rozsah</w:t>
            </w:r>
          </w:p>
        </w:tc>
        <w:tc>
          <w:tcPr>
            <w:tcW w:w="709" w:type="dxa"/>
          </w:tcPr>
          <w:p w14:paraId="4C0F362A" w14:textId="77777777" w:rsidR="00870404" w:rsidRPr="00345FE1" w:rsidRDefault="00870404" w:rsidP="00087553">
            <w:pPr>
              <w:jc w:val="both"/>
            </w:pPr>
            <w:r w:rsidRPr="00345FE1">
              <w:t>-</w:t>
            </w:r>
          </w:p>
        </w:tc>
        <w:tc>
          <w:tcPr>
            <w:tcW w:w="709" w:type="dxa"/>
            <w:gridSpan w:val="3"/>
            <w:shd w:val="clear" w:color="auto" w:fill="F7CAAC"/>
          </w:tcPr>
          <w:p w14:paraId="7E9DD05B" w14:textId="77777777" w:rsidR="00870404" w:rsidRPr="00345FE1" w:rsidRDefault="00870404" w:rsidP="00087553">
            <w:pPr>
              <w:jc w:val="both"/>
              <w:rPr>
                <w:b/>
              </w:rPr>
            </w:pPr>
            <w:r w:rsidRPr="00345FE1">
              <w:rPr>
                <w:b/>
              </w:rPr>
              <w:t>do kdy</w:t>
            </w:r>
          </w:p>
        </w:tc>
        <w:tc>
          <w:tcPr>
            <w:tcW w:w="1387" w:type="dxa"/>
            <w:gridSpan w:val="2"/>
          </w:tcPr>
          <w:p w14:paraId="074F30DE" w14:textId="77777777" w:rsidR="00870404" w:rsidRPr="00345FE1" w:rsidRDefault="00870404" w:rsidP="00087553">
            <w:pPr>
              <w:jc w:val="both"/>
            </w:pPr>
            <w:r w:rsidRPr="00345FE1">
              <w:t>-</w:t>
            </w:r>
          </w:p>
        </w:tc>
      </w:tr>
      <w:tr w:rsidR="00870404" w:rsidRPr="00345FE1" w14:paraId="1FB61866" w14:textId="77777777" w:rsidTr="00087553">
        <w:tc>
          <w:tcPr>
            <w:tcW w:w="6060" w:type="dxa"/>
            <w:gridSpan w:val="8"/>
            <w:shd w:val="clear" w:color="auto" w:fill="F7CAAC"/>
          </w:tcPr>
          <w:p w14:paraId="510EE6D9"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3BAF75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6AE81CA" w14:textId="77777777" w:rsidR="00870404" w:rsidRPr="00345FE1" w:rsidRDefault="00870404" w:rsidP="00087553">
            <w:pPr>
              <w:jc w:val="both"/>
              <w:rPr>
                <w:b/>
              </w:rPr>
            </w:pPr>
            <w:r w:rsidRPr="00345FE1">
              <w:rPr>
                <w:b/>
              </w:rPr>
              <w:t>rozsah</w:t>
            </w:r>
          </w:p>
        </w:tc>
      </w:tr>
      <w:tr w:rsidR="00870404" w:rsidRPr="00345FE1" w14:paraId="778ACB2D" w14:textId="77777777" w:rsidTr="00087553">
        <w:tc>
          <w:tcPr>
            <w:tcW w:w="6060" w:type="dxa"/>
            <w:gridSpan w:val="8"/>
          </w:tcPr>
          <w:p w14:paraId="27D2B7D4" w14:textId="77777777" w:rsidR="00870404" w:rsidRPr="00345FE1" w:rsidRDefault="00870404" w:rsidP="00087553">
            <w:pPr>
              <w:jc w:val="both"/>
            </w:pPr>
            <w:r w:rsidRPr="00345FE1">
              <w:t>Univerzita Pardubice, Fakulta elektrotechniky a informatiky</w:t>
            </w:r>
          </w:p>
        </w:tc>
        <w:tc>
          <w:tcPr>
            <w:tcW w:w="1703" w:type="dxa"/>
            <w:gridSpan w:val="2"/>
          </w:tcPr>
          <w:p w14:paraId="59E31163" w14:textId="77777777" w:rsidR="00870404" w:rsidRPr="00345FE1" w:rsidRDefault="00870404" w:rsidP="00087553">
            <w:pPr>
              <w:jc w:val="both"/>
            </w:pPr>
            <w:r w:rsidRPr="00345FE1">
              <w:t>pp.</w:t>
            </w:r>
          </w:p>
        </w:tc>
        <w:tc>
          <w:tcPr>
            <w:tcW w:w="2096" w:type="dxa"/>
            <w:gridSpan w:val="5"/>
          </w:tcPr>
          <w:p w14:paraId="771EE6D7" w14:textId="77777777" w:rsidR="00870404" w:rsidRPr="00345FE1" w:rsidRDefault="00870404" w:rsidP="00087553">
            <w:pPr>
              <w:jc w:val="both"/>
            </w:pPr>
            <w:r w:rsidRPr="00345FE1">
              <w:t>40</w:t>
            </w:r>
          </w:p>
        </w:tc>
      </w:tr>
      <w:tr w:rsidR="00870404" w:rsidRPr="00345FE1" w14:paraId="04E71713" w14:textId="77777777" w:rsidTr="00087553">
        <w:tc>
          <w:tcPr>
            <w:tcW w:w="6060" w:type="dxa"/>
            <w:gridSpan w:val="8"/>
          </w:tcPr>
          <w:p w14:paraId="22A16DF8" w14:textId="77777777" w:rsidR="00870404" w:rsidRPr="00345FE1" w:rsidRDefault="00870404" w:rsidP="00087553">
            <w:pPr>
              <w:jc w:val="both"/>
            </w:pPr>
          </w:p>
        </w:tc>
        <w:tc>
          <w:tcPr>
            <w:tcW w:w="1703" w:type="dxa"/>
            <w:gridSpan w:val="2"/>
          </w:tcPr>
          <w:p w14:paraId="260476DF" w14:textId="77777777" w:rsidR="00870404" w:rsidRPr="00345FE1" w:rsidRDefault="00870404" w:rsidP="00087553">
            <w:pPr>
              <w:jc w:val="both"/>
            </w:pPr>
          </w:p>
        </w:tc>
        <w:tc>
          <w:tcPr>
            <w:tcW w:w="2096" w:type="dxa"/>
            <w:gridSpan w:val="5"/>
          </w:tcPr>
          <w:p w14:paraId="14511032" w14:textId="77777777" w:rsidR="00870404" w:rsidRPr="00345FE1" w:rsidRDefault="00870404" w:rsidP="00087553">
            <w:pPr>
              <w:jc w:val="both"/>
            </w:pPr>
          </w:p>
        </w:tc>
      </w:tr>
      <w:tr w:rsidR="00870404" w:rsidRPr="00345FE1" w14:paraId="5B71375E" w14:textId="77777777" w:rsidTr="00087553">
        <w:tc>
          <w:tcPr>
            <w:tcW w:w="9859" w:type="dxa"/>
            <w:gridSpan w:val="15"/>
            <w:shd w:val="clear" w:color="auto" w:fill="F7CAAC"/>
          </w:tcPr>
          <w:p w14:paraId="306CDD44"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023A913" w14:textId="77777777" w:rsidTr="00087553">
        <w:trPr>
          <w:trHeight w:val="558"/>
        </w:trPr>
        <w:tc>
          <w:tcPr>
            <w:tcW w:w="9859" w:type="dxa"/>
            <w:gridSpan w:val="15"/>
            <w:tcBorders>
              <w:top w:val="nil"/>
            </w:tcBorders>
          </w:tcPr>
          <w:p w14:paraId="2165FDCC" w14:textId="77777777" w:rsidR="00870404" w:rsidRPr="00345FE1" w:rsidRDefault="00870404" w:rsidP="00087553">
            <w:pPr>
              <w:rPr>
                <w:b/>
              </w:rPr>
            </w:pPr>
            <w:r w:rsidRPr="00345FE1">
              <w:rPr>
                <w:b/>
              </w:rPr>
              <w:t>Zapojení do uskutečňování studijního programu:</w:t>
            </w:r>
          </w:p>
          <w:p w14:paraId="60C63D1F" w14:textId="77777777" w:rsidR="00870404" w:rsidRPr="00345FE1" w:rsidRDefault="00870404" w:rsidP="00C31356">
            <w:pPr>
              <w:pStyle w:val="Odstavecseseznamem"/>
              <w:numPr>
                <w:ilvl w:val="0"/>
                <w:numId w:val="4"/>
              </w:numPr>
              <w:suppressAutoHyphens w:val="0"/>
              <w:jc w:val="both"/>
            </w:pPr>
            <w:r w:rsidRPr="00345FE1">
              <w:t>člen Oborové rady DSP</w:t>
            </w:r>
          </w:p>
        </w:tc>
      </w:tr>
      <w:tr w:rsidR="00870404" w:rsidRPr="00345FE1" w14:paraId="7BE81BDD" w14:textId="77777777" w:rsidTr="00087553">
        <w:trPr>
          <w:trHeight w:val="340"/>
        </w:trPr>
        <w:tc>
          <w:tcPr>
            <w:tcW w:w="9859" w:type="dxa"/>
            <w:gridSpan w:val="15"/>
            <w:tcBorders>
              <w:top w:val="nil"/>
            </w:tcBorders>
            <w:shd w:val="clear" w:color="auto" w:fill="FBD4B4"/>
          </w:tcPr>
          <w:p w14:paraId="631A1D6F"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4AFEF85" w14:textId="77777777" w:rsidTr="00087553">
        <w:trPr>
          <w:trHeight w:val="340"/>
        </w:trPr>
        <w:tc>
          <w:tcPr>
            <w:tcW w:w="2802" w:type="dxa"/>
            <w:gridSpan w:val="2"/>
            <w:tcBorders>
              <w:top w:val="nil"/>
            </w:tcBorders>
          </w:tcPr>
          <w:p w14:paraId="1281E6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1C7DF1C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6B1F2BB" w14:textId="77777777" w:rsidR="00870404" w:rsidRPr="00345FE1" w:rsidRDefault="00870404" w:rsidP="00087553">
            <w:pPr>
              <w:jc w:val="both"/>
              <w:rPr>
                <w:b/>
              </w:rPr>
            </w:pPr>
            <w:r w:rsidRPr="00345FE1">
              <w:rPr>
                <w:b/>
              </w:rPr>
              <w:t>Sem.</w:t>
            </w:r>
          </w:p>
        </w:tc>
        <w:tc>
          <w:tcPr>
            <w:tcW w:w="2109" w:type="dxa"/>
            <w:gridSpan w:val="5"/>
            <w:tcBorders>
              <w:top w:val="nil"/>
            </w:tcBorders>
          </w:tcPr>
          <w:p w14:paraId="13B9BEB0"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D515BE"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242DFDF" w14:textId="77777777" w:rsidTr="00087553">
        <w:trPr>
          <w:trHeight w:val="285"/>
        </w:trPr>
        <w:tc>
          <w:tcPr>
            <w:tcW w:w="2802" w:type="dxa"/>
            <w:gridSpan w:val="2"/>
            <w:tcBorders>
              <w:top w:val="nil"/>
            </w:tcBorders>
          </w:tcPr>
          <w:p w14:paraId="0C847E76" w14:textId="77777777" w:rsidR="00870404" w:rsidRPr="00345FE1" w:rsidRDefault="00870404" w:rsidP="00087553">
            <w:pPr>
              <w:jc w:val="both"/>
              <w:rPr>
                <w:color w:val="FF0000"/>
              </w:rPr>
            </w:pPr>
          </w:p>
        </w:tc>
        <w:tc>
          <w:tcPr>
            <w:tcW w:w="2409" w:type="dxa"/>
            <w:gridSpan w:val="3"/>
            <w:tcBorders>
              <w:top w:val="nil"/>
            </w:tcBorders>
          </w:tcPr>
          <w:p w14:paraId="51F430BC" w14:textId="77777777" w:rsidR="00870404" w:rsidRPr="00345FE1" w:rsidRDefault="00870404" w:rsidP="00087553">
            <w:pPr>
              <w:jc w:val="both"/>
              <w:rPr>
                <w:color w:val="FF0000"/>
              </w:rPr>
            </w:pPr>
          </w:p>
        </w:tc>
        <w:tc>
          <w:tcPr>
            <w:tcW w:w="567" w:type="dxa"/>
            <w:gridSpan w:val="2"/>
            <w:tcBorders>
              <w:top w:val="nil"/>
            </w:tcBorders>
          </w:tcPr>
          <w:p w14:paraId="1FFE7B29" w14:textId="77777777" w:rsidR="00870404" w:rsidRPr="00345FE1" w:rsidRDefault="00870404" w:rsidP="00087553">
            <w:pPr>
              <w:jc w:val="both"/>
              <w:rPr>
                <w:color w:val="FF0000"/>
              </w:rPr>
            </w:pPr>
          </w:p>
        </w:tc>
        <w:tc>
          <w:tcPr>
            <w:tcW w:w="2109" w:type="dxa"/>
            <w:gridSpan w:val="5"/>
            <w:tcBorders>
              <w:top w:val="nil"/>
            </w:tcBorders>
          </w:tcPr>
          <w:p w14:paraId="00C785BA" w14:textId="77777777" w:rsidR="00870404" w:rsidRPr="00345FE1" w:rsidRDefault="00870404" w:rsidP="00087553">
            <w:pPr>
              <w:jc w:val="both"/>
              <w:rPr>
                <w:color w:val="FF0000"/>
              </w:rPr>
            </w:pPr>
          </w:p>
        </w:tc>
        <w:tc>
          <w:tcPr>
            <w:tcW w:w="1972" w:type="dxa"/>
            <w:gridSpan w:val="3"/>
            <w:tcBorders>
              <w:top w:val="nil"/>
            </w:tcBorders>
          </w:tcPr>
          <w:p w14:paraId="0161DC08" w14:textId="77777777" w:rsidR="00870404" w:rsidRPr="00345FE1" w:rsidRDefault="00870404" w:rsidP="00087553">
            <w:pPr>
              <w:jc w:val="both"/>
              <w:rPr>
                <w:color w:val="FF0000"/>
              </w:rPr>
            </w:pPr>
          </w:p>
        </w:tc>
      </w:tr>
      <w:tr w:rsidR="00870404" w:rsidRPr="00345FE1" w14:paraId="7DF7AF48" w14:textId="77777777" w:rsidTr="00087553">
        <w:tc>
          <w:tcPr>
            <w:tcW w:w="9859" w:type="dxa"/>
            <w:gridSpan w:val="15"/>
            <w:shd w:val="clear" w:color="auto" w:fill="F7CAAC"/>
          </w:tcPr>
          <w:p w14:paraId="7A933F7E" w14:textId="77777777" w:rsidR="00870404" w:rsidRPr="00345FE1" w:rsidRDefault="00870404" w:rsidP="00087553">
            <w:pPr>
              <w:jc w:val="both"/>
            </w:pPr>
            <w:r w:rsidRPr="00345FE1">
              <w:rPr>
                <w:b/>
              </w:rPr>
              <w:t xml:space="preserve">Údaje o vzdělání na VŠ </w:t>
            </w:r>
          </w:p>
        </w:tc>
      </w:tr>
      <w:tr w:rsidR="00870404" w:rsidRPr="00345FE1" w14:paraId="2C4EC699" w14:textId="77777777" w:rsidTr="00087553">
        <w:trPr>
          <w:trHeight w:val="473"/>
        </w:trPr>
        <w:tc>
          <w:tcPr>
            <w:tcW w:w="9859" w:type="dxa"/>
            <w:gridSpan w:val="15"/>
          </w:tcPr>
          <w:p w14:paraId="220C51F9" w14:textId="77777777" w:rsidR="00870404" w:rsidRPr="00345FE1" w:rsidRDefault="00870404" w:rsidP="00087553">
            <w:pPr>
              <w:pStyle w:val="Zkladntext"/>
              <w:tabs>
                <w:tab w:val="left" w:pos="956"/>
              </w:tabs>
              <w:ind w:left="956" w:hanging="956"/>
              <w:rPr>
                <w:sz w:val="20"/>
              </w:rPr>
            </w:pPr>
            <w:r w:rsidRPr="00345FE1">
              <w:rPr>
                <w:sz w:val="20"/>
              </w:rPr>
              <w:t>2003</w:t>
            </w:r>
            <w:r>
              <w:rPr>
                <w:sz w:val="20"/>
              </w:rPr>
              <w:t>-</w:t>
            </w:r>
            <w:r w:rsidRPr="00345FE1">
              <w:rPr>
                <w:sz w:val="20"/>
              </w:rPr>
              <w:t>2008</w:t>
            </w:r>
            <w:r w:rsidRPr="00345FE1">
              <w:rPr>
                <w:sz w:val="20"/>
              </w:rPr>
              <w:tab/>
              <w:t xml:space="preserve">Univerzita Pardubice, Fakulta chemicko-technologická, obor „Řízení technologických procesů“, (Ing.) </w:t>
            </w:r>
          </w:p>
          <w:p w14:paraId="4DB177D3" w14:textId="77777777" w:rsidR="00870404" w:rsidRPr="00345FE1" w:rsidRDefault="00870404" w:rsidP="00087553">
            <w:pPr>
              <w:pStyle w:val="Zkladntext"/>
              <w:tabs>
                <w:tab w:val="left" w:pos="956"/>
              </w:tabs>
              <w:ind w:left="1247" w:hanging="1247"/>
            </w:pPr>
            <w:r w:rsidRPr="00345FE1">
              <w:rPr>
                <w:sz w:val="20"/>
              </w:rPr>
              <w:t>2008</w:t>
            </w:r>
            <w:r>
              <w:rPr>
                <w:sz w:val="20"/>
              </w:rPr>
              <w:t>-</w:t>
            </w:r>
            <w:r w:rsidRPr="00345FE1">
              <w:rPr>
                <w:sz w:val="20"/>
              </w:rPr>
              <w:t>2011</w:t>
            </w:r>
            <w:r>
              <w:rPr>
                <w:sz w:val="20"/>
              </w:rPr>
              <w:tab/>
            </w:r>
            <w:r w:rsidRPr="00345FE1">
              <w:rPr>
                <w:sz w:val="20"/>
              </w:rPr>
              <w:t xml:space="preserve">Univerzita Pardubice, Fakulta chemicko-technologická, obor „Informační, komunikační a řídicí technologie“, (Ph.D.) </w:t>
            </w:r>
          </w:p>
        </w:tc>
      </w:tr>
      <w:tr w:rsidR="00870404" w:rsidRPr="00345FE1" w14:paraId="7348FAEB" w14:textId="77777777" w:rsidTr="00087553">
        <w:tc>
          <w:tcPr>
            <w:tcW w:w="9859" w:type="dxa"/>
            <w:gridSpan w:val="15"/>
            <w:shd w:val="clear" w:color="auto" w:fill="F7CAAC"/>
          </w:tcPr>
          <w:p w14:paraId="6525B977" w14:textId="77777777" w:rsidR="00870404" w:rsidRPr="00345FE1" w:rsidRDefault="00870404" w:rsidP="00087553">
            <w:pPr>
              <w:jc w:val="both"/>
              <w:rPr>
                <w:b/>
              </w:rPr>
            </w:pPr>
            <w:r w:rsidRPr="00345FE1">
              <w:rPr>
                <w:b/>
              </w:rPr>
              <w:t>Údaje o odborném působení od absolvování VŠ</w:t>
            </w:r>
          </w:p>
        </w:tc>
      </w:tr>
      <w:tr w:rsidR="00870404" w:rsidRPr="00345FE1" w14:paraId="6958CC1B" w14:textId="77777777" w:rsidTr="00087553">
        <w:trPr>
          <w:trHeight w:val="1090"/>
        </w:trPr>
        <w:tc>
          <w:tcPr>
            <w:tcW w:w="9859" w:type="dxa"/>
            <w:gridSpan w:val="15"/>
          </w:tcPr>
          <w:p w14:paraId="51CF10C4" w14:textId="77777777" w:rsidR="00870404" w:rsidRPr="00345FE1" w:rsidRDefault="00870404" w:rsidP="00087553">
            <w:pPr>
              <w:pStyle w:val="Zkladntext"/>
              <w:ind w:left="956" w:hanging="956"/>
              <w:rPr>
                <w:sz w:val="20"/>
              </w:rPr>
            </w:pPr>
            <w:r w:rsidRPr="00345FE1">
              <w:rPr>
                <w:sz w:val="20"/>
              </w:rPr>
              <w:t>2009</w:t>
            </w:r>
            <w:r>
              <w:rPr>
                <w:sz w:val="20"/>
              </w:rPr>
              <w:t>-</w:t>
            </w:r>
            <w:r w:rsidRPr="00345FE1">
              <w:rPr>
                <w:sz w:val="20"/>
              </w:rPr>
              <w:t>2011</w:t>
            </w:r>
            <w:r w:rsidRPr="00345FE1">
              <w:rPr>
                <w:sz w:val="20"/>
              </w:rPr>
              <w:tab/>
              <w:t xml:space="preserve">Univerzita Pardubice, Fakulta elektrotechniky a informatiky, asistent </w:t>
            </w:r>
          </w:p>
          <w:p w14:paraId="0FC311BD" w14:textId="77777777" w:rsidR="00870404" w:rsidRPr="00345FE1" w:rsidRDefault="00870404" w:rsidP="00087553">
            <w:pPr>
              <w:pStyle w:val="Zkladntext"/>
              <w:ind w:left="956" w:hanging="956"/>
              <w:rPr>
                <w:sz w:val="20"/>
              </w:rPr>
            </w:pPr>
            <w:r w:rsidRPr="00345FE1">
              <w:rPr>
                <w:sz w:val="20"/>
              </w:rPr>
              <w:t>2011</w:t>
            </w:r>
            <w:r>
              <w:rPr>
                <w:sz w:val="20"/>
              </w:rPr>
              <w:t>-</w:t>
            </w:r>
            <w:r w:rsidRPr="00345FE1">
              <w:rPr>
                <w:sz w:val="20"/>
              </w:rPr>
              <w:t>2017</w:t>
            </w:r>
            <w:r w:rsidRPr="00345FE1">
              <w:rPr>
                <w:sz w:val="20"/>
              </w:rPr>
              <w:tab/>
              <w:t xml:space="preserve">Univerzita Pardubice, Fakulta elektrotechniky a informatiky, odborný asistent </w:t>
            </w:r>
          </w:p>
          <w:p w14:paraId="498C2DAA" w14:textId="77777777" w:rsidR="00870404" w:rsidRPr="00345FE1" w:rsidRDefault="00870404" w:rsidP="00087553">
            <w:pPr>
              <w:pStyle w:val="Zkladntext"/>
              <w:ind w:left="956" w:hanging="956"/>
              <w:rPr>
                <w:sz w:val="20"/>
              </w:rPr>
            </w:pPr>
            <w:r w:rsidRPr="00345FE1">
              <w:rPr>
                <w:sz w:val="20"/>
              </w:rPr>
              <w:t>2017</w:t>
            </w:r>
            <w:r>
              <w:rPr>
                <w:sz w:val="20"/>
              </w:rPr>
              <w:t>-</w:t>
            </w:r>
            <w:r w:rsidRPr="00345FE1">
              <w:rPr>
                <w:sz w:val="20"/>
              </w:rPr>
              <w:t>2024</w:t>
            </w:r>
            <w:r w:rsidRPr="00345FE1">
              <w:rPr>
                <w:sz w:val="20"/>
              </w:rPr>
              <w:tab/>
              <w:t xml:space="preserve">Univerzita Pardubice, Fakulta elektrotechniky a informatiky, docent </w:t>
            </w:r>
          </w:p>
          <w:p w14:paraId="21C0C0D4" w14:textId="77777777" w:rsidR="00870404" w:rsidRPr="00345FE1" w:rsidRDefault="00870404" w:rsidP="00087553">
            <w:pPr>
              <w:pStyle w:val="Zkladntext"/>
              <w:ind w:left="956" w:hanging="956"/>
              <w:rPr>
                <w:sz w:val="20"/>
              </w:rPr>
            </w:pPr>
            <w:r w:rsidRPr="00345FE1">
              <w:rPr>
                <w:sz w:val="20"/>
              </w:rPr>
              <w:t>2017</w:t>
            </w:r>
            <w:r>
              <w:rPr>
                <w:sz w:val="20"/>
              </w:rPr>
              <w:t>-</w:t>
            </w:r>
            <w:r w:rsidRPr="00345FE1">
              <w:rPr>
                <w:sz w:val="20"/>
              </w:rPr>
              <w:t>2022</w:t>
            </w:r>
            <w:r w:rsidRPr="00345FE1">
              <w:rPr>
                <w:sz w:val="20"/>
              </w:rPr>
              <w:tab/>
              <w:t xml:space="preserve">Univerzita Pardubice, Fakulta elektrotechniky a informatiky, proděkan pro vědu a tvůrčí činnost </w:t>
            </w:r>
          </w:p>
          <w:p w14:paraId="7AB25855" w14:textId="77777777" w:rsidR="00870404" w:rsidRPr="00345FE1" w:rsidRDefault="00870404" w:rsidP="00087553">
            <w:pPr>
              <w:pStyle w:val="Zkladntext"/>
              <w:ind w:left="956" w:hanging="956"/>
              <w:rPr>
                <w:sz w:val="20"/>
              </w:rPr>
            </w:pPr>
            <w:r w:rsidRPr="00345FE1">
              <w:rPr>
                <w:sz w:val="20"/>
              </w:rPr>
              <w:t>2022</w:t>
            </w:r>
            <w:r>
              <w:rPr>
                <w:sz w:val="20"/>
              </w:rPr>
              <w:t>-</w:t>
            </w:r>
            <w:r w:rsidRPr="00345FE1">
              <w:rPr>
                <w:sz w:val="20"/>
              </w:rPr>
              <w:t>2024</w:t>
            </w:r>
            <w:r w:rsidRPr="00345FE1">
              <w:rPr>
                <w:sz w:val="20"/>
              </w:rPr>
              <w:tab/>
              <w:t xml:space="preserve">Univerzita Pardubice, prorektor pro vědu a tvůrčí činnost </w:t>
            </w:r>
          </w:p>
          <w:p w14:paraId="26F3B47C" w14:textId="77777777" w:rsidR="00870404" w:rsidRPr="00345FE1" w:rsidRDefault="00870404" w:rsidP="00087553">
            <w:pPr>
              <w:pStyle w:val="Zkladntext"/>
              <w:ind w:left="956" w:hanging="956"/>
              <w:rPr>
                <w:sz w:val="20"/>
              </w:rPr>
            </w:pPr>
            <w:proofErr w:type="gramStart"/>
            <w:r w:rsidRPr="00345FE1">
              <w:rPr>
                <w:sz w:val="20"/>
              </w:rPr>
              <w:t>2024</w:t>
            </w:r>
            <w:r>
              <w:rPr>
                <w:sz w:val="20"/>
              </w:rPr>
              <w:t>-</w:t>
            </w:r>
            <w:r w:rsidRPr="00345FE1">
              <w:rPr>
                <w:sz w:val="20"/>
              </w:rPr>
              <w:t>dosud</w:t>
            </w:r>
            <w:proofErr w:type="gramEnd"/>
            <w:r w:rsidRPr="00345FE1">
              <w:rPr>
                <w:sz w:val="20"/>
              </w:rPr>
              <w:tab/>
              <w:t xml:space="preserve">Univerzita Pardubice, Fakulta elektrotechniky a informatiky, profesor </w:t>
            </w:r>
          </w:p>
          <w:p w14:paraId="6E5FB968" w14:textId="77777777" w:rsidR="00870404" w:rsidRPr="00345FE1" w:rsidRDefault="00870404" w:rsidP="00087553">
            <w:pPr>
              <w:pStyle w:val="Zkladntext"/>
              <w:ind w:left="956" w:hanging="956"/>
            </w:pPr>
            <w:proofErr w:type="gramStart"/>
            <w:r w:rsidRPr="00345FE1">
              <w:rPr>
                <w:sz w:val="20"/>
              </w:rPr>
              <w:t>2024</w:t>
            </w:r>
            <w:r>
              <w:rPr>
                <w:sz w:val="20"/>
              </w:rPr>
              <w:t>-</w:t>
            </w:r>
            <w:r w:rsidRPr="00345FE1">
              <w:rPr>
                <w:sz w:val="20"/>
              </w:rPr>
              <w:t>dosud</w:t>
            </w:r>
            <w:proofErr w:type="gramEnd"/>
            <w:r w:rsidRPr="00345FE1">
              <w:rPr>
                <w:sz w:val="20"/>
              </w:rPr>
              <w:tab/>
              <w:t>Univerzita Pardubice, Fakulta elektrotechniky a informatiky, děkan</w:t>
            </w:r>
          </w:p>
        </w:tc>
      </w:tr>
      <w:tr w:rsidR="00870404" w:rsidRPr="00345FE1" w14:paraId="6E91ECD5" w14:textId="77777777" w:rsidTr="00087553">
        <w:trPr>
          <w:trHeight w:val="250"/>
        </w:trPr>
        <w:tc>
          <w:tcPr>
            <w:tcW w:w="9859" w:type="dxa"/>
            <w:gridSpan w:val="15"/>
            <w:shd w:val="clear" w:color="auto" w:fill="F7CAAC"/>
          </w:tcPr>
          <w:p w14:paraId="0E9B156F" w14:textId="77777777" w:rsidR="00870404" w:rsidRPr="00345FE1" w:rsidRDefault="00870404" w:rsidP="00087553">
            <w:pPr>
              <w:jc w:val="both"/>
            </w:pPr>
            <w:r w:rsidRPr="00345FE1">
              <w:rPr>
                <w:b/>
              </w:rPr>
              <w:t>Zkušenosti s vedením kvalifikačních a rigorózních prací</w:t>
            </w:r>
          </w:p>
        </w:tc>
      </w:tr>
      <w:tr w:rsidR="00870404" w:rsidRPr="00345FE1" w14:paraId="582B6A95" w14:textId="77777777" w:rsidTr="00087553">
        <w:trPr>
          <w:trHeight w:val="562"/>
        </w:trPr>
        <w:tc>
          <w:tcPr>
            <w:tcW w:w="9859" w:type="dxa"/>
            <w:gridSpan w:val="15"/>
          </w:tcPr>
          <w:p w14:paraId="6F379958" w14:textId="77777777" w:rsidR="00870404" w:rsidRPr="00345FE1" w:rsidRDefault="00870404" w:rsidP="00087553">
            <w:r w:rsidRPr="00345FE1">
              <w:t xml:space="preserve">Od roku 2014 vedoucí úspěšně obhájených 18 bakalářských a 15 diplomových prací. </w:t>
            </w:r>
          </w:p>
          <w:p w14:paraId="4302A973" w14:textId="77777777" w:rsidR="00870404" w:rsidRPr="00345FE1" w:rsidRDefault="00870404" w:rsidP="00087553">
            <w:pPr>
              <w:jc w:val="both"/>
            </w:pPr>
            <w:r w:rsidRPr="00345FE1">
              <w:t>Školitel 11 studentů doktorského studijního programu, z toho 2 již disertační práci úspěšně obhájili.</w:t>
            </w:r>
          </w:p>
        </w:tc>
      </w:tr>
      <w:tr w:rsidR="00870404" w:rsidRPr="00345FE1" w14:paraId="5B90934C" w14:textId="77777777" w:rsidTr="00087553">
        <w:trPr>
          <w:cantSplit/>
        </w:trPr>
        <w:tc>
          <w:tcPr>
            <w:tcW w:w="3347" w:type="dxa"/>
            <w:gridSpan w:val="3"/>
            <w:tcBorders>
              <w:top w:val="single" w:sz="12" w:space="0" w:color="auto"/>
            </w:tcBorders>
            <w:shd w:val="clear" w:color="auto" w:fill="F7CAAC"/>
          </w:tcPr>
          <w:p w14:paraId="14A4ACC0"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0C83F454"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3D41054B"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0274F2BB" w14:textId="77777777" w:rsidR="00870404" w:rsidRPr="00345FE1" w:rsidRDefault="00870404" w:rsidP="00087553">
            <w:pPr>
              <w:jc w:val="both"/>
              <w:rPr>
                <w:b/>
              </w:rPr>
            </w:pPr>
            <w:r w:rsidRPr="00345FE1">
              <w:rPr>
                <w:b/>
              </w:rPr>
              <w:t>Ohlasy publikací</w:t>
            </w:r>
          </w:p>
        </w:tc>
      </w:tr>
      <w:tr w:rsidR="00870404" w:rsidRPr="00345FE1" w14:paraId="3B7967B8" w14:textId="77777777" w:rsidTr="00087553">
        <w:trPr>
          <w:cantSplit/>
        </w:trPr>
        <w:tc>
          <w:tcPr>
            <w:tcW w:w="3347" w:type="dxa"/>
            <w:gridSpan w:val="3"/>
          </w:tcPr>
          <w:p w14:paraId="546FC09F" w14:textId="77777777" w:rsidR="00870404" w:rsidRPr="00345FE1" w:rsidRDefault="00870404" w:rsidP="00087553">
            <w:pPr>
              <w:jc w:val="both"/>
            </w:pPr>
            <w:r w:rsidRPr="00345FE1">
              <w:t>Řízení strojů a procesů</w:t>
            </w:r>
          </w:p>
        </w:tc>
        <w:tc>
          <w:tcPr>
            <w:tcW w:w="2245" w:type="dxa"/>
            <w:gridSpan w:val="3"/>
          </w:tcPr>
          <w:p w14:paraId="5E3D87D3" w14:textId="77777777" w:rsidR="00870404" w:rsidRPr="00345FE1" w:rsidRDefault="00870404" w:rsidP="00087553">
            <w:pPr>
              <w:jc w:val="both"/>
            </w:pPr>
            <w:r w:rsidRPr="00345FE1">
              <w:t>2017</w:t>
            </w:r>
          </w:p>
        </w:tc>
        <w:tc>
          <w:tcPr>
            <w:tcW w:w="2248" w:type="dxa"/>
            <w:gridSpan w:val="5"/>
            <w:tcBorders>
              <w:right w:val="single" w:sz="12" w:space="0" w:color="auto"/>
            </w:tcBorders>
          </w:tcPr>
          <w:p w14:paraId="7990915A" w14:textId="77777777" w:rsidR="00870404" w:rsidRPr="00345FE1" w:rsidRDefault="00870404" w:rsidP="00087553">
            <w:pPr>
              <w:jc w:val="both"/>
            </w:pPr>
            <w:r w:rsidRPr="00345FE1">
              <w:t>UTB Zlín</w:t>
            </w:r>
          </w:p>
        </w:tc>
        <w:tc>
          <w:tcPr>
            <w:tcW w:w="632" w:type="dxa"/>
            <w:gridSpan w:val="2"/>
            <w:tcBorders>
              <w:left w:val="single" w:sz="12" w:space="0" w:color="auto"/>
            </w:tcBorders>
            <w:shd w:val="clear" w:color="auto" w:fill="F7CAAC"/>
          </w:tcPr>
          <w:p w14:paraId="3A251285"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B4456A7"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7BD1272" w14:textId="77777777" w:rsidR="00870404" w:rsidRPr="00345FE1" w:rsidRDefault="00870404" w:rsidP="00087553">
            <w:pPr>
              <w:jc w:val="both"/>
            </w:pPr>
            <w:r w:rsidRPr="00345FE1">
              <w:rPr>
                <w:b/>
                <w:sz w:val="18"/>
              </w:rPr>
              <w:t>ostatní</w:t>
            </w:r>
          </w:p>
        </w:tc>
      </w:tr>
      <w:tr w:rsidR="00870404" w:rsidRPr="00345FE1" w14:paraId="247E1EBC" w14:textId="77777777" w:rsidTr="00087553">
        <w:trPr>
          <w:cantSplit/>
          <w:trHeight w:val="70"/>
        </w:trPr>
        <w:tc>
          <w:tcPr>
            <w:tcW w:w="3347" w:type="dxa"/>
            <w:gridSpan w:val="3"/>
            <w:shd w:val="clear" w:color="auto" w:fill="F7CAAC"/>
          </w:tcPr>
          <w:p w14:paraId="3B8CE28C"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26DBF37F"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5F19126C"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FE4976B" w14:textId="77777777" w:rsidR="00870404" w:rsidRPr="00345FE1" w:rsidRDefault="00870404" w:rsidP="00087553">
            <w:pPr>
              <w:jc w:val="both"/>
              <w:rPr>
                <w:b/>
              </w:rPr>
            </w:pPr>
            <w:r w:rsidRPr="00345FE1">
              <w:rPr>
                <w:b/>
              </w:rPr>
              <w:t>100</w:t>
            </w:r>
          </w:p>
        </w:tc>
        <w:tc>
          <w:tcPr>
            <w:tcW w:w="693" w:type="dxa"/>
          </w:tcPr>
          <w:p w14:paraId="5F91CA12" w14:textId="77777777" w:rsidR="00870404" w:rsidRPr="00345FE1" w:rsidRDefault="00870404" w:rsidP="00087553">
            <w:pPr>
              <w:jc w:val="both"/>
              <w:rPr>
                <w:b/>
              </w:rPr>
            </w:pPr>
            <w:r w:rsidRPr="00345FE1">
              <w:rPr>
                <w:b/>
              </w:rPr>
              <w:t>154</w:t>
            </w:r>
          </w:p>
        </w:tc>
        <w:tc>
          <w:tcPr>
            <w:tcW w:w="694" w:type="dxa"/>
          </w:tcPr>
          <w:p w14:paraId="77020B72" w14:textId="77777777" w:rsidR="00870404" w:rsidRPr="00345FE1" w:rsidRDefault="00870404" w:rsidP="00087553">
            <w:pPr>
              <w:jc w:val="both"/>
              <w:rPr>
                <w:b/>
              </w:rPr>
            </w:pPr>
          </w:p>
        </w:tc>
      </w:tr>
      <w:tr w:rsidR="00870404" w:rsidRPr="00345FE1" w14:paraId="43B74657" w14:textId="77777777" w:rsidTr="00087553">
        <w:trPr>
          <w:trHeight w:val="205"/>
        </w:trPr>
        <w:tc>
          <w:tcPr>
            <w:tcW w:w="3347" w:type="dxa"/>
            <w:gridSpan w:val="3"/>
          </w:tcPr>
          <w:p w14:paraId="156DD1C4" w14:textId="77777777" w:rsidR="00870404" w:rsidRPr="00345FE1" w:rsidRDefault="00870404" w:rsidP="00087553">
            <w:pPr>
              <w:jc w:val="both"/>
            </w:pPr>
            <w:r w:rsidRPr="00345FE1">
              <w:t>Řízení strojů a procesů</w:t>
            </w:r>
          </w:p>
        </w:tc>
        <w:tc>
          <w:tcPr>
            <w:tcW w:w="2245" w:type="dxa"/>
            <w:gridSpan w:val="3"/>
          </w:tcPr>
          <w:p w14:paraId="3114F9E9"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0CC431D8" w14:textId="77777777" w:rsidR="00870404" w:rsidRPr="00345FE1" w:rsidRDefault="00870404" w:rsidP="00087553">
            <w:pPr>
              <w:jc w:val="both"/>
            </w:pPr>
            <w:r w:rsidRPr="00345FE1">
              <w:t>UTB Zlín</w:t>
            </w:r>
          </w:p>
        </w:tc>
        <w:tc>
          <w:tcPr>
            <w:tcW w:w="1325" w:type="dxa"/>
            <w:gridSpan w:val="3"/>
            <w:tcBorders>
              <w:left w:val="single" w:sz="12" w:space="0" w:color="auto"/>
            </w:tcBorders>
            <w:shd w:val="clear" w:color="auto" w:fill="FBD4B4"/>
            <w:vAlign w:val="center"/>
          </w:tcPr>
          <w:p w14:paraId="5DB8E8E9"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9CC0A63" w14:textId="77777777" w:rsidR="00870404" w:rsidRPr="00345FE1" w:rsidRDefault="00870404" w:rsidP="00087553">
            <w:pPr>
              <w:rPr>
                <w:b/>
              </w:rPr>
            </w:pPr>
            <w:r w:rsidRPr="00345FE1">
              <w:rPr>
                <w:b/>
              </w:rPr>
              <w:t xml:space="preserve">   6/6</w:t>
            </w:r>
          </w:p>
        </w:tc>
      </w:tr>
      <w:tr w:rsidR="00870404" w:rsidRPr="00345FE1" w14:paraId="7EC59457" w14:textId="77777777" w:rsidTr="00087553">
        <w:tc>
          <w:tcPr>
            <w:tcW w:w="9859" w:type="dxa"/>
            <w:gridSpan w:val="15"/>
            <w:shd w:val="clear" w:color="auto" w:fill="F7CAAC"/>
          </w:tcPr>
          <w:p w14:paraId="6912514B"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A024232" w14:textId="77777777" w:rsidTr="00087553">
        <w:trPr>
          <w:trHeight w:val="1410"/>
        </w:trPr>
        <w:tc>
          <w:tcPr>
            <w:tcW w:w="9859" w:type="dxa"/>
            <w:gridSpan w:val="15"/>
          </w:tcPr>
          <w:p w14:paraId="7CD8D599" w14:textId="5F32069A" w:rsidR="00870404" w:rsidRPr="00350964" w:rsidRDefault="00870404" w:rsidP="00087553">
            <w:pPr>
              <w:widowControl w:val="0"/>
            </w:pPr>
            <w:r w:rsidRPr="000E699B">
              <w:t xml:space="preserve">Počet záznamů v databázi Web </w:t>
            </w:r>
            <w:proofErr w:type="spellStart"/>
            <w:r w:rsidRPr="000E699B">
              <w:t>of</w:t>
            </w:r>
            <w:proofErr w:type="spellEnd"/>
            <w:r w:rsidRPr="000E699B">
              <w:t xml:space="preserve"> Science: </w:t>
            </w:r>
            <w:r>
              <w:t>70</w:t>
            </w:r>
            <w:r w:rsidRPr="000E699B">
              <w:t xml:space="preserve"> (</w:t>
            </w:r>
            <w:proofErr w:type="spellStart"/>
            <w:r w:rsidRPr="000E699B">
              <w:t>ResearcherID</w:t>
            </w:r>
            <w:proofErr w:type="spellEnd"/>
            <w:r w:rsidRPr="000E699B">
              <w:t xml:space="preserve">: </w:t>
            </w:r>
            <w:r w:rsidRPr="00BE7342">
              <w:t>D-2803-2013</w:t>
            </w:r>
            <w:r w:rsidRPr="000E699B">
              <w:t xml:space="preserve">), </w:t>
            </w:r>
            <w:proofErr w:type="spellStart"/>
            <w:r w:rsidRPr="000E699B">
              <w:t>Scopus</w:t>
            </w:r>
            <w:proofErr w:type="spellEnd"/>
            <w:r w:rsidRPr="000E699B">
              <w:t xml:space="preserve">: </w:t>
            </w:r>
            <w:r>
              <w:t>78</w:t>
            </w:r>
            <w:r w:rsidRPr="000E699B">
              <w:t xml:space="preserve"> (</w:t>
            </w:r>
            <w:proofErr w:type="spellStart"/>
            <w:r w:rsidRPr="000E699B">
              <w:t>Author</w:t>
            </w:r>
            <w:proofErr w:type="spellEnd"/>
            <w:r w:rsidRPr="000E699B">
              <w:t xml:space="preserve"> ID </w:t>
            </w:r>
            <w:r w:rsidRPr="00CA4E6A">
              <w:t>55639070600</w:t>
            </w:r>
            <w:r w:rsidRPr="000E699B">
              <w:t>)</w:t>
            </w:r>
            <w:r>
              <w:t xml:space="preserve"> </w:t>
            </w:r>
            <w:hyperlink r:id="rId30" w:history="1">
              <w:r w:rsidRPr="00484B37">
                <w:rPr>
                  <w:rStyle w:val="Hypertextovodkaz"/>
                </w:rPr>
                <w:t>https://orcid.org/0000-0002-7359-0764</w:t>
              </w:r>
            </w:hyperlink>
            <w:r>
              <w:t xml:space="preserve"> </w:t>
            </w:r>
          </w:p>
          <w:p w14:paraId="2587427F" w14:textId="77777777" w:rsidR="00870404" w:rsidRPr="00345FE1" w:rsidRDefault="00870404" w:rsidP="00087553">
            <w:pPr>
              <w:jc w:val="both"/>
              <w:rPr>
                <w:bCs/>
              </w:rPr>
            </w:pPr>
            <w:r w:rsidRPr="00345FE1">
              <w:rPr>
                <w:bCs/>
              </w:rPr>
              <w:t xml:space="preserve">CHOUAI, Mohamed a </w:t>
            </w:r>
            <w:r w:rsidRPr="00345FE1">
              <w:rPr>
                <w:b/>
              </w:rPr>
              <w:t>Petr DOLEZEL (33 %)</w:t>
            </w:r>
            <w:r w:rsidRPr="00345FE1">
              <w:rPr>
                <w:bCs/>
              </w:rPr>
              <w:t xml:space="preserve">. CSU-Net: </w:t>
            </w:r>
            <w:proofErr w:type="spellStart"/>
            <w:r w:rsidRPr="00345FE1">
              <w:rPr>
                <w:bCs/>
              </w:rPr>
              <w:t>Contour</w:t>
            </w:r>
            <w:proofErr w:type="spellEnd"/>
            <w:r w:rsidRPr="00345FE1">
              <w:rPr>
                <w:bCs/>
              </w:rPr>
              <w:t xml:space="preserve"> </w:t>
            </w:r>
            <w:proofErr w:type="spellStart"/>
            <w:r w:rsidRPr="00345FE1">
              <w:rPr>
                <w:bCs/>
              </w:rPr>
              <w:t>Semantic</w:t>
            </w:r>
            <w:proofErr w:type="spellEnd"/>
            <w:r w:rsidRPr="00345FE1">
              <w:rPr>
                <w:bCs/>
              </w:rPr>
              <w:t xml:space="preserve"> </w:t>
            </w:r>
            <w:proofErr w:type="spellStart"/>
            <w:r w:rsidRPr="00345FE1">
              <w:rPr>
                <w:bCs/>
              </w:rPr>
              <w:t>Segmentation</w:t>
            </w:r>
            <w:proofErr w:type="spellEnd"/>
            <w:r w:rsidRPr="00345FE1">
              <w:rPr>
                <w:bCs/>
              </w:rPr>
              <w:t xml:space="preserve"> </w:t>
            </w:r>
            <w:proofErr w:type="spellStart"/>
            <w:r w:rsidRPr="00345FE1">
              <w:rPr>
                <w:bCs/>
              </w:rPr>
              <w:t>Self-Enhancement</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Human</w:t>
            </w:r>
            <w:proofErr w:type="spellEnd"/>
            <w:r w:rsidRPr="00345FE1">
              <w:rPr>
                <w:bCs/>
              </w:rPr>
              <w:t xml:space="preserve"> </w:t>
            </w:r>
            <w:proofErr w:type="spellStart"/>
            <w:r w:rsidRPr="00345FE1">
              <w:rPr>
                <w:bCs/>
              </w:rPr>
              <w:t>Head</w:t>
            </w:r>
            <w:proofErr w:type="spellEnd"/>
            <w:r w:rsidRPr="00345FE1">
              <w:rPr>
                <w:bCs/>
              </w:rPr>
              <w:t xml:space="preserve"> </w:t>
            </w:r>
            <w:proofErr w:type="spellStart"/>
            <w:r w:rsidRPr="00345FE1">
              <w:rPr>
                <w:bCs/>
              </w:rPr>
              <w:t>Detection</w:t>
            </w:r>
            <w:proofErr w:type="spellEnd"/>
            <w:r w:rsidRPr="00345FE1">
              <w:rPr>
                <w:bCs/>
              </w:rPr>
              <w:t>. </w:t>
            </w:r>
            <w:r w:rsidRPr="00345FE1">
              <w:rPr>
                <w:bCs/>
                <w:i/>
                <w:iCs/>
              </w:rPr>
              <w:t>IEEE Access</w:t>
            </w:r>
            <w:r w:rsidRPr="00345FE1">
              <w:rPr>
                <w:bCs/>
              </w:rPr>
              <w:t xml:space="preserve">. 2023, 11, 987-999. ISSN 2169-3536. doi:10.1109/ACCESS.2022.3233419. </w:t>
            </w:r>
            <w:r w:rsidRPr="00345FE1">
              <w:rPr>
                <w:bCs/>
                <w:lang w:val="en-US"/>
              </w:rPr>
              <w:t>Jimp</w:t>
            </w:r>
          </w:p>
          <w:p w14:paraId="510EDBFA" w14:textId="77777777" w:rsidR="00870404" w:rsidRPr="00345FE1" w:rsidRDefault="00870404" w:rsidP="00087553">
            <w:pPr>
              <w:jc w:val="both"/>
              <w:rPr>
                <w:bCs/>
              </w:rPr>
            </w:pPr>
            <w:r w:rsidRPr="00345FE1">
              <w:rPr>
                <w:bCs/>
              </w:rPr>
              <w:t xml:space="preserve">ROZSIVALOVA, Veronika, </w:t>
            </w:r>
            <w:r w:rsidRPr="00345FE1">
              <w:rPr>
                <w:b/>
              </w:rPr>
              <w:t>Petr DOLEZEL (25 %)</w:t>
            </w:r>
            <w:r w:rsidRPr="00345FE1">
              <w:rPr>
                <w:bCs/>
              </w:rPr>
              <w:t xml:space="preserve">, Dominik STURSA a Pavel ROZSIVAL. </w:t>
            </w:r>
            <w:proofErr w:type="spellStart"/>
            <w:r w:rsidRPr="00345FE1">
              <w:rPr>
                <w:bCs/>
              </w:rPr>
              <w:t>Sequence</w:t>
            </w:r>
            <w:proofErr w:type="spellEnd"/>
            <w:r w:rsidRPr="00345FE1">
              <w:rPr>
                <w:bCs/>
              </w:rPr>
              <w:t xml:space="preserve"> </w:t>
            </w:r>
            <w:proofErr w:type="spellStart"/>
            <w:r w:rsidRPr="00345FE1">
              <w:rPr>
                <w:bCs/>
              </w:rPr>
              <w:t>of</w:t>
            </w:r>
            <w:proofErr w:type="spellEnd"/>
            <w:r w:rsidRPr="00345FE1">
              <w:rPr>
                <w:bCs/>
              </w:rPr>
              <w:t xml:space="preserve"> U-</w:t>
            </w:r>
            <w:proofErr w:type="spellStart"/>
            <w:r w:rsidRPr="00345FE1">
              <w:rPr>
                <w:bCs/>
              </w:rPr>
              <w:t>Shaped</w:t>
            </w:r>
            <w:proofErr w:type="spellEnd"/>
            <w:r w:rsidRPr="00345FE1">
              <w:rPr>
                <w:bCs/>
              </w:rPr>
              <w:t xml:space="preserve"> </w:t>
            </w:r>
            <w:proofErr w:type="spellStart"/>
            <w:r w:rsidRPr="00345FE1">
              <w:rPr>
                <w:bCs/>
              </w:rPr>
              <w:t>Convolutional</w:t>
            </w:r>
            <w:proofErr w:type="spellEnd"/>
            <w:r w:rsidRPr="00345FE1">
              <w:rPr>
                <w:bCs/>
              </w:rPr>
              <w:t xml:space="preserve"> </w:t>
            </w:r>
            <w:proofErr w:type="spellStart"/>
            <w:r w:rsidRPr="00345FE1">
              <w:rPr>
                <w:bCs/>
              </w:rPr>
              <w:t>Networks</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Assessment</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Degree</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Delamination</w:t>
            </w:r>
            <w:proofErr w:type="spellEnd"/>
            <w:r w:rsidRPr="00345FE1">
              <w:rPr>
                <w:bCs/>
              </w:rPr>
              <w:t xml:space="preserve"> </w:t>
            </w:r>
            <w:proofErr w:type="spellStart"/>
            <w:r w:rsidRPr="00345FE1">
              <w:rPr>
                <w:bCs/>
              </w:rPr>
              <w:t>Around</w:t>
            </w:r>
            <w:proofErr w:type="spellEnd"/>
            <w:r w:rsidRPr="00345FE1">
              <w:rPr>
                <w:bCs/>
              </w:rPr>
              <w:t xml:space="preserve"> </w:t>
            </w:r>
            <w:proofErr w:type="spellStart"/>
            <w:r w:rsidRPr="00345FE1">
              <w:rPr>
                <w:bCs/>
              </w:rPr>
              <w:t>Scribe</w:t>
            </w:r>
            <w:proofErr w:type="spellEnd"/>
            <w:r w:rsidRPr="00345FE1">
              <w:rPr>
                <w:bCs/>
              </w:rPr>
              <w:t>.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Computational</w:t>
            </w:r>
            <w:proofErr w:type="spellEnd"/>
            <w:r w:rsidRPr="00345FE1">
              <w:rPr>
                <w:bCs/>
                <w:i/>
                <w:iCs/>
              </w:rPr>
              <w:t xml:space="preserve"> </w:t>
            </w:r>
            <w:proofErr w:type="spellStart"/>
            <w:r w:rsidRPr="00345FE1">
              <w:rPr>
                <w:bCs/>
                <w:i/>
                <w:iCs/>
              </w:rPr>
              <w:t>Intelligence</w:t>
            </w:r>
            <w:proofErr w:type="spellEnd"/>
            <w:r w:rsidRPr="00345FE1">
              <w:rPr>
                <w:bCs/>
                <w:i/>
                <w:iCs/>
              </w:rPr>
              <w:t xml:space="preserve"> Systems</w:t>
            </w:r>
            <w:r w:rsidRPr="00345FE1">
              <w:rPr>
                <w:bCs/>
              </w:rPr>
              <w:t>. 2022, </w:t>
            </w:r>
            <w:r w:rsidRPr="00345FE1">
              <w:t>15</w:t>
            </w:r>
            <w:r w:rsidRPr="00345FE1">
              <w:rPr>
                <w:bCs/>
              </w:rPr>
              <w:t xml:space="preserve">. ISSN 1875-6883. doi:10.1007/s44196-022-00141-1. </w:t>
            </w:r>
            <w:r w:rsidRPr="00345FE1">
              <w:rPr>
                <w:bCs/>
                <w:lang w:val="en-US"/>
              </w:rPr>
              <w:t>Jimp</w:t>
            </w:r>
          </w:p>
          <w:p w14:paraId="4219D77E" w14:textId="77777777" w:rsidR="00870404" w:rsidRPr="00345FE1" w:rsidRDefault="00870404" w:rsidP="00087553">
            <w:pPr>
              <w:jc w:val="both"/>
              <w:rPr>
                <w:bCs/>
              </w:rPr>
            </w:pPr>
            <w:r w:rsidRPr="00345FE1">
              <w:rPr>
                <w:b/>
              </w:rPr>
              <w:t>DOLEZEL, Petr (50 %)</w:t>
            </w:r>
            <w:r w:rsidRPr="00345FE1">
              <w:rPr>
                <w:bCs/>
              </w:rPr>
              <w:t xml:space="preserve">, Dominik STURSA, </w:t>
            </w:r>
            <w:proofErr w:type="spellStart"/>
            <w:r w:rsidRPr="00345FE1">
              <w:rPr>
                <w:bCs/>
              </w:rPr>
              <w:t>Dusan</w:t>
            </w:r>
            <w:proofErr w:type="spellEnd"/>
            <w:r w:rsidRPr="00345FE1">
              <w:rPr>
                <w:bCs/>
              </w:rPr>
              <w:t xml:space="preserve"> KOPECKY a </w:t>
            </w:r>
            <w:proofErr w:type="spellStart"/>
            <w:r w:rsidRPr="00345FE1">
              <w:rPr>
                <w:bCs/>
              </w:rPr>
              <w:t>Jiri</w:t>
            </w:r>
            <w:proofErr w:type="spellEnd"/>
            <w:r w:rsidRPr="00345FE1">
              <w:rPr>
                <w:bCs/>
              </w:rPr>
              <w:t xml:space="preserve"> JECHA. </w:t>
            </w:r>
            <w:proofErr w:type="spellStart"/>
            <w:r w:rsidRPr="00345FE1">
              <w:rPr>
                <w:bCs/>
              </w:rPr>
              <w:t>Memory</w:t>
            </w:r>
            <w:proofErr w:type="spellEnd"/>
            <w:r w:rsidRPr="00345FE1">
              <w:rPr>
                <w:bCs/>
              </w:rPr>
              <w:t xml:space="preserve"> </w:t>
            </w:r>
            <w:proofErr w:type="spellStart"/>
            <w:r w:rsidRPr="00345FE1">
              <w:rPr>
                <w:bCs/>
              </w:rPr>
              <w:t>Efficient</w:t>
            </w:r>
            <w:proofErr w:type="spellEnd"/>
            <w:r w:rsidRPr="00345FE1">
              <w:rPr>
                <w:bCs/>
              </w:rPr>
              <w:t xml:space="preserve"> </w:t>
            </w:r>
            <w:proofErr w:type="spellStart"/>
            <w:r w:rsidRPr="00345FE1">
              <w:rPr>
                <w:bCs/>
              </w:rPr>
              <w:t>Grasping</w:t>
            </w:r>
            <w:proofErr w:type="spellEnd"/>
            <w:r w:rsidRPr="00345FE1">
              <w:rPr>
                <w:bCs/>
              </w:rPr>
              <w:t xml:space="preserve"> Point </w:t>
            </w:r>
            <w:proofErr w:type="spellStart"/>
            <w:r w:rsidRPr="00345FE1">
              <w:rPr>
                <w:bCs/>
              </w:rPr>
              <w:t>Detection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Nontrivial</w:t>
            </w:r>
            <w:proofErr w:type="spellEnd"/>
            <w:r w:rsidRPr="00345FE1">
              <w:rPr>
                <w:bCs/>
              </w:rPr>
              <w:t xml:space="preserve"> </w:t>
            </w:r>
            <w:proofErr w:type="spellStart"/>
            <w:r w:rsidRPr="00345FE1">
              <w:rPr>
                <w:bCs/>
              </w:rPr>
              <w:t>Objects</w:t>
            </w:r>
            <w:proofErr w:type="spellEnd"/>
            <w:r w:rsidRPr="00345FE1">
              <w:rPr>
                <w:bCs/>
              </w:rPr>
              <w:t xml:space="preserve">. </w:t>
            </w:r>
            <w:r w:rsidRPr="00345FE1">
              <w:rPr>
                <w:bCs/>
                <w:i/>
                <w:iCs/>
              </w:rPr>
              <w:t>IEEE Access</w:t>
            </w:r>
            <w:r w:rsidRPr="00345FE1">
              <w:rPr>
                <w:bCs/>
              </w:rPr>
              <w:t xml:space="preserve">. 2021, 9, 82130-82145. ISSN 2169-3536. doi:10.1109/ACCESS.2021.3086417. </w:t>
            </w:r>
            <w:r w:rsidRPr="00345FE1">
              <w:rPr>
                <w:bCs/>
                <w:lang w:val="en-US"/>
              </w:rPr>
              <w:t>Jimp</w:t>
            </w:r>
          </w:p>
          <w:p w14:paraId="746CD629" w14:textId="77777777" w:rsidR="00870404" w:rsidRPr="00345FE1" w:rsidRDefault="00870404" w:rsidP="00087553">
            <w:pPr>
              <w:jc w:val="both"/>
              <w:rPr>
                <w:bCs/>
              </w:rPr>
            </w:pPr>
            <w:r w:rsidRPr="00345FE1">
              <w:rPr>
                <w:b/>
              </w:rPr>
              <w:t>DOLEZEL, Petr (30 %)</w:t>
            </w:r>
            <w:r w:rsidRPr="00345FE1">
              <w:rPr>
                <w:bCs/>
              </w:rPr>
              <w:t xml:space="preserve">, Pavel SKRABANEK, Dominik STURSA, Bruno BARUQUE ZANON, Hector COGOLLOS ADRIAN a Pavel KRYDA. </w:t>
            </w:r>
            <w:proofErr w:type="spellStart"/>
            <w:r w:rsidRPr="00345FE1">
              <w:rPr>
                <w:bCs/>
              </w:rPr>
              <w:t>Centroid</w:t>
            </w:r>
            <w:proofErr w:type="spellEnd"/>
            <w:r w:rsidRPr="00345FE1">
              <w:rPr>
                <w:bCs/>
              </w:rPr>
              <w:t xml:space="preserve"> </w:t>
            </w:r>
            <w:proofErr w:type="spellStart"/>
            <w:r w:rsidRPr="00345FE1">
              <w:rPr>
                <w:bCs/>
              </w:rPr>
              <w:t>based</w:t>
            </w:r>
            <w:proofErr w:type="spellEnd"/>
            <w:r w:rsidRPr="00345FE1">
              <w:rPr>
                <w:bCs/>
              </w:rPr>
              <w:t xml:space="preserve"> person </w:t>
            </w:r>
            <w:proofErr w:type="spellStart"/>
            <w:r w:rsidRPr="00345FE1">
              <w:rPr>
                <w:bCs/>
              </w:rPr>
              <w:t>detection</w:t>
            </w:r>
            <w:proofErr w:type="spellEnd"/>
            <w:r w:rsidRPr="00345FE1">
              <w:rPr>
                <w:bCs/>
              </w:rPr>
              <w:t xml:space="preserve"> </w:t>
            </w:r>
            <w:proofErr w:type="spellStart"/>
            <w:r w:rsidRPr="00345FE1">
              <w:rPr>
                <w:bCs/>
              </w:rPr>
              <w:t>using</w:t>
            </w:r>
            <w:proofErr w:type="spellEnd"/>
            <w:r w:rsidRPr="00345FE1">
              <w:rPr>
                <w:bCs/>
              </w:rPr>
              <w:t xml:space="preserve"> </w:t>
            </w:r>
            <w:proofErr w:type="spellStart"/>
            <w:r w:rsidRPr="00345FE1">
              <w:rPr>
                <w:bCs/>
              </w:rPr>
              <w:t>pixelwise</w:t>
            </w:r>
            <w:proofErr w:type="spellEnd"/>
            <w:r w:rsidRPr="00345FE1">
              <w:rPr>
                <w:bCs/>
              </w:rPr>
              <w:t xml:space="preserve"> </w:t>
            </w:r>
            <w:proofErr w:type="spellStart"/>
            <w:r w:rsidRPr="00345FE1">
              <w:rPr>
                <w:bCs/>
              </w:rPr>
              <w:t>prediction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position</w:t>
            </w:r>
            <w:proofErr w:type="spellEnd"/>
            <w:r w:rsidRPr="00345FE1">
              <w:rPr>
                <w:bCs/>
              </w:rPr>
              <w:t xml:space="preserve">.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Computational</w:t>
            </w:r>
            <w:proofErr w:type="spellEnd"/>
            <w:r w:rsidRPr="00345FE1">
              <w:rPr>
                <w:bCs/>
                <w:i/>
                <w:iCs/>
              </w:rPr>
              <w:t xml:space="preserve"> Science</w:t>
            </w:r>
            <w:r w:rsidRPr="00345FE1">
              <w:rPr>
                <w:bCs/>
              </w:rPr>
              <w:t>. 2022, </w:t>
            </w:r>
            <w:r w:rsidRPr="00345FE1">
              <w:t>63</w:t>
            </w:r>
            <w:r w:rsidRPr="00345FE1">
              <w:rPr>
                <w:bCs/>
              </w:rPr>
              <w:t xml:space="preserve">. ISSN 18777503. </w:t>
            </w:r>
            <w:proofErr w:type="gramStart"/>
            <w:r w:rsidRPr="00345FE1">
              <w:rPr>
                <w:bCs/>
              </w:rPr>
              <w:t>doi:10.1016/j.jocs</w:t>
            </w:r>
            <w:proofErr w:type="gramEnd"/>
            <w:r w:rsidRPr="00345FE1">
              <w:rPr>
                <w:bCs/>
              </w:rPr>
              <w:t xml:space="preserve">.2022.101760. </w:t>
            </w:r>
            <w:r w:rsidRPr="00345FE1">
              <w:rPr>
                <w:bCs/>
                <w:lang w:val="en-US"/>
              </w:rPr>
              <w:t>Jimp</w:t>
            </w:r>
          </w:p>
          <w:p w14:paraId="0E60D77C" w14:textId="77777777" w:rsidR="00870404" w:rsidRPr="00345FE1" w:rsidRDefault="00870404" w:rsidP="00087553">
            <w:pPr>
              <w:jc w:val="both"/>
              <w:rPr>
                <w:bCs/>
              </w:rPr>
            </w:pPr>
            <w:r w:rsidRPr="00345FE1">
              <w:rPr>
                <w:bCs/>
              </w:rPr>
              <w:t xml:space="preserve">SKRABANEK, Pavel, </w:t>
            </w:r>
            <w:r w:rsidRPr="00345FE1">
              <w:rPr>
                <w:b/>
              </w:rPr>
              <w:t>Petr DOLEZEL (40 %)</w:t>
            </w:r>
            <w:r w:rsidRPr="00345FE1">
              <w:rPr>
                <w:bCs/>
              </w:rPr>
              <w:t xml:space="preserve">, Zdenek NEMEC a Dominik STURSA. Person </w:t>
            </w:r>
            <w:proofErr w:type="spellStart"/>
            <w:r w:rsidRPr="00345FE1">
              <w:rPr>
                <w:bCs/>
              </w:rPr>
              <w:t>Detection</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an</w:t>
            </w:r>
            <w:proofErr w:type="spellEnd"/>
            <w:r w:rsidRPr="00345FE1">
              <w:rPr>
                <w:bCs/>
              </w:rPr>
              <w:t xml:space="preserve"> </w:t>
            </w:r>
            <w:proofErr w:type="spellStart"/>
            <w:r w:rsidRPr="00345FE1">
              <w:rPr>
                <w:bCs/>
              </w:rPr>
              <w:t>Orthogonally</w:t>
            </w:r>
            <w:proofErr w:type="spellEnd"/>
            <w:r w:rsidRPr="00345FE1">
              <w:rPr>
                <w:bCs/>
              </w:rPr>
              <w:t xml:space="preserve"> </w:t>
            </w:r>
            <w:proofErr w:type="spellStart"/>
            <w:r w:rsidRPr="00345FE1">
              <w:rPr>
                <w:bCs/>
              </w:rPr>
              <w:t>Placed</w:t>
            </w:r>
            <w:proofErr w:type="spellEnd"/>
            <w:r w:rsidRPr="00345FE1">
              <w:rPr>
                <w:bCs/>
              </w:rPr>
              <w:t xml:space="preserve"> </w:t>
            </w:r>
            <w:proofErr w:type="spellStart"/>
            <w:r w:rsidRPr="00345FE1">
              <w:rPr>
                <w:bCs/>
              </w:rPr>
              <w:t>Monocular</w:t>
            </w:r>
            <w:proofErr w:type="spellEnd"/>
            <w:r w:rsidRPr="00345FE1">
              <w:rPr>
                <w:bCs/>
              </w:rPr>
              <w:t xml:space="preserve"> </w:t>
            </w:r>
            <w:proofErr w:type="spellStart"/>
            <w:r w:rsidRPr="00345FE1">
              <w:rPr>
                <w:bCs/>
              </w:rPr>
              <w:t>Camera</w:t>
            </w:r>
            <w:proofErr w:type="spellEnd"/>
            <w:r w:rsidRPr="00345FE1">
              <w:rPr>
                <w:bCs/>
              </w:rPr>
              <w:t xml:space="preserve">.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Advanced</w:t>
            </w:r>
            <w:proofErr w:type="spellEnd"/>
            <w:r w:rsidRPr="00345FE1">
              <w:rPr>
                <w:bCs/>
                <w:i/>
                <w:iCs/>
              </w:rPr>
              <w:t xml:space="preserve"> </w:t>
            </w:r>
            <w:proofErr w:type="spellStart"/>
            <w:r w:rsidRPr="00345FE1">
              <w:rPr>
                <w:bCs/>
                <w:i/>
                <w:iCs/>
              </w:rPr>
              <w:t>Transportation</w:t>
            </w:r>
            <w:proofErr w:type="spellEnd"/>
            <w:r w:rsidRPr="00345FE1">
              <w:rPr>
                <w:bCs/>
              </w:rPr>
              <w:t xml:space="preserve">. 2020, 2020, 1-13. ISSN 2042-3195. doi:10.1155/2020/8843113. </w:t>
            </w:r>
            <w:r w:rsidRPr="00345FE1">
              <w:rPr>
                <w:bCs/>
                <w:lang w:val="en-US"/>
              </w:rPr>
              <w:t>Jimp</w:t>
            </w:r>
          </w:p>
          <w:p w14:paraId="34377BCD" w14:textId="77777777" w:rsidR="00870404" w:rsidRPr="00345FE1" w:rsidRDefault="00870404" w:rsidP="00087553">
            <w:pPr>
              <w:jc w:val="both"/>
              <w:rPr>
                <w:bCs/>
              </w:rPr>
            </w:pPr>
          </w:p>
          <w:p w14:paraId="4F953373" w14:textId="77777777" w:rsidR="00870404" w:rsidRPr="00345FE1" w:rsidRDefault="00870404" w:rsidP="00087553">
            <w:pPr>
              <w:jc w:val="both"/>
              <w:rPr>
                <w:bCs/>
                <w:i/>
                <w:iCs/>
              </w:rPr>
            </w:pPr>
            <w:r w:rsidRPr="00345FE1">
              <w:rPr>
                <w:bCs/>
                <w:i/>
                <w:iCs/>
              </w:rPr>
              <w:t>Přehled projektové činnosti:</w:t>
            </w:r>
          </w:p>
          <w:p w14:paraId="29E3A3A9" w14:textId="77777777" w:rsidR="00870404" w:rsidRPr="00345FE1" w:rsidRDefault="00870404" w:rsidP="00087553">
            <w:pPr>
              <w:spacing w:after="60"/>
              <w:ind w:left="963" w:hanging="963"/>
              <w:jc w:val="both"/>
              <w:rPr>
                <w:bCs/>
              </w:rPr>
            </w:pPr>
            <w:r w:rsidRPr="00345FE1">
              <w:rPr>
                <w:bCs/>
              </w:rPr>
              <w:t>2018-2022</w:t>
            </w:r>
            <w:r w:rsidRPr="00345FE1">
              <w:tab/>
            </w:r>
            <w:r w:rsidRPr="00345FE1">
              <w:rPr>
                <w:bCs/>
              </w:rPr>
              <w:t>Spolupráce Univerzity Pardubice a aplikační sféry v aplikačně orientovaném výzkumu lokačních, detekčních a simulačních systémů pro dopravní a přepravní procesy (</w:t>
            </w:r>
            <w:proofErr w:type="spellStart"/>
            <w:r w:rsidRPr="00345FE1">
              <w:rPr>
                <w:bCs/>
              </w:rPr>
              <w:t>PosiTrans</w:t>
            </w:r>
            <w:proofErr w:type="spellEnd"/>
            <w:r w:rsidRPr="00345FE1">
              <w:rPr>
                <w:bCs/>
              </w:rPr>
              <w:t>)</w:t>
            </w:r>
            <w:r>
              <w:rPr>
                <w:bCs/>
              </w:rPr>
              <w:t xml:space="preserve">, poskytovatel MŠMT, </w:t>
            </w:r>
            <w:r w:rsidRPr="00345FE1">
              <w:rPr>
                <w:bCs/>
              </w:rPr>
              <w:t xml:space="preserve">OPVVV: EF17_049/0008394, </w:t>
            </w:r>
            <w:r>
              <w:rPr>
                <w:bCs/>
              </w:rPr>
              <w:t>člen řešitelského týmu</w:t>
            </w:r>
          </w:p>
          <w:p w14:paraId="1D0A5EEB" w14:textId="77777777" w:rsidR="00870404" w:rsidRPr="00345FE1" w:rsidRDefault="00870404" w:rsidP="00087553">
            <w:pPr>
              <w:spacing w:after="60"/>
              <w:ind w:left="963" w:hanging="963"/>
              <w:jc w:val="both"/>
              <w:rPr>
                <w:bCs/>
              </w:rPr>
            </w:pPr>
            <w:r w:rsidRPr="00345FE1">
              <w:rPr>
                <w:bCs/>
              </w:rPr>
              <w:t>2017-2019</w:t>
            </w:r>
            <w:r w:rsidRPr="00345FE1">
              <w:tab/>
            </w:r>
            <w:r w:rsidRPr="00345FE1">
              <w:rPr>
                <w:bCs/>
              </w:rPr>
              <w:t xml:space="preserve">Smart systém pro automatické vyhodnocování kvality svarů, </w:t>
            </w:r>
            <w:r>
              <w:rPr>
                <w:bCs/>
              </w:rPr>
              <w:t xml:space="preserve">poskytovatel </w:t>
            </w:r>
            <w:r w:rsidRPr="00345FE1">
              <w:rPr>
                <w:bCs/>
              </w:rPr>
              <w:t>TAČR GAMA</w:t>
            </w:r>
            <w:r>
              <w:rPr>
                <w:bCs/>
              </w:rPr>
              <w:t xml:space="preserve">, </w:t>
            </w:r>
            <w:r w:rsidRPr="00345FE1">
              <w:rPr>
                <w:bCs/>
              </w:rPr>
              <w:t>TG02010058 řešitel dílčího projektu</w:t>
            </w:r>
          </w:p>
          <w:p w14:paraId="31E80CA7" w14:textId="77777777" w:rsidR="00870404" w:rsidRPr="00345FE1" w:rsidRDefault="00870404" w:rsidP="00087553">
            <w:pPr>
              <w:spacing w:after="60"/>
              <w:ind w:left="963" w:hanging="963"/>
              <w:jc w:val="both"/>
              <w:rPr>
                <w:bCs/>
              </w:rPr>
            </w:pPr>
            <w:r w:rsidRPr="00345FE1">
              <w:rPr>
                <w:bCs/>
              </w:rPr>
              <w:lastRenderedPageBreak/>
              <w:t>2021-2023</w:t>
            </w:r>
            <w:r w:rsidRPr="00345FE1">
              <w:tab/>
            </w:r>
            <w:r w:rsidRPr="00345FE1">
              <w:rPr>
                <w:bCs/>
              </w:rPr>
              <w:t xml:space="preserve">Výzkum a vývoj nové generace inteligentního systému </w:t>
            </w:r>
            <w:proofErr w:type="spellStart"/>
            <w:r w:rsidRPr="00345FE1">
              <w:rPr>
                <w:bCs/>
              </w:rPr>
              <w:t>FareOn</w:t>
            </w:r>
            <w:proofErr w:type="spellEnd"/>
            <w:r w:rsidRPr="00345FE1">
              <w:rPr>
                <w:bCs/>
              </w:rPr>
              <w:t xml:space="preserve"> </w:t>
            </w:r>
            <w:proofErr w:type="spellStart"/>
            <w:r w:rsidRPr="00345FE1">
              <w:rPr>
                <w:bCs/>
              </w:rPr>
              <w:t>NextGen</w:t>
            </w:r>
            <w:proofErr w:type="spellEnd"/>
            <w:r w:rsidRPr="00345FE1">
              <w:rPr>
                <w:bCs/>
              </w:rPr>
              <w:t>,</w:t>
            </w:r>
            <w:r>
              <w:rPr>
                <w:bCs/>
              </w:rPr>
              <w:t xml:space="preserve"> poskytovatel </w:t>
            </w:r>
            <w:r w:rsidRPr="00345FE1">
              <w:rPr>
                <w:bCs/>
              </w:rPr>
              <w:t xml:space="preserve">MPO </w:t>
            </w:r>
            <w:proofErr w:type="gramStart"/>
            <w:r w:rsidRPr="00345FE1">
              <w:rPr>
                <w:bCs/>
              </w:rPr>
              <w:t>APLIKACE</w:t>
            </w:r>
            <w:r>
              <w:rPr>
                <w:bCs/>
              </w:rPr>
              <w:t xml:space="preserve">, </w:t>
            </w:r>
            <w:r w:rsidRPr="00345FE1">
              <w:rPr>
                <w:bCs/>
              </w:rPr>
              <w:t xml:space="preserve"> CZ</w:t>
            </w:r>
            <w:proofErr w:type="gramEnd"/>
            <w:r w:rsidRPr="00345FE1">
              <w:rPr>
                <w:bCs/>
              </w:rPr>
              <w:t>.01.1.02/0.0/0.0/20_321/0024668</w:t>
            </w:r>
            <w:r>
              <w:rPr>
                <w:bCs/>
              </w:rPr>
              <w:t>,</w:t>
            </w:r>
            <w:r w:rsidRPr="00345FE1">
              <w:rPr>
                <w:bCs/>
              </w:rPr>
              <w:t xml:space="preserve">  člen řešitelského týmu</w:t>
            </w:r>
          </w:p>
          <w:p w14:paraId="2E3A2DBF" w14:textId="77777777" w:rsidR="00870404" w:rsidRPr="00345FE1" w:rsidRDefault="00870404" w:rsidP="00087553">
            <w:pPr>
              <w:spacing w:after="60"/>
              <w:ind w:left="963" w:hanging="963"/>
              <w:jc w:val="both"/>
              <w:rPr>
                <w:bCs/>
              </w:rPr>
            </w:pPr>
            <w:r w:rsidRPr="00345FE1">
              <w:rPr>
                <w:bCs/>
              </w:rPr>
              <w:t>2020-2022</w:t>
            </w:r>
            <w:r w:rsidRPr="00345FE1">
              <w:tab/>
            </w:r>
            <w:r w:rsidRPr="00345FE1">
              <w:rPr>
                <w:bCs/>
              </w:rPr>
              <w:t>Vývoj bezkontaktní technologie pro inteligentní ochranu zájmových prostor,</w:t>
            </w:r>
            <w:r>
              <w:rPr>
                <w:bCs/>
              </w:rPr>
              <w:t xml:space="preserve"> poskytovatel MŠMT, </w:t>
            </w:r>
            <w:r w:rsidRPr="00345FE1">
              <w:rPr>
                <w:bCs/>
              </w:rPr>
              <w:t>INTER-ACTION: LTAIN19100</w:t>
            </w:r>
            <w:r>
              <w:rPr>
                <w:bCs/>
              </w:rPr>
              <w:t>,</w:t>
            </w:r>
            <w:r w:rsidRPr="00345FE1">
              <w:rPr>
                <w:bCs/>
              </w:rPr>
              <w:t xml:space="preserve"> člen řešitelského týmu</w:t>
            </w:r>
          </w:p>
          <w:p w14:paraId="08F9D261" w14:textId="77777777" w:rsidR="00870404" w:rsidRPr="00345FE1" w:rsidRDefault="00870404" w:rsidP="00087553">
            <w:pPr>
              <w:ind w:left="963" w:hanging="963"/>
              <w:jc w:val="both"/>
              <w:rPr>
                <w:bCs/>
                <w:i/>
                <w:iCs/>
              </w:rPr>
            </w:pPr>
            <w:r w:rsidRPr="00345FE1">
              <w:rPr>
                <w:bCs/>
              </w:rPr>
              <w:t>2018-2019</w:t>
            </w:r>
            <w:r w:rsidRPr="00345FE1">
              <w:tab/>
            </w:r>
            <w:r w:rsidRPr="00345FE1">
              <w:rPr>
                <w:bCs/>
              </w:rPr>
              <w:t>Inteligentní firewall pro průmyslové sítě,</w:t>
            </w:r>
            <w:r>
              <w:rPr>
                <w:bCs/>
              </w:rPr>
              <w:t xml:space="preserve"> poskytovatel </w:t>
            </w:r>
            <w:r w:rsidRPr="00345FE1">
              <w:rPr>
                <w:bCs/>
              </w:rPr>
              <w:t>TAČR ZÉTA</w:t>
            </w:r>
            <w:r>
              <w:rPr>
                <w:bCs/>
              </w:rPr>
              <w:t>,</w:t>
            </w:r>
            <w:r w:rsidRPr="00345FE1">
              <w:rPr>
                <w:bCs/>
              </w:rPr>
              <w:t xml:space="preserve"> TJ01000358</w:t>
            </w:r>
            <w:r>
              <w:rPr>
                <w:bCs/>
              </w:rPr>
              <w:t>,</w:t>
            </w:r>
            <w:r w:rsidRPr="00345FE1">
              <w:rPr>
                <w:bCs/>
              </w:rPr>
              <w:t xml:space="preserve"> člen řešitelského týmu</w:t>
            </w:r>
          </w:p>
          <w:p w14:paraId="73088C7B" w14:textId="77777777" w:rsidR="00870404" w:rsidRPr="00345FE1" w:rsidRDefault="00870404" w:rsidP="00087553">
            <w:pPr>
              <w:jc w:val="both"/>
              <w:rPr>
                <w:b/>
              </w:rPr>
            </w:pPr>
          </w:p>
        </w:tc>
      </w:tr>
      <w:tr w:rsidR="00870404" w:rsidRPr="00345FE1" w14:paraId="5962D4A8" w14:textId="77777777" w:rsidTr="00087553">
        <w:trPr>
          <w:trHeight w:val="218"/>
        </w:trPr>
        <w:tc>
          <w:tcPr>
            <w:tcW w:w="9859" w:type="dxa"/>
            <w:gridSpan w:val="15"/>
            <w:shd w:val="clear" w:color="auto" w:fill="F7CAAC"/>
          </w:tcPr>
          <w:p w14:paraId="33B24737" w14:textId="77777777" w:rsidR="00870404" w:rsidRPr="00345FE1" w:rsidRDefault="00870404" w:rsidP="00087553">
            <w:pPr>
              <w:rPr>
                <w:b/>
              </w:rPr>
            </w:pPr>
            <w:r w:rsidRPr="00345FE1">
              <w:rPr>
                <w:b/>
              </w:rPr>
              <w:lastRenderedPageBreak/>
              <w:t>Působení v zahraničí</w:t>
            </w:r>
          </w:p>
        </w:tc>
      </w:tr>
      <w:tr w:rsidR="00870404" w:rsidRPr="00345FE1" w14:paraId="71D2F97A" w14:textId="77777777" w:rsidTr="00087553">
        <w:trPr>
          <w:trHeight w:val="328"/>
        </w:trPr>
        <w:tc>
          <w:tcPr>
            <w:tcW w:w="9859" w:type="dxa"/>
            <w:gridSpan w:val="15"/>
          </w:tcPr>
          <w:p w14:paraId="3F851C67" w14:textId="77777777" w:rsidR="00870404" w:rsidRPr="00345FE1" w:rsidRDefault="00870404" w:rsidP="00087553">
            <w:pPr>
              <w:rPr>
                <w:bCs/>
              </w:rPr>
            </w:pPr>
            <w:r w:rsidRPr="00345FE1">
              <w:rPr>
                <w:bCs/>
              </w:rPr>
              <w:t>2009</w:t>
            </w:r>
            <w:r w:rsidRPr="00345FE1">
              <w:tab/>
            </w:r>
            <w:r w:rsidRPr="00345FE1">
              <w:rPr>
                <w:bCs/>
              </w:rPr>
              <w:t xml:space="preserve">Slovenská technická univerzita v </w:t>
            </w:r>
            <w:proofErr w:type="spellStart"/>
            <w:r w:rsidRPr="00345FE1">
              <w:rPr>
                <w:bCs/>
              </w:rPr>
              <w:t>Bratislave</w:t>
            </w:r>
            <w:proofErr w:type="spellEnd"/>
            <w:r w:rsidRPr="00345FE1">
              <w:rPr>
                <w:bCs/>
              </w:rPr>
              <w:t xml:space="preserve">, Fakulta </w:t>
            </w:r>
            <w:proofErr w:type="spellStart"/>
            <w:r w:rsidRPr="00345FE1">
              <w:rPr>
                <w:bCs/>
              </w:rPr>
              <w:t>chemickej</w:t>
            </w:r>
            <w:proofErr w:type="spellEnd"/>
            <w:r w:rsidRPr="00345FE1">
              <w:rPr>
                <w:bCs/>
              </w:rPr>
              <w:t xml:space="preserve"> a </w:t>
            </w:r>
            <w:proofErr w:type="spellStart"/>
            <w:r w:rsidRPr="00345FE1">
              <w:rPr>
                <w:bCs/>
              </w:rPr>
              <w:t>potravinárskej</w:t>
            </w:r>
            <w:proofErr w:type="spellEnd"/>
            <w:r w:rsidRPr="00345FE1">
              <w:rPr>
                <w:bCs/>
              </w:rPr>
              <w:t xml:space="preserve"> </w:t>
            </w:r>
            <w:proofErr w:type="spellStart"/>
            <w:r w:rsidRPr="00345FE1">
              <w:rPr>
                <w:bCs/>
              </w:rPr>
              <w:t>technológie</w:t>
            </w:r>
            <w:proofErr w:type="spellEnd"/>
            <w:r w:rsidRPr="00345FE1">
              <w:rPr>
                <w:bCs/>
              </w:rPr>
              <w:t>, 1 měsíc</w:t>
            </w:r>
          </w:p>
          <w:p w14:paraId="709F806B" w14:textId="77777777" w:rsidR="00870404" w:rsidRPr="00345FE1" w:rsidRDefault="00870404" w:rsidP="00087553">
            <w:pPr>
              <w:rPr>
                <w:bCs/>
              </w:rPr>
            </w:pPr>
            <w:r w:rsidRPr="00345FE1">
              <w:rPr>
                <w:bCs/>
              </w:rPr>
              <w:t>2010</w:t>
            </w:r>
            <w:r w:rsidRPr="00345FE1">
              <w:tab/>
            </w:r>
            <w:r w:rsidRPr="00345FE1">
              <w:rPr>
                <w:bCs/>
              </w:rPr>
              <w:t>Technická universita Košice, Slovensko, 1 měsíc</w:t>
            </w:r>
          </w:p>
          <w:p w14:paraId="320E8361" w14:textId="77777777" w:rsidR="00870404" w:rsidRPr="00345FE1" w:rsidRDefault="00870404" w:rsidP="00087553">
            <w:pPr>
              <w:rPr>
                <w:b/>
              </w:rPr>
            </w:pPr>
            <w:r w:rsidRPr="00345FE1">
              <w:rPr>
                <w:bCs/>
              </w:rPr>
              <w:t>2010</w:t>
            </w:r>
            <w:r w:rsidRPr="00345FE1">
              <w:tab/>
            </w:r>
            <w:proofErr w:type="spellStart"/>
            <w:r w:rsidRPr="00345FE1">
              <w:rPr>
                <w:bCs/>
              </w:rPr>
              <w:t>Šiauliai</w:t>
            </w:r>
            <w:proofErr w:type="spellEnd"/>
            <w:r w:rsidRPr="00345FE1">
              <w:rPr>
                <w:bCs/>
              </w:rPr>
              <w:t xml:space="preserve"> University, </w:t>
            </w:r>
            <w:proofErr w:type="spellStart"/>
            <w:r w:rsidRPr="00345FE1">
              <w:rPr>
                <w:bCs/>
              </w:rPr>
              <w:t>Faculty</w:t>
            </w:r>
            <w:proofErr w:type="spellEnd"/>
            <w:r w:rsidRPr="00345FE1">
              <w:rPr>
                <w:bCs/>
              </w:rPr>
              <w:t xml:space="preserve"> </w:t>
            </w:r>
            <w:proofErr w:type="spellStart"/>
            <w:r w:rsidRPr="00345FE1">
              <w:rPr>
                <w:bCs/>
              </w:rPr>
              <w:t>of</w:t>
            </w:r>
            <w:proofErr w:type="spellEnd"/>
            <w:r w:rsidRPr="00345FE1">
              <w:rPr>
                <w:bCs/>
              </w:rPr>
              <w:t xml:space="preserve"> Technology, 1 měsíc</w:t>
            </w:r>
          </w:p>
        </w:tc>
      </w:tr>
      <w:tr w:rsidR="00870404" w:rsidRPr="00345FE1" w14:paraId="7E58726A" w14:textId="77777777" w:rsidTr="00087553">
        <w:trPr>
          <w:cantSplit/>
          <w:trHeight w:val="470"/>
        </w:trPr>
        <w:tc>
          <w:tcPr>
            <w:tcW w:w="2518" w:type="dxa"/>
            <w:shd w:val="clear" w:color="auto" w:fill="F7CAAC"/>
          </w:tcPr>
          <w:p w14:paraId="45B9A3F9" w14:textId="77777777" w:rsidR="00870404" w:rsidRPr="00345FE1" w:rsidRDefault="00870404" w:rsidP="00087553">
            <w:pPr>
              <w:jc w:val="both"/>
              <w:rPr>
                <w:b/>
              </w:rPr>
            </w:pPr>
            <w:r w:rsidRPr="00345FE1">
              <w:rPr>
                <w:b/>
              </w:rPr>
              <w:t xml:space="preserve">Podpis </w:t>
            </w:r>
          </w:p>
        </w:tc>
        <w:tc>
          <w:tcPr>
            <w:tcW w:w="4536" w:type="dxa"/>
            <w:gridSpan w:val="8"/>
          </w:tcPr>
          <w:p w14:paraId="7DD45B99" w14:textId="77777777" w:rsidR="00870404" w:rsidRPr="00345FE1" w:rsidRDefault="00870404" w:rsidP="00087553">
            <w:pPr>
              <w:jc w:val="both"/>
            </w:pPr>
          </w:p>
        </w:tc>
        <w:tc>
          <w:tcPr>
            <w:tcW w:w="786" w:type="dxa"/>
            <w:gridSpan w:val="2"/>
            <w:shd w:val="clear" w:color="auto" w:fill="F7CAAC"/>
          </w:tcPr>
          <w:p w14:paraId="56CAFC1C" w14:textId="77777777" w:rsidR="00870404" w:rsidRPr="00345FE1" w:rsidRDefault="00870404" w:rsidP="00087553">
            <w:pPr>
              <w:jc w:val="both"/>
            </w:pPr>
            <w:r w:rsidRPr="00345FE1">
              <w:rPr>
                <w:b/>
              </w:rPr>
              <w:t>datum</w:t>
            </w:r>
          </w:p>
        </w:tc>
        <w:tc>
          <w:tcPr>
            <w:tcW w:w="2019" w:type="dxa"/>
            <w:gridSpan w:val="4"/>
          </w:tcPr>
          <w:p w14:paraId="44369E01" w14:textId="77777777" w:rsidR="00870404" w:rsidRPr="00345FE1" w:rsidRDefault="00870404" w:rsidP="00087553">
            <w:pPr>
              <w:jc w:val="both"/>
            </w:pPr>
            <w:r>
              <w:t>27. 8. 2024</w:t>
            </w:r>
          </w:p>
        </w:tc>
      </w:tr>
    </w:tbl>
    <w:p w14:paraId="222A357C" w14:textId="77777777" w:rsidR="00870404" w:rsidRPr="00345FE1" w:rsidRDefault="00870404" w:rsidP="00870404">
      <w:pPr>
        <w:spacing w:after="160" w:line="259" w:lineRule="auto"/>
      </w:pPr>
    </w:p>
    <w:p w14:paraId="48529BF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ECE3630" w14:textId="77777777" w:rsidTr="00087553">
        <w:tc>
          <w:tcPr>
            <w:tcW w:w="9859" w:type="dxa"/>
            <w:gridSpan w:val="15"/>
            <w:tcBorders>
              <w:bottom w:val="double" w:sz="4" w:space="0" w:color="auto"/>
            </w:tcBorders>
            <w:shd w:val="clear" w:color="auto" w:fill="BDD6EE"/>
          </w:tcPr>
          <w:p w14:paraId="2435CB8A" w14:textId="592AEDFF" w:rsidR="00870404" w:rsidRPr="00345FE1" w:rsidRDefault="00870404" w:rsidP="00087553">
            <w:pPr>
              <w:tabs>
                <w:tab w:val="right" w:pos="9496"/>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001BF90C" w14:textId="77777777" w:rsidTr="00087553">
        <w:tc>
          <w:tcPr>
            <w:tcW w:w="2518" w:type="dxa"/>
            <w:tcBorders>
              <w:top w:val="double" w:sz="4" w:space="0" w:color="auto"/>
            </w:tcBorders>
            <w:shd w:val="clear" w:color="auto" w:fill="F7CAAC"/>
          </w:tcPr>
          <w:p w14:paraId="0801AD1A" w14:textId="77777777" w:rsidR="00870404" w:rsidRPr="00345FE1" w:rsidRDefault="00870404" w:rsidP="00087553">
            <w:pPr>
              <w:jc w:val="both"/>
              <w:rPr>
                <w:b/>
              </w:rPr>
            </w:pPr>
            <w:r w:rsidRPr="00345FE1">
              <w:rPr>
                <w:b/>
              </w:rPr>
              <w:t>Vysoká škola</w:t>
            </w:r>
          </w:p>
        </w:tc>
        <w:tc>
          <w:tcPr>
            <w:tcW w:w="7341" w:type="dxa"/>
            <w:gridSpan w:val="14"/>
          </w:tcPr>
          <w:p w14:paraId="435A73DF" w14:textId="77777777" w:rsidR="00870404" w:rsidRPr="00345FE1" w:rsidRDefault="00870404" w:rsidP="00087553">
            <w:pPr>
              <w:jc w:val="both"/>
            </w:pPr>
            <w:r w:rsidRPr="00345FE1">
              <w:t>Univerzita Tomáše Bati ve Zlíně</w:t>
            </w:r>
          </w:p>
        </w:tc>
      </w:tr>
      <w:tr w:rsidR="00870404" w:rsidRPr="00345FE1" w14:paraId="00D7325B" w14:textId="77777777" w:rsidTr="00087553">
        <w:tc>
          <w:tcPr>
            <w:tcW w:w="2518" w:type="dxa"/>
            <w:shd w:val="clear" w:color="auto" w:fill="F7CAAC"/>
          </w:tcPr>
          <w:p w14:paraId="4C2DFC54" w14:textId="77777777" w:rsidR="00870404" w:rsidRPr="00345FE1" w:rsidRDefault="00870404" w:rsidP="00087553">
            <w:pPr>
              <w:jc w:val="both"/>
              <w:rPr>
                <w:b/>
              </w:rPr>
            </w:pPr>
            <w:r w:rsidRPr="00345FE1">
              <w:rPr>
                <w:b/>
              </w:rPr>
              <w:t>Součást vysoké školy</w:t>
            </w:r>
          </w:p>
        </w:tc>
        <w:tc>
          <w:tcPr>
            <w:tcW w:w="7341" w:type="dxa"/>
            <w:gridSpan w:val="14"/>
          </w:tcPr>
          <w:p w14:paraId="1B35FA7C" w14:textId="77777777" w:rsidR="00870404" w:rsidRPr="00345FE1" w:rsidRDefault="00870404" w:rsidP="00087553">
            <w:pPr>
              <w:jc w:val="both"/>
            </w:pPr>
            <w:r w:rsidRPr="00345FE1">
              <w:t>Fakulta aplikované informatiky</w:t>
            </w:r>
          </w:p>
        </w:tc>
      </w:tr>
      <w:tr w:rsidR="00870404" w:rsidRPr="00345FE1" w14:paraId="24571C2A" w14:textId="77777777" w:rsidTr="00087553">
        <w:tc>
          <w:tcPr>
            <w:tcW w:w="2518" w:type="dxa"/>
            <w:shd w:val="clear" w:color="auto" w:fill="F7CAAC"/>
          </w:tcPr>
          <w:p w14:paraId="5AB36F39" w14:textId="77777777" w:rsidR="00870404" w:rsidRPr="00345FE1" w:rsidRDefault="00870404" w:rsidP="00087553">
            <w:pPr>
              <w:jc w:val="both"/>
              <w:rPr>
                <w:b/>
              </w:rPr>
            </w:pPr>
            <w:r w:rsidRPr="00345FE1">
              <w:rPr>
                <w:b/>
              </w:rPr>
              <w:t>Název studijního programu</w:t>
            </w:r>
          </w:p>
        </w:tc>
        <w:tc>
          <w:tcPr>
            <w:tcW w:w="7341" w:type="dxa"/>
            <w:gridSpan w:val="14"/>
          </w:tcPr>
          <w:p w14:paraId="30BED751" w14:textId="7DF9FD7D"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6ECD018D" w14:textId="77777777" w:rsidTr="00087553">
        <w:tc>
          <w:tcPr>
            <w:tcW w:w="2518" w:type="dxa"/>
            <w:shd w:val="clear" w:color="auto" w:fill="F7CAAC"/>
          </w:tcPr>
          <w:p w14:paraId="3CE033A7" w14:textId="77777777" w:rsidR="00870404" w:rsidRPr="00345FE1" w:rsidRDefault="00870404" w:rsidP="00087553">
            <w:pPr>
              <w:jc w:val="both"/>
              <w:rPr>
                <w:b/>
              </w:rPr>
            </w:pPr>
            <w:r w:rsidRPr="00345FE1">
              <w:rPr>
                <w:b/>
              </w:rPr>
              <w:t>Jméno a příjmení</w:t>
            </w:r>
          </w:p>
        </w:tc>
        <w:tc>
          <w:tcPr>
            <w:tcW w:w="4536" w:type="dxa"/>
            <w:gridSpan w:val="8"/>
          </w:tcPr>
          <w:p w14:paraId="002A5095" w14:textId="77777777" w:rsidR="00870404" w:rsidRPr="00345FE1" w:rsidRDefault="00870404" w:rsidP="00087553">
            <w:pPr>
              <w:jc w:val="both"/>
            </w:pPr>
            <w:r w:rsidRPr="00345FE1">
              <w:t xml:space="preserve">Martin </w:t>
            </w:r>
            <w:bookmarkStart w:id="287" w:name="CI_Fajkus"/>
            <w:r w:rsidRPr="00345FE1">
              <w:t>Fajkus</w:t>
            </w:r>
            <w:bookmarkEnd w:id="287"/>
          </w:p>
        </w:tc>
        <w:tc>
          <w:tcPr>
            <w:tcW w:w="709" w:type="dxa"/>
            <w:shd w:val="clear" w:color="auto" w:fill="F7CAAC"/>
          </w:tcPr>
          <w:p w14:paraId="72621F78" w14:textId="77777777" w:rsidR="00870404" w:rsidRPr="00345FE1" w:rsidRDefault="00870404" w:rsidP="00087553">
            <w:pPr>
              <w:jc w:val="both"/>
              <w:rPr>
                <w:b/>
              </w:rPr>
            </w:pPr>
            <w:r w:rsidRPr="00345FE1">
              <w:rPr>
                <w:b/>
              </w:rPr>
              <w:t>Tituly</w:t>
            </w:r>
          </w:p>
        </w:tc>
        <w:tc>
          <w:tcPr>
            <w:tcW w:w="2096" w:type="dxa"/>
            <w:gridSpan w:val="5"/>
          </w:tcPr>
          <w:p w14:paraId="395E3967" w14:textId="77777777" w:rsidR="00870404" w:rsidRPr="00345FE1" w:rsidRDefault="00870404" w:rsidP="00087553">
            <w:pPr>
              <w:jc w:val="both"/>
            </w:pPr>
            <w:r w:rsidRPr="00345FE1">
              <w:t>RNDr., Ph.D.</w:t>
            </w:r>
          </w:p>
        </w:tc>
      </w:tr>
      <w:tr w:rsidR="00870404" w:rsidRPr="00345FE1" w14:paraId="0F6FE969" w14:textId="77777777" w:rsidTr="00087553">
        <w:tc>
          <w:tcPr>
            <w:tcW w:w="2518" w:type="dxa"/>
            <w:shd w:val="clear" w:color="auto" w:fill="F7CAAC"/>
          </w:tcPr>
          <w:p w14:paraId="49C175F5" w14:textId="77777777" w:rsidR="00870404" w:rsidRPr="00345FE1" w:rsidRDefault="00870404" w:rsidP="00087553">
            <w:pPr>
              <w:jc w:val="both"/>
              <w:rPr>
                <w:b/>
              </w:rPr>
            </w:pPr>
            <w:r w:rsidRPr="00345FE1">
              <w:rPr>
                <w:b/>
              </w:rPr>
              <w:t>Rok narození</w:t>
            </w:r>
          </w:p>
        </w:tc>
        <w:tc>
          <w:tcPr>
            <w:tcW w:w="829" w:type="dxa"/>
            <w:gridSpan w:val="2"/>
          </w:tcPr>
          <w:p w14:paraId="1DD71C09" w14:textId="77777777" w:rsidR="00870404" w:rsidRPr="00345FE1" w:rsidRDefault="00870404" w:rsidP="00087553">
            <w:pPr>
              <w:jc w:val="both"/>
            </w:pPr>
            <w:r w:rsidRPr="00345FE1">
              <w:t>1973</w:t>
            </w:r>
          </w:p>
        </w:tc>
        <w:tc>
          <w:tcPr>
            <w:tcW w:w="1721" w:type="dxa"/>
            <w:shd w:val="clear" w:color="auto" w:fill="F7CAAC"/>
          </w:tcPr>
          <w:p w14:paraId="605B4B8D" w14:textId="77777777" w:rsidR="00870404" w:rsidRPr="00345FE1" w:rsidRDefault="00870404" w:rsidP="00087553">
            <w:pPr>
              <w:jc w:val="both"/>
              <w:rPr>
                <w:b/>
              </w:rPr>
            </w:pPr>
            <w:r w:rsidRPr="00345FE1">
              <w:rPr>
                <w:b/>
              </w:rPr>
              <w:t>typ vztahu k VŠ</w:t>
            </w:r>
          </w:p>
        </w:tc>
        <w:tc>
          <w:tcPr>
            <w:tcW w:w="992" w:type="dxa"/>
            <w:gridSpan w:val="4"/>
          </w:tcPr>
          <w:p w14:paraId="296E4899" w14:textId="77777777" w:rsidR="00870404" w:rsidRPr="00345FE1" w:rsidRDefault="00870404" w:rsidP="00087553">
            <w:pPr>
              <w:jc w:val="both"/>
            </w:pPr>
            <w:r w:rsidRPr="00345FE1">
              <w:t>pp</w:t>
            </w:r>
          </w:p>
        </w:tc>
        <w:tc>
          <w:tcPr>
            <w:tcW w:w="994" w:type="dxa"/>
            <w:shd w:val="clear" w:color="auto" w:fill="F7CAAC"/>
          </w:tcPr>
          <w:p w14:paraId="06E3F066" w14:textId="77777777" w:rsidR="00870404" w:rsidRPr="00345FE1" w:rsidRDefault="00870404" w:rsidP="00087553">
            <w:pPr>
              <w:jc w:val="both"/>
              <w:rPr>
                <w:b/>
              </w:rPr>
            </w:pPr>
            <w:r w:rsidRPr="00345FE1">
              <w:rPr>
                <w:b/>
              </w:rPr>
              <w:t>rozsah</w:t>
            </w:r>
          </w:p>
        </w:tc>
        <w:tc>
          <w:tcPr>
            <w:tcW w:w="709" w:type="dxa"/>
          </w:tcPr>
          <w:p w14:paraId="718A3239" w14:textId="77777777" w:rsidR="00870404" w:rsidRPr="00345FE1" w:rsidRDefault="00870404" w:rsidP="00087553">
            <w:pPr>
              <w:jc w:val="both"/>
            </w:pPr>
            <w:r w:rsidRPr="00345FE1">
              <w:t>40</w:t>
            </w:r>
          </w:p>
        </w:tc>
        <w:tc>
          <w:tcPr>
            <w:tcW w:w="709" w:type="dxa"/>
            <w:gridSpan w:val="3"/>
            <w:shd w:val="clear" w:color="auto" w:fill="F7CAAC"/>
          </w:tcPr>
          <w:p w14:paraId="5DB5A53F" w14:textId="77777777" w:rsidR="00870404" w:rsidRPr="00345FE1" w:rsidRDefault="00870404" w:rsidP="00087553">
            <w:pPr>
              <w:jc w:val="both"/>
              <w:rPr>
                <w:b/>
              </w:rPr>
            </w:pPr>
            <w:r w:rsidRPr="00345FE1">
              <w:rPr>
                <w:b/>
              </w:rPr>
              <w:t>do kdy</w:t>
            </w:r>
          </w:p>
        </w:tc>
        <w:tc>
          <w:tcPr>
            <w:tcW w:w="1387" w:type="dxa"/>
            <w:gridSpan w:val="2"/>
          </w:tcPr>
          <w:p w14:paraId="1C915B7F" w14:textId="77777777" w:rsidR="00870404" w:rsidRPr="00345FE1" w:rsidRDefault="00870404" w:rsidP="00087553">
            <w:pPr>
              <w:jc w:val="both"/>
            </w:pPr>
            <w:r w:rsidRPr="00345FE1">
              <w:t>N</w:t>
            </w:r>
          </w:p>
        </w:tc>
      </w:tr>
      <w:tr w:rsidR="00870404" w:rsidRPr="00345FE1" w14:paraId="134CDEAF" w14:textId="77777777" w:rsidTr="00087553">
        <w:tc>
          <w:tcPr>
            <w:tcW w:w="5068" w:type="dxa"/>
            <w:gridSpan w:val="4"/>
            <w:shd w:val="clear" w:color="auto" w:fill="F7CAAC"/>
          </w:tcPr>
          <w:p w14:paraId="535A258E"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45F8C35" w14:textId="77777777" w:rsidR="00870404" w:rsidRPr="00345FE1" w:rsidRDefault="00870404" w:rsidP="00087553">
            <w:pPr>
              <w:jc w:val="both"/>
            </w:pPr>
            <w:r w:rsidRPr="00345FE1">
              <w:t>pp</w:t>
            </w:r>
          </w:p>
        </w:tc>
        <w:tc>
          <w:tcPr>
            <w:tcW w:w="994" w:type="dxa"/>
            <w:shd w:val="clear" w:color="auto" w:fill="F7CAAC"/>
          </w:tcPr>
          <w:p w14:paraId="20929C01" w14:textId="77777777" w:rsidR="00870404" w:rsidRPr="00345FE1" w:rsidRDefault="00870404" w:rsidP="00087553">
            <w:pPr>
              <w:jc w:val="both"/>
              <w:rPr>
                <w:b/>
              </w:rPr>
            </w:pPr>
            <w:r w:rsidRPr="00345FE1">
              <w:rPr>
                <w:b/>
              </w:rPr>
              <w:t>rozsah</w:t>
            </w:r>
          </w:p>
        </w:tc>
        <w:tc>
          <w:tcPr>
            <w:tcW w:w="709" w:type="dxa"/>
          </w:tcPr>
          <w:p w14:paraId="3377A888" w14:textId="77777777" w:rsidR="00870404" w:rsidRPr="00345FE1" w:rsidRDefault="00870404" w:rsidP="00087553">
            <w:pPr>
              <w:jc w:val="both"/>
            </w:pPr>
            <w:r w:rsidRPr="00345FE1">
              <w:t>40</w:t>
            </w:r>
          </w:p>
        </w:tc>
        <w:tc>
          <w:tcPr>
            <w:tcW w:w="709" w:type="dxa"/>
            <w:gridSpan w:val="3"/>
            <w:shd w:val="clear" w:color="auto" w:fill="F7CAAC"/>
          </w:tcPr>
          <w:p w14:paraId="10893EE7" w14:textId="77777777" w:rsidR="00870404" w:rsidRPr="00345FE1" w:rsidRDefault="00870404" w:rsidP="00087553">
            <w:pPr>
              <w:jc w:val="both"/>
              <w:rPr>
                <w:b/>
              </w:rPr>
            </w:pPr>
            <w:r w:rsidRPr="00345FE1">
              <w:rPr>
                <w:b/>
              </w:rPr>
              <w:t>do kdy</w:t>
            </w:r>
          </w:p>
        </w:tc>
        <w:tc>
          <w:tcPr>
            <w:tcW w:w="1387" w:type="dxa"/>
            <w:gridSpan w:val="2"/>
          </w:tcPr>
          <w:p w14:paraId="7C3EE10E" w14:textId="77777777" w:rsidR="00870404" w:rsidRPr="00345FE1" w:rsidRDefault="00870404" w:rsidP="00087553">
            <w:pPr>
              <w:jc w:val="both"/>
            </w:pPr>
            <w:r w:rsidRPr="00345FE1">
              <w:t>N</w:t>
            </w:r>
          </w:p>
        </w:tc>
      </w:tr>
      <w:tr w:rsidR="00870404" w:rsidRPr="00345FE1" w14:paraId="143190A5" w14:textId="77777777" w:rsidTr="00087553">
        <w:tc>
          <w:tcPr>
            <w:tcW w:w="6060" w:type="dxa"/>
            <w:gridSpan w:val="8"/>
            <w:shd w:val="clear" w:color="auto" w:fill="F7CAAC"/>
          </w:tcPr>
          <w:p w14:paraId="07079826"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964A29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4BEBBA6" w14:textId="77777777" w:rsidR="00870404" w:rsidRPr="00345FE1" w:rsidRDefault="00870404" w:rsidP="00087553">
            <w:pPr>
              <w:jc w:val="both"/>
              <w:rPr>
                <w:b/>
              </w:rPr>
            </w:pPr>
            <w:r w:rsidRPr="00345FE1">
              <w:rPr>
                <w:b/>
              </w:rPr>
              <w:t>rozsah</w:t>
            </w:r>
          </w:p>
        </w:tc>
      </w:tr>
      <w:tr w:rsidR="00870404" w:rsidRPr="00345FE1" w14:paraId="4F9A2F3E" w14:textId="77777777" w:rsidTr="00087553">
        <w:tc>
          <w:tcPr>
            <w:tcW w:w="6060" w:type="dxa"/>
            <w:gridSpan w:val="8"/>
          </w:tcPr>
          <w:p w14:paraId="4C86CC67" w14:textId="77777777" w:rsidR="00870404" w:rsidRPr="00345FE1" w:rsidRDefault="00870404" w:rsidP="00087553">
            <w:pPr>
              <w:jc w:val="both"/>
            </w:pPr>
          </w:p>
        </w:tc>
        <w:tc>
          <w:tcPr>
            <w:tcW w:w="1703" w:type="dxa"/>
            <w:gridSpan w:val="2"/>
          </w:tcPr>
          <w:p w14:paraId="6A5C69AD" w14:textId="77777777" w:rsidR="00870404" w:rsidRPr="00345FE1" w:rsidRDefault="00870404" w:rsidP="00087553">
            <w:pPr>
              <w:jc w:val="both"/>
            </w:pPr>
          </w:p>
        </w:tc>
        <w:tc>
          <w:tcPr>
            <w:tcW w:w="2096" w:type="dxa"/>
            <w:gridSpan w:val="5"/>
          </w:tcPr>
          <w:p w14:paraId="764EFF04" w14:textId="77777777" w:rsidR="00870404" w:rsidRPr="00345FE1" w:rsidRDefault="00870404" w:rsidP="00087553">
            <w:pPr>
              <w:jc w:val="both"/>
            </w:pPr>
          </w:p>
        </w:tc>
      </w:tr>
      <w:tr w:rsidR="00870404" w:rsidRPr="00345FE1" w14:paraId="3230D4CE" w14:textId="77777777" w:rsidTr="00087553">
        <w:tc>
          <w:tcPr>
            <w:tcW w:w="6060" w:type="dxa"/>
            <w:gridSpan w:val="8"/>
          </w:tcPr>
          <w:p w14:paraId="691341DA" w14:textId="77777777" w:rsidR="00870404" w:rsidRPr="00345FE1" w:rsidRDefault="00870404" w:rsidP="00087553">
            <w:pPr>
              <w:jc w:val="both"/>
            </w:pPr>
          </w:p>
        </w:tc>
        <w:tc>
          <w:tcPr>
            <w:tcW w:w="1703" w:type="dxa"/>
            <w:gridSpan w:val="2"/>
          </w:tcPr>
          <w:p w14:paraId="22D22A5A" w14:textId="77777777" w:rsidR="00870404" w:rsidRPr="00345FE1" w:rsidRDefault="00870404" w:rsidP="00087553">
            <w:pPr>
              <w:jc w:val="both"/>
            </w:pPr>
          </w:p>
        </w:tc>
        <w:tc>
          <w:tcPr>
            <w:tcW w:w="2096" w:type="dxa"/>
            <w:gridSpan w:val="5"/>
          </w:tcPr>
          <w:p w14:paraId="73AF9695" w14:textId="77777777" w:rsidR="00870404" w:rsidRPr="00345FE1" w:rsidRDefault="00870404" w:rsidP="00087553">
            <w:pPr>
              <w:jc w:val="both"/>
            </w:pPr>
          </w:p>
        </w:tc>
      </w:tr>
      <w:tr w:rsidR="00870404" w:rsidRPr="00345FE1" w14:paraId="16F11902" w14:textId="77777777" w:rsidTr="00087553">
        <w:tc>
          <w:tcPr>
            <w:tcW w:w="9859" w:type="dxa"/>
            <w:gridSpan w:val="15"/>
            <w:shd w:val="clear" w:color="auto" w:fill="F7CAAC"/>
          </w:tcPr>
          <w:p w14:paraId="1660B44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D5EF3D6" w14:textId="77777777" w:rsidTr="00087553">
        <w:trPr>
          <w:trHeight w:val="835"/>
        </w:trPr>
        <w:tc>
          <w:tcPr>
            <w:tcW w:w="9859" w:type="dxa"/>
            <w:gridSpan w:val="15"/>
            <w:tcBorders>
              <w:top w:val="nil"/>
            </w:tcBorders>
          </w:tcPr>
          <w:p w14:paraId="3A5915F4" w14:textId="77777777" w:rsidR="00870404" w:rsidRPr="00345FE1" w:rsidRDefault="00870404" w:rsidP="00087553">
            <w:pPr>
              <w:rPr>
                <w:b/>
              </w:rPr>
            </w:pPr>
            <w:r w:rsidRPr="00345FE1">
              <w:rPr>
                <w:b/>
              </w:rPr>
              <w:t>Zapojení do uskutečňování studijního programu:</w:t>
            </w:r>
          </w:p>
          <w:p w14:paraId="06ABFC46" w14:textId="77777777" w:rsidR="00870404" w:rsidRPr="00345FE1" w:rsidRDefault="00870404" w:rsidP="00C31356">
            <w:pPr>
              <w:pStyle w:val="Odstavecseseznamem"/>
              <w:numPr>
                <w:ilvl w:val="0"/>
                <w:numId w:val="4"/>
              </w:numPr>
              <w:suppressAutoHyphens w:val="0"/>
              <w:jc w:val="both"/>
            </w:pPr>
            <w:r>
              <w:t>vyučující</w:t>
            </w:r>
          </w:p>
          <w:p w14:paraId="0EF9B99D" w14:textId="77777777" w:rsidR="00870404" w:rsidRPr="00345FE1" w:rsidRDefault="00870404" w:rsidP="00087553">
            <w:pPr>
              <w:rPr>
                <w:b/>
              </w:rPr>
            </w:pPr>
            <w:r w:rsidRPr="00345FE1">
              <w:rPr>
                <w:b/>
              </w:rPr>
              <w:t>Předměty studijního programu:</w:t>
            </w:r>
          </w:p>
          <w:p w14:paraId="1D5267A5" w14:textId="134EF832" w:rsidR="00870404" w:rsidRPr="00345FE1" w:rsidRDefault="001439AC" w:rsidP="00C31356">
            <w:pPr>
              <w:pStyle w:val="Odstavecseseznamem"/>
              <w:numPr>
                <w:ilvl w:val="0"/>
                <w:numId w:val="4"/>
              </w:numPr>
              <w:jc w:val="both"/>
            </w:pPr>
            <w:proofErr w:type="spellStart"/>
            <w:r>
              <w:t>Mathematics</w:t>
            </w:r>
            <w:proofErr w:type="spellEnd"/>
            <w:r w:rsidR="00870404" w:rsidRPr="00345FE1">
              <w:t xml:space="preserve"> (vyučující (33 %), konzultant, zkoušející)</w:t>
            </w:r>
          </w:p>
        </w:tc>
      </w:tr>
      <w:tr w:rsidR="00870404" w:rsidRPr="00345FE1" w14:paraId="0293DBDF" w14:textId="77777777" w:rsidTr="00087553">
        <w:trPr>
          <w:trHeight w:val="340"/>
        </w:trPr>
        <w:tc>
          <w:tcPr>
            <w:tcW w:w="9859" w:type="dxa"/>
            <w:gridSpan w:val="15"/>
            <w:tcBorders>
              <w:top w:val="nil"/>
            </w:tcBorders>
            <w:shd w:val="clear" w:color="auto" w:fill="FBD4B4"/>
          </w:tcPr>
          <w:p w14:paraId="3EBD6336"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8D2DFF9" w14:textId="77777777" w:rsidTr="00087553">
        <w:trPr>
          <w:trHeight w:val="340"/>
        </w:trPr>
        <w:tc>
          <w:tcPr>
            <w:tcW w:w="2802" w:type="dxa"/>
            <w:gridSpan w:val="2"/>
            <w:tcBorders>
              <w:top w:val="nil"/>
            </w:tcBorders>
          </w:tcPr>
          <w:p w14:paraId="7D66B7E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8A9F41B"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B06A2D2" w14:textId="77777777" w:rsidR="00870404" w:rsidRPr="00345FE1" w:rsidRDefault="00870404" w:rsidP="00087553">
            <w:pPr>
              <w:jc w:val="both"/>
              <w:rPr>
                <w:b/>
              </w:rPr>
            </w:pPr>
            <w:r w:rsidRPr="00345FE1">
              <w:rPr>
                <w:b/>
              </w:rPr>
              <w:t>Sem.</w:t>
            </w:r>
          </w:p>
        </w:tc>
        <w:tc>
          <w:tcPr>
            <w:tcW w:w="2109" w:type="dxa"/>
            <w:gridSpan w:val="5"/>
            <w:tcBorders>
              <w:top w:val="nil"/>
            </w:tcBorders>
          </w:tcPr>
          <w:p w14:paraId="28A14B86"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4EDB2979"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F287A78" w14:textId="77777777" w:rsidTr="00087553">
        <w:trPr>
          <w:trHeight w:val="284"/>
        </w:trPr>
        <w:tc>
          <w:tcPr>
            <w:tcW w:w="2802" w:type="dxa"/>
            <w:gridSpan w:val="2"/>
            <w:tcBorders>
              <w:top w:val="nil"/>
            </w:tcBorders>
          </w:tcPr>
          <w:p w14:paraId="5CE72534" w14:textId="77777777" w:rsidR="00870404" w:rsidRPr="00345FE1" w:rsidRDefault="00870404" w:rsidP="00087553">
            <w:pPr>
              <w:jc w:val="both"/>
              <w:rPr>
                <w:color w:val="FF0000"/>
              </w:rPr>
            </w:pPr>
          </w:p>
        </w:tc>
        <w:tc>
          <w:tcPr>
            <w:tcW w:w="2409" w:type="dxa"/>
            <w:gridSpan w:val="3"/>
            <w:tcBorders>
              <w:top w:val="nil"/>
            </w:tcBorders>
          </w:tcPr>
          <w:p w14:paraId="2A8B1C40" w14:textId="77777777" w:rsidR="00870404" w:rsidRPr="00345FE1" w:rsidRDefault="00870404" w:rsidP="00087553">
            <w:pPr>
              <w:jc w:val="both"/>
              <w:rPr>
                <w:color w:val="FF0000"/>
              </w:rPr>
            </w:pPr>
          </w:p>
        </w:tc>
        <w:tc>
          <w:tcPr>
            <w:tcW w:w="567" w:type="dxa"/>
            <w:gridSpan w:val="2"/>
            <w:tcBorders>
              <w:top w:val="nil"/>
            </w:tcBorders>
          </w:tcPr>
          <w:p w14:paraId="35C78D5B" w14:textId="77777777" w:rsidR="00870404" w:rsidRPr="00345FE1" w:rsidRDefault="00870404" w:rsidP="00087553">
            <w:pPr>
              <w:jc w:val="both"/>
              <w:rPr>
                <w:color w:val="FF0000"/>
              </w:rPr>
            </w:pPr>
          </w:p>
        </w:tc>
        <w:tc>
          <w:tcPr>
            <w:tcW w:w="2109" w:type="dxa"/>
            <w:gridSpan w:val="5"/>
            <w:tcBorders>
              <w:top w:val="nil"/>
            </w:tcBorders>
          </w:tcPr>
          <w:p w14:paraId="4386A830" w14:textId="77777777" w:rsidR="00870404" w:rsidRPr="00345FE1" w:rsidRDefault="00870404" w:rsidP="00087553">
            <w:pPr>
              <w:jc w:val="both"/>
              <w:rPr>
                <w:color w:val="FF0000"/>
              </w:rPr>
            </w:pPr>
          </w:p>
        </w:tc>
        <w:tc>
          <w:tcPr>
            <w:tcW w:w="1972" w:type="dxa"/>
            <w:gridSpan w:val="3"/>
            <w:tcBorders>
              <w:top w:val="nil"/>
            </w:tcBorders>
          </w:tcPr>
          <w:p w14:paraId="1FEF01E5" w14:textId="77777777" w:rsidR="00870404" w:rsidRPr="00345FE1" w:rsidRDefault="00870404" w:rsidP="00087553">
            <w:pPr>
              <w:jc w:val="both"/>
              <w:rPr>
                <w:color w:val="FF0000"/>
              </w:rPr>
            </w:pPr>
          </w:p>
        </w:tc>
      </w:tr>
      <w:tr w:rsidR="00870404" w:rsidRPr="00345FE1" w14:paraId="774464F1" w14:textId="77777777" w:rsidTr="00087553">
        <w:tc>
          <w:tcPr>
            <w:tcW w:w="9859" w:type="dxa"/>
            <w:gridSpan w:val="15"/>
            <w:shd w:val="clear" w:color="auto" w:fill="F7CAAC"/>
          </w:tcPr>
          <w:p w14:paraId="3EEF23FD" w14:textId="77777777" w:rsidR="00870404" w:rsidRPr="00345FE1" w:rsidRDefault="00870404" w:rsidP="00087553">
            <w:pPr>
              <w:jc w:val="both"/>
            </w:pPr>
            <w:r w:rsidRPr="00345FE1">
              <w:rPr>
                <w:b/>
              </w:rPr>
              <w:t xml:space="preserve">Údaje o vzdělání na VŠ </w:t>
            </w:r>
          </w:p>
        </w:tc>
      </w:tr>
      <w:tr w:rsidR="00870404" w:rsidRPr="00345FE1" w14:paraId="16ED5638" w14:textId="77777777" w:rsidTr="00087553">
        <w:trPr>
          <w:trHeight w:val="490"/>
        </w:trPr>
        <w:tc>
          <w:tcPr>
            <w:tcW w:w="9859" w:type="dxa"/>
            <w:gridSpan w:val="15"/>
          </w:tcPr>
          <w:p w14:paraId="15E16F0F"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1991</w:t>
            </w:r>
            <w:r>
              <w:rPr>
                <w:color w:val="000000"/>
                <w:lang w:eastAsia="zh-TW" w:bidi="he-IL"/>
              </w:rPr>
              <w:t>-</w:t>
            </w:r>
            <w:r w:rsidRPr="00345FE1">
              <w:rPr>
                <w:color w:val="000000"/>
                <w:lang w:eastAsia="zh-TW" w:bidi="he-IL"/>
              </w:rPr>
              <w:t xml:space="preserve">1996 </w:t>
            </w:r>
            <w:r>
              <w:rPr>
                <w:color w:val="000000"/>
                <w:lang w:eastAsia="zh-TW" w:bidi="he-IL"/>
              </w:rPr>
              <w:tab/>
            </w:r>
            <w:r w:rsidRPr="00345FE1">
              <w:rPr>
                <w:color w:val="000000"/>
                <w:lang w:eastAsia="zh-TW" w:bidi="he-IL"/>
              </w:rPr>
              <w:t>Matematicko-</w:t>
            </w:r>
            <w:proofErr w:type="spellStart"/>
            <w:r w:rsidRPr="00345FE1">
              <w:rPr>
                <w:color w:val="000000"/>
                <w:lang w:eastAsia="zh-TW" w:bidi="he-IL"/>
              </w:rPr>
              <w:t>fyzikálna</w:t>
            </w:r>
            <w:proofErr w:type="spellEnd"/>
            <w:r w:rsidRPr="00345FE1">
              <w:rPr>
                <w:color w:val="000000"/>
                <w:lang w:eastAsia="zh-TW" w:bidi="he-IL"/>
              </w:rPr>
              <w:t xml:space="preserve"> fakulta UK, Bratislava, RNDr.</w:t>
            </w:r>
          </w:p>
          <w:p w14:paraId="046E4F85"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1996</w:t>
            </w:r>
            <w:r>
              <w:t>-</w:t>
            </w:r>
            <w:r w:rsidRPr="00345FE1">
              <w:rPr>
                <w:color w:val="000000"/>
                <w:lang w:eastAsia="zh-TW" w:bidi="he-IL"/>
              </w:rPr>
              <w:t xml:space="preserve">1999 </w:t>
            </w:r>
            <w:r>
              <w:rPr>
                <w:color w:val="000000"/>
                <w:lang w:eastAsia="zh-TW" w:bidi="he-IL"/>
              </w:rPr>
              <w:tab/>
            </w:r>
            <w:r w:rsidRPr="00345FE1">
              <w:rPr>
                <w:color w:val="000000"/>
                <w:lang w:eastAsia="zh-TW" w:bidi="he-IL"/>
              </w:rPr>
              <w:t xml:space="preserve">UK Bratislava, FMFI, Katedra biofyziky a </w:t>
            </w:r>
            <w:proofErr w:type="spellStart"/>
            <w:r w:rsidRPr="00345FE1">
              <w:rPr>
                <w:color w:val="000000"/>
                <w:lang w:eastAsia="zh-TW" w:bidi="he-IL"/>
              </w:rPr>
              <w:t>chemickej</w:t>
            </w:r>
            <w:proofErr w:type="spellEnd"/>
            <w:r w:rsidRPr="00345FE1">
              <w:rPr>
                <w:color w:val="000000"/>
                <w:lang w:eastAsia="zh-TW" w:bidi="he-IL"/>
              </w:rPr>
              <w:t xml:space="preserve"> fyziky, postgraduální a doktorské studium, Ph.D.</w:t>
            </w:r>
          </w:p>
        </w:tc>
      </w:tr>
      <w:tr w:rsidR="00870404" w:rsidRPr="00345FE1" w14:paraId="7774DB2E" w14:textId="77777777" w:rsidTr="00087553">
        <w:tc>
          <w:tcPr>
            <w:tcW w:w="9859" w:type="dxa"/>
            <w:gridSpan w:val="15"/>
            <w:shd w:val="clear" w:color="auto" w:fill="F7CAAC"/>
          </w:tcPr>
          <w:p w14:paraId="2A115EF6" w14:textId="77777777" w:rsidR="00870404" w:rsidRPr="00345FE1" w:rsidRDefault="00870404" w:rsidP="00087553">
            <w:pPr>
              <w:jc w:val="both"/>
              <w:rPr>
                <w:b/>
              </w:rPr>
            </w:pPr>
            <w:r w:rsidRPr="00345FE1">
              <w:rPr>
                <w:b/>
              </w:rPr>
              <w:t>Údaje o odborném působení od absolvování VŠ</w:t>
            </w:r>
          </w:p>
        </w:tc>
      </w:tr>
      <w:tr w:rsidR="00870404" w:rsidRPr="00345FE1" w14:paraId="68306EA5" w14:textId="77777777" w:rsidTr="00087553">
        <w:trPr>
          <w:trHeight w:val="1734"/>
        </w:trPr>
        <w:tc>
          <w:tcPr>
            <w:tcW w:w="9859" w:type="dxa"/>
            <w:gridSpan w:val="15"/>
          </w:tcPr>
          <w:p w14:paraId="59096F6B"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1999</w:t>
            </w:r>
            <w:r>
              <w:rPr>
                <w:color w:val="000000"/>
                <w:lang w:eastAsia="zh-TW" w:bidi="he-IL"/>
              </w:rPr>
              <w:t>-</w:t>
            </w:r>
            <w:r w:rsidRPr="00345FE1">
              <w:rPr>
                <w:color w:val="000000"/>
                <w:lang w:eastAsia="zh-TW" w:bidi="he-IL"/>
              </w:rPr>
              <w:t>2002</w:t>
            </w:r>
            <w:r w:rsidRPr="00345FE1">
              <w:rPr>
                <w:color w:val="000000"/>
                <w:lang w:eastAsia="zh-TW" w:bidi="he-IL"/>
              </w:rPr>
              <w:tab/>
              <w:t xml:space="preserve">Gymnázium </w:t>
            </w:r>
            <w:proofErr w:type="spellStart"/>
            <w:r w:rsidRPr="00345FE1">
              <w:rPr>
                <w:color w:val="000000"/>
                <w:lang w:eastAsia="zh-TW" w:bidi="he-IL"/>
              </w:rPr>
              <w:t>Tilgnerova</w:t>
            </w:r>
            <w:proofErr w:type="spellEnd"/>
            <w:r w:rsidRPr="00345FE1">
              <w:rPr>
                <w:color w:val="000000"/>
                <w:lang w:eastAsia="zh-TW" w:bidi="he-IL"/>
              </w:rPr>
              <w:t xml:space="preserve">; Bratislava, učitel </w:t>
            </w:r>
          </w:p>
          <w:p w14:paraId="5A043183"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2002</w:t>
            </w:r>
            <w:r w:rsidRPr="00345FE1">
              <w:rPr>
                <w:color w:val="000000"/>
                <w:lang w:eastAsia="zh-TW" w:bidi="he-IL"/>
              </w:rPr>
              <w:tab/>
              <w:t xml:space="preserve">Ministerstvo obrany SR, tlumočení a překlady </w:t>
            </w:r>
          </w:p>
          <w:p w14:paraId="6DEC6007"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2003</w:t>
            </w:r>
            <w:r>
              <w:rPr>
                <w:color w:val="000000"/>
                <w:lang w:eastAsia="zh-TW" w:bidi="he-IL"/>
              </w:rPr>
              <w:t>-</w:t>
            </w:r>
            <w:r w:rsidRPr="00345FE1">
              <w:rPr>
                <w:color w:val="000000"/>
                <w:lang w:eastAsia="zh-TW" w:bidi="he-IL"/>
              </w:rPr>
              <w:t>2004</w:t>
            </w:r>
            <w:r w:rsidRPr="00345FE1">
              <w:rPr>
                <w:color w:val="000000"/>
                <w:lang w:eastAsia="zh-TW" w:bidi="he-IL"/>
              </w:rPr>
              <w:tab/>
              <w:t xml:space="preserve">Gymnázium Jura </w:t>
            </w:r>
            <w:proofErr w:type="spellStart"/>
            <w:r w:rsidRPr="00345FE1">
              <w:rPr>
                <w:color w:val="000000"/>
                <w:lang w:eastAsia="zh-TW" w:bidi="he-IL"/>
              </w:rPr>
              <w:t>Hronca</w:t>
            </w:r>
            <w:proofErr w:type="spellEnd"/>
            <w:r w:rsidRPr="00345FE1">
              <w:rPr>
                <w:color w:val="000000"/>
                <w:lang w:eastAsia="zh-TW" w:bidi="he-IL"/>
              </w:rPr>
              <w:t xml:space="preserve">; Bratislava, učitel </w:t>
            </w:r>
          </w:p>
          <w:p w14:paraId="202CECE6"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2004</w:t>
            </w:r>
            <w:r>
              <w:rPr>
                <w:color w:val="000000"/>
                <w:lang w:eastAsia="zh-TW" w:bidi="he-IL"/>
              </w:rPr>
              <w:t>-</w:t>
            </w:r>
            <w:r w:rsidRPr="00345FE1">
              <w:rPr>
                <w:color w:val="000000"/>
                <w:lang w:eastAsia="zh-TW" w:bidi="he-IL"/>
              </w:rPr>
              <w:t>2005</w:t>
            </w:r>
            <w:r w:rsidRPr="00345FE1">
              <w:rPr>
                <w:color w:val="000000"/>
                <w:lang w:eastAsia="zh-TW" w:bidi="he-IL"/>
              </w:rPr>
              <w:tab/>
              <w:t xml:space="preserve">Annie </w:t>
            </w:r>
            <w:proofErr w:type="spellStart"/>
            <w:r w:rsidRPr="00345FE1">
              <w:rPr>
                <w:color w:val="000000"/>
                <w:lang w:eastAsia="zh-TW" w:bidi="he-IL"/>
              </w:rPr>
              <w:t>Wright</w:t>
            </w:r>
            <w:proofErr w:type="spellEnd"/>
            <w:r w:rsidRPr="00345FE1">
              <w:rPr>
                <w:color w:val="000000"/>
                <w:lang w:eastAsia="zh-TW" w:bidi="he-IL"/>
              </w:rPr>
              <w:t xml:space="preserve"> </w:t>
            </w:r>
            <w:proofErr w:type="spellStart"/>
            <w:r w:rsidRPr="00345FE1">
              <w:rPr>
                <w:color w:val="000000"/>
                <w:lang w:eastAsia="zh-TW" w:bidi="he-IL"/>
              </w:rPr>
              <w:t>School</w:t>
            </w:r>
            <w:proofErr w:type="spellEnd"/>
            <w:r w:rsidRPr="00345FE1">
              <w:rPr>
                <w:color w:val="000000"/>
                <w:lang w:eastAsia="zh-TW" w:bidi="he-IL"/>
              </w:rPr>
              <w:t xml:space="preserve">; </w:t>
            </w:r>
            <w:proofErr w:type="spellStart"/>
            <w:r w:rsidRPr="00345FE1">
              <w:rPr>
                <w:color w:val="000000"/>
                <w:lang w:eastAsia="zh-TW" w:bidi="he-IL"/>
              </w:rPr>
              <w:t>Tacoma</w:t>
            </w:r>
            <w:proofErr w:type="spellEnd"/>
            <w:r w:rsidRPr="00345FE1">
              <w:rPr>
                <w:color w:val="000000"/>
                <w:lang w:eastAsia="zh-TW" w:bidi="he-IL"/>
              </w:rPr>
              <w:t xml:space="preserve">, Washington, USA, učitel </w:t>
            </w:r>
          </w:p>
          <w:p w14:paraId="7688ECDF"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2005</w:t>
            </w:r>
            <w:r>
              <w:rPr>
                <w:color w:val="000000"/>
                <w:lang w:eastAsia="zh-TW" w:bidi="he-IL"/>
              </w:rPr>
              <w:t>-</w:t>
            </w:r>
            <w:r w:rsidRPr="00345FE1">
              <w:rPr>
                <w:color w:val="000000"/>
                <w:lang w:eastAsia="zh-TW" w:bidi="he-IL"/>
              </w:rPr>
              <w:t>2006</w:t>
            </w:r>
            <w:r w:rsidRPr="00345FE1">
              <w:rPr>
                <w:color w:val="000000"/>
                <w:lang w:eastAsia="zh-TW" w:bidi="he-IL"/>
              </w:rPr>
              <w:tab/>
              <w:t xml:space="preserve">Gymnázium Jura </w:t>
            </w:r>
            <w:proofErr w:type="spellStart"/>
            <w:r w:rsidRPr="00345FE1">
              <w:rPr>
                <w:color w:val="000000"/>
                <w:lang w:eastAsia="zh-TW" w:bidi="he-IL"/>
              </w:rPr>
              <w:t>Hronca</w:t>
            </w:r>
            <w:proofErr w:type="spellEnd"/>
            <w:r w:rsidRPr="00345FE1">
              <w:rPr>
                <w:color w:val="000000"/>
                <w:lang w:eastAsia="zh-TW" w:bidi="he-IL"/>
              </w:rPr>
              <w:t xml:space="preserve">; Bratislava, učitel </w:t>
            </w:r>
          </w:p>
          <w:p w14:paraId="7DF4257D" w14:textId="77777777" w:rsidR="00870404" w:rsidRPr="00345FE1" w:rsidRDefault="00870404" w:rsidP="00087553">
            <w:pPr>
              <w:tabs>
                <w:tab w:val="left" w:pos="956"/>
              </w:tabs>
              <w:ind w:left="-22"/>
              <w:rPr>
                <w:color w:val="000000"/>
                <w:lang w:eastAsia="zh-TW" w:bidi="he-IL"/>
              </w:rPr>
            </w:pPr>
            <w:r w:rsidRPr="00345FE1">
              <w:rPr>
                <w:color w:val="000000"/>
                <w:lang w:eastAsia="zh-TW" w:bidi="he-IL"/>
              </w:rPr>
              <w:t>2006</w:t>
            </w:r>
            <w:r>
              <w:rPr>
                <w:color w:val="000000"/>
                <w:lang w:eastAsia="zh-TW" w:bidi="he-IL"/>
              </w:rPr>
              <w:t>-</w:t>
            </w:r>
            <w:r w:rsidRPr="00345FE1">
              <w:rPr>
                <w:color w:val="000000"/>
                <w:lang w:eastAsia="zh-TW" w:bidi="he-IL"/>
              </w:rPr>
              <w:t>2008</w:t>
            </w:r>
            <w:r w:rsidRPr="00345FE1">
              <w:rPr>
                <w:color w:val="000000"/>
                <w:lang w:eastAsia="zh-TW" w:bidi="he-IL"/>
              </w:rPr>
              <w:tab/>
              <w:t xml:space="preserve">Obchodní akademie T. Bati a VOŠE Zlín, učitel </w:t>
            </w:r>
          </w:p>
          <w:p w14:paraId="1A4F1DA1" w14:textId="77777777" w:rsidR="00870404" w:rsidRPr="00345FE1" w:rsidRDefault="00870404" w:rsidP="00087553">
            <w:pPr>
              <w:tabs>
                <w:tab w:val="left" w:pos="956"/>
              </w:tabs>
              <w:ind w:left="-22"/>
              <w:rPr>
                <w:color w:val="000000"/>
                <w:lang w:eastAsia="zh-TW" w:bidi="he-IL"/>
              </w:rPr>
            </w:pPr>
            <w:proofErr w:type="gramStart"/>
            <w:r w:rsidRPr="00345FE1">
              <w:rPr>
                <w:color w:val="000000"/>
                <w:lang w:eastAsia="zh-TW" w:bidi="he-IL"/>
              </w:rPr>
              <w:t>2008</w:t>
            </w:r>
            <w:r>
              <w:rPr>
                <w:color w:val="000000"/>
                <w:lang w:eastAsia="zh-TW" w:bidi="he-IL"/>
              </w:rPr>
              <w:t>-</w:t>
            </w:r>
            <w:r w:rsidRPr="00345FE1">
              <w:rPr>
                <w:color w:val="000000"/>
                <w:lang w:eastAsia="zh-TW" w:bidi="he-IL"/>
              </w:rPr>
              <w:t>dosud</w:t>
            </w:r>
            <w:proofErr w:type="gramEnd"/>
            <w:r w:rsidRPr="00345FE1">
              <w:rPr>
                <w:color w:val="000000"/>
                <w:lang w:eastAsia="zh-TW" w:bidi="he-IL"/>
              </w:rPr>
              <w:tab/>
              <w:t>UTB ve Zlíně, Fakulta aplikované informatiky, Ústav matematiky, odborný asistent</w:t>
            </w:r>
          </w:p>
        </w:tc>
      </w:tr>
      <w:tr w:rsidR="00870404" w:rsidRPr="00345FE1" w14:paraId="30A28401" w14:textId="77777777" w:rsidTr="00087553">
        <w:trPr>
          <w:trHeight w:val="250"/>
        </w:trPr>
        <w:tc>
          <w:tcPr>
            <w:tcW w:w="9859" w:type="dxa"/>
            <w:gridSpan w:val="15"/>
            <w:shd w:val="clear" w:color="auto" w:fill="F7CAAC"/>
          </w:tcPr>
          <w:p w14:paraId="2511A2E2" w14:textId="77777777" w:rsidR="00870404" w:rsidRPr="00345FE1" w:rsidRDefault="00870404" w:rsidP="00087553">
            <w:pPr>
              <w:jc w:val="both"/>
            </w:pPr>
            <w:r w:rsidRPr="00345FE1">
              <w:rPr>
                <w:b/>
              </w:rPr>
              <w:t>Zkušenosti s vedením kvalifikačních a rigorózních prací</w:t>
            </w:r>
          </w:p>
        </w:tc>
      </w:tr>
      <w:tr w:rsidR="00870404" w:rsidRPr="00345FE1" w14:paraId="03DE2070" w14:textId="77777777" w:rsidTr="00087553">
        <w:trPr>
          <w:trHeight w:val="431"/>
        </w:trPr>
        <w:tc>
          <w:tcPr>
            <w:tcW w:w="9859" w:type="dxa"/>
            <w:gridSpan w:val="15"/>
          </w:tcPr>
          <w:p w14:paraId="65AEF446" w14:textId="77777777" w:rsidR="00870404" w:rsidRPr="00345FE1" w:rsidRDefault="00870404" w:rsidP="00087553">
            <w:pPr>
              <w:jc w:val="both"/>
            </w:pPr>
            <w:r w:rsidRPr="00345FE1">
              <w:t>Za posledních 10 let vedl 6 bakalářských prací</w:t>
            </w:r>
          </w:p>
        </w:tc>
      </w:tr>
      <w:tr w:rsidR="00870404" w:rsidRPr="00345FE1" w14:paraId="78B24B5E" w14:textId="77777777" w:rsidTr="00087553">
        <w:trPr>
          <w:cantSplit/>
        </w:trPr>
        <w:tc>
          <w:tcPr>
            <w:tcW w:w="3347" w:type="dxa"/>
            <w:gridSpan w:val="3"/>
            <w:tcBorders>
              <w:top w:val="single" w:sz="12" w:space="0" w:color="auto"/>
            </w:tcBorders>
            <w:shd w:val="clear" w:color="auto" w:fill="F7CAAC"/>
          </w:tcPr>
          <w:p w14:paraId="7B8F1797"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B88F0D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F8B7099"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736B5BEB" w14:textId="77777777" w:rsidR="00870404" w:rsidRPr="00345FE1" w:rsidRDefault="00870404" w:rsidP="00087553">
            <w:pPr>
              <w:jc w:val="both"/>
              <w:rPr>
                <w:b/>
              </w:rPr>
            </w:pPr>
            <w:r w:rsidRPr="00345FE1">
              <w:rPr>
                <w:b/>
              </w:rPr>
              <w:t>Ohlasy publikací</w:t>
            </w:r>
          </w:p>
        </w:tc>
      </w:tr>
      <w:tr w:rsidR="00870404" w:rsidRPr="00345FE1" w14:paraId="26DE69FA" w14:textId="77777777" w:rsidTr="00087553">
        <w:trPr>
          <w:cantSplit/>
        </w:trPr>
        <w:tc>
          <w:tcPr>
            <w:tcW w:w="3347" w:type="dxa"/>
            <w:gridSpan w:val="3"/>
          </w:tcPr>
          <w:p w14:paraId="6B023EDF" w14:textId="77777777" w:rsidR="00870404" w:rsidRPr="00345FE1" w:rsidRDefault="00870404" w:rsidP="00087553">
            <w:pPr>
              <w:jc w:val="both"/>
            </w:pPr>
          </w:p>
        </w:tc>
        <w:tc>
          <w:tcPr>
            <w:tcW w:w="2245" w:type="dxa"/>
            <w:gridSpan w:val="3"/>
          </w:tcPr>
          <w:p w14:paraId="5032D63D" w14:textId="77777777" w:rsidR="00870404" w:rsidRPr="00345FE1" w:rsidRDefault="00870404" w:rsidP="00087553">
            <w:pPr>
              <w:jc w:val="both"/>
            </w:pPr>
          </w:p>
        </w:tc>
        <w:tc>
          <w:tcPr>
            <w:tcW w:w="2248" w:type="dxa"/>
            <w:gridSpan w:val="5"/>
            <w:tcBorders>
              <w:right w:val="single" w:sz="12" w:space="0" w:color="auto"/>
            </w:tcBorders>
          </w:tcPr>
          <w:p w14:paraId="4951CB49"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61F0834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2E98A91"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475D0F7" w14:textId="77777777" w:rsidR="00870404" w:rsidRPr="00345FE1" w:rsidRDefault="00870404" w:rsidP="00087553">
            <w:pPr>
              <w:jc w:val="both"/>
            </w:pPr>
            <w:r w:rsidRPr="00345FE1">
              <w:rPr>
                <w:b/>
                <w:sz w:val="18"/>
              </w:rPr>
              <w:t>ostatní</w:t>
            </w:r>
          </w:p>
        </w:tc>
      </w:tr>
      <w:tr w:rsidR="00870404" w:rsidRPr="00345FE1" w14:paraId="460ECC13" w14:textId="77777777" w:rsidTr="00087553">
        <w:trPr>
          <w:cantSplit/>
          <w:trHeight w:val="70"/>
        </w:trPr>
        <w:tc>
          <w:tcPr>
            <w:tcW w:w="3347" w:type="dxa"/>
            <w:gridSpan w:val="3"/>
            <w:shd w:val="clear" w:color="auto" w:fill="F7CAAC"/>
          </w:tcPr>
          <w:p w14:paraId="3D9451EB"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E1783C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72665B8"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7191F2E" w14:textId="77777777" w:rsidR="00870404" w:rsidRPr="00345FE1" w:rsidRDefault="00870404" w:rsidP="00087553">
            <w:pPr>
              <w:jc w:val="both"/>
              <w:rPr>
                <w:b/>
              </w:rPr>
            </w:pPr>
            <w:r w:rsidRPr="00345FE1">
              <w:rPr>
                <w:b/>
              </w:rPr>
              <w:t>3</w:t>
            </w:r>
          </w:p>
        </w:tc>
        <w:tc>
          <w:tcPr>
            <w:tcW w:w="693" w:type="dxa"/>
          </w:tcPr>
          <w:p w14:paraId="29CE11A9" w14:textId="77777777" w:rsidR="00870404" w:rsidRPr="00345FE1" w:rsidRDefault="00870404" w:rsidP="00087553">
            <w:pPr>
              <w:jc w:val="both"/>
              <w:rPr>
                <w:b/>
              </w:rPr>
            </w:pPr>
          </w:p>
        </w:tc>
        <w:tc>
          <w:tcPr>
            <w:tcW w:w="694" w:type="dxa"/>
          </w:tcPr>
          <w:p w14:paraId="61885416" w14:textId="77777777" w:rsidR="00870404" w:rsidRPr="00345FE1" w:rsidRDefault="00870404" w:rsidP="00087553">
            <w:pPr>
              <w:jc w:val="both"/>
              <w:rPr>
                <w:b/>
              </w:rPr>
            </w:pPr>
          </w:p>
        </w:tc>
      </w:tr>
      <w:tr w:rsidR="00870404" w:rsidRPr="00345FE1" w14:paraId="1CF2CBA4" w14:textId="77777777" w:rsidTr="00087553">
        <w:trPr>
          <w:trHeight w:val="205"/>
        </w:trPr>
        <w:tc>
          <w:tcPr>
            <w:tcW w:w="3347" w:type="dxa"/>
            <w:gridSpan w:val="3"/>
          </w:tcPr>
          <w:p w14:paraId="40B7C6F3" w14:textId="77777777" w:rsidR="00870404" w:rsidRPr="00345FE1" w:rsidRDefault="00870404" w:rsidP="00087553">
            <w:pPr>
              <w:jc w:val="both"/>
            </w:pPr>
          </w:p>
        </w:tc>
        <w:tc>
          <w:tcPr>
            <w:tcW w:w="2245" w:type="dxa"/>
            <w:gridSpan w:val="3"/>
          </w:tcPr>
          <w:p w14:paraId="65582E25" w14:textId="77777777" w:rsidR="00870404" w:rsidRPr="00345FE1" w:rsidRDefault="00870404" w:rsidP="00087553">
            <w:pPr>
              <w:jc w:val="both"/>
            </w:pPr>
          </w:p>
        </w:tc>
        <w:tc>
          <w:tcPr>
            <w:tcW w:w="2248" w:type="dxa"/>
            <w:gridSpan w:val="5"/>
            <w:tcBorders>
              <w:right w:val="single" w:sz="12" w:space="0" w:color="auto"/>
            </w:tcBorders>
          </w:tcPr>
          <w:p w14:paraId="02EF216E"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2AE2203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FFB0B71" w14:textId="77777777" w:rsidR="00870404" w:rsidRPr="00345FE1" w:rsidRDefault="00870404" w:rsidP="00087553">
            <w:pPr>
              <w:rPr>
                <w:b/>
              </w:rPr>
            </w:pPr>
            <w:r w:rsidRPr="00345FE1">
              <w:rPr>
                <w:b/>
              </w:rPr>
              <w:t xml:space="preserve">   /1</w:t>
            </w:r>
          </w:p>
        </w:tc>
      </w:tr>
      <w:tr w:rsidR="00870404" w:rsidRPr="00345FE1" w14:paraId="6EE3816C" w14:textId="77777777" w:rsidTr="00087553">
        <w:tc>
          <w:tcPr>
            <w:tcW w:w="9859" w:type="dxa"/>
            <w:gridSpan w:val="15"/>
            <w:shd w:val="clear" w:color="auto" w:fill="F7CAAC"/>
          </w:tcPr>
          <w:p w14:paraId="297B0109"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59328AC" w14:textId="77777777" w:rsidTr="00087553">
        <w:trPr>
          <w:trHeight w:val="2347"/>
        </w:trPr>
        <w:tc>
          <w:tcPr>
            <w:tcW w:w="9859" w:type="dxa"/>
            <w:gridSpan w:val="15"/>
          </w:tcPr>
          <w:p w14:paraId="28E8ED31" w14:textId="77777777" w:rsidR="00870404" w:rsidRDefault="00870404" w:rsidP="00087553">
            <w:r w:rsidRPr="000E699B">
              <w:t xml:space="preserve">Počet záznamů v databázi Web </w:t>
            </w:r>
            <w:proofErr w:type="spellStart"/>
            <w:r w:rsidRPr="000E699B">
              <w:t>of</w:t>
            </w:r>
            <w:proofErr w:type="spellEnd"/>
            <w:r w:rsidRPr="000E699B">
              <w:t xml:space="preserve"> Science: </w:t>
            </w:r>
            <w:r>
              <w:t>4</w:t>
            </w:r>
            <w:r w:rsidRPr="000E699B">
              <w:t xml:space="preserve"> (</w:t>
            </w:r>
            <w:proofErr w:type="spellStart"/>
            <w:r w:rsidRPr="000E699B">
              <w:t>ResearcherID</w:t>
            </w:r>
            <w:proofErr w:type="spellEnd"/>
            <w:r w:rsidRPr="000E699B">
              <w:t xml:space="preserve">: </w:t>
            </w:r>
            <w:r w:rsidRPr="005E16C1">
              <w:t>ETS-1210-2022</w:t>
            </w:r>
            <w:r w:rsidRPr="000E699B">
              <w:t>)</w:t>
            </w:r>
          </w:p>
          <w:p w14:paraId="59E14425" w14:textId="77777777" w:rsidR="00870404" w:rsidRPr="00345FE1" w:rsidRDefault="00870404" w:rsidP="00087553">
            <w:pPr>
              <w:jc w:val="both"/>
              <w:rPr>
                <w:b/>
                <w:bCs/>
              </w:rPr>
            </w:pPr>
            <w:r w:rsidRPr="00345FE1">
              <w:rPr>
                <w:bCs/>
              </w:rPr>
              <w:t>HUYNH THAI</w:t>
            </w:r>
            <w:r w:rsidRPr="00345FE1">
              <w:t xml:space="preserve">, </w:t>
            </w:r>
            <w:r w:rsidRPr="00345FE1">
              <w:rPr>
                <w:bCs/>
              </w:rPr>
              <w:t>Hoc</w:t>
            </w:r>
            <w:r w:rsidRPr="00345FE1">
              <w:t xml:space="preserve">, </w:t>
            </w:r>
            <w:r w:rsidRPr="00345FE1">
              <w:rPr>
                <w:bCs/>
              </w:rPr>
              <w:t>ŠILHAVÝ</w:t>
            </w:r>
            <w:r w:rsidRPr="00345FE1">
              <w:t xml:space="preserve">, </w:t>
            </w:r>
            <w:r w:rsidRPr="00345FE1">
              <w:rPr>
                <w:bCs/>
              </w:rPr>
              <w:t>Petr</w:t>
            </w:r>
            <w:r w:rsidRPr="00345FE1">
              <w:t xml:space="preserve">, </w:t>
            </w:r>
            <w:r w:rsidRPr="00345FE1">
              <w:rPr>
                <w:b/>
                <w:bCs/>
              </w:rPr>
              <w:t>FAJKUS</w:t>
            </w:r>
            <w:r w:rsidRPr="00345FE1">
              <w:rPr>
                <w:b/>
              </w:rPr>
              <w:t xml:space="preserve">, </w:t>
            </w:r>
            <w:r w:rsidRPr="00345FE1">
              <w:rPr>
                <w:b/>
                <w:bCs/>
              </w:rPr>
              <w:t>Martin (20 %)</w:t>
            </w:r>
            <w:r w:rsidRPr="00345FE1">
              <w:t xml:space="preserve">, </w:t>
            </w:r>
            <w:r w:rsidRPr="00345FE1">
              <w:rPr>
                <w:bCs/>
              </w:rPr>
              <w:t>PROKOPOVÁ</w:t>
            </w:r>
            <w:r w:rsidRPr="00345FE1">
              <w:t xml:space="preserve">, </w:t>
            </w:r>
            <w:r w:rsidRPr="00345FE1">
              <w:rPr>
                <w:bCs/>
              </w:rPr>
              <w:t>Zdenka</w:t>
            </w:r>
            <w:r w:rsidRPr="00345FE1">
              <w:t xml:space="preserve">, </w:t>
            </w:r>
            <w:r w:rsidRPr="00345FE1">
              <w:rPr>
                <w:bCs/>
              </w:rPr>
              <w:t>ŠILHAVÝ</w:t>
            </w:r>
            <w:r w:rsidRPr="00345FE1">
              <w:t xml:space="preserve">, </w:t>
            </w:r>
            <w:r w:rsidRPr="00345FE1">
              <w:rPr>
                <w:bCs/>
              </w:rPr>
              <w:t>Radek</w:t>
            </w:r>
            <w:r w:rsidRPr="00345FE1">
              <w:t xml:space="preserve">: </w:t>
            </w:r>
            <w:r w:rsidRPr="00345FE1">
              <w:rPr>
                <w:lang w:val="en-US"/>
              </w:rPr>
              <w:t xml:space="preserve">Propose-Specific Information Related to Prediction Level at x and Mean Magnitude of Relative Error: A Case Study of Software Effort Estimation. </w:t>
            </w:r>
            <w:r w:rsidRPr="00345FE1">
              <w:rPr>
                <w:i/>
                <w:iCs/>
                <w:lang w:val="en-US"/>
              </w:rPr>
              <w:t>Mathematics</w:t>
            </w:r>
            <w:r w:rsidRPr="00345FE1">
              <w:rPr>
                <w:lang w:val="en-US"/>
              </w:rPr>
              <w:t xml:space="preserve">, 2022, </w:t>
            </w:r>
            <w:proofErr w:type="spellStart"/>
            <w:r w:rsidRPr="00345FE1">
              <w:rPr>
                <w:lang w:val="en-US"/>
              </w:rPr>
              <w:t>roč</w:t>
            </w:r>
            <w:proofErr w:type="spellEnd"/>
            <w:r w:rsidRPr="00345FE1">
              <w:rPr>
                <w:lang w:val="en-US"/>
              </w:rPr>
              <w:t>. 10, č. 24, s. 1-14. ISSN 2227-7390. Jimp</w:t>
            </w:r>
          </w:p>
          <w:p w14:paraId="32002904" w14:textId="77777777" w:rsidR="00870404" w:rsidRPr="00345FE1" w:rsidRDefault="00870404" w:rsidP="00087553">
            <w:pPr>
              <w:jc w:val="both"/>
            </w:pPr>
            <w:r w:rsidRPr="00345FE1">
              <w:rPr>
                <w:bCs/>
              </w:rPr>
              <w:t>PÁTÍKOVÁ</w:t>
            </w:r>
            <w:r w:rsidRPr="00345FE1">
              <w:t xml:space="preserve">, </w:t>
            </w:r>
            <w:r w:rsidRPr="00345FE1">
              <w:rPr>
                <w:bCs/>
              </w:rPr>
              <w:t>Zuzana</w:t>
            </w:r>
            <w:r w:rsidRPr="00345FE1">
              <w:t xml:space="preserve">; </w:t>
            </w:r>
            <w:r w:rsidRPr="00345FE1">
              <w:rPr>
                <w:bCs/>
              </w:rPr>
              <w:t>SEDLÁČEK</w:t>
            </w:r>
            <w:r w:rsidRPr="00345FE1">
              <w:t xml:space="preserve">, </w:t>
            </w:r>
            <w:r w:rsidRPr="00345FE1">
              <w:rPr>
                <w:bCs/>
              </w:rPr>
              <w:t>Lubomír</w:t>
            </w:r>
            <w:r w:rsidRPr="00345FE1">
              <w:t xml:space="preserve">; </w:t>
            </w:r>
            <w:r w:rsidRPr="00345FE1">
              <w:rPr>
                <w:bCs/>
              </w:rPr>
              <w:t>ŘEZNÍČKOVÁ</w:t>
            </w:r>
            <w:r w:rsidRPr="00345FE1">
              <w:t xml:space="preserve">, </w:t>
            </w:r>
            <w:r w:rsidRPr="00345FE1">
              <w:rPr>
                <w:bCs/>
              </w:rPr>
              <w:t>Jana</w:t>
            </w:r>
            <w:r w:rsidRPr="00345FE1">
              <w:t xml:space="preserve">; </w:t>
            </w:r>
            <w:r w:rsidRPr="00345FE1">
              <w:rPr>
                <w:bCs/>
              </w:rPr>
              <w:t>POLÁŠEK</w:t>
            </w:r>
            <w:r w:rsidRPr="00345FE1">
              <w:t xml:space="preserve">, </w:t>
            </w:r>
            <w:r w:rsidRPr="00345FE1">
              <w:rPr>
                <w:bCs/>
              </w:rPr>
              <w:t>Vladimír</w:t>
            </w:r>
            <w:r w:rsidRPr="00345FE1">
              <w:t xml:space="preserve">; </w:t>
            </w:r>
            <w:r w:rsidRPr="00345FE1">
              <w:rPr>
                <w:bCs/>
              </w:rPr>
              <w:t>KOZÁKOVÁ</w:t>
            </w:r>
            <w:r w:rsidRPr="00345FE1">
              <w:t xml:space="preserve">, </w:t>
            </w:r>
            <w:r w:rsidRPr="00345FE1">
              <w:rPr>
                <w:bCs/>
              </w:rPr>
              <w:t>Lenka</w:t>
            </w:r>
            <w:r w:rsidRPr="00345FE1">
              <w:t xml:space="preserve">; </w:t>
            </w:r>
            <w:r w:rsidRPr="00345FE1">
              <w:rPr>
                <w:bCs/>
              </w:rPr>
              <w:t>KRŇÁVEK</w:t>
            </w:r>
            <w:r w:rsidRPr="00345FE1">
              <w:t xml:space="preserve">, </w:t>
            </w:r>
            <w:r w:rsidRPr="00345FE1">
              <w:rPr>
                <w:bCs/>
              </w:rPr>
              <w:t>Jan</w:t>
            </w:r>
            <w:r w:rsidRPr="00345FE1">
              <w:t xml:space="preserve">; </w:t>
            </w:r>
            <w:r w:rsidRPr="00345FE1">
              <w:rPr>
                <w:b/>
                <w:bCs/>
              </w:rPr>
              <w:t>FAJKUS</w:t>
            </w:r>
            <w:r w:rsidRPr="00345FE1">
              <w:rPr>
                <w:b/>
              </w:rPr>
              <w:t xml:space="preserve">, </w:t>
            </w:r>
            <w:r w:rsidRPr="00345FE1">
              <w:rPr>
                <w:b/>
                <w:bCs/>
              </w:rPr>
              <w:t>Martin</w:t>
            </w:r>
            <w:r w:rsidRPr="00345FE1">
              <w:t xml:space="preserve"> </w:t>
            </w:r>
            <w:r w:rsidRPr="00345FE1">
              <w:rPr>
                <w:b/>
                <w:bCs/>
              </w:rPr>
              <w:t>(13 %)</w:t>
            </w:r>
            <w:r w:rsidRPr="00345FE1">
              <w:t xml:space="preserve">: Sborník řešených témat pro podporu matematické gramotnosti v rámci projektu IKAP 1. Zlín: Univerzita Tomáše Bati ve Zlíně, Fakulta aplikované informatiky, 2020. </w:t>
            </w:r>
            <w:proofErr w:type="gramStart"/>
            <w:r w:rsidRPr="00345FE1">
              <w:t>140s</w:t>
            </w:r>
            <w:proofErr w:type="gramEnd"/>
            <w:r w:rsidRPr="00345FE1">
              <w:t>. D</w:t>
            </w:r>
          </w:p>
          <w:p w14:paraId="4B3255AB" w14:textId="77777777" w:rsidR="00870404" w:rsidRPr="00345FE1" w:rsidRDefault="00870404" w:rsidP="00087553">
            <w:pPr>
              <w:jc w:val="both"/>
              <w:rPr>
                <w:b/>
                <w:bCs/>
              </w:rPr>
            </w:pPr>
            <w:r w:rsidRPr="00345FE1">
              <w:rPr>
                <w:b/>
                <w:bCs/>
              </w:rPr>
              <w:t>FAJKUS</w:t>
            </w:r>
            <w:r w:rsidRPr="00345FE1">
              <w:t xml:space="preserve">, </w:t>
            </w:r>
            <w:r w:rsidRPr="00345FE1">
              <w:rPr>
                <w:b/>
                <w:bCs/>
              </w:rPr>
              <w:t>Martin (100 %):</w:t>
            </w:r>
            <w:r w:rsidRPr="00345FE1">
              <w:t xml:space="preserve"> </w:t>
            </w:r>
            <w:proofErr w:type="spellStart"/>
            <w:r w:rsidRPr="00345FE1">
              <w:t>The</w:t>
            </w:r>
            <w:proofErr w:type="spellEnd"/>
            <w:r w:rsidRPr="00345FE1">
              <w:t xml:space="preserve"> use </w:t>
            </w:r>
            <w:proofErr w:type="spellStart"/>
            <w:r w:rsidRPr="00345FE1">
              <w:t>of</w:t>
            </w:r>
            <w:proofErr w:type="spellEnd"/>
            <w:r w:rsidRPr="00345FE1">
              <w:t xml:space="preserve"> </w:t>
            </w:r>
            <w:proofErr w:type="spellStart"/>
            <w:r w:rsidRPr="00345FE1">
              <w:t>statistical</w:t>
            </w:r>
            <w:proofErr w:type="spellEnd"/>
            <w:r w:rsidRPr="00345FE1">
              <w:t xml:space="preserve"> </w:t>
            </w:r>
            <w:proofErr w:type="spellStart"/>
            <w:r w:rsidRPr="00345FE1">
              <w:t>functions</w:t>
            </w:r>
            <w:proofErr w:type="spellEnd"/>
            <w:r w:rsidRPr="00345FE1">
              <w:t xml:space="preserve"> </w:t>
            </w:r>
            <w:proofErr w:type="spellStart"/>
            <w:r w:rsidRPr="00345FE1">
              <w:t>of</w:t>
            </w:r>
            <w:proofErr w:type="spellEnd"/>
            <w:r w:rsidRPr="00345FE1">
              <w:t xml:space="preserve"> </w:t>
            </w:r>
            <w:proofErr w:type="spellStart"/>
            <w:r w:rsidRPr="00345FE1">
              <w:t>selected</w:t>
            </w:r>
            <w:proofErr w:type="spellEnd"/>
            <w:r w:rsidRPr="00345FE1">
              <w:t xml:space="preserve"> software in a </w:t>
            </w:r>
            <w:proofErr w:type="spellStart"/>
            <w:r w:rsidRPr="00345FE1">
              <w:t>solution</w:t>
            </w:r>
            <w:proofErr w:type="spellEnd"/>
            <w:r w:rsidRPr="00345FE1">
              <w:t xml:space="preserve"> </w:t>
            </w:r>
            <w:proofErr w:type="spellStart"/>
            <w:r w:rsidRPr="00345FE1">
              <w:t>of</w:t>
            </w:r>
            <w:proofErr w:type="spellEnd"/>
            <w:r w:rsidRPr="00345FE1">
              <w:t xml:space="preserve"> a probability </w:t>
            </w:r>
            <w:proofErr w:type="spellStart"/>
            <w:r w:rsidRPr="00345FE1">
              <w:t>problem</w:t>
            </w:r>
            <w:proofErr w:type="spellEnd"/>
            <w:r w:rsidRPr="00345FE1">
              <w:t xml:space="preserve">. In </w:t>
            </w:r>
            <w:r w:rsidRPr="00345FE1">
              <w:rPr>
                <w:i/>
                <w:iCs/>
              </w:rPr>
              <w:t xml:space="preserve">IAI </w:t>
            </w:r>
            <w:proofErr w:type="spellStart"/>
            <w:r w:rsidRPr="00345FE1">
              <w:rPr>
                <w:i/>
                <w:iCs/>
              </w:rPr>
              <w:t>Academic</w:t>
            </w:r>
            <w:proofErr w:type="spellEnd"/>
            <w:r w:rsidRPr="00345FE1">
              <w:rPr>
                <w:i/>
                <w:iCs/>
              </w:rPr>
              <w:t xml:space="preserve"> </w:t>
            </w:r>
            <w:proofErr w:type="spellStart"/>
            <w:r w:rsidRPr="00345FE1">
              <w:rPr>
                <w:i/>
                <w:iCs/>
              </w:rPr>
              <w:t>Conference</w:t>
            </w:r>
            <w:proofErr w:type="spellEnd"/>
            <w:r w:rsidRPr="00345FE1">
              <w:rPr>
                <w:i/>
                <w:iCs/>
              </w:rPr>
              <w:t xml:space="preserve"> </w:t>
            </w:r>
            <w:proofErr w:type="spellStart"/>
            <w:r w:rsidRPr="00345FE1">
              <w:rPr>
                <w:i/>
                <w:iCs/>
              </w:rPr>
              <w:t>Proceedings</w:t>
            </w:r>
            <w:proofErr w:type="spellEnd"/>
            <w:r w:rsidRPr="00345FE1">
              <w:rPr>
                <w:i/>
                <w:iCs/>
              </w:rPr>
              <w:t xml:space="preserve"> </w:t>
            </w:r>
            <w:proofErr w:type="spellStart"/>
            <w:r w:rsidRPr="00345FE1">
              <w:rPr>
                <w:i/>
                <w:iCs/>
              </w:rPr>
              <w:t>Education</w:t>
            </w:r>
            <w:proofErr w:type="spellEnd"/>
            <w:r w:rsidRPr="00345FE1">
              <w:rPr>
                <w:i/>
                <w:iCs/>
              </w:rPr>
              <w:t xml:space="preserve"> and </w:t>
            </w:r>
            <w:proofErr w:type="spellStart"/>
            <w:r w:rsidRPr="00345FE1">
              <w:rPr>
                <w:i/>
                <w:iCs/>
              </w:rPr>
              <w:t>Social</w:t>
            </w:r>
            <w:proofErr w:type="spellEnd"/>
            <w:r w:rsidRPr="00345FE1">
              <w:rPr>
                <w:i/>
                <w:iCs/>
              </w:rPr>
              <w:t xml:space="preserve"> </w:t>
            </w:r>
            <w:proofErr w:type="spellStart"/>
            <w:r w:rsidRPr="00345FE1">
              <w:rPr>
                <w:i/>
                <w:iCs/>
              </w:rPr>
              <w:t>Sciences</w:t>
            </w:r>
            <w:proofErr w:type="spellEnd"/>
            <w:r w:rsidRPr="00345FE1">
              <w:rPr>
                <w:i/>
                <w:iCs/>
              </w:rPr>
              <w:t xml:space="preserve"> </w:t>
            </w:r>
            <w:proofErr w:type="spellStart"/>
            <w:r w:rsidRPr="00345FE1">
              <w:rPr>
                <w:i/>
                <w:iCs/>
              </w:rPr>
              <w:t>Conference</w:t>
            </w:r>
            <w:proofErr w:type="spellEnd"/>
            <w:r w:rsidRPr="00345FE1">
              <w:rPr>
                <w:i/>
                <w:iCs/>
              </w:rPr>
              <w:t xml:space="preserve">, Business and </w:t>
            </w:r>
            <w:proofErr w:type="spellStart"/>
            <w:r w:rsidRPr="00345FE1">
              <w:rPr>
                <w:i/>
                <w:iCs/>
              </w:rPr>
              <w:t>Economics</w:t>
            </w:r>
            <w:proofErr w:type="spellEnd"/>
            <w:r w:rsidRPr="00345FE1">
              <w:rPr>
                <w:i/>
                <w:iCs/>
              </w:rPr>
              <w:t xml:space="preserve"> </w:t>
            </w:r>
            <w:proofErr w:type="spellStart"/>
            <w:r w:rsidRPr="00345FE1">
              <w:rPr>
                <w:i/>
                <w:iCs/>
              </w:rPr>
              <w:t>Conference</w:t>
            </w:r>
            <w:proofErr w:type="spellEnd"/>
            <w:r w:rsidRPr="00345FE1">
              <w:t xml:space="preserve">. </w:t>
            </w:r>
            <w:proofErr w:type="gramStart"/>
            <w:r w:rsidRPr="00345FE1">
              <w:t>Skopje :</w:t>
            </w:r>
            <w:proofErr w:type="gramEnd"/>
            <w:r w:rsidRPr="00345FE1">
              <w:t xml:space="preserve"> Cyril and </w:t>
            </w:r>
            <w:proofErr w:type="spellStart"/>
            <w:r w:rsidRPr="00345FE1">
              <w:t>Methodius</w:t>
            </w:r>
            <w:proofErr w:type="spellEnd"/>
            <w:r w:rsidRPr="00345FE1">
              <w:t xml:space="preserve"> University, 2020, s. 10-15. ISSN 2671-3179. D</w:t>
            </w:r>
          </w:p>
          <w:p w14:paraId="650D6B71" w14:textId="77777777" w:rsidR="00870404" w:rsidRPr="00345FE1" w:rsidRDefault="00870404" w:rsidP="00087553">
            <w:pPr>
              <w:jc w:val="both"/>
            </w:pPr>
            <w:r w:rsidRPr="00345FE1">
              <w:rPr>
                <w:b/>
                <w:bCs/>
              </w:rPr>
              <w:t>FAJKUS</w:t>
            </w:r>
            <w:r w:rsidRPr="00345FE1">
              <w:t xml:space="preserve">, </w:t>
            </w:r>
            <w:r w:rsidRPr="00345FE1">
              <w:rPr>
                <w:b/>
                <w:bCs/>
              </w:rPr>
              <w:t>Martin (100 %)</w:t>
            </w:r>
            <w:r w:rsidRPr="00345FE1">
              <w:t xml:space="preserve">: </w:t>
            </w:r>
            <w:proofErr w:type="spellStart"/>
            <w:r w:rsidRPr="00345FE1">
              <w:t>Different</w:t>
            </w:r>
            <w:proofErr w:type="spellEnd"/>
            <w:r w:rsidRPr="00345FE1">
              <w:t xml:space="preserve"> </w:t>
            </w:r>
            <w:proofErr w:type="spellStart"/>
            <w:r w:rsidRPr="00345FE1">
              <w:t>approaches</w:t>
            </w:r>
            <w:proofErr w:type="spellEnd"/>
            <w:r w:rsidRPr="00345FE1">
              <w:t xml:space="preserve"> </w:t>
            </w:r>
            <w:proofErr w:type="spellStart"/>
            <w:r w:rsidRPr="00345FE1">
              <w:t>of</w:t>
            </w:r>
            <w:proofErr w:type="spellEnd"/>
            <w:r w:rsidRPr="00345FE1">
              <w:t xml:space="preserve"> </w:t>
            </w:r>
            <w:proofErr w:type="spellStart"/>
            <w:r w:rsidRPr="00345FE1">
              <w:t>solving</w:t>
            </w:r>
            <w:proofErr w:type="spellEnd"/>
            <w:r w:rsidRPr="00345FE1">
              <w:t xml:space="preserve"> </w:t>
            </w:r>
            <w:proofErr w:type="spellStart"/>
            <w:r w:rsidRPr="00345FE1">
              <w:t>some</w:t>
            </w:r>
            <w:proofErr w:type="spellEnd"/>
            <w:r w:rsidRPr="00345FE1">
              <w:t xml:space="preserve"> probability </w:t>
            </w:r>
            <w:proofErr w:type="spellStart"/>
            <w:r w:rsidRPr="00345FE1">
              <w:t>problems</w:t>
            </w:r>
            <w:proofErr w:type="spellEnd"/>
            <w:r w:rsidRPr="00345FE1">
              <w:t xml:space="preserve">. In </w:t>
            </w:r>
            <w:r w:rsidRPr="00345FE1">
              <w:rPr>
                <w:i/>
                <w:iCs/>
              </w:rPr>
              <w:t xml:space="preserve">IAI </w:t>
            </w:r>
            <w:proofErr w:type="spellStart"/>
            <w:r w:rsidRPr="00345FE1">
              <w:rPr>
                <w:i/>
                <w:iCs/>
              </w:rPr>
              <w:t>Academic</w:t>
            </w:r>
            <w:proofErr w:type="spellEnd"/>
            <w:r w:rsidRPr="00345FE1">
              <w:rPr>
                <w:i/>
                <w:iCs/>
              </w:rPr>
              <w:t xml:space="preserve"> </w:t>
            </w:r>
            <w:proofErr w:type="spellStart"/>
            <w:r w:rsidRPr="00345FE1">
              <w:rPr>
                <w:i/>
                <w:iCs/>
              </w:rPr>
              <w:t>Conference</w:t>
            </w:r>
            <w:proofErr w:type="spellEnd"/>
            <w:r w:rsidRPr="00345FE1">
              <w:rPr>
                <w:i/>
                <w:iCs/>
              </w:rPr>
              <w:t xml:space="preserve"> </w:t>
            </w:r>
            <w:proofErr w:type="spellStart"/>
            <w:r w:rsidRPr="00345FE1">
              <w:rPr>
                <w:i/>
                <w:iCs/>
              </w:rPr>
              <w:t>Proceedings</w:t>
            </w:r>
            <w:proofErr w:type="spellEnd"/>
            <w:r w:rsidRPr="00345FE1">
              <w:rPr>
                <w:i/>
                <w:iCs/>
              </w:rPr>
              <w:t xml:space="preserve"> </w:t>
            </w:r>
            <w:proofErr w:type="spellStart"/>
            <w:r w:rsidRPr="00345FE1">
              <w:rPr>
                <w:i/>
                <w:iCs/>
              </w:rPr>
              <w:t>Education</w:t>
            </w:r>
            <w:proofErr w:type="spellEnd"/>
            <w:r w:rsidRPr="00345FE1">
              <w:rPr>
                <w:i/>
                <w:iCs/>
              </w:rPr>
              <w:t xml:space="preserve"> and </w:t>
            </w:r>
            <w:proofErr w:type="spellStart"/>
            <w:r w:rsidRPr="00345FE1">
              <w:rPr>
                <w:i/>
                <w:iCs/>
              </w:rPr>
              <w:t>Social</w:t>
            </w:r>
            <w:proofErr w:type="spellEnd"/>
            <w:r w:rsidRPr="00345FE1">
              <w:rPr>
                <w:i/>
                <w:iCs/>
              </w:rPr>
              <w:t xml:space="preserve"> </w:t>
            </w:r>
            <w:proofErr w:type="spellStart"/>
            <w:r w:rsidRPr="00345FE1">
              <w:rPr>
                <w:i/>
                <w:iCs/>
              </w:rPr>
              <w:t>Sciences</w:t>
            </w:r>
            <w:proofErr w:type="spellEnd"/>
            <w:r w:rsidRPr="00345FE1">
              <w:rPr>
                <w:i/>
                <w:iCs/>
              </w:rPr>
              <w:t xml:space="preserve"> </w:t>
            </w:r>
            <w:proofErr w:type="spellStart"/>
            <w:r w:rsidRPr="00345FE1">
              <w:rPr>
                <w:i/>
                <w:iCs/>
              </w:rPr>
              <w:t>Conference</w:t>
            </w:r>
            <w:proofErr w:type="spellEnd"/>
            <w:r w:rsidRPr="00345FE1">
              <w:rPr>
                <w:i/>
                <w:iCs/>
              </w:rPr>
              <w:t xml:space="preserve">, Business and </w:t>
            </w:r>
            <w:proofErr w:type="spellStart"/>
            <w:r w:rsidRPr="00345FE1">
              <w:rPr>
                <w:i/>
                <w:iCs/>
              </w:rPr>
              <w:t>Economics</w:t>
            </w:r>
            <w:proofErr w:type="spellEnd"/>
            <w:r w:rsidRPr="00345FE1">
              <w:rPr>
                <w:i/>
                <w:iCs/>
              </w:rPr>
              <w:t xml:space="preserve"> </w:t>
            </w:r>
            <w:proofErr w:type="spellStart"/>
            <w:r w:rsidRPr="00345FE1">
              <w:rPr>
                <w:i/>
                <w:iCs/>
              </w:rPr>
              <w:t>Conference</w:t>
            </w:r>
            <w:proofErr w:type="spellEnd"/>
            <w:r w:rsidRPr="00345FE1">
              <w:t xml:space="preserve">. Skopje: Cyril and </w:t>
            </w:r>
            <w:proofErr w:type="spellStart"/>
            <w:r w:rsidRPr="00345FE1">
              <w:t>Methodius</w:t>
            </w:r>
            <w:proofErr w:type="spellEnd"/>
            <w:r w:rsidRPr="00345FE1">
              <w:t xml:space="preserve"> University, 2019, s. 59-66. ISSN 2671-3179. D</w:t>
            </w:r>
          </w:p>
          <w:p w14:paraId="4EDFC496" w14:textId="77777777" w:rsidR="00870404" w:rsidRPr="00345FE1" w:rsidRDefault="00870404" w:rsidP="00087553">
            <w:pPr>
              <w:jc w:val="both"/>
              <w:rPr>
                <w:i/>
                <w:iCs/>
              </w:rPr>
            </w:pPr>
            <w:r w:rsidRPr="00345FE1">
              <w:rPr>
                <w:i/>
                <w:iCs/>
              </w:rPr>
              <w:t>Přehled projektové činnosti:</w:t>
            </w:r>
          </w:p>
          <w:p w14:paraId="798595F7" w14:textId="77777777" w:rsidR="00870404" w:rsidRDefault="00870404" w:rsidP="00087553">
            <w:pPr>
              <w:tabs>
                <w:tab w:val="left" w:pos="957"/>
              </w:tabs>
              <w:ind w:left="957" w:hanging="993"/>
              <w:jc w:val="both"/>
              <w:rPr>
                <w:bCs/>
              </w:rPr>
            </w:pPr>
            <w:r w:rsidRPr="00345FE1">
              <w:rPr>
                <w:bCs/>
              </w:rPr>
              <w:t>2021</w:t>
            </w:r>
            <w:r>
              <w:rPr>
                <w:bCs/>
              </w:rPr>
              <w:t>-2023</w:t>
            </w:r>
            <w:r w:rsidRPr="00345FE1">
              <w:rPr>
                <w:bCs/>
              </w:rPr>
              <w:t xml:space="preserve"> </w:t>
            </w:r>
            <w:r>
              <w:rPr>
                <w:bCs/>
              </w:rPr>
              <w:tab/>
            </w:r>
            <w:r w:rsidRPr="00345FE1">
              <w:rPr>
                <w:bCs/>
              </w:rPr>
              <w:t>Implementace Krajského akčního plánu rozvoje vzdělávání pro území Zlínského kraje II</w:t>
            </w:r>
            <w:r>
              <w:rPr>
                <w:bCs/>
              </w:rPr>
              <w:t xml:space="preserve">, poskytovatel MŠMT, </w:t>
            </w:r>
            <w:r w:rsidRPr="00345FE1">
              <w:rPr>
                <w:bCs/>
              </w:rPr>
              <w:t>CZ.02.3.68/0.0/0.0/19_078/0018903</w:t>
            </w:r>
            <w:r>
              <w:rPr>
                <w:bCs/>
              </w:rPr>
              <w:t>, s</w:t>
            </w:r>
            <w:r w:rsidRPr="00345FE1">
              <w:rPr>
                <w:bCs/>
              </w:rPr>
              <w:t>poluřešitel</w:t>
            </w:r>
            <w:r w:rsidRPr="00060868" w:rsidDel="00FB75EB">
              <w:rPr>
                <w:bCs/>
              </w:rPr>
              <w:t xml:space="preserve"> </w:t>
            </w:r>
          </w:p>
          <w:p w14:paraId="14D71F04" w14:textId="77777777" w:rsidR="00870404" w:rsidRDefault="00870404" w:rsidP="00087553">
            <w:pPr>
              <w:tabs>
                <w:tab w:val="left" w:pos="957"/>
              </w:tabs>
              <w:ind w:left="957" w:hanging="993"/>
              <w:jc w:val="both"/>
              <w:rPr>
                <w:bCs/>
              </w:rPr>
            </w:pPr>
            <w:r w:rsidRPr="00345FE1">
              <w:rPr>
                <w:bCs/>
              </w:rPr>
              <w:t>201</w:t>
            </w:r>
            <w:r>
              <w:rPr>
                <w:bCs/>
              </w:rPr>
              <w:t>8-</w:t>
            </w:r>
            <w:r w:rsidRPr="00345FE1">
              <w:rPr>
                <w:bCs/>
              </w:rPr>
              <w:t xml:space="preserve">2019 </w:t>
            </w:r>
            <w:r>
              <w:rPr>
                <w:bCs/>
              </w:rPr>
              <w:tab/>
            </w:r>
            <w:r w:rsidRPr="00345FE1">
              <w:rPr>
                <w:bCs/>
              </w:rPr>
              <w:t>Implementace Krajského akčního plánu rozvoje vzdělávání pro území Zlínského kraje</w:t>
            </w:r>
            <w:r>
              <w:rPr>
                <w:bCs/>
              </w:rPr>
              <w:t xml:space="preserve">, poskytovatel MŠMT, </w:t>
            </w:r>
            <w:r w:rsidRPr="00345FE1">
              <w:rPr>
                <w:bCs/>
              </w:rPr>
              <w:t>CZ.02.3.68/0.0/0.0/16_034/0008497</w:t>
            </w:r>
            <w:r>
              <w:rPr>
                <w:bCs/>
              </w:rPr>
              <w:t>, s</w:t>
            </w:r>
            <w:r w:rsidRPr="00345FE1">
              <w:rPr>
                <w:bCs/>
              </w:rPr>
              <w:t>poluřešitel</w:t>
            </w:r>
            <w:r>
              <w:rPr>
                <w:bCs/>
              </w:rPr>
              <w:t xml:space="preserve"> </w:t>
            </w:r>
          </w:p>
          <w:p w14:paraId="1BCDA0B7"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3A9B522A" w14:textId="77777777" w:rsidR="00870404" w:rsidRPr="008A187B" w:rsidRDefault="00870404" w:rsidP="00087553">
            <w:pPr>
              <w:tabs>
                <w:tab w:val="left" w:pos="957"/>
              </w:tabs>
              <w:ind w:left="957" w:hanging="993"/>
              <w:jc w:val="both"/>
              <w:rPr>
                <w:bCs/>
              </w:rPr>
            </w:pPr>
            <w:r w:rsidRPr="00AA62F1">
              <w:rPr>
                <w:bCs/>
              </w:rPr>
              <w:lastRenderedPageBreak/>
              <w:t>2017-2022</w:t>
            </w:r>
            <w:r w:rsidRPr="00AA62F1">
              <w:rPr>
                <w:bCs/>
              </w:rPr>
              <w:tab/>
              <w:t>Rozvoj výzkumně zaměřených studijních programů na FAI – Univerzita Tomáše Bati ve Zlíně, poskytovatel MŠMT, EF16_018/0002381, spoluřešitel</w:t>
            </w:r>
          </w:p>
          <w:p w14:paraId="73ABEC3F" w14:textId="77777777" w:rsidR="00870404" w:rsidRPr="00345FE1" w:rsidRDefault="00870404" w:rsidP="00087553">
            <w:pPr>
              <w:tabs>
                <w:tab w:val="left" w:pos="957"/>
              </w:tabs>
              <w:ind w:left="957" w:hanging="1136"/>
              <w:jc w:val="both"/>
            </w:pPr>
          </w:p>
        </w:tc>
      </w:tr>
      <w:tr w:rsidR="00870404" w:rsidRPr="00345FE1" w14:paraId="2B9B8763" w14:textId="77777777" w:rsidTr="00087553">
        <w:trPr>
          <w:trHeight w:val="218"/>
        </w:trPr>
        <w:tc>
          <w:tcPr>
            <w:tcW w:w="9859" w:type="dxa"/>
            <w:gridSpan w:val="15"/>
            <w:shd w:val="clear" w:color="auto" w:fill="F7CAAC"/>
          </w:tcPr>
          <w:p w14:paraId="198C04A9" w14:textId="77777777" w:rsidR="00870404" w:rsidRPr="00345FE1" w:rsidRDefault="00870404" w:rsidP="00087553">
            <w:pPr>
              <w:rPr>
                <w:b/>
              </w:rPr>
            </w:pPr>
            <w:r w:rsidRPr="00345FE1">
              <w:rPr>
                <w:b/>
              </w:rPr>
              <w:lastRenderedPageBreak/>
              <w:t>Působení v zahraničí</w:t>
            </w:r>
          </w:p>
        </w:tc>
      </w:tr>
      <w:tr w:rsidR="00870404" w:rsidRPr="00345FE1" w14:paraId="53EEBCB4" w14:textId="77777777" w:rsidTr="00087553">
        <w:trPr>
          <w:trHeight w:val="328"/>
        </w:trPr>
        <w:tc>
          <w:tcPr>
            <w:tcW w:w="9859" w:type="dxa"/>
            <w:gridSpan w:val="15"/>
          </w:tcPr>
          <w:p w14:paraId="08A59917" w14:textId="77777777" w:rsidR="00870404" w:rsidRPr="00345FE1" w:rsidRDefault="00870404" w:rsidP="00087553">
            <w:pPr>
              <w:rPr>
                <w:b/>
              </w:rPr>
            </w:pPr>
            <w:proofErr w:type="gramStart"/>
            <w:r w:rsidRPr="00345FE1">
              <w:rPr>
                <w:iCs/>
              </w:rPr>
              <w:t xml:space="preserve">2004 </w:t>
            </w:r>
            <w:r w:rsidRPr="00345FE1">
              <w:t xml:space="preserve">– </w:t>
            </w:r>
            <w:r w:rsidRPr="00345FE1">
              <w:rPr>
                <w:iCs/>
              </w:rPr>
              <w:t>2005</w:t>
            </w:r>
            <w:proofErr w:type="gramEnd"/>
            <w:r w:rsidRPr="00345FE1">
              <w:rPr>
                <w:iCs/>
              </w:rPr>
              <w:t xml:space="preserve">: Annie </w:t>
            </w:r>
            <w:proofErr w:type="spellStart"/>
            <w:r w:rsidRPr="00345FE1">
              <w:rPr>
                <w:iCs/>
              </w:rPr>
              <w:t>Wright</w:t>
            </w:r>
            <w:proofErr w:type="spellEnd"/>
            <w:r w:rsidRPr="00345FE1">
              <w:rPr>
                <w:iCs/>
              </w:rPr>
              <w:t xml:space="preserve"> </w:t>
            </w:r>
            <w:proofErr w:type="spellStart"/>
            <w:r w:rsidRPr="00345FE1">
              <w:rPr>
                <w:iCs/>
              </w:rPr>
              <w:t>School</w:t>
            </w:r>
            <w:proofErr w:type="spellEnd"/>
            <w:r w:rsidRPr="00345FE1">
              <w:rPr>
                <w:iCs/>
              </w:rPr>
              <w:t xml:space="preserve">; </w:t>
            </w:r>
            <w:proofErr w:type="spellStart"/>
            <w:r w:rsidRPr="00345FE1">
              <w:rPr>
                <w:iCs/>
              </w:rPr>
              <w:t>Tacoma</w:t>
            </w:r>
            <w:proofErr w:type="spellEnd"/>
            <w:r w:rsidRPr="00345FE1">
              <w:rPr>
                <w:iCs/>
              </w:rPr>
              <w:t xml:space="preserve">, Washington, USA, roční výukový pobyt v rámci </w:t>
            </w:r>
            <w:proofErr w:type="spellStart"/>
            <w:r w:rsidRPr="00345FE1">
              <w:rPr>
                <w:iCs/>
              </w:rPr>
              <w:t>Fulbrightova</w:t>
            </w:r>
            <w:proofErr w:type="spellEnd"/>
            <w:r w:rsidRPr="00345FE1">
              <w:rPr>
                <w:iCs/>
              </w:rPr>
              <w:t xml:space="preserve"> programu</w:t>
            </w:r>
          </w:p>
        </w:tc>
      </w:tr>
      <w:tr w:rsidR="00870404" w:rsidRPr="00345FE1" w14:paraId="0655E0DC" w14:textId="77777777" w:rsidTr="00087553">
        <w:trPr>
          <w:cantSplit/>
          <w:trHeight w:val="470"/>
        </w:trPr>
        <w:tc>
          <w:tcPr>
            <w:tcW w:w="2518" w:type="dxa"/>
            <w:shd w:val="clear" w:color="auto" w:fill="F7CAAC"/>
          </w:tcPr>
          <w:p w14:paraId="08CA2BD2" w14:textId="77777777" w:rsidR="00870404" w:rsidRPr="00345FE1" w:rsidRDefault="00870404" w:rsidP="00087553">
            <w:pPr>
              <w:jc w:val="both"/>
              <w:rPr>
                <w:b/>
              </w:rPr>
            </w:pPr>
            <w:r w:rsidRPr="00345FE1">
              <w:rPr>
                <w:b/>
              </w:rPr>
              <w:t xml:space="preserve">Podpis </w:t>
            </w:r>
          </w:p>
        </w:tc>
        <w:tc>
          <w:tcPr>
            <w:tcW w:w="4536" w:type="dxa"/>
            <w:gridSpan w:val="8"/>
          </w:tcPr>
          <w:p w14:paraId="4EFFD661" w14:textId="77777777" w:rsidR="00870404" w:rsidRPr="00345FE1" w:rsidRDefault="00870404" w:rsidP="00087553">
            <w:pPr>
              <w:jc w:val="both"/>
            </w:pPr>
          </w:p>
        </w:tc>
        <w:tc>
          <w:tcPr>
            <w:tcW w:w="786" w:type="dxa"/>
            <w:gridSpan w:val="2"/>
            <w:shd w:val="clear" w:color="auto" w:fill="F7CAAC"/>
          </w:tcPr>
          <w:p w14:paraId="47D01ED4" w14:textId="77777777" w:rsidR="00870404" w:rsidRPr="00345FE1" w:rsidRDefault="00870404" w:rsidP="00087553">
            <w:pPr>
              <w:jc w:val="both"/>
            </w:pPr>
            <w:r w:rsidRPr="00345FE1">
              <w:rPr>
                <w:b/>
              </w:rPr>
              <w:t>datum</w:t>
            </w:r>
          </w:p>
        </w:tc>
        <w:tc>
          <w:tcPr>
            <w:tcW w:w="2019" w:type="dxa"/>
            <w:gridSpan w:val="4"/>
          </w:tcPr>
          <w:p w14:paraId="163B91D2" w14:textId="77777777" w:rsidR="00870404" w:rsidRPr="00345FE1" w:rsidRDefault="00870404" w:rsidP="00087553">
            <w:pPr>
              <w:jc w:val="both"/>
            </w:pPr>
            <w:r>
              <w:t>27. 8. 2024</w:t>
            </w:r>
          </w:p>
        </w:tc>
      </w:tr>
    </w:tbl>
    <w:p w14:paraId="27A01AE9" w14:textId="77777777" w:rsidR="00870404" w:rsidRPr="00345FE1" w:rsidRDefault="00870404" w:rsidP="00870404">
      <w:pPr>
        <w:spacing w:after="160" w:line="259" w:lineRule="auto"/>
      </w:pPr>
    </w:p>
    <w:p w14:paraId="44351EF5"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7CFBFE90" w14:textId="77777777" w:rsidTr="00087553">
        <w:tc>
          <w:tcPr>
            <w:tcW w:w="9859" w:type="dxa"/>
            <w:gridSpan w:val="15"/>
            <w:tcBorders>
              <w:bottom w:val="double" w:sz="4" w:space="0" w:color="auto"/>
            </w:tcBorders>
            <w:shd w:val="clear" w:color="auto" w:fill="BDD6EE"/>
          </w:tcPr>
          <w:p w14:paraId="44F16D54" w14:textId="6D95DCAD" w:rsidR="00870404" w:rsidRPr="00345FE1" w:rsidRDefault="00870404" w:rsidP="00087553">
            <w:pPr>
              <w:tabs>
                <w:tab w:val="right" w:pos="9560"/>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4D8224EC" w14:textId="77777777" w:rsidTr="00087553">
        <w:tc>
          <w:tcPr>
            <w:tcW w:w="2518" w:type="dxa"/>
            <w:tcBorders>
              <w:top w:val="double" w:sz="4" w:space="0" w:color="auto"/>
            </w:tcBorders>
            <w:shd w:val="clear" w:color="auto" w:fill="F7CAAC"/>
          </w:tcPr>
          <w:p w14:paraId="6A61CC5A" w14:textId="77777777" w:rsidR="00870404" w:rsidRPr="00345FE1" w:rsidRDefault="00870404" w:rsidP="00087553">
            <w:pPr>
              <w:jc w:val="both"/>
              <w:rPr>
                <w:b/>
              </w:rPr>
            </w:pPr>
            <w:r w:rsidRPr="00345FE1">
              <w:rPr>
                <w:b/>
              </w:rPr>
              <w:t>Vysoká škola</w:t>
            </w:r>
          </w:p>
        </w:tc>
        <w:tc>
          <w:tcPr>
            <w:tcW w:w="7341" w:type="dxa"/>
            <w:gridSpan w:val="14"/>
          </w:tcPr>
          <w:p w14:paraId="44E98438" w14:textId="77777777" w:rsidR="00870404" w:rsidRPr="00345FE1" w:rsidRDefault="00870404" w:rsidP="00087553">
            <w:pPr>
              <w:jc w:val="both"/>
            </w:pPr>
            <w:r w:rsidRPr="00345FE1">
              <w:t>Univerzita Tomáše Bati ve Zlíně</w:t>
            </w:r>
          </w:p>
        </w:tc>
      </w:tr>
      <w:tr w:rsidR="00870404" w:rsidRPr="00345FE1" w14:paraId="59E67AA1" w14:textId="77777777" w:rsidTr="00087553">
        <w:tc>
          <w:tcPr>
            <w:tcW w:w="2518" w:type="dxa"/>
            <w:shd w:val="clear" w:color="auto" w:fill="F7CAAC"/>
          </w:tcPr>
          <w:p w14:paraId="14CF3DA4" w14:textId="77777777" w:rsidR="00870404" w:rsidRPr="00345FE1" w:rsidRDefault="00870404" w:rsidP="00087553">
            <w:pPr>
              <w:jc w:val="both"/>
              <w:rPr>
                <w:b/>
              </w:rPr>
            </w:pPr>
            <w:r w:rsidRPr="00345FE1">
              <w:rPr>
                <w:b/>
              </w:rPr>
              <w:t>Součást vysoké školy</w:t>
            </w:r>
          </w:p>
        </w:tc>
        <w:tc>
          <w:tcPr>
            <w:tcW w:w="7341" w:type="dxa"/>
            <w:gridSpan w:val="14"/>
          </w:tcPr>
          <w:p w14:paraId="6D7C7020" w14:textId="77777777" w:rsidR="00870404" w:rsidRPr="00345FE1" w:rsidRDefault="00870404" w:rsidP="00087553">
            <w:pPr>
              <w:jc w:val="both"/>
            </w:pPr>
            <w:r w:rsidRPr="00345FE1">
              <w:t>Fakulta aplikované informatiky</w:t>
            </w:r>
          </w:p>
        </w:tc>
      </w:tr>
      <w:tr w:rsidR="00870404" w:rsidRPr="00345FE1" w14:paraId="61A8AD89" w14:textId="77777777" w:rsidTr="00087553">
        <w:tc>
          <w:tcPr>
            <w:tcW w:w="2518" w:type="dxa"/>
            <w:shd w:val="clear" w:color="auto" w:fill="F7CAAC"/>
          </w:tcPr>
          <w:p w14:paraId="79FB47D4" w14:textId="77777777" w:rsidR="00870404" w:rsidRPr="00345FE1" w:rsidRDefault="00870404" w:rsidP="00087553">
            <w:pPr>
              <w:jc w:val="both"/>
              <w:rPr>
                <w:b/>
              </w:rPr>
            </w:pPr>
            <w:r w:rsidRPr="00345FE1">
              <w:rPr>
                <w:b/>
              </w:rPr>
              <w:t>Název studijního programu</w:t>
            </w:r>
          </w:p>
        </w:tc>
        <w:tc>
          <w:tcPr>
            <w:tcW w:w="7341" w:type="dxa"/>
            <w:gridSpan w:val="14"/>
          </w:tcPr>
          <w:p w14:paraId="37FF8BF3" w14:textId="681C05BE"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F3B5AB8" w14:textId="77777777" w:rsidTr="00087553">
        <w:tc>
          <w:tcPr>
            <w:tcW w:w="2518" w:type="dxa"/>
            <w:shd w:val="clear" w:color="auto" w:fill="F7CAAC"/>
          </w:tcPr>
          <w:p w14:paraId="1F164CD2" w14:textId="77777777" w:rsidR="00870404" w:rsidRPr="00345FE1" w:rsidRDefault="00870404" w:rsidP="00087553">
            <w:pPr>
              <w:jc w:val="both"/>
              <w:rPr>
                <w:b/>
              </w:rPr>
            </w:pPr>
            <w:r w:rsidRPr="00345FE1">
              <w:rPr>
                <w:b/>
              </w:rPr>
              <w:t>Jméno a příjmení</w:t>
            </w:r>
          </w:p>
        </w:tc>
        <w:tc>
          <w:tcPr>
            <w:tcW w:w="4536" w:type="dxa"/>
            <w:gridSpan w:val="8"/>
          </w:tcPr>
          <w:p w14:paraId="358DC4EB" w14:textId="77777777" w:rsidR="00870404" w:rsidRPr="00345FE1" w:rsidRDefault="00870404" w:rsidP="00087553">
            <w:pPr>
              <w:jc w:val="both"/>
            </w:pPr>
            <w:r w:rsidRPr="00345FE1">
              <w:t xml:space="preserve">Martin </w:t>
            </w:r>
            <w:bookmarkStart w:id="288" w:name="CI_Hromada"/>
            <w:r w:rsidRPr="00345FE1">
              <w:t>Hromada</w:t>
            </w:r>
            <w:bookmarkEnd w:id="288"/>
          </w:p>
        </w:tc>
        <w:tc>
          <w:tcPr>
            <w:tcW w:w="709" w:type="dxa"/>
            <w:shd w:val="clear" w:color="auto" w:fill="F7CAAC"/>
          </w:tcPr>
          <w:p w14:paraId="1AC840CB" w14:textId="77777777" w:rsidR="00870404" w:rsidRPr="00345FE1" w:rsidRDefault="00870404" w:rsidP="00087553">
            <w:pPr>
              <w:jc w:val="both"/>
              <w:rPr>
                <w:b/>
              </w:rPr>
            </w:pPr>
            <w:r w:rsidRPr="00345FE1">
              <w:rPr>
                <w:b/>
              </w:rPr>
              <w:t>Tituly</w:t>
            </w:r>
          </w:p>
        </w:tc>
        <w:tc>
          <w:tcPr>
            <w:tcW w:w="2096" w:type="dxa"/>
            <w:gridSpan w:val="5"/>
          </w:tcPr>
          <w:p w14:paraId="0F6A61EC" w14:textId="77777777" w:rsidR="00870404" w:rsidRPr="00345FE1" w:rsidRDefault="00870404" w:rsidP="00087553">
            <w:pPr>
              <w:jc w:val="both"/>
            </w:pPr>
            <w:r w:rsidRPr="00345FE1">
              <w:t>prof. Ing., Ph.D.</w:t>
            </w:r>
          </w:p>
        </w:tc>
      </w:tr>
      <w:tr w:rsidR="00870404" w:rsidRPr="00345FE1" w14:paraId="3EC7A55C" w14:textId="77777777" w:rsidTr="00087553">
        <w:tc>
          <w:tcPr>
            <w:tcW w:w="2518" w:type="dxa"/>
            <w:shd w:val="clear" w:color="auto" w:fill="F7CAAC"/>
          </w:tcPr>
          <w:p w14:paraId="231449B2" w14:textId="77777777" w:rsidR="00870404" w:rsidRPr="00345FE1" w:rsidRDefault="00870404" w:rsidP="00087553">
            <w:pPr>
              <w:jc w:val="both"/>
              <w:rPr>
                <w:b/>
              </w:rPr>
            </w:pPr>
            <w:r w:rsidRPr="00345FE1">
              <w:rPr>
                <w:b/>
              </w:rPr>
              <w:t>Rok narození</w:t>
            </w:r>
          </w:p>
        </w:tc>
        <w:tc>
          <w:tcPr>
            <w:tcW w:w="829" w:type="dxa"/>
            <w:gridSpan w:val="2"/>
          </w:tcPr>
          <w:p w14:paraId="5C5BE716" w14:textId="77777777" w:rsidR="00870404" w:rsidRPr="00345FE1" w:rsidRDefault="00870404" w:rsidP="00087553">
            <w:pPr>
              <w:jc w:val="both"/>
            </w:pPr>
            <w:r w:rsidRPr="00345FE1">
              <w:t>1983</w:t>
            </w:r>
          </w:p>
        </w:tc>
        <w:tc>
          <w:tcPr>
            <w:tcW w:w="1721" w:type="dxa"/>
            <w:shd w:val="clear" w:color="auto" w:fill="F7CAAC"/>
          </w:tcPr>
          <w:p w14:paraId="4CBD2463" w14:textId="77777777" w:rsidR="00870404" w:rsidRPr="00345FE1" w:rsidRDefault="00870404" w:rsidP="00087553">
            <w:pPr>
              <w:jc w:val="both"/>
              <w:rPr>
                <w:b/>
              </w:rPr>
            </w:pPr>
            <w:r w:rsidRPr="00345FE1">
              <w:rPr>
                <w:b/>
              </w:rPr>
              <w:t>typ vztahu k VŠ</w:t>
            </w:r>
          </w:p>
        </w:tc>
        <w:tc>
          <w:tcPr>
            <w:tcW w:w="992" w:type="dxa"/>
            <w:gridSpan w:val="4"/>
          </w:tcPr>
          <w:p w14:paraId="0F29CB4D" w14:textId="77777777" w:rsidR="00870404" w:rsidRPr="00345FE1" w:rsidRDefault="00870404" w:rsidP="00087553">
            <w:pPr>
              <w:jc w:val="both"/>
            </w:pPr>
            <w:r w:rsidRPr="00345FE1">
              <w:t>pp.</w:t>
            </w:r>
          </w:p>
        </w:tc>
        <w:tc>
          <w:tcPr>
            <w:tcW w:w="994" w:type="dxa"/>
            <w:shd w:val="clear" w:color="auto" w:fill="F7CAAC"/>
          </w:tcPr>
          <w:p w14:paraId="5168FA93" w14:textId="77777777" w:rsidR="00870404" w:rsidRPr="00345FE1" w:rsidRDefault="00870404" w:rsidP="00087553">
            <w:pPr>
              <w:jc w:val="both"/>
              <w:rPr>
                <w:b/>
              </w:rPr>
            </w:pPr>
            <w:r w:rsidRPr="00345FE1">
              <w:rPr>
                <w:b/>
              </w:rPr>
              <w:t>rozsah</w:t>
            </w:r>
          </w:p>
        </w:tc>
        <w:tc>
          <w:tcPr>
            <w:tcW w:w="709" w:type="dxa"/>
          </w:tcPr>
          <w:p w14:paraId="4361BCAF" w14:textId="77777777" w:rsidR="00870404" w:rsidRPr="00345FE1" w:rsidRDefault="00870404" w:rsidP="00087553">
            <w:pPr>
              <w:jc w:val="both"/>
            </w:pPr>
            <w:r w:rsidRPr="00345FE1">
              <w:t>40</w:t>
            </w:r>
          </w:p>
        </w:tc>
        <w:tc>
          <w:tcPr>
            <w:tcW w:w="709" w:type="dxa"/>
            <w:gridSpan w:val="3"/>
            <w:shd w:val="clear" w:color="auto" w:fill="F7CAAC"/>
          </w:tcPr>
          <w:p w14:paraId="179052E7" w14:textId="77777777" w:rsidR="00870404" w:rsidRPr="00345FE1" w:rsidRDefault="00870404" w:rsidP="00087553">
            <w:pPr>
              <w:jc w:val="both"/>
              <w:rPr>
                <w:b/>
              </w:rPr>
            </w:pPr>
            <w:r w:rsidRPr="00345FE1">
              <w:rPr>
                <w:b/>
              </w:rPr>
              <w:t>do kdy</w:t>
            </w:r>
          </w:p>
        </w:tc>
        <w:tc>
          <w:tcPr>
            <w:tcW w:w="1387" w:type="dxa"/>
            <w:gridSpan w:val="2"/>
          </w:tcPr>
          <w:p w14:paraId="16C92CC8" w14:textId="77777777" w:rsidR="00870404" w:rsidRPr="00345FE1" w:rsidRDefault="00870404" w:rsidP="00087553">
            <w:pPr>
              <w:jc w:val="both"/>
            </w:pPr>
            <w:r w:rsidRPr="00345FE1">
              <w:t>N</w:t>
            </w:r>
          </w:p>
        </w:tc>
      </w:tr>
      <w:tr w:rsidR="00870404" w:rsidRPr="00345FE1" w14:paraId="46EF780A" w14:textId="77777777" w:rsidTr="00087553">
        <w:tc>
          <w:tcPr>
            <w:tcW w:w="5068" w:type="dxa"/>
            <w:gridSpan w:val="4"/>
            <w:shd w:val="clear" w:color="auto" w:fill="F7CAAC"/>
          </w:tcPr>
          <w:p w14:paraId="0C1F96D0"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2E95B9E" w14:textId="77777777" w:rsidR="00870404" w:rsidRPr="00345FE1" w:rsidRDefault="00870404" w:rsidP="00087553">
            <w:pPr>
              <w:jc w:val="both"/>
            </w:pPr>
            <w:r w:rsidRPr="00345FE1">
              <w:t>pp.</w:t>
            </w:r>
          </w:p>
        </w:tc>
        <w:tc>
          <w:tcPr>
            <w:tcW w:w="994" w:type="dxa"/>
            <w:shd w:val="clear" w:color="auto" w:fill="F7CAAC"/>
          </w:tcPr>
          <w:p w14:paraId="3D6C7CC3" w14:textId="77777777" w:rsidR="00870404" w:rsidRPr="00345FE1" w:rsidRDefault="00870404" w:rsidP="00087553">
            <w:pPr>
              <w:jc w:val="both"/>
              <w:rPr>
                <w:b/>
              </w:rPr>
            </w:pPr>
            <w:r w:rsidRPr="00345FE1">
              <w:rPr>
                <w:b/>
              </w:rPr>
              <w:t>rozsah</w:t>
            </w:r>
          </w:p>
        </w:tc>
        <w:tc>
          <w:tcPr>
            <w:tcW w:w="709" w:type="dxa"/>
          </w:tcPr>
          <w:p w14:paraId="05FB1FCF" w14:textId="77777777" w:rsidR="00870404" w:rsidRPr="00345FE1" w:rsidRDefault="00870404" w:rsidP="00087553">
            <w:pPr>
              <w:jc w:val="both"/>
            </w:pPr>
            <w:r w:rsidRPr="00345FE1">
              <w:t>40</w:t>
            </w:r>
          </w:p>
        </w:tc>
        <w:tc>
          <w:tcPr>
            <w:tcW w:w="709" w:type="dxa"/>
            <w:gridSpan w:val="3"/>
            <w:shd w:val="clear" w:color="auto" w:fill="F7CAAC"/>
          </w:tcPr>
          <w:p w14:paraId="0DFFE8F2" w14:textId="77777777" w:rsidR="00870404" w:rsidRPr="00345FE1" w:rsidRDefault="00870404" w:rsidP="00087553">
            <w:pPr>
              <w:jc w:val="both"/>
              <w:rPr>
                <w:b/>
              </w:rPr>
            </w:pPr>
            <w:r w:rsidRPr="00345FE1">
              <w:rPr>
                <w:b/>
              </w:rPr>
              <w:t>do kdy</w:t>
            </w:r>
          </w:p>
        </w:tc>
        <w:tc>
          <w:tcPr>
            <w:tcW w:w="1387" w:type="dxa"/>
            <w:gridSpan w:val="2"/>
          </w:tcPr>
          <w:p w14:paraId="2D984DDA" w14:textId="77777777" w:rsidR="00870404" w:rsidRPr="00345FE1" w:rsidRDefault="00870404" w:rsidP="00087553">
            <w:pPr>
              <w:jc w:val="both"/>
            </w:pPr>
            <w:r w:rsidRPr="00345FE1">
              <w:t>N</w:t>
            </w:r>
          </w:p>
        </w:tc>
      </w:tr>
      <w:tr w:rsidR="00870404" w:rsidRPr="00345FE1" w14:paraId="70EF6565" w14:textId="77777777" w:rsidTr="00087553">
        <w:tc>
          <w:tcPr>
            <w:tcW w:w="6060" w:type="dxa"/>
            <w:gridSpan w:val="8"/>
            <w:shd w:val="clear" w:color="auto" w:fill="F7CAAC"/>
          </w:tcPr>
          <w:p w14:paraId="6BDCFB49"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7A10FB1"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18E3A9A2" w14:textId="77777777" w:rsidR="00870404" w:rsidRPr="00345FE1" w:rsidRDefault="00870404" w:rsidP="00087553">
            <w:pPr>
              <w:jc w:val="both"/>
              <w:rPr>
                <w:b/>
              </w:rPr>
            </w:pPr>
            <w:r w:rsidRPr="00345FE1">
              <w:rPr>
                <w:b/>
              </w:rPr>
              <w:t>rozsah</w:t>
            </w:r>
          </w:p>
        </w:tc>
      </w:tr>
      <w:tr w:rsidR="00870404" w:rsidRPr="00345FE1" w14:paraId="1EC67D0F" w14:textId="77777777" w:rsidTr="00087553">
        <w:tc>
          <w:tcPr>
            <w:tcW w:w="6060" w:type="dxa"/>
            <w:gridSpan w:val="8"/>
          </w:tcPr>
          <w:p w14:paraId="2B11C0B7" w14:textId="77777777" w:rsidR="00870404" w:rsidRPr="00345FE1" w:rsidRDefault="00870404" w:rsidP="00087553">
            <w:pPr>
              <w:jc w:val="both"/>
            </w:pPr>
          </w:p>
        </w:tc>
        <w:tc>
          <w:tcPr>
            <w:tcW w:w="1703" w:type="dxa"/>
            <w:gridSpan w:val="2"/>
          </w:tcPr>
          <w:p w14:paraId="631AEB0B" w14:textId="77777777" w:rsidR="00870404" w:rsidRPr="00345FE1" w:rsidRDefault="00870404" w:rsidP="00087553">
            <w:pPr>
              <w:jc w:val="both"/>
            </w:pPr>
          </w:p>
        </w:tc>
        <w:tc>
          <w:tcPr>
            <w:tcW w:w="2096" w:type="dxa"/>
            <w:gridSpan w:val="5"/>
          </w:tcPr>
          <w:p w14:paraId="1AB7F88A" w14:textId="77777777" w:rsidR="00870404" w:rsidRPr="00345FE1" w:rsidRDefault="00870404" w:rsidP="00087553">
            <w:pPr>
              <w:jc w:val="both"/>
            </w:pPr>
          </w:p>
        </w:tc>
      </w:tr>
      <w:tr w:rsidR="00870404" w:rsidRPr="00345FE1" w14:paraId="1F7D3B55" w14:textId="77777777" w:rsidTr="00087553">
        <w:tc>
          <w:tcPr>
            <w:tcW w:w="9859" w:type="dxa"/>
            <w:gridSpan w:val="15"/>
            <w:shd w:val="clear" w:color="auto" w:fill="F7CAAC"/>
          </w:tcPr>
          <w:p w14:paraId="3FB86165"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5543E1B" w14:textId="77777777" w:rsidTr="00087553">
        <w:trPr>
          <w:trHeight w:val="835"/>
        </w:trPr>
        <w:tc>
          <w:tcPr>
            <w:tcW w:w="9859" w:type="dxa"/>
            <w:gridSpan w:val="15"/>
            <w:tcBorders>
              <w:top w:val="nil"/>
            </w:tcBorders>
          </w:tcPr>
          <w:p w14:paraId="2259E4FA" w14:textId="77777777" w:rsidR="00870404" w:rsidRPr="00345FE1" w:rsidRDefault="00870404" w:rsidP="00087553">
            <w:pPr>
              <w:rPr>
                <w:b/>
              </w:rPr>
            </w:pPr>
            <w:r w:rsidRPr="00345FE1">
              <w:rPr>
                <w:b/>
              </w:rPr>
              <w:t>Zapojení do uskutečňování studijního programu:</w:t>
            </w:r>
          </w:p>
          <w:p w14:paraId="6DB20E07"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62D1201F" w14:textId="77777777" w:rsidR="00870404" w:rsidRPr="00345FE1" w:rsidRDefault="00870404" w:rsidP="00087553">
            <w:pPr>
              <w:rPr>
                <w:b/>
              </w:rPr>
            </w:pPr>
            <w:r w:rsidRPr="00345FE1">
              <w:rPr>
                <w:b/>
              </w:rPr>
              <w:t>Předměty studijního programu:</w:t>
            </w:r>
          </w:p>
          <w:p w14:paraId="01F5B79D" w14:textId="5C2FD633" w:rsidR="00B0121C" w:rsidRDefault="001439AC" w:rsidP="00C31356">
            <w:pPr>
              <w:pStyle w:val="Odstavecseseznamem"/>
              <w:numPr>
                <w:ilvl w:val="0"/>
                <w:numId w:val="4"/>
              </w:numPr>
              <w:suppressAutoHyphens w:val="0"/>
              <w:ind w:left="714" w:hanging="357"/>
              <w:jc w:val="both"/>
            </w:pPr>
            <w:proofErr w:type="spellStart"/>
            <w:r>
              <w:t>Theory</w:t>
            </w:r>
            <w:proofErr w:type="spellEnd"/>
            <w:r>
              <w:t xml:space="preserve"> </w:t>
            </w:r>
            <w:proofErr w:type="spellStart"/>
            <w:r>
              <w:t>of</w:t>
            </w:r>
            <w:proofErr w:type="spellEnd"/>
            <w:r>
              <w:t xml:space="preserve"> </w:t>
            </w:r>
            <w:proofErr w:type="spellStart"/>
            <w:r>
              <w:t>Security</w:t>
            </w:r>
            <w:proofErr w:type="spellEnd"/>
            <w:r w:rsidR="00B0121C">
              <w:t xml:space="preserve"> </w:t>
            </w:r>
            <w:r w:rsidR="00B0121C" w:rsidRPr="00345FE1">
              <w:t>(garant předmětu, vyučující (100 %), konzultant, zkoušející)</w:t>
            </w:r>
          </w:p>
          <w:p w14:paraId="0BCA2F97" w14:textId="02A3064F" w:rsidR="00870404" w:rsidRPr="00345FE1" w:rsidRDefault="001439AC" w:rsidP="00C31356">
            <w:pPr>
              <w:pStyle w:val="Odstavecseseznamem"/>
              <w:numPr>
                <w:ilvl w:val="0"/>
                <w:numId w:val="4"/>
              </w:numPr>
              <w:suppressAutoHyphens w:val="0"/>
              <w:ind w:left="714" w:hanging="357"/>
              <w:jc w:val="both"/>
            </w:pPr>
            <w:proofErr w:type="spellStart"/>
            <w:r>
              <w:t>Security</w:t>
            </w:r>
            <w:proofErr w:type="spellEnd"/>
            <w:r>
              <w:t xml:space="preserve"> </w:t>
            </w:r>
            <w:proofErr w:type="spellStart"/>
            <w:r>
              <w:t>Prognostics</w:t>
            </w:r>
            <w:proofErr w:type="spellEnd"/>
            <w:r w:rsidR="00870404" w:rsidRPr="00345FE1">
              <w:t xml:space="preserve"> (garant předmětu, vyučující (100 %), konzultant, zkoušející)</w:t>
            </w:r>
          </w:p>
          <w:p w14:paraId="66905DAA" w14:textId="54FAF516" w:rsidR="00870404" w:rsidRPr="00345FE1" w:rsidRDefault="001439AC" w:rsidP="00C31356">
            <w:pPr>
              <w:pStyle w:val="Odstavecseseznamem"/>
              <w:numPr>
                <w:ilvl w:val="0"/>
                <w:numId w:val="4"/>
              </w:numPr>
              <w:suppressAutoHyphens w:val="0"/>
              <w:ind w:left="714" w:hanging="357"/>
              <w:jc w:val="both"/>
            </w:pPr>
            <w:proofErr w:type="spellStart"/>
            <w:r>
              <w:t>Crisis</w:t>
            </w:r>
            <w:proofErr w:type="spellEnd"/>
            <w:r>
              <w:t xml:space="preserve"> Management and Public </w:t>
            </w:r>
            <w:proofErr w:type="spellStart"/>
            <w:r>
              <w:t>Protection</w:t>
            </w:r>
            <w:proofErr w:type="spellEnd"/>
            <w:r w:rsidR="00870404" w:rsidRPr="00345FE1">
              <w:t xml:space="preserve"> (garant předmětu, vyučující (100 %), konzultant, zkoušející)</w:t>
            </w:r>
          </w:p>
          <w:p w14:paraId="4B662A3C" w14:textId="3DD93603" w:rsidR="00870404" w:rsidRPr="00345FE1" w:rsidRDefault="001439AC" w:rsidP="00C31356">
            <w:pPr>
              <w:pStyle w:val="Odstavecseseznamem"/>
              <w:numPr>
                <w:ilvl w:val="0"/>
                <w:numId w:val="4"/>
              </w:numPr>
              <w:suppressAutoHyphens w:val="0"/>
              <w:ind w:left="714" w:hanging="357"/>
              <w:jc w:val="both"/>
            </w:pPr>
            <w:proofErr w:type="spellStart"/>
            <w:r>
              <w:t>Critical</w:t>
            </w:r>
            <w:proofErr w:type="spellEnd"/>
            <w:r>
              <w:t xml:space="preserve"> </w:t>
            </w:r>
            <w:proofErr w:type="spellStart"/>
            <w:r>
              <w:t>Infrastructure</w:t>
            </w:r>
            <w:proofErr w:type="spellEnd"/>
            <w:r>
              <w:t xml:space="preserve"> and Soft </w:t>
            </w:r>
            <w:proofErr w:type="spellStart"/>
            <w:r>
              <w:t>Targets</w:t>
            </w:r>
            <w:proofErr w:type="spellEnd"/>
            <w:r>
              <w:t xml:space="preserve"> </w:t>
            </w:r>
            <w:proofErr w:type="spellStart"/>
            <w:r>
              <w:t>Protection</w:t>
            </w:r>
            <w:proofErr w:type="spellEnd"/>
            <w:r w:rsidR="00870404" w:rsidRPr="00345FE1">
              <w:t xml:space="preserve"> (garant předmětu, vyučující (100 %), konzultant, zkoušející)</w:t>
            </w:r>
          </w:p>
          <w:p w14:paraId="296F13B8" w14:textId="62FA1DCD" w:rsidR="00870404" w:rsidRPr="00345FE1" w:rsidRDefault="001439AC" w:rsidP="00C31356">
            <w:pPr>
              <w:pStyle w:val="Odstavecseseznamem"/>
              <w:numPr>
                <w:ilvl w:val="0"/>
                <w:numId w:val="4"/>
              </w:numPr>
              <w:suppressAutoHyphens w:val="0"/>
              <w:ind w:left="714" w:hanging="357"/>
              <w:jc w:val="both"/>
            </w:pPr>
            <w:proofErr w:type="spellStart"/>
            <w:r>
              <w:t>Security</w:t>
            </w:r>
            <w:proofErr w:type="spellEnd"/>
            <w:r>
              <w:t xml:space="preserve"> Management in </w:t>
            </w:r>
            <w:proofErr w:type="spellStart"/>
            <w:r>
              <w:t>Organization</w:t>
            </w:r>
            <w:proofErr w:type="spellEnd"/>
            <w:r w:rsidR="00870404" w:rsidRPr="00345FE1">
              <w:t xml:space="preserve"> (</w:t>
            </w:r>
            <w:r w:rsidR="00520E04">
              <w:t>náhradní vyučující</w:t>
            </w:r>
            <w:r w:rsidR="00870404" w:rsidRPr="00345FE1">
              <w:t>, konzultant, zkoušející)</w:t>
            </w:r>
          </w:p>
        </w:tc>
      </w:tr>
      <w:tr w:rsidR="00870404" w:rsidRPr="00345FE1" w14:paraId="322C53C4" w14:textId="77777777" w:rsidTr="00087553">
        <w:trPr>
          <w:trHeight w:val="340"/>
        </w:trPr>
        <w:tc>
          <w:tcPr>
            <w:tcW w:w="9859" w:type="dxa"/>
            <w:gridSpan w:val="15"/>
            <w:tcBorders>
              <w:top w:val="nil"/>
            </w:tcBorders>
            <w:shd w:val="clear" w:color="auto" w:fill="FBD4B4"/>
          </w:tcPr>
          <w:p w14:paraId="2BDF577E"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F0387B5" w14:textId="77777777" w:rsidTr="00087553">
        <w:trPr>
          <w:trHeight w:val="340"/>
        </w:trPr>
        <w:tc>
          <w:tcPr>
            <w:tcW w:w="2802" w:type="dxa"/>
            <w:gridSpan w:val="2"/>
            <w:tcBorders>
              <w:top w:val="nil"/>
            </w:tcBorders>
          </w:tcPr>
          <w:p w14:paraId="69965B9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845BF4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36C8ACF6" w14:textId="77777777" w:rsidR="00870404" w:rsidRPr="00345FE1" w:rsidRDefault="00870404" w:rsidP="00087553">
            <w:pPr>
              <w:jc w:val="both"/>
              <w:rPr>
                <w:b/>
              </w:rPr>
            </w:pPr>
            <w:r w:rsidRPr="00345FE1">
              <w:rPr>
                <w:b/>
              </w:rPr>
              <w:t>Sem.</w:t>
            </w:r>
          </w:p>
        </w:tc>
        <w:tc>
          <w:tcPr>
            <w:tcW w:w="2109" w:type="dxa"/>
            <w:gridSpan w:val="5"/>
            <w:tcBorders>
              <w:top w:val="nil"/>
            </w:tcBorders>
          </w:tcPr>
          <w:p w14:paraId="4BA037DA"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C8B81E8"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87A5729" w14:textId="77777777" w:rsidTr="00087553">
        <w:trPr>
          <w:trHeight w:val="285"/>
        </w:trPr>
        <w:tc>
          <w:tcPr>
            <w:tcW w:w="2802" w:type="dxa"/>
            <w:gridSpan w:val="2"/>
            <w:tcBorders>
              <w:top w:val="nil"/>
            </w:tcBorders>
          </w:tcPr>
          <w:p w14:paraId="757A1034" w14:textId="77777777" w:rsidR="00870404" w:rsidRPr="00345FE1" w:rsidRDefault="00870404" w:rsidP="00087553">
            <w:pPr>
              <w:rPr>
                <w:color w:val="FF0000"/>
              </w:rPr>
            </w:pPr>
            <w:r w:rsidRPr="00345FE1">
              <w:t>Fyzická ostraha</w:t>
            </w:r>
          </w:p>
        </w:tc>
        <w:tc>
          <w:tcPr>
            <w:tcW w:w="2409" w:type="dxa"/>
            <w:gridSpan w:val="3"/>
            <w:tcBorders>
              <w:top w:val="nil"/>
            </w:tcBorders>
          </w:tcPr>
          <w:p w14:paraId="66CC98FE" w14:textId="77777777" w:rsidR="00870404" w:rsidRPr="00345FE1" w:rsidRDefault="00870404" w:rsidP="00087553">
            <w:pPr>
              <w:rPr>
                <w:color w:val="FF0000"/>
              </w:rPr>
            </w:pPr>
            <w:r w:rsidRPr="00345FE1">
              <w:t>Bc. stud. program Bezpečnostní technologie, systémy a management</w:t>
            </w:r>
          </w:p>
        </w:tc>
        <w:tc>
          <w:tcPr>
            <w:tcW w:w="567" w:type="dxa"/>
            <w:gridSpan w:val="2"/>
            <w:tcBorders>
              <w:top w:val="nil"/>
            </w:tcBorders>
          </w:tcPr>
          <w:p w14:paraId="52163D16" w14:textId="77777777" w:rsidR="00870404" w:rsidRPr="00345FE1" w:rsidRDefault="00870404" w:rsidP="00087553">
            <w:pPr>
              <w:jc w:val="both"/>
              <w:rPr>
                <w:color w:val="FF0000"/>
              </w:rPr>
            </w:pPr>
            <w:r w:rsidRPr="00345FE1">
              <w:t>2.</w:t>
            </w:r>
          </w:p>
        </w:tc>
        <w:tc>
          <w:tcPr>
            <w:tcW w:w="2109" w:type="dxa"/>
            <w:gridSpan w:val="5"/>
            <w:tcBorders>
              <w:top w:val="nil"/>
            </w:tcBorders>
          </w:tcPr>
          <w:p w14:paraId="3A3255A6" w14:textId="77777777" w:rsidR="00870404" w:rsidRPr="00345FE1" w:rsidRDefault="00870404" w:rsidP="00087553">
            <w:pPr>
              <w:jc w:val="both"/>
              <w:rPr>
                <w:color w:val="FF0000"/>
              </w:rPr>
            </w:pPr>
            <w:r w:rsidRPr="00345FE1">
              <w:t>Garant předmětu (100 %)</w:t>
            </w:r>
          </w:p>
        </w:tc>
        <w:tc>
          <w:tcPr>
            <w:tcW w:w="1972" w:type="dxa"/>
            <w:gridSpan w:val="3"/>
            <w:tcBorders>
              <w:top w:val="nil"/>
            </w:tcBorders>
          </w:tcPr>
          <w:p w14:paraId="380CA748" w14:textId="77777777" w:rsidR="00870404" w:rsidRPr="00345FE1" w:rsidRDefault="00870404" w:rsidP="00087553">
            <w:pPr>
              <w:jc w:val="both"/>
              <w:rPr>
                <w:color w:val="FF0000"/>
              </w:rPr>
            </w:pPr>
          </w:p>
        </w:tc>
      </w:tr>
      <w:tr w:rsidR="00870404" w:rsidRPr="00345FE1" w14:paraId="448B29E0" w14:textId="77777777" w:rsidTr="00087553">
        <w:trPr>
          <w:trHeight w:val="284"/>
        </w:trPr>
        <w:tc>
          <w:tcPr>
            <w:tcW w:w="2802" w:type="dxa"/>
            <w:gridSpan w:val="2"/>
            <w:tcBorders>
              <w:top w:val="nil"/>
            </w:tcBorders>
          </w:tcPr>
          <w:p w14:paraId="686EB036" w14:textId="77777777" w:rsidR="00870404" w:rsidRPr="00345FE1" w:rsidRDefault="00870404" w:rsidP="00087553">
            <w:r w:rsidRPr="00345FE1">
              <w:t>Bezpečnostní inženýrství</w:t>
            </w:r>
          </w:p>
        </w:tc>
        <w:tc>
          <w:tcPr>
            <w:tcW w:w="2409" w:type="dxa"/>
            <w:gridSpan w:val="3"/>
            <w:tcBorders>
              <w:top w:val="nil"/>
            </w:tcBorders>
          </w:tcPr>
          <w:p w14:paraId="796AEC2B" w14:textId="77777777" w:rsidR="00870404" w:rsidRPr="00345FE1" w:rsidRDefault="00870404" w:rsidP="00087553">
            <w:r w:rsidRPr="00345FE1">
              <w:t>Bc. stud. program Bezpečnostní technologie, systémy a management</w:t>
            </w:r>
          </w:p>
        </w:tc>
        <w:tc>
          <w:tcPr>
            <w:tcW w:w="567" w:type="dxa"/>
            <w:gridSpan w:val="2"/>
            <w:tcBorders>
              <w:top w:val="nil"/>
            </w:tcBorders>
          </w:tcPr>
          <w:p w14:paraId="15F324AF" w14:textId="77777777" w:rsidR="00870404" w:rsidRPr="00345FE1" w:rsidRDefault="00870404" w:rsidP="00087553">
            <w:pPr>
              <w:jc w:val="both"/>
            </w:pPr>
            <w:r>
              <w:t>1</w:t>
            </w:r>
            <w:r w:rsidRPr="00345FE1">
              <w:t>.</w:t>
            </w:r>
          </w:p>
        </w:tc>
        <w:tc>
          <w:tcPr>
            <w:tcW w:w="2109" w:type="dxa"/>
            <w:gridSpan w:val="5"/>
            <w:tcBorders>
              <w:top w:val="nil"/>
            </w:tcBorders>
          </w:tcPr>
          <w:p w14:paraId="2BD3192E" w14:textId="77777777" w:rsidR="00870404" w:rsidRPr="00345FE1" w:rsidRDefault="00870404" w:rsidP="00087553">
            <w:pPr>
              <w:jc w:val="both"/>
            </w:pPr>
            <w:r w:rsidRPr="00345FE1">
              <w:t>Garant předmětu (100 %)</w:t>
            </w:r>
          </w:p>
        </w:tc>
        <w:tc>
          <w:tcPr>
            <w:tcW w:w="1972" w:type="dxa"/>
            <w:gridSpan w:val="3"/>
            <w:tcBorders>
              <w:top w:val="nil"/>
            </w:tcBorders>
          </w:tcPr>
          <w:p w14:paraId="5C79B7C0" w14:textId="77777777" w:rsidR="00870404" w:rsidRPr="00345FE1" w:rsidRDefault="00870404" w:rsidP="00087553">
            <w:pPr>
              <w:jc w:val="both"/>
            </w:pPr>
          </w:p>
        </w:tc>
      </w:tr>
      <w:tr w:rsidR="00870404" w:rsidRPr="00345FE1" w14:paraId="1C025060" w14:textId="77777777" w:rsidTr="00087553">
        <w:trPr>
          <w:trHeight w:val="284"/>
        </w:trPr>
        <w:tc>
          <w:tcPr>
            <w:tcW w:w="2802" w:type="dxa"/>
            <w:gridSpan w:val="2"/>
            <w:tcBorders>
              <w:top w:val="nil"/>
            </w:tcBorders>
          </w:tcPr>
          <w:p w14:paraId="29D24A26" w14:textId="77777777" w:rsidR="00870404" w:rsidRPr="00345FE1" w:rsidRDefault="00870404" w:rsidP="00087553">
            <w:r w:rsidRPr="00345FE1">
              <w:t>Požární ochrana</w:t>
            </w:r>
          </w:p>
        </w:tc>
        <w:tc>
          <w:tcPr>
            <w:tcW w:w="2409" w:type="dxa"/>
            <w:gridSpan w:val="3"/>
            <w:tcBorders>
              <w:top w:val="nil"/>
            </w:tcBorders>
          </w:tcPr>
          <w:p w14:paraId="03734A22"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78EFA1E9" w14:textId="77777777" w:rsidR="00870404" w:rsidRPr="00345FE1" w:rsidRDefault="00870404" w:rsidP="00087553">
            <w:pPr>
              <w:jc w:val="both"/>
            </w:pPr>
            <w:r w:rsidRPr="00345FE1">
              <w:t>1.</w:t>
            </w:r>
          </w:p>
        </w:tc>
        <w:tc>
          <w:tcPr>
            <w:tcW w:w="2109" w:type="dxa"/>
            <w:gridSpan w:val="5"/>
            <w:tcBorders>
              <w:top w:val="nil"/>
            </w:tcBorders>
          </w:tcPr>
          <w:p w14:paraId="1C236441" w14:textId="77777777" w:rsidR="00870404" w:rsidRPr="00345FE1" w:rsidRDefault="00870404" w:rsidP="00087553">
            <w:r w:rsidRPr="00345FE1">
              <w:t>Garant předmětu, přednášející (100 %)</w:t>
            </w:r>
          </w:p>
        </w:tc>
        <w:tc>
          <w:tcPr>
            <w:tcW w:w="1972" w:type="dxa"/>
            <w:gridSpan w:val="3"/>
            <w:tcBorders>
              <w:top w:val="nil"/>
            </w:tcBorders>
          </w:tcPr>
          <w:p w14:paraId="14C9C7CA" w14:textId="77777777" w:rsidR="00870404" w:rsidRPr="00345FE1" w:rsidRDefault="00870404" w:rsidP="00087553">
            <w:pPr>
              <w:jc w:val="both"/>
            </w:pPr>
          </w:p>
        </w:tc>
      </w:tr>
      <w:tr w:rsidR="00870404" w:rsidRPr="00345FE1" w14:paraId="7A4A709C" w14:textId="77777777" w:rsidTr="00087553">
        <w:trPr>
          <w:trHeight w:val="284"/>
        </w:trPr>
        <w:tc>
          <w:tcPr>
            <w:tcW w:w="2802" w:type="dxa"/>
            <w:gridSpan w:val="2"/>
            <w:tcBorders>
              <w:top w:val="nil"/>
            </w:tcBorders>
          </w:tcPr>
          <w:p w14:paraId="5CC85459" w14:textId="77777777" w:rsidR="00870404" w:rsidRPr="00345FE1" w:rsidRDefault="00870404" w:rsidP="00087553">
            <w:r w:rsidRPr="00345FE1">
              <w:t>Bezpečnost a ochrana zdraví při práci</w:t>
            </w:r>
          </w:p>
        </w:tc>
        <w:tc>
          <w:tcPr>
            <w:tcW w:w="2409" w:type="dxa"/>
            <w:gridSpan w:val="3"/>
            <w:tcBorders>
              <w:top w:val="nil"/>
            </w:tcBorders>
          </w:tcPr>
          <w:p w14:paraId="0C58C0C3"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43E7B7EE" w14:textId="77777777" w:rsidR="00870404" w:rsidRPr="00345FE1" w:rsidRDefault="00870404" w:rsidP="00087553">
            <w:pPr>
              <w:jc w:val="both"/>
            </w:pPr>
            <w:r w:rsidRPr="00345FE1">
              <w:t>1.</w:t>
            </w:r>
          </w:p>
        </w:tc>
        <w:tc>
          <w:tcPr>
            <w:tcW w:w="2109" w:type="dxa"/>
            <w:gridSpan w:val="5"/>
            <w:tcBorders>
              <w:top w:val="nil"/>
            </w:tcBorders>
          </w:tcPr>
          <w:p w14:paraId="2B87FD0E" w14:textId="77777777" w:rsidR="00870404" w:rsidRPr="00345FE1" w:rsidRDefault="00870404" w:rsidP="00087553">
            <w:pPr>
              <w:jc w:val="both"/>
            </w:pPr>
            <w:r w:rsidRPr="00345FE1">
              <w:t>Garant předmětu (100 %)</w:t>
            </w:r>
          </w:p>
        </w:tc>
        <w:tc>
          <w:tcPr>
            <w:tcW w:w="1972" w:type="dxa"/>
            <w:gridSpan w:val="3"/>
            <w:tcBorders>
              <w:top w:val="nil"/>
            </w:tcBorders>
          </w:tcPr>
          <w:p w14:paraId="1B03C287" w14:textId="77777777" w:rsidR="00870404" w:rsidRPr="00345FE1" w:rsidRDefault="00870404" w:rsidP="00087553">
            <w:pPr>
              <w:jc w:val="both"/>
            </w:pPr>
          </w:p>
        </w:tc>
      </w:tr>
      <w:tr w:rsidR="00870404" w:rsidRPr="00345FE1" w14:paraId="233544D3" w14:textId="77777777" w:rsidTr="00087553">
        <w:trPr>
          <w:trHeight w:val="284"/>
        </w:trPr>
        <w:tc>
          <w:tcPr>
            <w:tcW w:w="2802" w:type="dxa"/>
            <w:gridSpan w:val="2"/>
            <w:tcBorders>
              <w:top w:val="nil"/>
            </w:tcBorders>
          </w:tcPr>
          <w:p w14:paraId="14CEFA06" w14:textId="77777777" w:rsidR="00870404" w:rsidRPr="00345FE1" w:rsidRDefault="00870404" w:rsidP="00087553"/>
          <w:p w14:paraId="635A7AA4" w14:textId="77777777" w:rsidR="00870404" w:rsidRPr="00345FE1" w:rsidRDefault="00870404" w:rsidP="00087553">
            <w:r w:rsidRPr="00345FE1">
              <w:t>Technologie krizového řízení</w:t>
            </w:r>
          </w:p>
        </w:tc>
        <w:tc>
          <w:tcPr>
            <w:tcW w:w="2409" w:type="dxa"/>
            <w:gridSpan w:val="3"/>
            <w:tcBorders>
              <w:top w:val="nil"/>
            </w:tcBorders>
          </w:tcPr>
          <w:p w14:paraId="211FC3D7"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5AA8D5E9" w14:textId="77777777" w:rsidR="00870404" w:rsidRPr="00345FE1" w:rsidRDefault="00870404" w:rsidP="00087553">
            <w:pPr>
              <w:jc w:val="both"/>
            </w:pPr>
            <w:r>
              <w:t>1</w:t>
            </w:r>
            <w:r w:rsidRPr="00345FE1">
              <w:t>.</w:t>
            </w:r>
          </w:p>
        </w:tc>
        <w:tc>
          <w:tcPr>
            <w:tcW w:w="2109" w:type="dxa"/>
            <w:gridSpan w:val="5"/>
            <w:tcBorders>
              <w:top w:val="nil"/>
            </w:tcBorders>
          </w:tcPr>
          <w:p w14:paraId="1A233E70" w14:textId="77777777" w:rsidR="00870404" w:rsidRPr="00345FE1" w:rsidRDefault="00870404" w:rsidP="00087553">
            <w:r w:rsidRPr="00345FE1">
              <w:t>Garant předmětu, přednášející, cvičící (100 %)</w:t>
            </w:r>
          </w:p>
        </w:tc>
        <w:tc>
          <w:tcPr>
            <w:tcW w:w="1972" w:type="dxa"/>
            <w:gridSpan w:val="3"/>
            <w:tcBorders>
              <w:top w:val="nil"/>
            </w:tcBorders>
          </w:tcPr>
          <w:p w14:paraId="551F0CA7" w14:textId="77777777" w:rsidR="00870404" w:rsidRPr="00345FE1" w:rsidRDefault="00870404" w:rsidP="00087553">
            <w:pPr>
              <w:jc w:val="both"/>
            </w:pPr>
          </w:p>
        </w:tc>
      </w:tr>
      <w:tr w:rsidR="00870404" w:rsidRPr="00345FE1" w14:paraId="42B8F917" w14:textId="77777777" w:rsidTr="00087553">
        <w:trPr>
          <w:trHeight w:val="284"/>
        </w:trPr>
        <w:tc>
          <w:tcPr>
            <w:tcW w:w="2802" w:type="dxa"/>
            <w:gridSpan w:val="2"/>
            <w:tcBorders>
              <w:top w:val="nil"/>
            </w:tcBorders>
          </w:tcPr>
          <w:p w14:paraId="4D9E2A8B" w14:textId="77777777" w:rsidR="00870404" w:rsidRPr="00345FE1" w:rsidRDefault="00870404" w:rsidP="00087553">
            <w:r w:rsidRPr="00345FE1">
              <w:t>Management bezpečnostního inženýrství</w:t>
            </w:r>
          </w:p>
        </w:tc>
        <w:tc>
          <w:tcPr>
            <w:tcW w:w="2409" w:type="dxa"/>
            <w:gridSpan w:val="3"/>
            <w:tcBorders>
              <w:top w:val="nil"/>
            </w:tcBorders>
          </w:tcPr>
          <w:p w14:paraId="47D2F2CF" w14:textId="77777777" w:rsidR="00870404" w:rsidRPr="00345FE1" w:rsidRDefault="00870404" w:rsidP="00087553">
            <w:r w:rsidRPr="00345FE1">
              <w:t>Mgr. stud. program Bezpečnostní technologie, systémy a management</w:t>
            </w:r>
          </w:p>
        </w:tc>
        <w:tc>
          <w:tcPr>
            <w:tcW w:w="567" w:type="dxa"/>
            <w:gridSpan w:val="2"/>
            <w:tcBorders>
              <w:top w:val="nil"/>
            </w:tcBorders>
          </w:tcPr>
          <w:p w14:paraId="02B9C0A6" w14:textId="77777777" w:rsidR="00870404" w:rsidRPr="00345FE1" w:rsidRDefault="00870404" w:rsidP="00087553">
            <w:pPr>
              <w:jc w:val="both"/>
            </w:pPr>
            <w:r>
              <w:t>2</w:t>
            </w:r>
            <w:r w:rsidRPr="00345FE1">
              <w:t>.</w:t>
            </w:r>
          </w:p>
        </w:tc>
        <w:tc>
          <w:tcPr>
            <w:tcW w:w="2109" w:type="dxa"/>
            <w:gridSpan w:val="5"/>
            <w:tcBorders>
              <w:top w:val="nil"/>
            </w:tcBorders>
          </w:tcPr>
          <w:p w14:paraId="2B2064CA" w14:textId="77777777" w:rsidR="00870404" w:rsidRPr="00345FE1" w:rsidRDefault="00870404" w:rsidP="00087553">
            <w:r w:rsidRPr="00345FE1">
              <w:t>Garant předmětu, přednášející, cvičící (100 %)</w:t>
            </w:r>
          </w:p>
        </w:tc>
        <w:tc>
          <w:tcPr>
            <w:tcW w:w="1972" w:type="dxa"/>
            <w:gridSpan w:val="3"/>
            <w:tcBorders>
              <w:top w:val="nil"/>
            </w:tcBorders>
          </w:tcPr>
          <w:p w14:paraId="14C773FA" w14:textId="77777777" w:rsidR="00870404" w:rsidRPr="00345FE1" w:rsidRDefault="00870404" w:rsidP="00087553">
            <w:pPr>
              <w:jc w:val="both"/>
            </w:pPr>
          </w:p>
        </w:tc>
      </w:tr>
      <w:tr w:rsidR="00870404" w:rsidRPr="00345FE1" w14:paraId="137E222D" w14:textId="77777777" w:rsidTr="00087553">
        <w:tc>
          <w:tcPr>
            <w:tcW w:w="9859" w:type="dxa"/>
            <w:gridSpan w:val="15"/>
            <w:shd w:val="clear" w:color="auto" w:fill="F7CAAC"/>
          </w:tcPr>
          <w:p w14:paraId="4D38B4D5" w14:textId="77777777" w:rsidR="00870404" w:rsidRPr="00345FE1" w:rsidRDefault="00870404" w:rsidP="00087553">
            <w:pPr>
              <w:jc w:val="both"/>
            </w:pPr>
            <w:r w:rsidRPr="00345FE1">
              <w:rPr>
                <w:b/>
              </w:rPr>
              <w:t xml:space="preserve">Údaje o vzdělání na VŠ </w:t>
            </w:r>
          </w:p>
        </w:tc>
      </w:tr>
      <w:tr w:rsidR="00870404" w:rsidRPr="00345FE1" w14:paraId="60DA68BB" w14:textId="77777777" w:rsidTr="00087553">
        <w:trPr>
          <w:trHeight w:val="668"/>
        </w:trPr>
        <w:tc>
          <w:tcPr>
            <w:tcW w:w="9859" w:type="dxa"/>
            <w:gridSpan w:val="15"/>
          </w:tcPr>
          <w:p w14:paraId="68F1E72C" w14:textId="77777777" w:rsidR="00870404" w:rsidRPr="00345FE1" w:rsidRDefault="00870404" w:rsidP="00087553">
            <w:pPr>
              <w:ind w:left="956" w:hanging="956"/>
              <w:jc w:val="both"/>
            </w:pPr>
            <w:r w:rsidRPr="00345FE1">
              <w:t>2003-2008</w:t>
            </w:r>
            <w:r w:rsidRPr="00345FE1">
              <w:tab/>
              <w:t>Univerzita Tomáše Bati ve Zlíně, Fakulta Aplikované Informatiky, obor Bezpečnostní technologie, systémy a management, (Ing.)</w:t>
            </w:r>
          </w:p>
          <w:p w14:paraId="233E601F" w14:textId="77777777" w:rsidR="00870404" w:rsidRPr="00345FE1" w:rsidRDefault="00870404" w:rsidP="00087553">
            <w:pPr>
              <w:ind w:left="956" w:hanging="956"/>
              <w:jc w:val="both"/>
            </w:pPr>
            <w:r w:rsidRPr="00345FE1">
              <w:t>2011</w:t>
            </w:r>
            <w:r w:rsidRPr="00345FE1">
              <w:tab/>
              <w:t>Univerzita Tomáše Bati ve Zlíně, Fakulta aplikované informatiky, studijní program: Inženýrská informatika, studijní obor: Inženýrská informatika, Fakulta aplikované informatiky, (Ph.D.)</w:t>
            </w:r>
          </w:p>
          <w:p w14:paraId="2AFA56A3" w14:textId="77777777" w:rsidR="00870404" w:rsidRPr="00345FE1" w:rsidRDefault="00870404" w:rsidP="00087553">
            <w:pPr>
              <w:ind w:left="956" w:hanging="956"/>
              <w:jc w:val="both"/>
            </w:pPr>
            <w:r w:rsidRPr="00345FE1">
              <w:t>2018</w:t>
            </w:r>
            <w:r w:rsidRPr="00345FE1">
              <w:tab/>
              <w:t>Vysoká škola báňská – Technická univerzita v Ostravě, Fakulta bezpečnostního inženýrství, obor Bezpečnost a požární ochrana, (doc.)</w:t>
            </w:r>
          </w:p>
        </w:tc>
      </w:tr>
      <w:tr w:rsidR="00870404" w:rsidRPr="00345FE1" w14:paraId="6D1C0031" w14:textId="77777777" w:rsidTr="00087553">
        <w:tc>
          <w:tcPr>
            <w:tcW w:w="9859" w:type="dxa"/>
            <w:gridSpan w:val="15"/>
            <w:shd w:val="clear" w:color="auto" w:fill="F7CAAC"/>
          </w:tcPr>
          <w:p w14:paraId="35F0ACA5" w14:textId="77777777" w:rsidR="00870404" w:rsidRPr="00345FE1" w:rsidRDefault="00870404" w:rsidP="00087553">
            <w:pPr>
              <w:jc w:val="both"/>
              <w:rPr>
                <w:b/>
              </w:rPr>
            </w:pPr>
            <w:r w:rsidRPr="00345FE1">
              <w:rPr>
                <w:b/>
              </w:rPr>
              <w:t>Údaje o odborném působení od absolvování VŠ</w:t>
            </w:r>
          </w:p>
        </w:tc>
      </w:tr>
      <w:tr w:rsidR="00870404" w:rsidRPr="00345FE1" w14:paraId="762C369E" w14:textId="77777777" w:rsidTr="00087553">
        <w:trPr>
          <w:trHeight w:val="1090"/>
        </w:trPr>
        <w:tc>
          <w:tcPr>
            <w:tcW w:w="9859" w:type="dxa"/>
            <w:gridSpan w:val="15"/>
          </w:tcPr>
          <w:p w14:paraId="6640583A" w14:textId="77777777" w:rsidR="00870404" w:rsidRPr="00345FE1" w:rsidRDefault="00870404" w:rsidP="00087553">
            <w:pPr>
              <w:tabs>
                <w:tab w:val="left" w:pos="987"/>
              </w:tabs>
              <w:ind w:left="956" w:hanging="956"/>
              <w:jc w:val="both"/>
            </w:pPr>
            <w:r w:rsidRPr="00345FE1">
              <w:t>2010-2011</w:t>
            </w:r>
            <w:r>
              <w:t xml:space="preserve"> </w:t>
            </w:r>
            <w:r>
              <w:tab/>
            </w:r>
            <w:r w:rsidRPr="00345FE1">
              <w:t xml:space="preserve">Deloitte </w:t>
            </w:r>
            <w:proofErr w:type="spellStart"/>
            <w:r w:rsidRPr="00345FE1">
              <w:t>Security</w:t>
            </w:r>
            <w:proofErr w:type="spellEnd"/>
            <w:r w:rsidRPr="00345FE1">
              <w:t xml:space="preserve"> s.r.o., Konzultant projektu VG20102012025 – Metodika ochrany kritické infrastruktury (KI) v oblasti výroby, přenosu a distribuce elektrické energie</w:t>
            </w:r>
          </w:p>
          <w:p w14:paraId="4D858FCC" w14:textId="77777777" w:rsidR="00870404" w:rsidRPr="00345FE1" w:rsidRDefault="00870404" w:rsidP="00087553">
            <w:pPr>
              <w:tabs>
                <w:tab w:val="left" w:pos="987"/>
              </w:tabs>
              <w:ind w:left="956" w:hanging="956"/>
              <w:jc w:val="both"/>
            </w:pPr>
            <w:r w:rsidRPr="00345FE1">
              <w:t xml:space="preserve">2011-2018 </w:t>
            </w:r>
            <w:r>
              <w:tab/>
            </w:r>
            <w:r w:rsidRPr="00345FE1">
              <w:t>UTB ve Zlíně, Fakulta aplikované informatiky, Ústav bezpečnostního inženýrství, odborný asistent</w:t>
            </w:r>
          </w:p>
          <w:p w14:paraId="17EA6013" w14:textId="77777777" w:rsidR="00870404" w:rsidRPr="00345FE1" w:rsidRDefault="00870404" w:rsidP="00087553">
            <w:pPr>
              <w:tabs>
                <w:tab w:val="left" w:pos="987"/>
              </w:tabs>
              <w:ind w:left="956" w:hanging="956"/>
              <w:jc w:val="both"/>
            </w:pPr>
            <w:r w:rsidRPr="00345FE1">
              <w:t xml:space="preserve">2014-2015 </w:t>
            </w:r>
            <w:r>
              <w:tab/>
            </w:r>
            <w:r w:rsidRPr="00345FE1">
              <w:t>Deloitte Advisory s.r.o. - Řešitel veřejné zakázky MV- 38918/VZ-2012 - Aktuální kybernetické hrozby v České republice a jejich eliminace</w:t>
            </w:r>
          </w:p>
          <w:p w14:paraId="15748003" w14:textId="77777777" w:rsidR="00870404" w:rsidRPr="00345FE1" w:rsidRDefault="00870404" w:rsidP="00087553">
            <w:pPr>
              <w:tabs>
                <w:tab w:val="left" w:pos="987"/>
              </w:tabs>
              <w:ind w:left="956" w:hanging="956"/>
              <w:jc w:val="both"/>
            </w:pPr>
            <w:proofErr w:type="gramStart"/>
            <w:r w:rsidRPr="00345FE1">
              <w:t>2018-dosu</w:t>
            </w:r>
            <w:r>
              <w:t>d</w:t>
            </w:r>
            <w:proofErr w:type="gramEnd"/>
            <w:r w:rsidRPr="00345FE1">
              <w:t xml:space="preserve"> </w:t>
            </w:r>
            <w:r>
              <w:tab/>
            </w:r>
            <w:r w:rsidRPr="00345FE1">
              <w:t>UTB ve Zlíně, Fakulta aplikované informatiky, Ústav bezpečnostního inženýrství, docent</w:t>
            </w:r>
          </w:p>
          <w:p w14:paraId="315FB507" w14:textId="77777777" w:rsidR="00870404" w:rsidRPr="00345FE1" w:rsidRDefault="00870404" w:rsidP="00087553">
            <w:pPr>
              <w:tabs>
                <w:tab w:val="left" w:pos="987"/>
              </w:tabs>
              <w:ind w:left="956" w:hanging="956"/>
              <w:jc w:val="both"/>
            </w:pPr>
            <w:proofErr w:type="gramStart"/>
            <w:r w:rsidRPr="00345FE1">
              <w:t>2023-dosud</w:t>
            </w:r>
            <w:proofErr w:type="gramEnd"/>
            <w:r w:rsidRPr="00345FE1">
              <w:t xml:space="preserve"> </w:t>
            </w:r>
            <w:r>
              <w:tab/>
            </w:r>
            <w:r w:rsidRPr="00345FE1">
              <w:t>UTB ve Zlíně, Fakulta aplikované informatiky, Proděkan pro mezinárodní vztahy</w:t>
            </w:r>
          </w:p>
          <w:p w14:paraId="3FB0A163" w14:textId="77777777" w:rsidR="00870404" w:rsidRPr="00345FE1" w:rsidRDefault="00870404" w:rsidP="00087553">
            <w:pPr>
              <w:tabs>
                <w:tab w:val="left" w:pos="987"/>
              </w:tabs>
              <w:ind w:left="956" w:hanging="956"/>
              <w:jc w:val="both"/>
              <w:rPr>
                <w:color w:val="FF0000"/>
              </w:rPr>
            </w:pPr>
            <w:proofErr w:type="gramStart"/>
            <w:r w:rsidRPr="00345FE1">
              <w:t>2024-dosud</w:t>
            </w:r>
            <w:proofErr w:type="gramEnd"/>
            <w:r w:rsidRPr="00345FE1">
              <w:t xml:space="preserve"> </w:t>
            </w:r>
            <w:r>
              <w:tab/>
            </w:r>
            <w:r w:rsidRPr="00345FE1">
              <w:t>UTB ve Zlíně, Fakulta aplikované informatiky, Ústav bezpečnostního inženýrství, profesor</w:t>
            </w:r>
          </w:p>
        </w:tc>
      </w:tr>
      <w:tr w:rsidR="00870404" w:rsidRPr="00345FE1" w14:paraId="1D52005F" w14:textId="77777777" w:rsidTr="00087553">
        <w:trPr>
          <w:trHeight w:val="250"/>
        </w:trPr>
        <w:tc>
          <w:tcPr>
            <w:tcW w:w="9859" w:type="dxa"/>
            <w:gridSpan w:val="15"/>
            <w:shd w:val="clear" w:color="auto" w:fill="F7CAAC"/>
          </w:tcPr>
          <w:p w14:paraId="19383B92" w14:textId="77777777" w:rsidR="00870404" w:rsidRPr="00345FE1" w:rsidRDefault="00870404" w:rsidP="00087553">
            <w:pPr>
              <w:jc w:val="both"/>
            </w:pPr>
            <w:r w:rsidRPr="00345FE1">
              <w:rPr>
                <w:b/>
              </w:rPr>
              <w:t>Zkušenosti s vedením kvalifikačních a rigorózních prací</w:t>
            </w:r>
          </w:p>
        </w:tc>
      </w:tr>
      <w:tr w:rsidR="00870404" w:rsidRPr="00345FE1" w14:paraId="06CD44BE" w14:textId="77777777" w:rsidTr="00087553">
        <w:trPr>
          <w:trHeight w:val="481"/>
        </w:trPr>
        <w:tc>
          <w:tcPr>
            <w:tcW w:w="9859" w:type="dxa"/>
            <w:gridSpan w:val="15"/>
          </w:tcPr>
          <w:p w14:paraId="6DE4F60E" w14:textId="77777777" w:rsidR="00870404" w:rsidRPr="00345FE1" w:rsidRDefault="00870404" w:rsidP="00087553">
            <w:pPr>
              <w:jc w:val="both"/>
            </w:pPr>
            <w:r w:rsidRPr="00345FE1">
              <w:t>Za posledních 10 let vedl 13 bakalářských, 179 diplomových prací a 4 disertačních prací</w:t>
            </w:r>
          </w:p>
          <w:p w14:paraId="03C0641C" w14:textId="77777777" w:rsidR="00870404" w:rsidRPr="00345FE1" w:rsidRDefault="00870404" w:rsidP="00087553">
            <w:pPr>
              <w:jc w:val="both"/>
            </w:pPr>
            <w:r w:rsidRPr="00345FE1">
              <w:t>4 x vedoucí dizertační práce</w:t>
            </w:r>
          </w:p>
        </w:tc>
      </w:tr>
      <w:tr w:rsidR="00870404" w:rsidRPr="00345FE1" w14:paraId="0FA2E9D8" w14:textId="77777777" w:rsidTr="00087553">
        <w:trPr>
          <w:cantSplit/>
        </w:trPr>
        <w:tc>
          <w:tcPr>
            <w:tcW w:w="3347" w:type="dxa"/>
            <w:gridSpan w:val="3"/>
            <w:tcBorders>
              <w:top w:val="single" w:sz="12" w:space="0" w:color="auto"/>
            </w:tcBorders>
            <w:shd w:val="clear" w:color="auto" w:fill="F7CAAC"/>
          </w:tcPr>
          <w:p w14:paraId="0BD2D3D7"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2159607"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12969DB"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CCEABD6" w14:textId="77777777" w:rsidR="00870404" w:rsidRPr="00345FE1" w:rsidRDefault="00870404" w:rsidP="00087553">
            <w:pPr>
              <w:jc w:val="both"/>
              <w:rPr>
                <w:b/>
              </w:rPr>
            </w:pPr>
            <w:r w:rsidRPr="00345FE1">
              <w:rPr>
                <w:b/>
              </w:rPr>
              <w:t>Ohlasy publikací</w:t>
            </w:r>
          </w:p>
        </w:tc>
      </w:tr>
      <w:tr w:rsidR="00870404" w:rsidRPr="00345FE1" w14:paraId="48965A7F" w14:textId="77777777" w:rsidTr="00087553">
        <w:trPr>
          <w:cantSplit/>
        </w:trPr>
        <w:tc>
          <w:tcPr>
            <w:tcW w:w="3347" w:type="dxa"/>
            <w:gridSpan w:val="3"/>
          </w:tcPr>
          <w:p w14:paraId="77F1ABD1" w14:textId="77777777" w:rsidR="00870404" w:rsidRPr="00345FE1" w:rsidRDefault="00870404" w:rsidP="00087553">
            <w:pPr>
              <w:jc w:val="both"/>
            </w:pPr>
            <w:r w:rsidRPr="00345FE1">
              <w:t>Bezpečnost a požární ochrana</w:t>
            </w:r>
          </w:p>
        </w:tc>
        <w:tc>
          <w:tcPr>
            <w:tcW w:w="2245" w:type="dxa"/>
            <w:gridSpan w:val="3"/>
          </w:tcPr>
          <w:p w14:paraId="0D5956CB" w14:textId="77777777" w:rsidR="00870404" w:rsidRPr="00345FE1" w:rsidRDefault="00870404" w:rsidP="00087553">
            <w:pPr>
              <w:jc w:val="both"/>
            </w:pPr>
            <w:r w:rsidRPr="00345FE1">
              <w:t>2017</w:t>
            </w:r>
          </w:p>
        </w:tc>
        <w:tc>
          <w:tcPr>
            <w:tcW w:w="2248" w:type="dxa"/>
            <w:gridSpan w:val="5"/>
            <w:tcBorders>
              <w:right w:val="single" w:sz="12" w:space="0" w:color="auto"/>
            </w:tcBorders>
          </w:tcPr>
          <w:p w14:paraId="37636E28" w14:textId="77777777" w:rsidR="00870404" w:rsidRPr="00345FE1" w:rsidRDefault="00870404" w:rsidP="00087553">
            <w:pPr>
              <w:jc w:val="both"/>
            </w:pPr>
            <w:r w:rsidRPr="00345FE1">
              <w:t>VŠB-TU Ostrava</w:t>
            </w:r>
          </w:p>
        </w:tc>
        <w:tc>
          <w:tcPr>
            <w:tcW w:w="632" w:type="dxa"/>
            <w:gridSpan w:val="2"/>
            <w:tcBorders>
              <w:left w:val="single" w:sz="12" w:space="0" w:color="auto"/>
            </w:tcBorders>
            <w:shd w:val="clear" w:color="auto" w:fill="F7CAAC"/>
          </w:tcPr>
          <w:p w14:paraId="7C85C826"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35C4EEB"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74C639C" w14:textId="77777777" w:rsidR="00870404" w:rsidRPr="00345FE1" w:rsidRDefault="00870404" w:rsidP="00087553">
            <w:pPr>
              <w:jc w:val="both"/>
            </w:pPr>
            <w:r w:rsidRPr="00345FE1">
              <w:rPr>
                <w:b/>
                <w:sz w:val="18"/>
              </w:rPr>
              <w:t>ostatní</w:t>
            </w:r>
          </w:p>
        </w:tc>
      </w:tr>
      <w:tr w:rsidR="00870404" w:rsidRPr="00345FE1" w14:paraId="3CB1A766" w14:textId="77777777" w:rsidTr="00087553">
        <w:trPr>
          <w:cantSplit/>
          <w:trHeight w:val="70"/>
        </w:trPr>
        <w:tc>
          <w:tcPr>
            <w:tcW w:w="3347" w:type="dxa"/>
            <w:gridSpan w:val="3"/>
            <w:shd w:val="clear" w:color="auto" w:fill="F7CAAC"/>
          </w:tcPr>
          <w:p w14:paraId="4B1A99AC" w14:textId="41B7317B" w:rsidR="00870404" w:rsidRPr="00345FE1" w:rsidRDefault="00870404" w:rsidP="00087553">
            <w:pPr>
              <w:jc w:val="both"/>
            </w:pPr>
            <w:r w:rsidRPr="00345FE1">
              <w:rPr>
                <w:b/>
              </w:rPr>
              <w:lastRenderedPageBreak/>
              <w:t>Obor jmenovacího řízení</w:t>
            </w:r>
          </w:p>
        </w:tc>
        <w:tc>
          <w:tcPr>
            <w:tcW w:w="2245" w:type="dxa"/>
            <w:gridSpan w:val="3"/>
            <w:shd w:val="clear" w:color="auto" w:fill="F7CAAC"/>
          </w:tcPr>
          <w:p w14:paraId="568625AA"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35FBDDA"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B033EE5" w14:textId="77777777" w:rsidR="00870404" w:rsidRPr="00345FE1" w:rsidRDefault="00870404" w:rsidP="00087553">
            <w:pPr>
              <w:jc w:val="both"/>
              <w:rPr>
                <w:b/>
              </w:rPr>
            </w:pPr>
            <w:r w:rsidRPr="00345FE1">
              <w:t>320</w:t>
            </w:r>
          </w:p>
        </w:tc>
        <w:tc>
          <w:tcPr>
            <w:tcW w:w="693" w:type="dxa"/>
          </w:tcPr>
          <w:p w14:paraId="0690A3D9" w14:textId="77777777" w:rsidR="00870404" w:rsidRPr="00345FE1" w:rsidRDefault="00870404" w:rsidP="00087553">
            <w:pPr>
              <w:jc w:val="both"/>
              <w:rPr>
                <w:b/>
              </w:rPr>
            </w:pPr>
            <w:r w:rsidRPr="00345FE1">
              <w:t>424</w:t>
            </w:r>
          </w:p>
        </w:tc>
        <w:tc>
          <w:tcPr>
            <w:tcW w:w="694" w:type="dxa"/>
          </w:tcPr>
          <w:p w14:paraId="75EA6856" w14:textId="77777777" w:rsidR="00870404" w:rsidRPr="00345FE1" w:rsidRDefault="00870404" w:rsidP="00087553">
            <w:pPr>
              <w:jc w:val="both"/>
              <w:rPr>
                <w:b/>
              </w:rPr>
            </w:pPr>
            <w:r w:rsidRPr="00345FE1">
              <w:t>1211</w:t>
            </w:r>
          </w:p>
        </w:tc>
      </w:tr>
      <w:tr w:rsidR="00870404" w:rsidRPr="00345FE1" w14:paraId="30B920F2" w14:textId="77777777" w:rsidTr="00087553">
        <w:trPr>
          <w:trHeight w:val="205"/>
        </w:trPr>
        <w:tc>
          <w:tcPr>
            <w:tcW w:w="3347" w:type="dxa"/>
            <w:gridSpan w:val="3"/>
          </w:tcPr>
          <w:p w14:paraId="066FCD26" w14:textId="77777777" w:rsidR="00870404" w:rsidRPr="00345FE1" w:rsidRDefault="00870404" w:rsidP="00087553">
            <w:pPr>
              <w:jc w:val="both"/>
            </w:pPr>
            <w:r w:rsidRPr="00345FE1">
              <w:t>Bezpečnost a požární ochrana</w:t>
            </w:r>
          </w:p>
        </w:tc>
        <w:tc>
          <w:tcPr>
            <w:tcW w:w="2245" w:type="dxa"/>
            <w:gridSpan w:val="3"/>
          </w:tcPr>
          <w:p w14:paraId="0A1DDD29"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36BA23C5" w14:textId="77777777" w:rsidR="00870404" w:rsidRPr="00345FE1" w:rsidRDefault="00870404" w:rsidP="00087553">
            <w:pPr>
              <w:jc w:val="both"/>
            </w:pPr>
            <w:r w:rsidRPr="00345FE1">
              <w:t>VŠB-TU Ostrava</w:t>
            </w:r>
          </w:p>
        </w:tc>
        <w:tc>
          <w:tcPr>
            <w:tcW w:w="1325" w:type="dxa"/>
            <w:gridSpan w:val="3"/>
            <w:tcBorders>
              <w:left w:val="single" w:sz="12" w:space="0" w:color="auto"/>
            </w:tcBorders>
            <w:shd w:val="clear" w:color="auto" w:fill="FBD4B4"/>
            <w:vAlign w:val="center"/>
          </w:tcPr>
          <w:p w14:paraId="1DFB070C"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24A1FF7" w14:textId="77777777" w:rsidR="00870404" w:rsidRPr="00345FE1" w:rsidRDefault="00870404" w:rsidP="00087553">
            <w:r w:rsidRPr="00345FE1">
              <w:t xml:space="preserve">     8/11</w:t>
            </w:r>
          </w:p>
        </w:tc>
      </w:tr>
      <w:tr w:rsidR="00870404" w:rsidRPr="00345FE1" w14:paraId="1288FAF7" w14:textId="77777777" w:rsidTr="00087553">
        <w:tc>
          <w:tcPr>
            <w:tcW w:w="9859" w:type="dxa"/>
            <w:gridSpan w:val="15"/>
            <w:shd w:val="clear" w:color="auto" w:fill="F7CAAC"/>
          </w:tcPr>
          <w:p w14:paraId="4931B210"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A25FB6D" w14:textId="77777777" w:rsidTr="00087553">
        <w:trPr>
          <w:trHeight w:val="2347"/>
        </w:trPr>
        <w:tc>
          <w:tcPr>
            <w:tcW w:w="9859" w:type="dxa"/>
            <w:gridSpan w:val="15"/>
          </w:tcPr>
          <w:p w14:paraId="2C107F78"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91</w:t>
            </w:r>
            <w:r w:rsidRPr="000E699B">
              <w:t xml:space="preserve"> (</w:t>
            </w:r>
            <w:proofErr w:type="spellStart"/>
            <w:r w:rsidRPr="000E699B">
              <w:t>ResearcherID</w:t>
            </w:r>
            <w:proofErr w:type="spellEnd"/>
            <w:r w:rsidRPr="000E699B">
              <w:t xml:space="preserve">: </w:t>
            </w:r>
            <w:r w:rsidRPr="00403C82">
              <w:t>GXM-8666-2022</w:t>
            </w:r>
            <w:r w:rsidRPr="000E699B">
              <w:t xml:space="preserve">), </w:t>
            </w:r>
            <w:proofErr w:type="spellStart"/>
            <w:r w:rsidRPr="000E699B">
              <w:t>Scopus</w:t>
            </w:r>
            <w:proofErr w:type="spellEnd"/>
            <w:r w:rsidRPr="000E699B">
              <w:t xml:space="preserve">: </w:t>
            </w:r>
            <w:r>
              <w:t>128</w:t>
            </w:r>
            <w:r w:rsidRPr="000E699B">
              <w:t xml:space="preserve"> (</w:t>
            </w:r>
            <w:proofErr w:type="spellStart"/>
            <w:r w:rsidRPr="000E699B">
              <w:t>Author</w:t>
            </w:r>
            <w:proofErr w:type="spellEnd"/>
            <w:r w:rsidRPr="000E699B">
              <w:t xml:space="preserve"> ID </w:t>
            </w:r>
            <w:r w:rsidRPr="00777D04">
              <w:t>55246365500</w:t>
            </w:r>
            <w:r w:rsidRPr="000E699B">
              <w:t>)</w:t>
            </w:r>
          </w:p>
          <w:p w14:paraId="0FF6D8BE" w14:textId="064ADF4F" w:rsidR="00870404" w:rsidRDefault="00007B99" w:rsidP="00087553">
            <w:pPr>
              <w:jc w:val="both"/>
            </w:pPr>
            <w:hyperlink r:id="rId31" w:history="1">
              <w:r w:rsidR="00870404" w:rsidRPr="008F1FC7">
                <w:rPr>
                  <w:rStyle w:val="Hypertextovodkaz"/>
                </w:rPr>
                <w:t>https://orcid.org/0000-0003-0347-7528</w:t>
              </w:r>
            </w:hyperlink>
            <w:r w:rsidR="00870404">
              <w:t xml:space="preserve"> </w:t>
            </w:r>
          </w:p>
          <w:p w14:paraId="0BE5A2B4" w14:textId="0165A0A9" w:rsidR="00870404" w:rsidRPr="00345FE1" w:rsidRDefault="00870404" w:rsidP="00087553">
            <w:pPr>
              <w:jc w:val="both"/>
            </w:pPr>
            <w:r w:rsidRPr="00395A87">
              <w:t>REHAK</w:t>
            </w:r>
            <w:r w:rsidRPr="007C6A30">
              <w:t xml:space="preserve">, </w:t>
            </w:r>
            <w:proofErr w:type="spellStart"/>
            <w:r w:rsidRPr="007C6A30">
              <w:t>D</w:t>
            </w:r>
            <w:r>
              <w:t>avid</w:t>
            </w:r>
            <w:r w:rsidRPr="00395A87">
              <w:t>AVID</w:t>
            </w:r>
            <w:proofErr w:type="spellEnd"/>
            <w:r w:rsidRPr="007C6A30">
              <w:t xml:space="preserve">, </w:t>
            </w:r>
            <w:r w:rsidRPr="00395A87">
              <w:t>SPLICHALOVA</w:t>
            </w:r>
            <w:r w:rsidRPr="007C6A30">
              <w:t xml:space="preserve">, </w:t>
            </w:r>
            <w:proofErr w:type="spellStart"/>
            <w:r w:rsidRPr="007C6A30">
              <w:t>A</w:t>
            </w:r>
            <w:r>
              <w:t>alena</w:t>
            </w:r>
            <w:proofErr w:type="spellEnd"/>
            <w:r w:rsidRPr="007C6A30">
              <w:t xml:space="preserve">, </w:t>
            </w:r>
            <w:r w:rsidRPr="00395A87">
              <w:rPr>
                <w:b/>
                <w:bCs/>
              </w:rPr>
              <w:t>HROMADA</w:t>
            </w:r>
            <w:r w:rsidRPr="007C6A30">
              <w:rPr>
                <w:b/>
                <w:bCs/>
              </w:rPr>
              <w:t xml:space="preserve">, </w:t>
            </w:r>
            <w:r w:rsidRPr="00395A87">
              <w:rPr>
                <w:b/>
                <w:bCs/>
              </w:rPr>
              <w:t>Martin</w:t>
            </w:r>
            <w:r w:rsidRPr="007C6A30">
              <w:rPr>
                <w:b/>
                <w:bCs/>
              </w:rPr>
              <w:t xml:space="preserve"> (30 %),</w:t>
            </w:r>
            <w:r w:rsidRPr="007C6A30">
              <w:t xml:space="preserve"> </w:t>
            </w:r>
            <w:r w:rsidRPr="00395A87">
              <w:t>WALKER</w:t>
            </w:r>
            <w:r w:rsidRPr="007C6A30">
              <w:t>, N</w:t>
            </w:r>
            <w:r>
              <w:t>eil</w:t>
            </w:r>
            <w:r w:rsidRPr="007C6A30">
              <w:t xml:space="preserve">, </w:t>
            </w:r>
            <w:r w:rsidRPr="00395A87">
              <w:t>JANECKOVA</w:t>
            </w:r>
            <w:r w:rsidRPr="007C6A30">
              <w:t>, H</w:t>
            </w:r>
            <w:r>
              <w:t>eidi</w:t>
            </w:r>
            <w:r w:rsidRPr="007C6A30">
              <w:t xml:space="preserve">, &amp; </w:t>
            </w:r>
            <w:r w:rsidRPr="00395A87">
              <w:t>RISTVEJ</w:t>
            </w:r>
            <w:r w:rsidRPr="007C6A30">
              <w:t>, J</w:t>
            </w:r>
            <w:r>
              <w:t>osef</w:t>
            </w:r>
            <w:r w:rsidRPr="00395A87">
              <w:t xml:space="preserve"> (2024)</w:t>
            </w:r>
            <w:r w:rsidRPr="00345FE1">
              <w:t xml:space="preserve">. </w:t>
            </w:r>
            <w:proofErr w:type="spellStart"/>
            <w:r w:rsidRPr="00345FE1">
              <w:t>Critical</w:t>
            </w:r>
            <w:proofErr w:type="spellEnd"/>
            <w:r w:rsidRPr="00345FE1">
              <w:t xml:space="preserve"> </w:t>
            </w:r>
            <w:proofErr w:type="spellStart"/>
            <w:r w:rsidRPr="00345FE1">
              <w:t>entities</w:t>
            </w:r>
            <w:proofErr w:type="spellEnd"/>
            <w:r w:rsidRPr="00345FE1">
              <w:t xml:space="preserve"> </w:t>
            </w:r>
            <w:proofErr w:type="spellStart"/>
            <w:r w:rsidRPr="00345FE1">
              <w:t>resilience</w:t>
            </w:r>
            <w:proofErr w:type="spellEnd"/>
            <w:r w:rsidRPr="00345FE1">
              <w:t xml:space="preserve"> </w:t>
            </w:r>
            <w:proofErr w:type="spellStart"/>
            <w:r w:rsidRPr="00345FE1">
              <w:t>failure</w:t>
            </w:r>
            <w:proofErr w:type="spellEnd"/>
            <w:r w:rsidRPr="00345FE1">
              <w:t xml:space="preserve"> </w:t>
            </w:r>
            <w:proofErr w:type="spellStart"/>
            <w:r w:rsidRPr="00345FE1">
              <w:t>indication</w:t>
            </w:r>
            <w:proofErr w:type="spellEnd"/>
            <w:r w:rsidRPr="00345FE1">
              <w:t xml:space="preserve">. </w:t>
            </w:r>
            <w:proofErr w:type="spellStart"/>
            <w:r w:rsidRPr="007C6A30">
              <w:rPr>
                <w:i/>
                <w:iCs/>
              </w:rPr>
              <w:t>Safety</w:t>
            </w:r>
            <w:proofErr w:type="spellEnd"/>
            <w:r w:rsidRPr="007C6A30">
              <w:rPr>
                <w:i/>
                <w:iCs/>
              </w:rPr>
              <w:t xml:space="preserve"> science</w:t>
            </w:r>
            <w:r w:rsidRPr="00345FE1">
              <w:t xml:space="preserve">, 170, 106371. ISSN 09257535. </w:t>
            </w:r>
            <w:hyperlink r:id="rId32" w:history="1">
              <w:r w:rsidRPr="00345FE1">
                <w:rPr>
                  <w:rStyle w:val="Hypertextovodkaz"/>
                </w:rPr>
                <w:t>https://doi.org/10.1016/j.ssci.2023.106371</w:t>
              </w:r>
            </w:hyperlink>
            <w:r w:rsidRPr="00345FE1">
              <w:t xml:space="preserve">. </w:t>
            </w:r>
            <w:proofErr w:type="spellStart"/>
            <w:r w:rsidRPr="00345FE1">
              <w:t>Jimp</w:t>
            </w:r>
            <w:proofErr w:type="spellEnd"/>
          </w:p>
          <w:p w14:paraId="039F9748" w14:textId="77777777" w:rsidR="00870404" w:rsidRPr="00345FE1" w:rsidRDefault="00870404" w:rsidP="00087553">
            <w:pPr>
              <w:jc w:val="both"/>
            </w:pPr>
            <w:r w:rsidRPr="00345FE1">
              <w:rPr>
                <w:b/>
              </w:rPr>
              <w:t>HROMADA, Martin (45 %)</w:t>
            </w:r>
            <w:r w:rsidRPr="00345FE1">
              <w:t>, ŘEHÁK, D</w:t>
            </w:r>
            <w:r>
              <w:t>avid</w:t>
            </w:r>
            <w:r w:rsidRPr="00345FE1">
              <w:t xml:space="preserve">, SKOBIEJ, </w:t>
            </w:r>
            <w:proofErr w:type="spellStart"/>
            <w:r w:rsidRPr="00345FE1">
              <w:t>B</w:t>
            </w:r>
            <w:r>
              <w:t>artosz</w:t>
            </w:r>
            <w:proofErr w:type="spellEnd"/>
            <w:r w:rsidRPr="00345FE1">
              <w:t>, BAJER, M</w:t>
            </w:r>
            <w:r>
              <w:t>artin</w:t>
            </w:r>
            <w:r w:rsidRPr="00345FE1">
              <w:t xml:space="preserve">. </w:t>
            </w:r>
            <w:proofErr w:type="spellStart"/>
            <w:r w:rsidRPr="00345FE1">
              <w:t>Converged</w:t>
            </w:r>
            <w:proofErr w:type="spellEnd"/>
            <w:r w:rsidRPr="00345FE1">
              <w:t xml:space="preserve"> </w:t>
            </w:r>
            <w:proofErr w:type="spellStart"/>
            <w:r w:rsidRPr="00345FE1">
              <w:t>Security</w:t>
            </w:r>
            <w:proofErr w:type="spellEnd"/>
            <w:r w:rsidRPr="00345FE1">
              <w:t xml:space="preserve"> and </w:t>
            </w:r>
            <w:proofErr w:type="spellStart"/>
            <w:r w:rsidRPr="00345FE1">
              <w:t>Information</w:t>
            </w:r>
            <w:proofErr w:type="spellEnd"/>
            <w:r w:rsidRPr="00345FE1">
              <w:t xml:space="preserve"> Management </w:t>
            </w:r>
            <w:proofErr w:type="spellStart"/>
            <w:r w:rsidRPr="00345FE1">
              <w:t>System</w:t>
            </w:r>
            <w:proofErr w:type="spellEnd"/>
            <w:r w:rsidRPr="00345FE1">
              <w:t xml:space="preserve"> as a </w:t>
            </w:r>
            <w:proofErr w:type="spellStart"/>
            <w:r w:rsidRPr="00345FE1">
              <w:t>Tool</w:t>
            </w:r>
            <w:proofErr w:type="spellEnd"/>
            <w:r w:rsidRPr="00345FE1">
              <w:t xml:space="preserve"> </w:t>
            </w:r>
            <w:proofErr w:type="spellStart"/>
            <w:r w:rsidRPr="00345FE1">
              <w:t>for</w:t>
            </w:r>
            <w:proofErr w:type="spellEnd"/>
            <w:r w:rsidRPr="00345FE1">
              <w:t xml:space="preserve"> Smart City </w:t>
            </w:r>
            <w:proofErr w:type="spellStart"/>
            <w:r w:rsidRPr="00345FE1">
              <w:t>Infrastructure</w:t>
            </w:r>
            <w:proofErr w:type="spellEnd"/>
            <w:r w:rsidRPr="00345FE1">
              <w:t xml:space="preserve"> </w:t>
            </w:r>
            <w:proofErr w:type="spellStart"/>
            <w:r w:rsidRPr="00345FE1">
              <w:t>Resilience</w:t>
            </w:r>
            <w:proofErr w:type="spellEnd"/>
            <w:r w:rsidRPr="00345FE1">
              <w:t xml:space="preserve"> </w:t>
            </w:r>
            <w:proofErr w:type="spellStart"/>
            <w:r w:rsidRPr="00345FE1">
              <w:t>Assessment</w:t>
            </w:r>
            <w:proofErr w:type="spellEnd"/>
            <w:r w:rsidRPr="00345FE1">
              <w:t xml:space="preserve">. </w:t>
            </w:r>
            <w:r w:rsidRPr="007C6A30">
              <w:rPr>
                <w:i/>
                <w:iCs/>
              </w:rPr>
              <w:t xml:space="preserve">Smart </w:t>
            </w:r>
            <w:proofErr w:type="spellStart"/>
            <w:r w:rsidRPr="007C6A30">
              <w:rPr>
                <w:i/>
                <w:iCs/>
              </w:rPr>
              <w:t>Cities</w:t>
            </w:r>
            <w:proofErr w:type="spellEnd"/>
            <w:r w:rsidRPr="00345FE1">
              <w:t xml:space="preserve">, 2023, 6: 2221-2244. doi.org/10.3390/smartcities6050102. </w:t>
            </w:r>
            <w:proofErr w:type="spellStart"/>
            <w:r w:rsidRPr="00345FE1">
              <w:t>Jimp</w:t>
            </w:r>
            <w:proofErr w:type="spellEnd"/>
          </w:p>
          <w:p w14:paraId="1C7B4800" w14:textId="32D12765" w:rsidR="00870404" w:rsidRPr="00345FE1" w:rsidRDefault="00870404" w:rsidP="00087553">
            <w:pPr>
              <w:jc w:val="both"/>
            </w:pPr>
            <w:r w:rsidRPr="00345FE1">
              <w:t xml:space="preserve">MUHAMMAD, </w:t>
            </w:r>
            <w:proofErr w:type="spellStart"/>
            <w:r w:rsidRPr="00345FE1">
              <w:t>H</w:t>
            </w:r>
            <w:r>
              <w:t>emin</w:t>
            </w:r>
            <w:proofErr w:type="spellEnd"/>
            <w:r w:rsidRPr="00345FE1">
              <w:t xml:space="preserve">, </w:t>
            </w:r>
            <w:r w:rsidRPr="00345FE1">
              <w:rPr>
                <w:b/>
              </w:rPr>
              <w:t>HROMADA, Martin (20 %)</w:t>
            </w:r>
            <w:r w:rsidRPr="00345FE1">
              <w:t xml:space="preserve"> 2023. </w:t>
            </w:r>
            <w:proofErr w:type="spellStart"/>
            <w:r w:rsidRPr="00345FE1">
              <w:t>Evaluating</w:t>
            </w:r>
            <w:proofErr w:type="spellEnd"/>
            <w:r w:rsidRPr="00345FE1">
              <w:t xml:space="preserve"> a </w:t>
            </w:r>
            <w:proofErr w:type="spellStart"/>
            <w:r w:rsidRPr="00345FE1">
              <w:t>Proposed</w:t>
            </w:r>
            <w:proofErr w:type="spellEnd"/>
            <w:r w:rsidRPr="00345FE1">
              <w:t xml:space="preserve"> </w:t>
            </w:r>
            <w:proofErr w:type="spellStart"/>
            <w:r w:rsidRPr="00345FE1">
              <w:t>E-Government</w:t>
            </w:r>
            <w:proofErr w:type="spellEnd"/>
            <w:r w:rsidRPr="00345FE1">
              <w:t xml:space="preserve"> </w:t>
            </w:r>
            <w:proofErr w:type="spellStart"/>
            <w:r w:rsidRPr="00345FE1">
              <w:t>Stage</w:t>
            </w:r>
            <w:proofErr w:type="spellEnd"/>
            <w:r w:rsidRPr="00345FE1">
              <w:t xml:space="preserve"> Model in </w:t>
            </w:r>
            <w:proofErr w:type="spellStart"/>
            <w:r w:rsidRPr="00345FE1">
              <w:t>Terms</w:t>
            </w:r>
            <w:proofErr w:type="spellEnd"/>
            <w:r w:rsidRPr="00345FE1">
              <w:t xml:space="preserve"> </w:t>
            </w:r>
            <w:proofErr w:type="spellStart"/>
            <w:r w:rsidRPr="00345FE1">
              <w:t>of</w:t>
            </w:r>
            <w:proofErr w:type="spellEnd"/>
            <w:r w:rsidRPr="00345FE1">
              <w:t xml:space="preserve"> </w:t>
            </w:r>
            <w:proofErr w:type="spellStart"/>
            <w:r w:rsidRPr="00345FE1">
              <w:t>Personal</w:t>
            </w:r>
            <w:proofErr w:type="spellEnd"/>
            <w:r w:rsidRPr="00345FE1">
              <w:t xml:space="preserve"> Data </w:t>
            </w:r>
            <w:proofErr w:type="spellStart"/>
            <w:r w:rsidRPr="00345FE1">
              <w:t>Protection</w:t>
            </w:r>
            <w:proofErr w:type="spellEnd"/>
            <w:r>
              <w:t>.</w:t>
            </w:r>
            <w:r w:rsidRPr="00345FE1">
              <w:t xml:space="preserve"> </w:t>
            </w:r>
            <w:proofErr w:type="spellStart"/>
            <w:r w:rsidRPr="007C6A30">
              <w:rPr>
                <w:i/>
                <w:iCs/>
              </w:rPr>
              <w:t>Applied</w:t>
            </w:r>
            <w:proofErr w:type="spellEnd"/>
            <w:r w:rsidRPr="007C6A30">
              <w:rPr>
                <w:i/>
                <w:iCs/>
              </w:rPr>
              <w:t xml:space="preserve"> </w:t>
            </w:r>
            <w:proofErr w:type="spellStart"/>
            <w:r w:rsidRPr="007C6A30">
              <w:rPr>
                <w:i/>
                <w:iCs/>
              </w:rPr>
              <w:t>Sciences</w:t>
            </w:r>
            <w:proofErr w:type="spellEnd"/>
            <w:r w:rsidRPr="007C6A30">
              <w:rPr>
                <w:i/>
                <w:iCs/>
              </w:rPr>
              <w:t xml:space="preserve"> </w:t>
            </w:r>
            <w:r w:rsidRPr="00345FE1">
              <w:t xml:space="preserve">13, no. 6: 3913. </w:t>
            </w:r>
            <w:hyperlink r:id="rId33" w:history="1">
              <w:r w:rsidRPr="00345FE1">
                <w:rPr>
                  <w:rStyle w:val="Hypertextovodkaz"/>
                </w:rPr>
                <w:t>https://doi.org/10.3390/app13063913</w:t>
              </w:r>
            </w:hyperlink>
            <w:r w:rsidRPr="00345FE1">
              <w:t xml:space="preserve">. </w:t>
            </w:r>
            <w:proofErr w:type="spellStart"/>
            <w:r w:rsidRPr="00345FE1">
              <w:t>Jimp</w:t>
            </w:r>
            <w:proofErr w:type="spellEnd"/>
          </w:p>
          <w:p w14:paraId="4085ED3C" w14:textId="77777777" w:rsidR="00870404" w:rsidRPr="00345FE1" w:rsidRDefault="00870404" w:rsidP="00087553">
            <w:pPr>
              <w:jc w:val="both"/>
            </w:pPr>
            <w:r w:rsidRPr="00345FE1">
              <w:t>ŘEHÁK, D</w:t>
            </w:r>
            <w:r>
              <w:t>avid</w:t>
            </w:r>
            <w:r w:rsidRPr="00345FE1">
              <w:t>, SLIVKOVÁ, S</w:t>
            </w:r>
            <w:r>
              <w:t>imona</w:t>
            </w:r>
            <w:r w:rsidRPr="00345FE1">
              <w:t>, JANEČKOVÁ, H</w:t>
            </w:r>
            <w:r>
              <w:t>eidi</w:t>
            </w:r>
            <w:r w:rsidRPr="00345FE1">
              <w:t>, ŠTUBEROVÁ, D</w:t>
            </w:r>
            <w:r>
              <w:t>ominika</w:t>
            </w:r>
            <w:r w:rsidRPr="00345FE1">
              <w:t xml:space="preserve">, </w:t>
            </w:r>
            <w:r w:rsidRPr="00345FE1">
              <w:rPr>
                <w:b/>
              </w:rPr>
              <w:t>HROMADA, M</w:t>
            </w:r>
            <w:r>
              <w:rPr>
                <w:b/>
              </w:rPr>
              <w:t>artin</w:t>
            </w:r>
            <w:r w:rsidRPr="00345FE1">
              <w:rPr>
                <w:b/>
              </w:rPr>
              <w:t xml:space="preserve"> (10 %)</w:t>
            </w:r>
            <w:r w:rsidRPr="00345FE1">
              <w:t xml:space="preserve"> </w:t>
            </w:r>
            <w:proofErr w:type="spellStart"/>
            <w:r w:rsidRPr="00345FE1">
              <w:t>Strengthening</w:t>
            </w:r>
            <w:proofErr w:type="spellEnd"/>
            <w:r w:rsidRPr="00345FE1">
              <w:t xml:space="preserve"> </w:t>
            </w:r>
            <w:proofErr w:type="spellStart"/>
            <w:r w:rsidRPr="00345FE1">
              <w:t>resilience</w:t>
            </w:r>
            <w:proofErr w:type="spellEnd"/>
            <w:r w:rsidRPr="00345FE1">
              <w:t xml:space="preserve"> in </w:t>
            </w:r>
            <w:proofErr w:type="spellStart"/>
            <w:r w:rsidRPr="00345FE1">
              <w:t>the</w:t>
            </w:r>
            <w:proofErr w:type="spellEnd"/>
            <w:r w:rsidRPr="00345FE1">
              <w:t xml:space="preserve"> </w:t>
            </w:r>
            <w:proofErr w:type="spellStart"/>
            <w:r w:rsidRPr="00345FE1">
              <w:t>energy</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Methodological</w:t>
            </w:r>
            <w:proofErr w:type="spellEnd"/>
            <w:r w:rsidRPr="00345FE1">
              <w:t xml:space="preserve"> </w:t>
            </w:r>
            <w:proofErr w:type="spellStart"/>
            <w:r w:rsidRPr="00345FE1">
              <w:t>overview</w:t>
            </w:r>
            <w:proofErr w:type="spellEnd"/>
            <w:r w:rsidRPr="00345FE1">
              <w:t xml:space="preserve">. </w:t>
            </w:r>
            <w:proofErr w:type="spellStart"/>
            <w:r w:rsidRPr="007C6A30">
              <w:rPr>
                <w:i/>
                <w:iCs/>
              </w:rPr>
              <w:t>Energies</w:t>
            </w:r>
            <w:proofErr w:type="spellEnd"/>
            <w:r w:rsidRPr="00345FE1">
              <w:t xml:space="preserve"> [online]. 2022, vol. 15, </w:t>
            </w:r>
            <w:proofErr w:type="spellStart"/>
            <w:r w:rsidRPr="00345FE1">
              <w:t>iss</w:t>
            </w:r>
            <w:proofErr w:type="spellEnd"/>
            <w:r w:rsidRPr="00345FE1">
              <w:t xml:space="preserve">. 14 [cit. 2023-02-09]. ISSN 1996-1073. Dostupné z: https://www.mdpi.com/1996-1073/15/14/5276. </w:t>
            </w:r>
            <w:proofErr w:type="spellStart"/>
            <w:r w:rsidRPr="00345FE1">
              <w:t>Jimp</w:t>
            </w:r>
            <w:proofErr w:type="spellEnd"/>
          </w:p>
          <w:p w14:paraId="6CEAEA57" w14:textId="1CE129C8" w:rsidR="00870404" w:rsidRPr="00345FE1" w:rsidRDefault="00870404" w:rsidP="00087553">
            <w:pPr>
              <w:jc w:val="both"/>
              <w:rPr>
                <w:bCs/>
              </w:rPr>
            </w:pPr>
            <w:r w:rsidRPr="00345FE1">
              <w:t>REHAK, D</w:t>
            </w:r>
            <w:r>
              <w:t>avid,</w:t>
            </w:r>
            <w:r w:rsidRPr="00345FE1">
              <w:t xml:space="preserve"> FLYNNOVA, L</w:t>
            </w:r>
            <w:r>
              <w:t>ucie,</w:t>
            </w:r>
            <w:r w:rsidRPr="00345FE1">
              <w:t xml:space="preserve"> </w:t>
            </w:r>
            <w:r w:rsidRPr="00345FE1">
              <w:rPr>
                <w:b/>
              </w:rPr>
              <w:t>HROMADA, Martin (20 %)</w:t>
            </w:r>
            <w:r>
              <w:t xml:space="preserve"> and</w:t>
            </w:r>
            <w:r w:rsidRPr="00345FE1">
              <w:t xml:space="preserve"> FUGGINI, C</w:t>
            </w:r>
            <w:r>
              <w:t>lemente</w:t>
            </w:r>
            <w:r w:rsidRPr="00345FE1">
              <w:t xml:space="preserve">. </w:t>
            </w:r>
            <w:proofErr w:type="spellStart"/>
            <w:r w:rsidRPr="00345FE1">
              <w:t>The</w:t>
            </w:r>
            <w:proofErr w:type="spellEnd"/>
            <w:r w:rsidRPr="00345FE1">
              <w:t xml:space="preserve"> </w:t>
            </w:r>
            <w:proofErr w:type="spellStart"/>
            <w:r w:rsidRPr="00345FE1">
              <w:t>Importance</w:t>
            </w:r>
            <w:proofErr w:type="spellEnd"/>
            <w:r w:rsidRPr="00345FE1">
              <w:t xml:space="preserve"> </w:t>
            </w:r>
            <w:proofErr w:type="spellStart"/>
            <w:r w:rsidRPr="00345FE1">
              <w:t>of</w:t>
            </w:r>
            <w:proofErr w:type="spellEnd"/>
            <w:r w:rsidRPr="00345FE1">
              <w:t xml:space="preserve"> </w:t>
            </w:r>
            <w:proofErr w:type="spellStart"/>
            <w:r w:rsidRPr="00345FE1">
              <w:t>Resistance</w:t>
            </w:r>
            <w:proofErr w:type="spellEnd"/>
            <w:r w:rsidRPr="00345FE1">
              <w:t xml:space="preserve"> in </w:t>
            </w:r>
            <w:proofErr w:type="spellStart"/>
            <w:r w:rsidRPr="00345FE1">
              <w:t>the</w:t>
            </w:r>
            <w:proofErr w:type="spellEnd"/>
            <w:r w:rsidRPr="00345FE1">
              <w:t xml:space="preserve"> </w:t>
            </w:r>
            <w:proofErr w:type="spellStart"/>
            <w:r w:rsidRPr="00345FE1">
              <w:t>Context</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Resilience</w:t>
            </w:r>
            <w:proofErr w:type="spellEnd"/>
            <w:r w:rsidRPr="00345FE1">
              <w:t xml:space="preserve">: An </w:t>
            </w:r>
            <w:proofErr w:type="spellStart"/>
            <w:r w:rsidRPr="00345FE1">
              <w:t>Extension</w:t>
            </w:r>
            <w:proofErr w:type="spellEnd"/>
            <w:r w:rsidRPr="00345FE1">
              <w:t xml:space="preserve"> </w:t>
            </w:r>
            <w:proofErr w:type="spellStart"/>
            <w:r w:rsidRPr="00345FE1">
              <w:t>of</w:t>
            </w:r>
            <w:proofErr w:type="spellEnd"/>
            <w:r w:rsidRPr="00345FE1">
              <w:t xml:space="preserve"> </w:t>
            </w:r>
            <w:proofErr w:type="spellStart"/>
            <w:r w:rsidRPr="00345FE1">
              <w:t>the</w:t>
            </w:r>
            <w:proofErr w:type="spellEnd"/>
            <w:r w:rsidRPr="00345FE1">
              <w:t xml:space="preserve"> CIERA </w:t>
            </w:r>
            <w:proofErr w:type="spellStart"/>
            <w:r w:rsidRPr="00345FE1">
              <w:t>Method</w:t>
            </w:r>
            <w:proofErr w:type="spellEnd"/>
            <w:r w:rsidRPr="00345FE1">
              <w:t xml:space="preserve">. </w:t>
            </w:r>
            <w:r w:rsidRPr="007C6A30">
              <w:rPr>
                <w:i/>
                <w:iCs/>
              </w:rPr>
              <w:t>Systems</w:t>
            </w:r>
            <w:r w:rsidRPr="00345FE1">
              <w:t xml:space="preserve"> 2023, ISSN 2079-8954, 11, 506. </w:t>
            </w:r>
            <w:hyperlink r:id="rId34" w:history="1">
              <w:r w:rsidRPr="00345FE1">
                <w:rPr>
                  <w:rStyle w:val="Hypertextovodkaz"/>
                </w:rPr>
                <w:t>https://doi.org/10.3390/systems11100506</w:t>
              </w:r>
            </w:hyperlink>
            <w:r w:rsidRPr="00345FE1">
              <w:t xml:space="preserve">. </w:t>
            </w:r>
            <w:proofErr w:type="spellStart"/>
            <w:r w:rsidRPr="00345FE1">
              <w:t>Jimp</w:t>
            </w:r>
            <w:proofErr w:type="spellEnd"/>
          </w:p>
          <w:p w14:paraId="0B2CF9C1" w14:textId="77777777" w:rsidR="00870404" w:rsidRPr="00345FE1" w:rsidRDefault="00870404" w:rsidP="00087553">
            <w:pPr>
              <w:jc w:val="both"/>
              <w:rPr>
                <w:bCs/>
              </w:rPr>
            </w:pPr>
          </w:p>
          <w:p w14:paraId="57761530" w14:textId="77777777" w:rsidR="00870404" w:rsidRPr="00345FE1" w:rsidRDefault="00870404" w:rsidP="00087553">
            <w:pPr>
              <w:jc w:val="both"/>
              <w:rPr>
                <w:bCs/>
                <w:i/>
                <w:iCs/>
              </w:rPr>
            </w:pPr>
            <w:r w:rsidRPr="00345FE1">
              <w:rPr>
                <w:bCs/>
                <w:i/>
                <w:iCs/>
              </w:rPr>
              <w:t>Přehled projektové činnosti:</w:t>
            </w:r>
          </w:p>
          <w:p w14:paraId="6817B57E" w14:textId="77777777" w:rsidR="00870404" w:rsidRPr="00345FE1" w:rsidRDefault="00870404" w:rsidP="00087553">
            <w:pPr>
              <w:ind w:left="1033" w:hanging="1033"/>
              <w:jc w:val="both"/>
              <w:rPr>
                <w:bCs/>
                <w:iCs/>
              </w:rPr>
            </w:pPr>
            <w:r w:rsidRPr="00345FE1">
              <w:rPr>
                <w:bCs/>
                <w:iCs/>
              </w:rPr>
              <w:t>2023</w:t>
            </w:r>
            <w:r>
              <w:rPr>
                <w:bCs/>
                <w:iCs/>
              </w:rPr>
              <w:t>-</w:t>
            </w:r>
            <w:r w:rsidRPr="00345FE1">
              <w:rPr>
                <w:bCs/>
                <w:iCs/>
              </w:rPr>
              <w:t xml:space="preserve">2025 </w:t>
            </w:r>
            <w:r w:rsidRPr="00345FE1">
              <w:rPr>
                <w:bCs/>
                <w:iCs/>
              </w:rPr>
              <w:tab/>
              <w:t xml:space="preserve">EXPEDITE – </w:t>
            </w:r>
            <w:proofErr w:type="spellStart"/>
            <w:r w:rsidRPr="00345FE1">
              <w:rPr>
                <w:bCs/>
                <w:iCs/>
              </w:rPr>
              <w:t>Enabling</w:t>
            </w:r>
            <w:proofErr w:type="spellEnd"/>
            <w:r w:rsidRPr="00345FE1">
              <w:rPr>
                <w:bCs/>
                <w:iCs/>
              </w:rPr>
              <w:t xml:space="preserve"> Positive </w:t>
            </w:r>
            <w:proofErr w:type="spellStart"/>
            <w:r w:rsidRPr="00345FE1">
              <w:rPr>
                <w:bCs/>
                <w:iCs/>
              </w:rPr>
              <w:t>Energy</w:t>
            </w:r>
            <w:proofErr w:type="spellEnd"/>
            <w:r w:rsidRPr="00345FE1">
              <w:rPr>
                <w:bCs/>
                <w:iCs/>
              </w:rPr>
              <w:t xml:space="preserve"> </w:t>
            </w:r>
            <w:proofErr w:type="spellStart"/>
            <w:r w:rsidRPr="00345FE1">
              <w:rPr>
                <w:bCs/>
                <w:iCs/>
              </w:rPr>
              <w:t>Districts</w:t>
            </w:r>
            <w:proofErr w:type="spellEnd"/>
            <w:r w:rsidRPr="00345FE1">
              <w:rPr>
                <w:bCs/>
                <w:iCs/>
              </w:rPr>
              <w:t xml:space="preserve"> </w:t>
            </w:r>
            <w:proofErr w:type="spellStart"/>
            <w:r w:rsidRPr="00345FE1">
              <w:rPr>
                <w:bCs/>
                <w:iCs/>
              </w:rPr>
              <w:t>Through</w:t>
            </w:r>
            <w:proofErr w:type="spellEnd"/>
            <w:r w:rsidRPr="00345FE1">
              <w:rPr>
                <w:bCs/>
                <w:iCs/>
              </w:rPr>
              <w:t xml:space="preserve"> a </w:t>
            </w:r>
            <w:proofErr w:type="spellStart"/>
            <w:r w:rsidRPr="00345FE1">
              <w:rPr>
                <w:bCs/>
                <w:iCs/>
              </w:rPr>
              <w:t>Planning</w:t>
            </w:r>
            <w:proofErr w:type="spellEnd"/>
            <w:r w:rsidRPr="00345FE1">
              <w:rPr>
                <w:bCs/>
                <w:iCs/>
              </w:rPr>
              <w:t xml:space="preserve"> and Management Digital </w:t>
            </w:r>
            <w:proofErr w:type="spellStart"/>
            <w:r w:rsidRPr="00345FE1">
              <w:rPr>
                <w:bCs/>
                <w:iCs/>
              </w:rPr>
              <w:t>Twin</w:t>
            </w:r>
            <w:proofErr w:type="spellEnd"/>
            <w:r w:rsidRPr="00345FE1">
              <w:rPr>
                <w:bCs/>
                <w:iCs/>
              </w:rPr>
              <w:t>,</w:t>
            </w:r>
            <w:r>
              <w:rPr>
                <w:bCs/>
                <w:iCs/>
              </w:rPr>
              <w:t xml:space="preserve"> poskytovatel EU,</w:t>
            </w:r>
            <w:r w:rsidRPr="00345FE1">
              <w:rPr>
                <w:bCs/>
                <w:iCs/>
              </w:rPr>
              <w:t xml:space="preserve"> HORIZON-MISS-2023-CIT-01, </w:t>
            </w:r>
            <w:r>
              <w:rPr>
                <w:bCs/>
                <w:iCs/>
              </w:rPr>
              <w:t>č</w:t>
            </w:r>
            <w:r w:rsidRPr="00345FE1">
              <w:rPr>
                <w:bCs/>
                <w:iCs/>
              </w:rPr>
              <w:t>len řešitelského týmu</w:t>
            </w:r>
          </w:p>
          <w:p w14:paraId="709A818E" w14:textId="77777777" w:rsidR="00870404" w:rsidRPr="00345FE1" w:rsidRDefault="00870404" w:rsidP="00087553">
            <w:pPr>
              <w:ind w:left="1033" w:hanging="1033"/>
              <w:jc w:val="both"/>
              <w:rPr>
                <w:bCs/>
                <w:iCs/>
              </w:rPr>
            </w:pPr>
            <w:r w:rsidRPr="00345FE1">
              <w:rPr>
                <w:bCs/>
                <w:iCs/>
              </w:rPr>
              <w:t>2023</w:t>
            </w:r>
            <w:r>
              <w:rPr>
                <w:bCs/>
                <w:iCs/>
              </w:rPr>
              <w:t>-</w:t>
            </w:r>
            <w:r w:rsidRPr="00345FE1">
              <w:rPr>
                <w:bCs/>
                <w:iCs/>
              </w:rPr>
              <w:t xml:space="preserve">2025 </w:t>
            </w:r>
            <w:r w:rsidRPr="00345FE1">
              <w:rPr>
                <w:bCs/>
                <w:iCs/>
              </w:rPr>
              <w:tab/>
            </w:r>
            <w:proofErr w:type="spellStart"/>
            <w:r w:rsidRPr="00345FE1">
              <w:rPr>
                <w:bCs/>
                <w:iCs/>
              </w:rPr>
              <w:t>TeamUp</w:t>
            </w:r>
            <w:proofErr w:type="spellEnd"/>
            <w:r w:rsidRPr="00345FE1">
              <w:rPr>
                <w:bCs/>
                <w:iCs/>
              </w:rPr>
              <w:t xml:space="preserve"> – </w:t>
            </w:r>
            <w:proofErr w:type="spellStart"/>
            <w:r w:rsidRPr="00345FE1">
              <w:rPr>
                <w:bCs/>
                <w:iCs/>
              </w:rPr>
              <w:t>Holistic</w:t>
            </w:r>
            <w:proofErr w:type="spellEnd"/>
            <w:r w:rsidRPr="00345FE1">
              <w:rPr>
                <w:bCs/>
                <w:iCs/>
              </w:rPr>
              <w:t xml:space="preserve"> </w:t>
            </w:r>
            <w:proofErr w:type="spellStart"/>
            <w:r w:rsidRPr="00345FE1">
              <w:rPr>
                <w:bCs/>
                <w:iCs/>
              </w:rPr>
              <w:t>Capability</w:t>
            </w:r>
            <w:proofErr w:type="spellEnd"/>
            <w:r w:rsidRPr="00345FE1">
              <w:rPr>
                <w:bCs/>
                <w:iCs/>
              </w:rPr>
              <w:t xml:space="preserve"> and Technology </w:t>
            </w:r>
            <w:proofErr w:type="spellStart"/>
            <w:r w:rsidRPr="00345FE1">
              <w:rPr>
                <w:bCs/>
                <w:iCs/>
              </w:rPr>
              <w:t>Evaluation</w:t>
            </w:r>
            <w:proofErr w:type="spellEnd"/>
            <w:r w:rsidRPr="00345FE1">
              <w:rPr>
                <w:bCs/>
                <w:iCs/>
              </w:rPr>
              <w:t xml:space="preserve"> and Co-</w:t>
            </w:r>
            <w:proofErr w:type="spellStart"/>
            <w:r w:rsidRPr="00345FE1">
              <w:rPr>
                <w:bCs/>
                <w:iCs/>
              </w:rPr>
              <w:t>Creation</w:t>
            </w:r>
            <w:proofErr w:type="spellEnd"/>
            <w:r w:rsidRPr="00345FE1">
              <w:rPr>
                <w:bCs/>
                <w:iCs/>
              </w:rPr>
              <w:t xml:space="preserve"> Framework </w:t>
            </w:r>
            <w:proofErr w:type="spellStart"/>
            <w:r w:rsidRPr="00345FE1">
              <w:rPr>
                <w:bCs/>
                <w:iCs/>
              </w:rPr>
              <w:t>for</w:t>
            </w:r>
            <w:proofErr w:type="spellEnd"/>
            <w:r w:rsidRPr="00345FE1">
              <w:rPr>
                <w:bCs/>
                <w:iCs/>
              </w:rPr>
              <w:t xml:space="preserve"> </w:t>
            </w:r>
            <w:proofErr w:type="spellStart"/>
            <w:r w:rsidRPr="00345FE1">
              <w:rPr>
                <w:bCs/>
                <w:iCs/>
              </w:rPr>
              <w:t>Upskilled</w:t>
            </w:r>
            <w:proofErr w:type="spellEnd"/>
            <w:r w:rsidRPr="00345FE1">
              <w:rPr>
                <w:bCs/>
                <w:iCs/>
              </w:rPr>
              <w:t xml:space="preserve"> </w:t>
            </w:r>
            <w:proofErr w:type="spellStart"/>
            <w:r w:rsidRPr="00345FE1">
              <w:rPr>
                <w:bCs/>
                <w:iCs/>
              </w:rPr>
              <w:t>First</w:t>
            </w:r>
            <w:proofErr w:type="spellEnd"/>
            <w:r w:rsidRPr="00345FE1">
              <w:rPr>
                <w:bCs/>
                <w:iCs/>
              </w:rPr>
              <w:t xml:space="preserve"> </w:t>
            </w:r>
            <w:proofErr w:type="spellStart"/>
            <w:r w:rsidRPr="00345FE1">
              <w:rPr>
                <w:bCs/>
                <w:iCs/>
              </w:rPr>
              <w:t>Responders</w:t>
            </w:r>
            <w:proofErr w:type="spellEnd"/>
            <w:r w:rsidRPr="00345FE1">
              <w:rPr>
                <w:bCs/>
                <w:iCs/>
              </w:rPr>
              <w:t xml:space="preserve"> and </w:t>
            </w:r>
            <w:proofErr w:type="spellStart"/>
            <w:r w:rsidRPr="00345FE1">
              <w:rPr>
                <w:bCs/>
                <w:iCs/>
              </w:rPr>
              <w:t>Enhanced</w:t>
            </w:r>
            <w:proofErr w:type="spellEnd"/>
            <w:r w:rsidRPr="00345FE1">
              <w:rPr>
                <w:bCs/>
                <w:iCs/>
              </w:rPr>
              <w:t xml:space="preserve"> CBRN-E Response,</w:t>
            </w:r>
            <w:r>
              <w:rPr>
                <w:bCs/>
                <w:iCs/>
              </w:rPr>
              <w:t xml:space="preserve"> poskytovatel EU,</w:t>
            </w:r>
            <w:r w:rsidRPr="00345FE1">
              <w:rPr>
                <w:bCs/>
                <w:iCs/>
              </w:rPr>
              <w:t xml:space="preserve"> HORIZON-CL3-2022-DRS-01-08/09, </w:t>
            </w:r>
            <w:r>
              <w:rPr>
                <w:bCs/>
                <w:iCs/>
              </w:rPr>
              <w:t>č</w:t>
            </w:r>
            <w:r w:rsidRPr="00345FE1">
              <w:rPr>
                <w:bCs/>
                <w:iCs/>
              </w:rPr>
              <w:t>len řešitelského týmu</w:t>
            </w:r>
          </w:p>
          <w:p w14:paraId="72691C2B"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S4AllCities: Smart </w:t>
            </w:r>
            <w:proofErr w:type="spellStart"/>
            <w:r w:rsidRPr="00345FE1">
              <w:rPr>
                <w:bCs/>
                <w:iCs/>
              </w:rPr>
              <w:t>Spaces</w:t>
            </w:r>
            <w:proofErr w:type="spellEnd"/>
            <w:r w:rsidRPr="00345FE1">
              <w:rPr>
                <w:bCs/>
                <w:iCs/>
              </w:rPr>
              <w:t xml:space="preserve"> </w:t>
            </w:r>
            <w:proofErr w:type="spellStart"/>
            <w:r w:rsidRPr="00345FE1">
              <w:rPr>
                <w:bCs/>
                <w:iCs/>
              </w:rPr>
              <w:t>Safety</w:t>
            </w:r>
            <w:proofErr w:type="spellEnd"/>
            <w:r w:rsidRPr="00345FE1">
              <w:rPr>
                <w:bCs/>
                <w:iCs/>
              </w:rPr>
              <w:t xml:space="preserve"> and </w:t>
            </w:r>
            <w:proofErr w:type="spellStart"/>
            <w:r w:rsidRPr="00345FE1">
              <w:rPr>
                <w:bCs/>
                <w:iCs/>
              </w:rPr>
              <w:t>Security</w:t>
            </w:r>
            <w:proofErr w:type="spellEnd"/>
            <w:r w:rsidRPr="00345FE1">
              <w:rPr>
                <w:bCs/>
                <w:iCs/>
              </w:rPr>
              <w:t xml:space="preserve"> </w:t>
            </w:r>
            <w:proofErr w:type="spellStart"/>
            <w:r w:rsidRPr="00345FE1">
              <w:rPr>
                <w:bCs/>
                <w:iCs/>
              </w:rPr>
              <w:t>for</w:t>
            </w:r>
            <w:proofErr w:type="spellEnd"/>
            <w:r w:rsidRPr="00345FE1">
              <w:rPr>
                <w:bCs/>
                <w:iCs/>
              </w:rPr>
              <w:t xml:space="preserve"> All </w:t>
            </w:r>
            <w:proofErr w:type="spellStart"/>
            <w:r w:rsidRPr="00345FE1">
              <w:rPr>
                <w:bCs/>
                <w:iCs/>
              </w:rPr>
              <w:t>Cities</w:t>
            </w:r>
            <w:proofErr w:type="spellEnd"/>
            <w:r w:rsidRPr="00345FE1">
              <w:rPr>
                <w:bCs/>
                <w:iCs/>
              </w:rPr>
              <w:t xml:space="preserve"> (883522), </w:t>
            </w:r>
            <w:r>
              <w:rPr>
                <w:bCs/>
                <w:iCs/>
              </w:rPr>
              <w:t>poskytovatel EU,</w:t>
            </w:r>
            <w:r w:rsidRPr="00345FE1">
              <w:rPr>
                <w:bCs/>
                <w:iCs/>
              </w:rPr>
              <w:t xml:space="preserve"> H2020-SU-INFRA-2019, </w:t>
            </w:r>
            <w:r>
              <w:rPr>
                <w:bCs/>
                <w:iCs/>
              </w:rPr>
              <w:t>č</w:t>
            </w:r>
            <w:r w:rsidRPr="00345FE1">
              <w:rPr>
                <w:bCs/>
                <w:iCs/>
              </w:rPr>
              <w:t>len řešitelského týmu</w:t>
            </w:r>
          </w:p>
          <w:p w14:paraId="456A99ED"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STAMINA: </w:t>
            </w:r>
            <w:proofErr w:type="spellStart"/>
            <w:r w:rsidRPr="00345FE1">
              <w:rPr>
                <w:bCs/>
                <w:iCs/>
              </w:rPr>
              <w:t>Demonstration</w:t>
            </w:r>
            <w:proofErr w:type="spellEnd"/>
            <w:r w:rsidRPr="00345FE1">
              <w:rPr>
                <w:bCs/>
                <w:iCs/>
              </w:rPr>
              <w:t xml:space="preserve"> </w:t>
            </w:r>
            <w:proofErr w:type="spellStart"/>
            <w:r w:rsidRPr="00345FE1">
              <w:rPr>
                <w:bCs/>
                <w:iCs/>
              </w:rPr>
              <w:t>of</w:t>
            </w:r>
            <w:proofErr w:type="spellEnd"/>
            <w:r w:rsidRPr="00345FE1">
              <w:rPr>
                <w:bCs/>
                <w:iCs/>
              </w:rPr>
              <w:t xml:space="preserve"> </w:t>
            </w:r>
            <w:proofErr w:type="spellStart"/>
            <w:r w:rsidRPr="00345FE1">
              <w:rPr>
                <w:bCs/>
                <w:iCs/>
              </w:rPr>
              <w:t>Intelligent</w:t>
            </w:r>
            <w:proofErr w:type="spellEnd"/>
            <w:r w:rsidRPr="00345FE1">
              <w:rPr>
                <w:bCs/>
                <w:iCs/>
              </w:rPr>
              <w:t xml:space="preserve"> </w:t>
            </w:r>
            <w:proofErr w:type="spellStart"/>
            <w:r w:rsidRPr="00345FE1">
              <w:rPr>
                <w:bCs/>
                <w:iCs/>
              </w:rPr>
              <w:t>Decision</w:t>
            </w:r>
            <w:proofErr w:type="spellEnd"/>
            <w:r w:rsidRPr="00345FE1">
              <w:rPr>
                <w:bCs/>
                <w:iCs/>
              </w:rPr>
              <w:t xml:space="preserve"> Support </w:t>
            </w:r>
            <w:proofErr w:type="spellStart"/>
            <w:r w:rsidRPr="00345FE1">
              <w:rPr>
                <w:bCs/>
                <w:iCs/>
              </w:rPr>
              <w:t>for</w:t>
            </w:r>
            <w:proofErr w:type="spellEnd"/>
            <w:r w:rsidRPr="00345FE1">
              <w:rPr>
                <w:bCs/>
                <w:iCs/>
              </w:rPr>
              <w:t xml:space="preserve"> </w:t>
            </w:r>
            <w:proofErr w:type="spellStart"/>
            <w:r w:rsidRPr="00345FE1">
              <w:rPr>
                <w:bCs/>
                <w:iCs/>
              </w:rPr>
              <w:t>Pandemic</w:t>
            </w:r>
            <w:proofErr w:type="spellEnd"/>
            <w:r w:rsidRPr="00345FE1">
              <w:rPr>
                <w:bCs/>
                <w:iCs/>
              </w:rPr>
              <w:t xml:space="preserve"> </w:t>
            </w:r>
            <w:proofErr w:type="spellStart"/>
            <w:r w:rsidRPr="00345FE1">
              <w:rPr>
                <w:bCs/>
                <w:iCs/>
              </w:rPr>
              <w:t>Crisis</w:t>
            </w:r>
            <w:proofErr w:type="spellEnd"/>
            <w:r w:rsidRPr="00345FE1">
              <w:rPr>
                <w:bCs/>
                <w:iCs/>
              </w:rPr>
              <w:t xml:space="preserve"> </w:t>
            </w:r>
            <w:proofErr w:type="spellStart"/>
            <w:r w:rsidRPr="00345FE1">
              <w:rPr>
                <w:bCs/>
                <w:iCs/>
              </w:rPr>
              <w:t>Prediction</w:t>
            </w:r>
            <w:proofErr w:type="spellEnd"/>
            <w:r w:rsidRPr="00345FE1">
              <w:rPr>
                <w:bCs/>
                <w:iCs/>
              </w:rPr>
              <w:t xml:space="preserve"> and Management </w:t>
            </w:r>
            <w:proofErr w:type="spellStart"/>
            <w:r w:rsidRPr="00345FE1">
              <w:rPr>
                <w:bCs/>
                <w:iCs/>
              </w:rPr>
              <w:t>within</w:t>
            </w:r>
            <w:proofErr w:type="spellEnd"/>
            <w:r w:rsidRPr="00345FE1">
              <w:rPr>
                <w:bCs/>
                <w:iCs/>
              </w:rPr>
              <w:t xml:space="preserve"> and </w:t>
            </w:r>
            <w:proofErr w:type="spellStart"/>
            <w:r w:rsidRPr="00345FE1">
              <w:rPr>
                <w:bCs/>
                <w:iCs/>
              </w:rPr>
              <w:t>Across</w:t>
            </w:r>
            <w:proofErr w:type="spellEnd"/>
            <w:r w:rsidRPr="00345FE1">
              <w:rPr>
                <w:bCs/>
                <w:iCs/>
              </w:rPr>
              <w:t xml:space="preserve"> </w:t>
            </w:r>
            <w:proofErr w:type="spellStart"/>
            <w:r w:rsidRPr="00345FE1">
              <w:rPr>
                <w:bCs/>
                <w:iCs/>
              </w:rPr>
              <w:t>European</w:t>
            </w:r>
            <w:proofErr w:type="spellEnd"/>
            <w:r w:rsidRPr="00345FE1">
              <w:rPr>
                <w:bCs/>
                <w:iCs/>
              </w:rPr>
              <w:t xml:space="preserve"> </w:t>
            </w:r>
            <w:proofErr w:type="spellStart"/>
            <w:r w:rsidRPr="00345FE1">
              <w:rPr>
                <w:bCs/>
                <w:iCs/>
              </w:rPr>
              <w:t>Borders</w:t>
            </w:r>
            <w:proofErr w:type="spellEnd"/>
            <w:r w:rsidRPr="00345FE1">
              <w:rPr>
                <w:bCs/>
                <w:iCs/>
              </w:rPr>
              <w:t xml:space="preserve"> (883441), </w:t>
            </w:r>
            <w:r>
              <w:rPr>
                <w:bCs/>
                <w:iCs/>
              </w:rPr>
              <w:t>poskytovatel, EU,</w:t>
            </w:r>
            <w:r w:rsidRPr="00345FE1">
              <w:rPr>
                <w:bCs/>
                <w:iCs/>
              </w:rPr>
              <w:t xml:space="preserve"> H2020-SUSEC-2019, </w:t>
            </w:r>
            <w:r>
              <w:rPr>
                <w:bCs/>
                <w:iCs/>
              </w:rPr>
              <w:t>č</w:t>
            </w:r>
            <w:r w:rsidRPr="00345FE1">
              <w:rPr>
                <w:bCs/>
                <w:iCs/>
              </w:rPr>
              <w:t>len řešitelského týmu</w:t>
            </w:r>
          </w:p>
          <w:p w14:paraId="25A00020"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2021</w:t>
            </w:r>
            <w:r w:rsidRPr="00345FE1">
              <w:rPr>
                <w:bCs/>
                <w:iCs/>
              </w:rPr>
              <w:tab/>
            </w:r>
            <w:proofErr w:type="spellStart"/>
            <w:r w:rsidRPr="00345FE1">
              <w:rPr>
                <w:bCs/>
                <w:iCs/>
              </w:rPr>
              <w:t>SecureGas</w:t>
            </w:r>
            <w:proofErr w:type="spellEnd"/>
            <w:r w:rsidRPr="00345FE1">
              <w:rPr>
                <w:bCs/>
                <w:iCs/>
              </w:rPr>
              <w:t xml:space="preserve">: </w:t>
            </w:r>
            <w:proofErr w:type="spellStart"/>
            <w:r w:rsidRPr="00345FE1">
              <w:rPr>
                <w:bCs/>
                <w:iCs/>
              </w:rPr>
              <w:t>Securing</w:t>
            </w:r>
            <w:proofErr w:type="spellEnd"/>
            <w:r w:rsidRPr="00345FE1">
              <w:rPr>
                <w:bCs/>
                <w:iCs/>
              </w:rPr>
              <w:t xml:space="preserve"> </w:t>
            </w:r>
            <w:proofErr w:type="spellStart"/>
            <w:r w:rsidRPr="00345FE1">
              <w:rPr>
                <w:bCs/>
                <w:iCs/>
              </w:rPr>
              <w:t>The</w:t>
            </w:r>
            <w:proofErr w:type="spellEnd"/>
            <w:r w:rsidRPr="00345FE1">
              <w:rPr>
                <w:bCs/>
                <w:iCs/>
              </w:rPr>
              <w:t xml:space="preserve"> </w:t>
            </w:r>
            <w:proofErr w:type="spellStart"/>
            <w:r w:rsidRPr="00345FE1">
              <w:rPr>
                <w:bCs/>
                <w:iCs/>
              </w:rPr>
              <w:t>European</w:t>
            </w:r>
            <w:proofErr w:type="spellEnd"/>
            <w:r w:rsidRPr="00345FE1">
              <w:rPr>
                <w:bCs/>
                <w:iCs/>
              </w:rPr>
              <w:t xml:space="preserve"> </w:t>
            </w:r>
            <w:proofErr w:type="spellStart"/>
            <w:r w:rsidRPr="00345FE1">
              <w:rPr>
                <w:bCs/>
                <w:iCs/>
              </w:rPr>
              <w:t>Gas</w:t>
            </w:r>
            <w:proofErr w:type="spellEnd"/>
            <w:r w:rsidRPr="00345FE1">
              <w:rPr>
                <w:bCs/>
                <w:iCs/>
              </w:rPr>
              <w:t xml:space="preserve"> Network (833017), </w:t>
            </w:r>
            <w:r>
              <w:rPr>
                <w:bCs/>
                <w:iCs/>
              </w:rPr>
              <w:t>poskytovatel EU,</w:t>
            </w:r>
            <w:r w:rsidRPr="00345FE1">
              <w:rPr>
                <w:bCs/>
                <w:iCs/>
              </w:rPr>
              <w:t xml:space="preserve"> H2020-SU-INFRA-2018, </w:t>
            </w:r>
            <w:r>
              <w:rPr>
                <w:bCs/>
                <w:iCs/>
              </w:rPr>
              <w:t>č</w:t>
            </w:r>
            <w:r w:rsidRPr="00345FE1">
              <w:rPr>
                <w:bCs/>
                <w:iCs/>
              </w:rPr>
              <w:t>len řešitelského týmu</w:t>
            </w:r>
          </w:p>
          <w:p w14:paraId="06319C1A"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2025</w:t>
            </w:r>
            <w:r w:rsidRPr="00345FE1">
              <w:rPr>
                <w:bCs/>
                <w:iCs/>
              </w:rPr>
              <w:tab/>
              <w:t>Výzkum stavebně-technických požadavků na využití národní pozemní infrastruktury TEN-T k řešení krizových situací velkého rozsahu</w:t>
            </w:r>
            <w:r>
              <w:rPr>
                <w:bCs/>
                <w:iCs/>
              </w:rPr>
              <w:t>, poskytovatel TAČR,</w:t>
            </w:r>
            <w:r w:rsidRPr="00345FE1">
              <w:rPr>
                <w:bCs/>
                <w:iCs/>
              </w:rPr>
              <w:t xml:space="preserve"> CK03000182, </w:t>
            </w:r>
            <w:r>
              <w:rPr>
                <w:bCs/>
                <w:iCs/>
              </w:rPr>
              <w:t>ř</w:t>
            </w:r>
            <w:r w:rsidRPr="00345FE1">
              <w:rPr>
                <w:bCs/>
                <w:iCs/>
              </w:rPr>
              <w:t>ešitel projektu</w:t>
            </w:r>
          </w:p>
          <w:p w14:paraId="383E4812"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2023</w:t>
            </w:r>
            <w:r w:rsidRPr="00345FE1">
              <w:rPr>
                <w:bCs/>
                <w:iCs/>
              </w:rPr>
              <w:tab/>
              <w:t>SECURAIL: Zvýšení odolnosti a bezpečnosti železniční infrastruktury a minimalizace dopadů na ostatní sektory dopravní infrastruktury</w:t>
            </w:r>
            <w:r>
              <w:rPr>
                <w:bCs/>
                <w:iCs/>
              </w:rPr>
              <w:t>, poskytovatel TAČR,</w:t>
            </w:r>
            <w:r w:rsidRPr="00345FE1">
              <w:rPr>
                <w:bCs/>
                <w:iCs/>
              </w:rPr>
              <w:t xml:space="preserve"> CK01000015, </w:t>
            </w:r>
            <w:r>
              <w:rPr>
                <w:bCs/>
                <w:iCs/>
              </w:rPr>
              <w:t>ř</w:t>
            </w:r>
            <w:r w:rsidRPr="00345FE1">
              <w:rPr>
                <w:bCs/>
                <w:iCs/>
              </w:rPr>
              <w:t>ešitel projektu</w:t>
            </w:r>
          </w:p>
          <w:p w14:paraId="485F9DF9"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2021</w:t>
            </w:r>
            <w:r w:rsidRPr="00345FE1">
              <w:rPr>
                <w:bCs/>
                <w:iCs/>
              </w:rPr>
              <w:tab/>
              <w:t>Klasifikace sociálně-psychologických parametrů osob prostřednictvím umělé inteligence a strojového vidění pro potřeby ochrany osob v reálném čase</w:t>
            </w:r>
            <w:r>
              <w:rPr>
                <w:bCs/>
                <w:iCs/>
              </w:rPr>
              <w:t>, poskytovatel TAČR,</w:t>
            </w:r>
            <w:r w:rsidRPr="00345FE1">
              <w:rPr>
                <w:bCs/>
                <w:iCs/>
              </w:rPr>
              <w:t xml:space="preserve"> TL02000352, </w:t>
            </w:r>
            <w:r>
              <w:rPr>
                <w:bCs/>
                <w:iCs/>
              </w:rPr>
              <w:t>č</w:t>
            </w:r>
            <w:r w:rsidRPr="00345FE1">
              <w:rPr>
                <w:bCs/>
                <w:iCs/>
              </w:rPr>
              <w:t>len řešitelského týmu</w:t>
            </w:r>
          </w:p>
          <w:p w14:paraId="173C4595" w14:textId="77777777" w:rsidR="00870404" w:rsidRPr="00345FE1" w:rsidRDefault="00870404" w:rsidP="00087553">
            <w:pPr>
              <w:ind w:left="1033" w:hanging="1033"/>
              <w:jc w:val="both"/>
              <w:rPr>
                <w:bCs/>
                <w:iCs/>
              </w:rPr>
            </w:pPr>
            <w:r w:rsidRPr="00345FE1">
              <w:rPr>
                <w:bCs/>
                <w:iCs/>
              </w:rPr>
              <w:t>2018</w:t>
            </w:r>
            <w:r>
              <w:rPr>
                <w:bCs/>
                <w:iCs/>
              </w:rPr>
              <w:t>-</w:t>
            </w:r>
            <w:r w:rsidRPr="00345FE1">
              <w:rPr>
                <w:bCs/>
                <w:iCs/>
              </w:rPr>
              <w:t>2021</w:t>
            </w:r>
            <w:r w:rsidRPr="00345FE1">
              <w:rPr>
                <w:bCs/>
                <w:iCs/>
              </w:rPr>
              <w:tab/>
              <w:t>Projektování a bezpečné provozování LNG čerpacích stanic</w:t>
            </w:r>
            <w:r>
              <w:rPr>
                <w:bCs/>
                <w:iCs/>
              </w:rPr>
              <w:t xml:space="preserve"> poskytovatel TAČR,</w:t>
            </w:r>
            <w:r w:rsidRPr="00345FE1">
              <w:rPr>
                <w:bCs/>
                <w:iCs/>
              </w:rPr>
              <w:t xml:space="preserve"> TK01010146, </w:t>
            </w:r>
            <w:r>
              <w:rPr>
                <w:bCs/>
                <w:iCs/>
              </w:rPr>
              <w:t>č</w:t>
            </w:r>
            <w:r w:rsidRPr="00345FE1">
              <w:rPr>
                <w:bCs/>
                <w:iCs/>
              </w:rPr>
              <w:t>len řešitelského týmu</w:t>
            </w:r>
          </w:p>
          <w:p w14:paraId="7E461CB9" w14:textId="77777777" w:rsidR="00870404" w:rsidRPr="00345FE1" w:rsidRDefault="00870404" w:rsidP="00087553">
            <w:pPr>
              <w:ind w:left="1033" w:hanging="1033"/>
              <w:jc w:val="both"/>
              <w:rPr>
                <w:bCs/>
                <w:iCs/>
              </w:rPr>
            </w:pPr>
            <w:r w:rsidRPr="00345FE1">
              <w:rPr>
                <w:bCs/>
                <w:iCs/>
              </w:rPr>
              <w:t>2023</w:t>
            </w:r>
            <w:r>
              <w:rPr>
                <w:bCs/>
                <w:iCs/>
              </w:rPr>
              <w:t>-2025</w:t>
            </w:r>
            <w:r w:rsidRPr="00345FE1">
              <w:rPr>
                <w:bCs/>
                <w:iCs/>
              </w:rPr>
              <w:tab/>
              <w:t xml:space="preserve">STRENGTH 2023: Posilování </w:t>
            </w:r>
            <w:proofErr w:type="spellStart"/>
            <w:r w:rsidRPr="00345FE1">
              <w:rPr>
                <w:bCs/>
                <w:iCs/>
              </w:rPr>
              <w:t>resilience</w:t>
            </w:r>
            <w:proofErr w:type="spellEnd"/>
            <w:r w:rsidRPr="00345FE1">
              <w:rPr>
                <w:bCs/>
                <w:iCs/>
              </w:rPr>
              <w:t xml:space="preserve"> subjektů pozemní dopravní kritické infrastruktury,</w:t>
            </w:r>
            <w:r>
              <w:rPr>
                <w:bCs/>
                <w:iCs/>
              </w:rPr>
              <w:t xml:space="preserve"> poskytovatel MV ČR,</w:t>
            </w:r>
            <w:r w:rsidRPr="00345FE1">
              <w:rPr>
                <w:bCs/>
                <w:iCs/>
              </w:rPr>
              <w:t xml:space="preserve"> VK01030014, </w:t>
            </w:r>
            <w:r>
              <w:rPr>
                <w:bCs/>
                <w:iCs/>
              </w:rPr>
              <w:t>č</w:t>
            </w:r>
            <w:r w:rsidRPr="00345FE1">
              <w:rPr>
                <w:bCs/>
                <w:iCs/>
              </w:rPr>
              <w:t>len řešitelského týmu</w:t>
            </w:r>
          </w:p>
          <w:p w14:paraId="62C8DCDE"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Systém hodnocení bezpečnostních aspektů hromadných společenských akcí ve vztahu k vybraným bezpečnostním incidentům</w:t>
            </w:r>
            <w:r>
              <w:rPr>
                <w:bCs/>
                <w:iCs/>
              </w:rPr>
              <w:t>, poskytovatel MV ČR,</w:t>
            </w:r>
            <w:r w:rsidRPr="00345FE1">
              <w:rPr>
                <w:bCs/>
                <w:iCs/>
              </w:rPr>
              <w:t xml:space="preserve"> VB01000041, </w:t>
            </w:r>
            <w:r>
              <w:rPr>
                <w:bCs/>
                <w:iCs/>
              </w:rPr>
              <w:t>č</w:t>
            </w:r>
            <w:r w:rsidRPr="00345FE1">
              <w:rPr>
                <w:bCs/>
                <w:iCs/>
              </w:rPr>
              <w:t>len řešitelského týmu</w:t>
            </w:r>
          </w:p>
          <w:p w14:paraId="4ECE0DA2"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Digitální modelování evakuačních plánů v zájmových stavbách a měkkých cílech s prvky umělé inteligence</w:t>
            </w:r>
            <w:r>
              <w:rPr>
                <w:bCs/>
                <w:iCs/>
              </w:rPr>
              <w:t xml:space="preserve">, poskytovatel MV ČR, </w:t>
            </w:r>
            <w:r w:rsidRPr="00345FE1">
              <w:rPr>
                <w:bCs/>
                <w:iCs/>
              </w:rPr>
              <w:t xml:space="preserve">VB01000034, </w:t>
            </w:r>
            <w:r>
              <w:rPr>
                <w:bCs/>
                <w:iCs/>
              </w:rPr>
              <w:t>č</w:t>
            </w:r>
            <w:r w:rsidRPr="00345FE1">
              <w:rPr>
                <w:bCs/>
                <w:iCs/>
              </w:rPr>
              <w:t xml:space="preserve">len řešitelského týmu </w:t>
            </w:r>
          </w:p>
          <w:p w14:paraId="51EDE9A6" w14:textId="77777777" w:rsidR="00870404" w:rsidRPr="00345FE1" w:rsidRDefault="00870404" w:rsidP="00087553">
            <w:pPr>
              <w:ind w:left="1033" w:hanging="1033"/>
              <w:jc w:val="both"/>
              <w:rPr>
                <w:bCs/>
                <w:iCs/>
              </w:rPr>
            </w:pPr>
            <w:r w:rsidRPr="00345FE1">
              <w:rPr>
                <w:bCs/>
                <w:iCs/>
              </w:rPr>
              <w:t>2022</w:t>
            </w:r>
            <w:r>
              <w:rPr>
                <w:bCs/>
                <w:iCs/>
              </w:rPr>
              <w:t>-</w:t>
            </w:r>
            <w:r w:rsidRPr="00345FE1">
              <w:rPr>
                <w:bCs/>
                <w:iCs/>
              </w:rPr>
              <w:t>2023</w:t>
            </w:r>
            <w:r w:rsidRPr="00345FE1">
              <w:rPr>
                <w:bCs/>
                <w:iCs/>
              </w:rPr>
              <w:tab/>
              <w:t>FLAPRIS – Systém pro podporu zpřesněné a včasné předpovědi nebezpečí vzniku přívalových povodní a usnadnění činností krizových a povodňových orgánů kraje,</w:t>
            </w:r>
            <w:r>
              <w:rPr>
                <w:bCs/>
                <w:iCs/>
              </w:rPr>
              <w:t xml:space="preserve"> poskytovatel MV ČR, </w:t>
            </w:r>
            <w:r w:rsidRPr="00345FE1">
              <w:rPr>
                <w:bCs/>
                <w:iCs/>
              </w:rPr>
              <w:t xml:space="preserve">VB01000008, </w:t>
            </w:r>
            <w:r>
              <w:rPr>
                <w:bCs/>
                <w:iCs/>
              </w:rPr>
              <w:t>ř</w:t>
            </w:r>
            <w:r w:rsidRPr="00345FE1">
              <w:rPr>
                <w:bCs/>
                <w:iCs/>
              </w:rPr>
              <w:t>ešitel a manaž</w:t>
            </w:r>
            <w:r>
              <w:rPr>
                <w:bCs/>
                <w:iCs/>
              </w:rPr>
              <w:t>e</w:t>
            </w:r>
            <w:r w:rsidRPr="00345FE1">
              <w:rPr>
                <w:bCs/>
                <w:iCs/>
              </w:rPr>
              <w:t>r projektu</w:t>
            </w:r>
          </w:p>
          <w:p w14:paraId="2F29716D" w14:textId="77777777" w:rsidR="00870404" w:rsidRPr="00345FE1" w:rsidRDefault="00870404" w:rsidP="00087553">
            <w:pPr>
              <w:ind w:left="1033" w:hanging="1033"/>
              <w:jc w:val="both"/>
              <w:rPr>
                <w:bCs/>
                <w:iCs/>
              </w:rPr>
            </w:pPr>
            <w:r w:rsidRPr="00345FE1">
              <w:rPr>
                <w:bCs/>
                <w:iCs/>
              </w:rPr>
              <w:t>2021</w:t>
            </w:r>
            <w:r>
              <w:rPr>
                <w:bCs/>
                <w:iCs/>
              </w:rPr>
              <w:t>-</w:t>
            </w:r>
            <w:r w:rsidRPr="00345FE1">
              <w:rPr>
                <w:bCs/>
                <w:iCs/>
              </w:rPr>
              <w:t>2022</w:t>
            </w:r>
            <w:r w:rsidRPr="00345FE1">
              <w:rPr>
                <w:bCs/>
                <w:iCs/>
              </w:rPr>
              <w:tab/>
              <w:t>Informační platforma krizové logistiky</w:t>
            </w:r>
            <w:r>
              <w:rPr>
                <w:bCs/>
                <w:iCs/>
              </w:rPr>
              <w:t xml:space="preserve">, poskytovatel MV ČR, </w:t>
            </w:r>
            <w:r w:rsidRPr="00345FE1">
              <w:rPr>
                <w:bCs/>
                <w:iCs/>
              </w:rPr>
              <w:t>VI04000080, Člen řešitelského týmu</w:t>
            </w:r>
          </w:p>
          <w:p w14:paraId="63F1408E"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2021</w:t>
            </w:r>
            <w:r w:rsidRPr="00345FE1">
              <w:rPr>
                <w:bCs/>
                <w:iCs/>
              </w:rPr>
              <w:tab/>
              <w:t>Minimalizace rizik vzniku událostí ve společensky významných objektech</w:t>
            </w:r>
            <w:r>
              <w:rPr>
                <w:bCs/>
                <w:iCs/>
              </w:rPr>
              <w:t>, poskytovatel MV ČR,</w:t>
            </w:r>
            <w:r w:rsidRPr="00345FE1">
              <w:rPr>
                <w:bCs/>
                <w:iCs/>
              </w:rPr>
              <w:t xml:space="preserve"> VH20202021056, </w:t>
            </w:r>
            <w:r>
              <w:rPr>
                <w:bCs/>
                <w:iCs/>
              </w:rPr>
              <w:t>č</w:t>
            </w:r>
            <w:r w:rsidRPr="00345FE1">
              <w:rPr>
                <w:bCs/>
                <w:iCs/>
              </w:rPr>
              <w:t>len řešitelského týmu</w:t>
            </w:r>
          </w:p>
          <w:p w14:paraId="39467F3F" w14:textId="77777777" w:rsidR="00870404" w:rsidRPr="00345FE1" w:rsidRDefault="00870404" w:rsidP="00087553">
            <w:pPr>
              <w:ind w:left="1033" w:hanging="1033"/>
              <w:jc w:val="both"/>
              <w:rPr>
                <w:bCs/>
                <w:iCs/>
              </w:rPr>
            </w:pPr>
            <w:r w:rsidRPr="00345FE1">
              <w:rPr>
                <w:bCs/>
                <w:iCs/>
              </w:rPr>
              <w:t>2020</w:t>
            </w:r>
            <w:r>
              <w:rPr>
                <w:bCs/>
                <w:iCs/>
              </w:rPr>
              <w:t>-</w:t>
            </w:r>
            <w:r w:rsidRPr="00345FE1">
              <w:rPr>
                <w:bCs/>
                <w:iCs/>
              </w:rPr>
              <w:t>2022</w:t>
            </w:r>
            <w:r w:rsidRPr="00345FE1">
              <w:rPr>
                <w:bCs/>
                <w:iCs/>
              </w:rPr>
              <w:tab/>
              <w:t xml:space="preserve">CIRFI 2019: Indikace narušení </w:t>
            </w:r>
            <w:proofErr w:type="spellStart"/>
            <w:r w:rsidRPr="00345FE1">
              <w:rPr>
                <w:bCs/>
                <w:iCs/>
              </w:rPr>
              <w:t>resilience</w:t>
            </w:r>
            <w:proofErr w:type="spellEnd"/>
            <w:r w:rsidRPr="00345FE1">
              <w:rPr>
                <w:bCs/>
                <w:iCs/>
              </w:rPr>
              <w:t xml:space="preserve"> kritické infrastruktury</w:t>
            </w:r>
            <w:r>
              <w:rPr>
                <w:bCs/>
                <w:iCs/>
              </w:rPr>
              <w:t>, poskytovatel MV ČR,</w:t>
            </w:r>
            <w:r w:rsidRPr="00345FE1">
              <w:rPr>
                <w:bCs/>
                <w:iCs/>
              </w:rPr>
              <w:t xml:space="preserve"> VI20192022151, </w:t>
            </w:r>
            <w:r>
              <w:rPr>
                <w:bCs/>
                <w:iCs/>
              </w:rPr>
              <w:t>ř</w:t>
            </w:r>
            <w:r w:rsidRPr="00345FE1">
              <w:rPr>
                <w:bCs/>
                <w:iCs/>
              </w:rPr>
              <w:t>ešitel projektu</w:t>
            </w:r>
          </w:p>
          <w:p w14:paraId="608C70CC" w14:textId="77777777" w:rsidR="00870404" w:rsidRPr="00345FE1" w:rsidRDefault="00870404" w:rsidP="00087553">
            <w:pPr>
              <w:ind w:left="1033" w:hanging="1033"/>
              <w:jc w:val="both"/>
              <w:rPr>
                <w:bCs/>
                <w:iCs/>
              </w:rPr>
            </w:pPr>
            <w:r w:rsidRPr="00345FE1">
              <w:rPr>
                <w:bCs/>
                <w:iCs/>
              </w:rPr>
              <w:t>2019</w:t>
            </w:r>
            <w:r>
              <w:rPr>
                <w:bCs/>
                <w:iCs/>
              </w:rPr>
              <w:t>-</w:t>
            </w:r>
            <w:r w:rsidRPr="00345FE1">
              <w:rPr>
                <w:bCs/>
                <w:iCs/>
              </w:rPr>
              <w:t>2022</w:t>
            </w:r>
            <w:r w:rsidRPr="00345FE1">
              <w:rPr>
                <w:bCs/>
                <w:iCs/>
              </w:rPr>
              <w:tab/>
              <w:t>Ochrana měkkých cílů v bezpečnostním prostředí ČR</w:t>
            </w:r>
            <w:r>
              <w:rPr>
                <w:bCs/>
                <w:iCs/>
              </w:rPr>
              <w:t>, poskytovatel MV ČR,</w:t>
            </w:r>
            <w:r w:rsidRPr="00345FE1">
              <w:rPr>
                <w:bCs/>
                <w:iCs/>
              </w:rPr>
              <w:t xml:space="preserve"> VI20192022118, </w:t>
            </w:r>
            <w:r>
              <w:rPr>
                <w:bCs/>
                <w:iCs/>
              </w:rPr>
              <w:t>ř</w:t>
            </w:r>
            <w:r w:rsidRPr="00345FE1">
              <w:rPr>
                <w:bCs/>
                <w:iCs/>
              </w:rPr>
              <w:t xml:space="preserve">ešitel projektu </w:t>
            </w:r>
          </w:p>
          <w:p w14:paraId="06D024F2" w14:textId="77777777" w:rsidR="00870404" w:rsidRPr="00345FE1" w:rsidRDefault="00870404" w:rsidP="00087553">
            <w:pPr>
              <w:ind w:left="1033" w:hanging="1033"/>
              <w:jc w:val="both"/>
              <w:rPr>
                <w:b/>
              </w:rPr>
            </w:pPr>
            <w:r w:rsidRPr="00345FE1">
              <w:rPr>
                <w:bCs/>
                <w:iCs/>
              </w:rPr>
              <w:t>2019</w:t>
            </w:r>
            <w:r>
              <w:rPr>
                <w:bCs/>
                <w:iCs/>
              </w:rPr>
              <w:t>-</w:t>
            </w:r>
            <w:r w:rsidRPr="00345FE1">
              <w:rPr>
                <w:bCs/>
                <w:iCs/>
              </w:rPr>
              <w:t>2022</w:t>
            </w:r>
            <w:r w:rsidRPr="00345FE1">
              <w:rPr>
                <w:bCs/>
                <w:iCs/>
              </w:rPr>
              <w:tab/>
              <w:t>Systém zpřesněné předpovědi konvektivních srážek pro krajský územní celek</w:t>
            </w:r>
            <w:r>
              <w:rPr>
                <w:bCs/>
                <w:iCs/>
              </w:rPr>
              <w:t>, poskytovatel MV ČR,</w:t>
            </w:r>
            <w:r w:rsidRPr="00345FE1">
              <w:rPr>
                <w:bCs/>
                <w:iCs/>
              </w:rPr>
              <w:t xml:space="preserve"> I20192022134, člen řešitelského týmu projektu</w:t>
            </w:r>
          </w:p>
        </w:tc>
      </w:tr>
      <w:tr w:rsidR="00870404" w:rsidRPr="00345FE1" w14:paraId="072237C2" w14:textId="77777777" w:rsidTr="00087553">
        <w:trPr>
          <w:trHeight w:val="218"/>
        </w:trPr>
        <w:tc>
          <w:tcPr>
            <w:tcW w:w="9859" w:type="dxa"/>
            <w:gridSpan w:val="15"/>
            <w:shd w:val="clear" w:color="auto" w:fill="F7CAAC"/>
          </w:tcPr>
          <w:p w14:paraId="1E2B888C" w14:textId="77777777" w:rsidR="00870404" w:rsidRPr="00345FE1" w:rsidRDefault="00870404" w:rsidP="00087553">
            <w:pPr>
              <w:rPr>
                <w:b/>
              </w:rPr>
            </w:pPr>
            <w:r w:rsidRPr="00345FE1">
              <w:rPr>
                <w:b/>
              </w:rPr>
              <w:t>Působení v zahraničí</w:t>
            </w:r>
          </w:p>
        </w:tc>
      </w:tr>
      <w:tr w:rsidR="00870404" w:rsidRPr="00345FE1" w14:paraId="10EC0FA3" w14:textId="77777777" w:rsidTr="00087553">
        <w:trPr>
          <w:trHeight w:val="328"/>
        </w:trPr>
        <w:tc>
          <w:tcPr>
            <w:tcW w:w="9859" w:type="dxa"/>
            <w:gridSpan w:val="15"/>
          </w:tcPr>
          <w:p w14:paraId="46C1B93C" w14:textId="77777777" w:rsidR="00870404" w:rsidRPr="00345FE1" w:rsidRDefault="00870404" w:rsidP="00087553">
            <w:pPr>
              <w:jc w:val="both"/>
            </w:pPr>
            <w:r w:rsidRPr="00345FE1">
              <w:t xml:space="preserve">5/2010: Kurz </w:t>
            </w:r>
            <w:proofErr w:type="spellStart"/>
            <w:r w:rsidRPr="00345FE1">
              <w:t>národnej</w:t>
            </w:r>
            <w:proofErr w:type="spellEnd"/>
            <w:r w:rsidRPr="00345FE1">
              <w:t xml:space="preserve"> bezpečnosti </w:t>
            </w:r>
            <w:proofErr w:type="spellStart"/>
            <w:r w:rsidRPr="00345FE1">
              <w:t>pre</w:t>
            </w:r>
            <w:proofErr w:type="spellEnd"/>
            <w:r w:rsidRPr="00345FE1">
              <w:t xml:space="preserve"> </w:t>
            </w:r>
            <w:proofErr w:type="spellStart"/>
            <w:r w:rsidRPr="00345FE1">
              <w:t>verejnú</w:t>
            </w:r>
            <w:proofErr w:type="spellEnd"/>
            <w:r w:rsidRPr="00345FE1">
              <w:t xml:space="preserve"> správu, </w:t>
            </w:r>
            <w:proofErr w:type="spellStart"/>
            <w:r w:rsidRPr="00345FE1">
              <w:t>Akadémia</w:t>
            </w:r>
            <w:proofErr w:type="spellEnd"/>
            <w:r w:rsidRPr="00345FE1">
              <w:t xml:space="preserve"> ozbrojených </w:t>
            </w:r>
            <w:proofErr w:type="spellStart"/>
            <w:r w:rsidRPr="00345FE1">
              <w:t>síl</w:t>
            </w:r>
            <w:proofErr w:type="spellEnd"/>
            <w:r w:rsidRPr="00345FE1">
              <w:t xml:space="preserve"> gen. M.R.Š. Liptovský Mikuláš, SR, (měsíčný studijní pobyt);</w:t>
            </w:r>
          </w:p>
        </w:tc>
      </w:tr>
      <w:tr w:rsidR="00870404" w:rsidRPr="00345FE1" w14:paraId="2AEFD02B" w14:textId="77777777" w:rsidTr="00087553">
        <w:trPr>
          <w:cantSplit/>
          <w:trHeight w:val="470"/>
        </w:trPr>
        <w:tc>
          <w:tcPr>
            <w:tcW w:w="2518" w:type="dxa"/>
            <w:shd w:val="clear" w:color="auto" w:fill="F7CAAC"/>
          </w:tcPr>
          <w:p w14:paraId="4B2095B7" w14:textId="77777777" w:rsidR="00870404" w:rsidRPr="00345FE1" w:rsidRDefault="00870404" w:rsidP="00087553">
            <w:pPr>
              <w:jc w:val="both"/>
              <w:rPr>
                <w:b/>
              </w:rPr>
            </w:pPr>
            <w:r w:rsidRPr="00345FE1">
              <w:rPr>
                <w:b/>
              </w:rPr>
              <w:t xml:space="preserve">Podpis </w:t>
            </w:r>
          </w:p>
        </w:tc>
        <w:tc>
          <w:tcPr>
            <w:tcW w:w="4536" w:type="dxa"/>
            <w:gridSpan w:val="8"/>
          </w:tcPr>
          <w:p w14:paraId="3C1C5B7B" w14:textId="77777777" w:rsidR="00870404" w:rsidRPr="00345FE1" w:rsidRDefault="00870404" w:rsidP="00087553">
            <w:pPr>
              <w:jc w:val="both"/>
            </w:pPr>
          </w:p>
        </w:tc>
        <w:tc>
          <w:tcPr>
            <w:tcW w:w="786" w:type="dxa"/>
            <w:gridSpan w:val="2"/>
            <w:shd w:val="clear" w:color="auto" w:fill="F7CAAC"/>
          </w:tcPr>
          <w:p w14:paraId="26EE5AE5" w14:textId="77777777" w:rsidR="00870404" w:rsidRPr="00345FE1" w:rsidRDefault="00870404" w:rsidP="00087553">
            <w:pPr>
              <w:jc w:val="both"/>
            </w:pPr>
            <w:r w:rsidRPr="00345FE1">
              <w:rPr>
                <w:b/>
              </w:rPr>
              <w:t>datum</w:t>
            </w:r>
          </w:p>
        </w:tc>
        <w:tc>
          <w:tcPr>
            <w:tcW w:w="2019" w:type="dxa"/>
            <w:gridSpan w:val="4"/>
          </w:tcPr>
          <w:p w14:paraId="2121DB89" w14:textId="77777777" w:rsidR="00870404" w:rsidRPr="00345FE1" w:rsidRDefault="00870404" w:rsidP="00087553">
            <w:pPr>
              <w:jc w:val="both"/>
            </w:pPr>
            <w:r>
              <w:t>27. 8. 2024</w:t>
            </w:r>
          </w:p>
        </w:tc>
      </w:tr>
    </w:tbl>
    <w:p w14:paraId="4D11BA57" w14:textId="77777777" w:rsidR="00870404" w:rsidRPr="00345FE1" w:rsidRDefault="00870404" w:rsidP="00870404">
      <w:pPr>
        <w:spacing w:after="160" w:line="259" w:lineRule="auto"/>
      </w:pPr>
    </w:p>
    <w:p w14:paraId="3C2688B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37A3B49" w14:textId="77777777" w:rsidTr="00087553">
        <w:tc>
          <w:tcPr>
            <w:tcW w:w="9859" w:type="dxa"/>
            <w:gridSpan w:val="15"/>
            <w:tcBorders>
              <w:bottom w:val="double" w:sz="4" w:space="0" w:color="auto"/>
            </w:tcBorders>
            <w:shd w:val="clear" w:color="auto" w:fill="BDD6EE"/>
          </w:tcPr>
          <w:p w14:paraId="2D5726DA" w14:textId="3D4A7F64" w:rsidR="00870404" w:rsidRPr="00345FE1" w:rsidRDefault="00870404" w:rsidP="00087553">
            <w:pPr>
              <w:tabs>
                <w:tab w:val="right" w:pos="9487"/>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3F5B9280" w14:textId="77777777" w:rsidTr="00087553">
        <w:tc>
          <w:tcPr>
            <w:tcW w:w="2518" w:type="dxa"/>
            <w:tcBorders>
              <w:top w:val="double" w:sz="4" w:space="0" w:color="auto"/>
            </w:tcBorders>
            <w:shd w:val="clear" w:color="auto" w:fill="F7CAAC"/>
          </w:tcPr>
          <w:p w14:paraId="03411AF1" w14:textId="77777777" w:rsidR="00870404" w:rsidRPr="00345FE1" w:rsidRDefault="00870404" w:rsidP="00087553">
            <w:pPr>
              <w:jc w:val="both"/>
              <w:rPr>
                <w:b/>
              </w:rPr>
            </w:pPr>
            <w:r w:rsidRPr="00345FE1">
              <w:rPr>
                <w:b/>
              </w:rPr>
              <w:t>Vysoká škola</w:t>
            </w:r>
          </w:p>
        </w:tc>
        <w:tc>
          <w:tcPr>
            <w:tcW w:w="7341" w:type="dxa"/>
            <w:gridSpan w:val="14"/>
          </w:tcPr>
          <w:p w14:paraId="73B34499" w14:textId="77777777" w:rsidR="00870404" w:rsidRPr="00345FE1" w:rsidRDefault="00870404" w:rsidP="00087553">
            <w:pPr>
              <w:jc w:val="both"/>
            </w:pPr>
            <w:r w:rsidRPr="00345FE1">
              <w:t>Univerzita Tomáše Bati ve Zlíně</w:t>
            </w:r>
          </w:p>
        </w:tc>
      </w:tr>
      <w:tr w:rsidR="00870404" w:rsidRPr="00345FE1" w14:paraId="0BA87F99" w14:textId="77777777" w:rsidTr="00087553">
        <w:tc>
          <w:tcPr>
            <w:tcW w:w="2518" w:type="dxa"/>
            <w:shd w:val="clear" w:color="auto" w:fill="F7CAAC"/>
          </w:tcPr>
          <w:p w14:paraId="37101F14" w14:textId="77777777" w:rsidR="00870404" w:rsidRPr="00345FE1" w:rsidRDefault="00870404" w:rsidP="00087553">
            <w:pPr>
              <w:jc w:val="both"/>
              <w:rPr>
                <w:b/>
              </w:rPr>
            </w:pPr>
            <w:r w:rsidRPr="00345FE1">
              <w:rPr>
                <w:b/>
              </w:rPr>
              <w:t>Součást vysoké školy</w:t>
            </w:r>
          </w:p>
        </w:tc>
        <w:tc>
          <w:tcPr>
            <w:tcW w:w="7341" w:type="dxa"/>
            <w:gridSpan w:val="14"/>
          </w:tcPr>
          <w:p w14:paraId="00850F4C" w14:textId="77777777" w:rsidR="00870404" w:rsidRPr="00345FE1" w:rsidRDefault="00870404" w:rsidP="00087553">
            <w:pPr>
              <w:jc w:val="both"/>
            </w:pPr>
            <w:r w:rsidRPr="00345FE1">
              <w:t>Fakulta aplikované informatiky</w:t>
            </w:r>
          </w:p>
        </w:tc>
      </w:tr>
      <w:tr w:rsidR="00870404" w:rsidRPr="00345FE1" w14:paraId="48787DD4" w14:textId="77777777" w:rsidTr="00087553">
        <w:tc>
          <w:tcPr>
            <w:tcW w:w="2518" w:type="dxa"/>
            <w:shd w:val="clear" w:color="auto" w:fill="F7CAAC"/>
          </w:tcPr>
          <w:p w14:paraId="5A33D1C5" w14:textId="77777777" w:rsidR="00870404" w:rsidRPr="00345FE1" w:rsidRDefault="00870404" w:rsidP="00087553">
            <w:pPr>
              <w:jc w:val="both"/>
              <w:rPr>
                <w:b/>
              </w:rPr>
            </w:pPr>
            <w:r w:rsidRPr="00345FE1">
              <w:rPr>
                <w:b/>
              </w:rPr>
              <w:t>Název studijního programu</w:t>
            </w:r>
          </w:p>
        </w:tc>
        <w:tc>
          <w:tcPr>
            <w:tcW w:w="7341" w:type="dxa"/>
            <w:gridSpan w:val="14"/>
          </w:tcPr>
          <w:p w14:paraId="110358F6" w14:textId="469D0978"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4188D9BA" w14:textId="77777777" w:rsidTr="00087553">
        <w:tc>
          <w:tcPr>
            <w:tcW w:w="2518" w:type="dxa"/>
            <w:shd w:val="clear" w:color="auto" w:fill="F7CAAC"/>
          </w:tcPr>
          <w:p w14:paraId="51800B27" w14:textId="77777777" w:rsidR="00870404" w:rsidRPr="00345FE1" w:rsidRDefault="00870404" w:rsidP="00087553">
            <w:pPr>
              <w:jc w:val="both"/>
              <w:rPr>
                <w:b/>
              </w:rPr>
            </w:pPr>
            <w:r w:rsidRPr="00345FE1">
              <w:rPr>
                <w:b/>
              </w:rPr>
              <w:t>Jméno a příjmení</w:t>
            </w:r>
          </w:p>
        </w:tc>
        <w:tc>
          <w:tcPr>
            <w:tcW w:w="4536" w:type="dxa"/>
            <w:gridSpan w:val="8"/>
          </w:tcPr>
          <w:p w14:paraId="3838A88A" w14:textId="77777777" w:rsidR="00870404" w:rsidRPr="00345FE1" w:rsidRDefault="00870404" w:rsidP="00087553">
            <w:pPr>
              <w:jc w:val="both"/>
            </w:pPr>
            <w:r w:rsidRPr="00345FE1">
              <w:t xml:space="preserve">Bronislav </w:t>
            </w:r>
            <w:bookmarkStart w:id="289" w:name="CI_Chramcov"/>
            <w:proofErr w:type="spellStart"/>
            <w:r w:rsidRPr="00345FE1">
              <w:t>Chramcov</w:t>
            </w:r>
            <w:bookmarkEnd w:id="289"/>
            <w:proofErr w:type="spellEnd"/>
          </w:p>
        </w:tc>
        <w:tc>
          <w:tcPr>
            <w:tcW w:w="709" w:type="dxa"/>
            <w:shd w:val="clear" w:color="auto" w:fill="F7CAAC"/>
          </w:tcPr>
          <w:p w14:paraId="70A69A02" w14:textId="77777777" w:rsidR="00870404" w:rsidRPr="00345FE1" w:rsidRDefault="00870404" w:rsidP="00087553">
            <w:pPr>
              <w:jc w:val="both"/>
              <w:rPr>
                <w:b/>
              </w:rPr>
            </w:pPr>
            <w:r w:rsidRPr="00345FE1">
              <w:rPr>
                <w:b/>
              </w:rPr>
              <w:t>Tituly</w:t>
            </w:r>
          </w:p>
        </w:tc>
        <w:tc>
          <w:tcPr>
            <w:tcW w:w="2096" w:type="dxa"/>
            <w:gridSpan w:val="5"/>
          </w:tcPr>
          <w:p w14:paraId="426F43CD" w14:textId="77777777" w:rsidR="00870404" w:rsidRPr="00345FE1" w:rsidRDefault="00870404" w:rsidP="00087553">
            <w:pPr>
              <w:jc w:val="both"/>
            </w:pPr>
            <w:r w:rsidRPr="00345FE1">
              <w:t>doc. Ing., Bc., Ph.D.</w:t>
            </w:r>
          </w:p>
        </w:tc>
      </w:tr>
      <w:tr w:rsidR="00870404" w:rsidRPr="00345FE1" w14:paraId="2EFA7539" w14:textId="77777777" w:rsidTr="00087553">
        <w:tc>
          <w:tcPr>
            <w:tcW w:w="2518" w:type="dxa"/>
            <w:shd w:val="clear" w:color="auto" w:fill="F7CAAC"/>
          </w:tcPr>
          <w:p w14:paraId="3A158EA3" w14:textId="77777777" w:rsidR="00870404" w:rsidRPr="00345FE1" w:rsidRDefault="00870404" w:rsidP="00087553">
            <w:pPr>
              <w:jc w:val="both"/>
              <w:rPr>
                <w:b/>
              </w:rPr>
            </w:pPr>
            <w:r w:rsidRPr="00345FE1">
              <w:rPr>
                <w:b/>
              </w:rPr>
              <w:t>Rok narození</w:t>
            </w:r>
          </w:p>
        </w:tc>
        <w:tc>
          <w:tcPr>
            <w:tcW w:w="829" w:type="dxa"/>
            <w:gridSpan w:val="2"/>
          </w:tcPr>
          <w:p w14:paraId="680DC36D" w14:textId="77777777" w:rsidR="00870404" w:rsidRPr="00345FE1" w:rsidRDefault="00870404" w:rsidP="00087553">
            <w:pPr>
              <w:jc w:val="both"/>
            </w:pPr>
            <w:r w:rsidRPr="00345FE1">
              <w:t>1975</w:t>
            </w:r>
          </w:p>
        </w:tc>
        <w:tc>
          <w:tcPr>
            <w:tcW w:w="1721" w:type="dxa"/>
            <w:shd w:val="clear" w:color="auto" w:fill="F7CAAC"/>
          </w:tcPr>
          <w:p w14:paraId="730F1FFC" w14:textId="77777777" w:rsidR="00870404" w:rsidRPr="00345FE1" w:rsidRDefault="00870404" w:rsidP="00087553">
            <w:pPr>
              <w:jc w:val="both"/>
              <w:rPr>
                <w:b/>
              </w:rPr>
            </w:pPr>
            <w:r w:rsidRPr="00345FE1">
              <w:rPr>
                <w:b/>
              </w:rPr>
              <w:t>typ vztahu k VŠ</w:t>
            </w:r>
          </w:p>
        </w:tc>
        <w:tc>
          <w:tcPr>
            <w:tcW w:w="992" w:type="dxa"/>
            <w:gridSpan w:val="4"/>
          </w:tcPr>
          <w:p w14:paraId="264AFC43" w14:textId="77777777" w:rsidR="00870404" w:rsidRPr="00345FE1" w:rsidRDefault="00870404" w:rsidP="00087553">
            <w:pPr>
              <w:jc w:val="both"/>
            </w:pPr>
            <w:r w:rsidRPr="00345FE1">
              <w:t>pp.</w:t>
            </w:r>
          </w:p>
        </w:tc>
        <w:tc>
          <w:tcPr>
            <w:tcW w:w="994" w:type="dxa"/>
            <w:shd w:val="clear" w:color="auto" w:fill="F7CAAC"/>
          </w:tcPr>
          <w:p w14:paraId="25BC579B" w14:textId="77777777" w:rsidR="00870404" w:rsidRPr="00345FE1" w:rsidRDefault="00870404" w:rsidP="00087553">
            <w:pPr>
              <w:jc w:val="both"/>
              <w:rPr>
                <w:b/>
              </w:rPr>
            </w:pPr>
            <w:r w:rsidRPr="00345FE1">
              <w:rPr>
                <w:b/>
              </w:rPr>
              <w:t>rozsah</w:t>
            </w:r>
          </w:p>
        </w:tc>
        <w:tc>
          <w:tcPr>
            <w:tcW w:w="709" w:type="dxa"/>
          </w:tcPr>
          <w:p w14:paraId="457990CD" w14:textId="77777777" w:rsidR="00870404" w:rsidRPr="00345FE1" w:rsidRDefault="00870404" w:rsidP="00087553">
            <w:pPr>
              <w:jc w:val="both"/>
            </w:pPr>
            <w:r w:rsidRPr="00345FE1">
              <w:t>40</w:t>
            </w:r>
          </w:p>
        </w:tc>
        <w:tc>
          <w:tcPr>
            <w:tcW w:w="709" w:type="dxa"/>
            <w:gridSpan w:val="3"/>
            <w:shd w:val="clear" w:color="auto" w:fill="F7CAAC"/>
          </w:tcPr>
          <w:p w14:paraId="63B4EADA" w14:textId="77777777" w:rsidR="00870404" w:rsidRPr="00345FE1" w:rsidRDefault="00870404" w:rsidP="00087553">
            <w:pPr>
              <w:jc w:val="both"/>
              <w:rPr>
                <w:b/>
              </w:rPr>
            </w:pPr>
            <w:r w:rsidRPr="00345FE1">
              <w:rPr>
                <w:b/>
              </w:rPr>
              <w:t>do kdy</w:t>
            </w:r>
          </w:p>
        </w:tc>
        <w:tc>
          <w:tcPr>
            <w:tcW w:w="1387" w:type="dxa"/>
            <w:gridSpan w:val="2"/>
          </w:tcPr>
          <w:p w14:paraId="2EA299FE" w14:textId="77777777" w:rsidR="00870404" w:rsidRPr="00345FE1" w:rsidRDefault="00870404" w:rsidP="00087553">
            <w:pPr>
              <w:jc w:val="both"/>
            </w:pPr>
            <w:r w:rsidRPr="00345FE1">
              <w:t>N</w:t>
            </w:r>
          </w:p>
        </w:tc>
      </w:tr>
      <w:tr w:rsidR="00870404" w:rsidRPr="00345FE1" w14:paraId="01217AF1" w14:textId="77777777" w:rsidTr="00087553">
        <w:tc>
          <w:tcPr>
            <w:tcW w:w="5068" w:type="dxa"/>
            <w:gridSpan w:val="4"/>
            <w:shd w:val="clear" w:color="auto" w:fill="F7CAAC"/>
          </w:tcPr>
          <w:p w14:paraId="596FDE4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3AF2A14" w14:textId="77777777" w:rsidR="00870404" w:rsidRPr="00345FE1" w:rsidRDefault="00870404" w:rsidP="00087553">
            <w:pPr>
              <w:jc w:val="both"/>
            </w:pPr>
            <w:r w:rsidRPr="00345FE1">
              <w:t>pp.</w:t>
            </w:r>
          </w:p>
        </w:tc>
        <w:tc>
          <w:tcPr>
            <w:tcW w:w="994" w:type="dxa"/>
            <w:shd w:val="clear" w:color="auto" w:fill="F7CAAC"/>
          </w:tcPr>
          <w:p w14:paraId="61EE0466" w14:textId="77777777" w:rsidR="00870404" w:rsidRPr="00345FE1" w:rsidRDefault="00870404" w:rsidP="00087553">
            <w:pPr>
              <w:jc w:val="both"/>
              <w:rPr>
                <w:b/>
              </w:rPr>
            </w:pPr>
            <w:r w:rsidRPr="00345FE1">
              <w:rPr>
                <w:b/>
              </w:rPr>
              <w:t>rozsah</w:t>
            </w:r>
          </w:p>
        </w:tc>
        <w:tc>
          <w:tcPr>
            <w:tcW w:w="709" w:type="dxa"/>
          </w:tcPr>
          <w:p w14:paraId="032BB3AC" w14:textId="77777777" w:rsidR="00870404" w:rsidRPr="00345FE1" w:rsidRDefault="00870404" w:rsidP="00087553">
            <w:pPr>
              <w:jc w:val="both"/>
            </w:pPr>
            <w:r w:rsidRPr="00345FE1">
              <w:t>40</w:t>
            </w:r>
          </w:p>
        </w:tc>
        <w:tc>
          <w:tcPr>
            <w:tcW w:w="709" w:type="dxa"/>
            <w:gridSpan w:val="3"/>
            <w:shd w:val="clear" w:color="auto" w:fill="F7CAAC"/>
          </w:tcPr>
          <w:p w14:paraId="3E986F34" w14:textId="77777777" w:rsidR="00870404" w:rsidRPr="00345FE1" w:rsidRDefault="00870404" w:rsidP="00087553">
            <w:pPr>
              <w:jc w:val="both"/>
              <w:rPr>
                <w:b/>
              </w:rPr>
            </w:pPr>
            <w:r w:rsidRPr="00345FE1">
              <w:rPr>
                <w:b/>
              </w:rPr>
              <w:t>do kdy</w:t>
            </w:r>
          </w:p>
        </w:tc>
        <w:tc>
          <w:tcPr>
            <w:tcW w:w="1387" w:type="dxa"/>
            <w:gridSpan w:val="2"/>
          </w:tcPr>
          <w:p w14:paraId="78EEEDB0" w14:textId="77777777" w:rsidR="00870404" w:rsidRPr="00345FE1" w:rsidRDefault="00870404" w:rsidP="00087553">
            <w:pPr>
              <w:jc w:val="both"/>
            </w:pPr>
            <w:r w:rsidRPr="00345FE1">
              <w:t>N</w:t>
            </w:r>
          </w:p>
        </w:tc>
      </w:tr>
      <w:tr w:rsidR="00870404" w:rsidRPr="00345FE1" w14:paraId="3F00DE3B" w14:textId="77777777" w:rsidTr="00087553">
        <w:tc>
          <w:tcPr>
            <w:tcW w:w="6060" w:type="dxa"/>
            <w:gridSpan w:val="8"/>
            <w:shd w:val="clear" w:color="auto" w:fill="F7CAAC"/>
          </w:tcPr>
          <w:p w14:paraId="7C7628B8"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C050B63"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892B399" w14:textId="77777777" w:rsidR="00870404" w:rsidRPr="00345FE1" w:rsidRDefault="00870404" w:rsidP="00087553">
            <w:pPr>
              <w:jc w:val="both"/>
              <w:rPr>
                <w:b/>
              </w:rPr>
            </w:pPr>
            <w:r w:rsidRPr="00345FE1">
              <w:rPr>
                <w:b/>
              </w:rPr>
              <w:t>rozsah</w:t>
            </w:r>
          </w:p>
        </w:tc>
      </w:tr>
      <w:tr w:rsidR="00870404" w:rsidRPr="00345FE1" w14:paraId="7D1BCBB9" w14:textId="77777777" w:rsidTr="00087553">
        <w:tc>
          <w:tcPr>
            <w:tcW w:w="6060" w:type="dxa"/>
            <w:gridSpan w:val="8"/>
          </w:tcPr>
          <w:p w14:paraId="1F5A5B9F" w14:textId="77777777" w:rsidR="00870404" w:rsidRPr="00345FE1" w:rsidRDefault="00870404" w:rsidP="00087553">
            <w:pPr>
              <w:jc w:val="both"/>
            </w:pPr>
          </w:p>
        </w:tc>
        <w:tc>
          <w:tcPr>
            <w:tcW w:w="1703" w:type="dxa"/>
            <w:gridSpan w:val="2"/>
          </w:tcPr>
          <w:p w14:paraId="6879A299" w14:textId="77777777" w:rsidR="00870404" w:rsidRPr="00345FE1" w:rsidRDefault="00870404" w:rsidP="00087553">
            <w:pPr>
              <w:jc w:val="both"/>
            </w:pPr>
          </w:p>
        </w:tc>
        <w:tc>
          <w:tcPr>
            <w:tcW w:w="2096" w:type="dxa"/>
            <w:gridSpan w:val="5"/>
          </w:tcPr>
          <w:p w14:paraId="1D5FBE7F" w14:textId="77777777" w:rsidR="00870404" w:rsidRPr="00345FE1" w:rsidRDefault="00870404" w:rsidP="00087553">
            <w:pPr>
              <w:jc w:val="both"/>
            </w:pPr>
          </w:p>
        </w:tc>
      </w:tr>
      <w:tr w:rsidR="00870404" w:rsidRPr="00345FE1" w14:paraId="3AD55175" w14:textId="77777777" w:rsidTr="00087553">
        <w:tc>
          <w:tcPr>
            <w:tcW w:w="9859" w:type="dxa"/>
            <w:gridSpan w:val="15"/>
            <w:shd w:val="clear" w:color="auto" w:fill="F7CAAC"/>
          </w:tcPr>
          <w:p w14:paraId="2E638440"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E82EF06" w14:textId="77777777" w:rsidTr="00087553">
        <w:trPr>
          <w:trHeight w:val="835"/>
        </w:trPr>
        <w:tc>
          <w:tcPr>
            <w:tcW w:w="9859" w:type="dxa"/>
            <w:gridSpan w:val="15"/>
            <w:tcBorders>
              <w:top w:val="nil"/>
            </w:tcBorders>
          </w:tcPr>
          <w:p w14:paraId="24A2D6EA" w14:textId="77777777" w:rsidR="00870404" w:rsidRPr="00345FE1" w:rsidRDefault="00870404" w:rsidP="00087553">
            <w:pPr>
              <w:rPr>
                <w:b/>
              </w:rPr>
            </w:pPr>
            <w:r w:rsidRPr="00345FE1">
              <w:rPr>
                <w:b/>
              </w:rPr>
              <w:t>Zapojení do uskutečňování studijního programu:</w:t>
            </w:r>
          </w:p>
          <w:p w14:paraId="161B8795"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392D17ED" w14:textId="77777777" w:rsidR="00870404" w:rsidRPr="00345FE1" w:rsidRDefault="00870404" w:rsidP="00087553">
            <w:pPr>
              <w:rPr>
                <w:b/>
              </w:rPr>
            </w:pPr>
            <w:r w:rsidRPr="00345FE1">
              <w:rPr>
                <w:b/>
              </w:rPr>
              <w:t>Předměty studijního programu:</w:t>
            </w:r>
          </w:p>
          <w:p w14:paraId="11FBACCD" w14:textId="2E8D9C37" w:rsidR="00870404" w:rsidRDefault="001439AC" w:rsidP="00C31356">
            <w:pPr>
              <w:pStyle w:val="Odstavecseseznamem"/>
              <w:numPr>
                <w:ilvl w:val="0"/>
                <w:numId w:val="4"/>
              </w:numPr>
              <w:suppressAutoHyphens w:val="0"/>
              <w:ind w:left="714" w:hanging="357"/>
              <w:jc w:val="both"/>
            </w:pPr>
            <w:proofErr w:type="spellStart"/>
            <w:r>
              <w:t>Research</w:t>
            </w:r>
            <w:proofErr w:type="spellEnd"/>
            <w:r>
              <w:t xml:space="preserve"> </w:t>
            </w:r>
            <w:proofErr w:type="spellStart"/>
            <w:r>
              <w:t>Methodology</w:t>
            </w:r>
            <w:proofErr w:type="spellEnd"/>
            <w:r w:rsidR="00870404" w:rsidRPr="00345FE1">
              <w:t xml:space="preserve"> (garant předmětu, vyučující (70 %), konzultant, zkoušející)</w:t>
            </w:r>
          </w:p>
          <w:p w14:paraId="7F20F5CE" w14:textId="2578BDE2" w:rsidR="00870404" w:rsidRPr="00345FE1" w:rsidRDefault="001439AC" w:rsidP="00087553">
            <w:pPr>
              <w:pStyle w:val="Odstavecseseznamem"/>
              <w:numPr>
                <w:ilvl w:val="0"/>
                <w:numId w:val="4"/>
              </w:numPr>
              <w:suppressAutoHyphens w:val="0"/>
              <w:ind w:left="714" w:hanging="357"/>
              <w:jc w:val="both"/>
            </w:pPr>
            <w:proofErr w:type="spellStart"/>
            <w:r>
              <w:t>System</w:t>
            </w:r>
            <w:proofErr w:type="spellEnd"/>
            <w:r>
              <w:t xml:space="preserve"> </w:t>
            </w:r>
            <w:proofErr w:type="spellStart"/>
            <w:r>
              <w:t>Engineering</w:t>
            </w:r>
            <w:proofErr w:type="spellEnd"/>
            <w:r w:rsidR="00F0093F">
              <w:t xml:space="preserve"> (náhradní vyučující, </w:t>
            </w:r>
            <w:r w:rsidR="00F0093F" w:rsidRPr="00345FE1">
              <w:t>konzultant, zkoušející</w:t>
            </w:r>
            <w:r w:rsidR="00F0093F">
              <w:t>)</w:t>
            </w:r>
          </w:p>
        </w:tc>
      </w:tr>
      <w:tr w:rsidR="00870404" w:rsidRPr="00345FE1" w14:paraId="7A7970BA" w14:textId="77777777" w:rsidTr="00087553">
        <w:trPr>
          <w:trHeight w:val="340"/>
        </w:trPr>
        <w:tc>
          <w:tcPr>
            <w:tcW w:w="9859" w:type="dxa"/>
            <w:gridSpan w:val="15"/>
            <w:tcBorders>
              <w:top w:val="nil"/>
            </w:tcBorders>
            <w:shd w:val="clear" w:color="auto" w:fill="FBD4B4"/>
          </w:tcPr>
          <w:p w14:paraId="70189783"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FECAC63" w14:textId="77777777" w:rsidTr="00087553">
        <w:trPr>
          <w:trHeight w:val="340"/>
        </w:trPr>
        <w:tc>
          <w:tcPr>
            <w:tcW w:w="2802" w:type="dxa"/>
            <w:gridSpan w:val="2"/>
            <w:tcBorders>
              <w:top w:val="nil"/>
            </w:tcBorders>
          </w:tcPr>
          <w:p w14:paraId="1FE67E6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88B8EAE"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4CED8692" w14:textId="77777777" w:rsidR="00870404" w:rsidRPr="00345FE1" w:rsidRDefault="00870404" w:rsidP="00087553">
            <w:pPr>
              <w:jc w:val="both"/>
              <w:rPr>
                <w:b/>
              </w:rPr>
            </w:pPr>
            <w:r w:rsidRPr="00345FE1">
              <w:rPr>
                <w:b/>
              </w:rPr>
              <w:t>Sem.</w:t>
            </w:r>
          </w:p>
        </w:tc>
        <w:tc>
          <w:tcPr>
            <w:tcW w:w="2109" w:type="dxa"/>
            <w:gridSpan w:val="5"/>
            <w:tcBorders>
              <w:top w:val="nil"/>
            </w:tcBorders>
          </w:tcPr>
          <w:p w14:paraId="4F507551"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CB17BF1"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990945F" w14:textId="77777777" w:rsidTr="00087553">
        <w:trPr>
          <w:trHeight w:val="285"/>
        </w:trPr>
        <w:tc>
          <w:tcPr>
            <w:tcW w:w="2802" w:type="dxa"/>
            <w:gridSpan w:val="2"/>
            <w:tcBorders>
              <w:top w:val="nil"/>
            </w:tcBorders>
          </w:tcPr>
          <w:p w14:paraId="559E11A7" w14:textId="77777777" w:rsidR="00870404" w:rsidRPr="00345FE1" w:rsidRDefault="00870404" w:rsidP="00087553">
            <w:pPr>
              <w:rPr>
                <w:color w:val="FF0000"/>
              </w:rPr>
            </w:pPr>
            <w:r w:rsidRPr="00345FE1">
              <w:t>Plánování a simulace výrobních postupů</w:t>
            </w:r>
          </w:p>
        </w:tc>
        <w:tc>
          <w:tcPr>
            <w:tcW w:w="2409" w:type="dxa"/>
            <w:gridSpan w:val="3"/>
            <w:tcBorders>
              <w:top w:val="nil"/>
            </w:tcBorders>
          </w:tcPr>
          <w:p w14:paraId="2C181CA5" w14:textId="77777777" w:rsidR="00870404" w:rsidRPr="00345FE1" w:rsidRDefault="00870404" w:rsidP="00087553">
            <w:pPr>
              <w:rPr>
                <w:color w:val="FF0000"/>
              </w:rPr>
            </w:pPr>
            <w:r w:rsidRPr="00345FE1">
              <w:t xml:space="preserve">Mgr. stud. program </w:t>
            </w:r>
            <w:r>
              <w:t>–</w:t>
            </w:r>
            <w:r w:rsidRPr="00345FE1">
              <w:t xml:space="preserve"> Automatické</w:t>
            </w:r>
            <w:r>
              <w:t xml:space="preserve"> </w:t>
            </w:r>
            <w:r w:rsidRPr="00345FE1">
              <w:t>řízení a informatika v Průmyslu 4.0</w:t>
            </w:r>
          </w:p>
        </w:tc>
        <w:tc>
          <w:tcPr>
            <w:tcW w:w="567" w:type="dxa"/>
            <w:gridSpan w:val="2"/>
            <w:tcBorders>
              <w:top w:val="nil"/>
            </w:tcBorders>
          </w:tcPr>
          <w:p w14:paraId="340FABC7" w14:textId="77777777" w:rsidR="00870404" w:rsidRPr="00345FE1" w:rsidRDefault="00870404" w:rsidP="00087553">
            <w:pPr>
              <w:jc w:val="both"/>
              <w:rPr>
                <w:color w:val="FF0000"/>
              </w:rPr>
            </w:pPr>
            <w:r w:rsidRPr="00345FE1">
              <w:t>1.</w:t>
            </w:r>
          </w:p>
        </w:tc>
        <w:tc>
          <w:tcPr>
            <w:tcW w:w="2109" w:type="dxa"/>
            <w:gridSpan w:val="5"/>
            <w:tcBorders>
              <w:top w:val="nil"/>
            </w:tcBorders>
          </w:tcPr>
          <w:p w14:paraId="583DAFDB" w14:textId="77777777" w:rsidR="00870404" w:rsidRPr="00345FE1" w:rsidRDefault="00870404" w:rsidP="00087553">
            <w:pPr>
              <w:jc w:val="both"/>
              <w:rPr>
                <w:color w:val="FF0000"/>
              </w:rPr>
            </w:pPr>
            <w:r w:rsidRPr="00345FE1">
              <w:t>Garant, cvičící (100 %)</w:t>
            </w:r>
          </w:p>
        </w:tc>
        <w:tc>
          <w:tcPr>
            <w:tcW w:w="1972" w:type="dxa"/>
            <w:gridSpan w:val="3"/>
            <w:tcBorders>
              <w:top w:val="nil"/>
            </w:tcBorders>
          </w:tcPr>
          <w:p w14:paraId="51905819" w14:textId="77777777" w:rsidR="00870404" w:rsidRPr="00345FE1" w:rsidRDefault="00870404" w:rsidP="00087553">
            <w:pPr>
              <w:jc w:val="both"/>
              <w:rPr>
                <w:color w:val="FF0000"/>
              </w:rPr>
            </w:pPr>
            <w:r w:rsidRPr="00345FE1">
              <w:t>32 hod./sem.</w:t>
            </w:r>
          </w:p>
        </w:tc>
      </w:tr>
      <w:tr w:rsidR="00870404" w:rsidRPr="00345FE1" w14:paraId="29077666" w14:textId="77777777" w:rsidTr="00087553">
        <w:trPr>
          <w:trHeight w:val="284"/>
        </w:trPr>
        <w:tc>
          <w:tcPr>
            <w:tcW w:w="2802" w:type="dxa"/>
            <w:gridSpan w:val="2"/>
            <w:tcBorders>
              <w:top w:val="nil"/>
            </w:tcBorders>
          </w:tcPr>
          <w:p w14:paraId="2A98B975" w14:textId="77777777" w:rsidR="00870404" w:rsidRPr="00345FE1" w:rsidRDefault="00870404" w:rsidP="00087553">
            <w:pPr>
              <w:rPr>
                <w:color w:val="FF0000"/>
              </w:rPr>
            </w:pPr>
            <w:r w:rsidRPr="00345FE1">
              <w:t>Simulace systémů</w:t>
            </w:r>
          </w:p>
        </w:tc>
        <w:tc>
          <w:tcPr>
            <w:tcW w:w="2409" w:type="dxa"/>
            <w:gridSpan w:val="3"/>
            <w:tcBorders>
              <w:top w:val="nil"/>
            </w:tcBorders>
          </w:tcPr>
          <w:p w14:paraId="400F9924" w14:textId="77777777" w:rsidR="00870404" w:rsidRPr="00345FE1" w:rsidRDefault="00870404" w:rsidP="00087553">
            <w:pPr>
              <w:rPr>
                <w:color w:val="FF0000"/>
              </w:rPr>
            </w:pPr>
            <w:r w:rsidRPr="00345FE1">
              <w:t xml:space="preserve">Mgr. stud. program </w:t>
            </w:r>
            <w:r>
              <w:t>–</w:t>
            </w:r>
            <w:r w:rsidRPr="00345FE1">
              <w:t xml:space="preserve"> Informační</w:t>
            </w:r>
            <w:r>
              <w:t xml:space="preserve"> </w:t>
            </w:r>
            <w:r w:rsidRPr="00345FE1">
              <w:t>technologie</w:t>
            </w:r>
          </w:p>
        </w:tc>
        <w:tc>
          <w:tcPr>
            <w:tcW w:w="567" w:type="dxa"/>
            <w:gridSpan w:val="2"/>
            <w:tcBorders>
              <w:top w:val="nil"/>
            </w:tcBorders>
          </w:tcPr>
          <w:p w14:paraId="3172D98A" w14:textId="77777777" w:rsidR="00870404" w:rsidRPr="00345FE1" w:rsidRDefault="00870404" w:rsidP="00087553">
            <w:pPr>
              <w:jc w:val="both"/>
              <w:rPr>
                <w:color w:val="FF0000"/>
              </w:rPr>
            </w:pPr>
            <w:r w:rsidRPr="00345FE1">
              <w:t>1.</w:t>
            </w:r>
          </w:p>
        </w:tc>
        <w:tc>
          <w:tcPr>
            <w:tcW w:w="2109" w:type="dxa"/>
            <w:gridSpan w:val="5"/>
            <w:tcBorders>
              <w:top w:val="nil"/>
            </w:tcBorders>
          </w:tcPr>
          <w:p w14:paraId="1E104659" w14:textId="77777777" w:rsidR="00870404" w:rsidRPr="00345FE1" w:rsidRDefault="00870404" w:rsidP="00087553">
            <w:pPr>
              <w:jc w:val="both"/>
              <w:rPr>
                <w:color w:val="FF0000"/>
              </w:rPr>
            </w:pPr>
            <w:r w:rsidRPr="00345FE1">
              <w:t>Garant, cvičící (100 %)</w:t>
            </w:r>
          </w:p>
        </w:tc>
        <w:tc>
          <w:tcPr>
            <w:tcW w:w="1972" w:type="dxa"/>
            <w:gridSpan w:val="3"/>
            <w:tcBorders>
              <w:top w:val="nil"/>
            </w:tcBorders>
          </w:tcPr>
          <w:p w14:paraId="7167752F" w14:textId="77777777" w:rsidR="00870404" w:rsidRPr="00345FE1" w:rsidRDefault="00870404" w:rsidP="00087553">
            <w:pPr>
              <w:jc w:val="both"/>
              <w:rPr>
                <w:color w:val="FF0000"/>
              </w:rPr>
            </w:pPr>
            <w:r w:rsidRPr="00345FE1">
              <w:t>36 hod./sem.</w:t>
            </w:r>
          </w:p>
        </w:tc>
      </w:tr>
      <w:tr w:rsidR="00870404" w:rsidRPr="00345FE1" w14:paraId="29278110" w14:textId="77777777" w:rsidTr="00087553">
        <w:trPr>
          <w:trHeight w:val="284"/>
        </w:trPr>
        <w:tc>
          <w:tcPr>
            <w:tcW w:w="2802" w:type="dxa"/>
            <w:gridSpan w:val="2"/>
            <w:tcBorders>
              <w:top w:val="nil"/>
            </w:tcBorders>
          </w:tcPr>
          <w:p w14:paraId="1E55F74E" w14:textId="77777777" w:rsidR="00870404" w:rsidRPr="00345FE1" w:rsidRDefault="00870404" w:rsidP="00087553">
            <w:pPr>
              <w:rPr>
                <w:color w:val="FF0000"/>
              </w:rPr>
            </w:pPr>
            <w:r w:rsidRPr="00345FE1">
              <w:t>Řízení a logistika výroby</w:t>
            </w:r>
          </w:p>
        </w:tc>
        <w:tc>
          <w:tcPr>
            <w:tcW w:w="2409" w:type="dxa"/>
            <w:gridSpan w:val="3"/>
            <w:tcBorders>
              <w:top w:val="nil"/>
            </w:tcBorders>
          </w:tcPr>
          <w:p w14:paraId="62FD336A" w14:textId="77777777" w:rsidR="00870404" w:rsidRPr="00345FE1" w:rsidRDefault="00870404" w:rsidP="00087553">
            <w:pPr>
              <w:rPr>
                <w:color w:val="FF0000"/>
              </w:rPr>
            </w:pPr>
            <w:r w:rsidRPr="00345FE1">
              <w:t>Aplikovaná informatika v průmyslové automatizaci</w:t>
            </w:r>
          </w:p>
        </w:tc>
        <w:tc>
          <w:tcPr>
            <w:tcW w:w="567" w:type="dxa"/>
            <w:gridSpan w:val="2"/>
            <w:tcBorders>
              <w:top w:val="nil"/>
            </w:tcBorders>
          </w:tcPr>
          <w:p w14:paraId="26AA5FAC" w14:textId="77777777" w:rsidR="00870404" w:rsidRPr="00345FE1" w:rsidRDefault="00870404" w:rsidP="00087553">
            <w:pPr>
              <w:jc w:val="both"/>
              <w:rPr>
                <w:color w:val="FF0000"/>
              </w:rPr>
            </w:pPr>
            <w:r w:rsidRPr="00345FE1">
              <w:t>2.</w:t>
            </w:r>
          </w:p>
        </w:tc>
        <w:tc>
          <w:tcPr>
            <w:tcW w:w="2109" w:type="dxa"/>
            <w:gridSpan w:val="5"/>
            <w:tcBorders>
              <w:top w:val="nil"/>
            </w:tcBorders>
          </w:tcPr>
          <w:p w14:paraId="71250E1E" w14:textId="77777777" w:rsidR="00870404" w:rsidRPr="00345FE1" w:rsidRDefault="00870404" w:rsidP="00087553">
            <w:pPr>
              <w:jc w:val="both"/>
              <w:rPr>
                <w:color w:val="FF0000"/>
              </w:rPr>
            </w:pPr>
            <w:r w:rsidRPr="00345FE1">
              <w:t>Garant, přednášející (100 %), cvičící (100 %)</w:t>
            </w:r>
          </w:p>
        </w:tc>
        <w:tc>
          <w:tcPr>
            <w:tcW w:w="1972" w:type="dxa"/>
            <w:gridSpan w:val="3"/>
            <w:tcBorders>
              <w:top w:val="nil"/>
            </w:tcBorders>
          </w:tcPr>
          <w:p w14:paraId="359B7D6D" w14:textId="77777777" w:rsidR="00870404" w:rsidRPr="00345FE1" w:rsidRDefault="00870404" w:rsidP="00087553">
            <w:pPr>
              <w:jc w:val="both"/>
              <w:rPr>
                <w:color w:val="FF0000"/>
              </w:rPr>
            </w:pPr>
            <w:r w:rsidRPr="00345FE1">
              <w:t>72 hod./sem.</w:t>
            </w:r>
          </w:p>
        </w:tc>
      </w:tr>
      <w:tr w:rsidR="00870404" w:rsidRPr="00345FE1" w14:paraId="5EAE54D8" w14:textId="77777777" w:rsidTr="00087553">
        <w:trPr>
          <w:trHeight w:val="284"/>
        </w:trPr>
        <w:tc>
          <w:tcPr>
            <w:tcW w:w="2802" w:type="dxa"/>
            <w:gridSpan w:val="2"/>
            <w:tcBorders>
              <w:top w:val="nil"/>
            </w:tcBorders>
          </w:tcPr>
          <w:p w14:paraId="6B8EFAB5" w14:textId="77777777" w:rsidR="00870404" w:rsidRPr="00345FE1" w:rsidRDefault="00870404" w:rsidP="00087553">
            <w:pPr>
              <w:rPr>
                <w:color w:val="FF0000"/>
              </w:rPr>
            </w:pPr>
            <w:r w:rsidRPr="00345FE1">
              <w:t>Teorie přenosu informace</w:t>
            </w:r>
          </w:p>
        </w:tc>
        <w:tc>
          <w:tcPr>
            <w:tcW w:w="2409" w:type="dxa"/>
            <w:gridSpan w:val="3"/>
            <w:tcBorders>
              <w:top w:val="nil"/>
            </w:tcBorders>
          </w:tcPr>
          <w:p w14:paraId="6734DEEC" w14:textId="77777777" w:rsidR="00870404" w:rsidRPr="00345FE1" w:rsidRDefault="00870404" w:rsidP="00087553">
            <w:r w:rsidRPr="00345FE1">
              <w:t xml:space="preserve">Bc. stud. program </w:t>
            </w:r>
            <w:r>
              <w:t>–</w:t>
            </w:r>
            <w:r w:rsidRPr="00345FE1">
              <w:t xml:space="preserve"> Softwarové</w:t>
            </w:r>
            <w:r>
              <w:t xml:space="preserve"> </w:t>
            </w:r>
            <w:r w:rsidRPr="00345FE1">
              <w:t>inženýrství</w:t>
            </w:r>
          </w:p>
          <w:p w14:paraId="7258F699" w14:textId="77777777" w:rsidR="00870404" w:rsidRPr="00345FE1" w:rsidRDefault="00870404" w:rsidP="00087553">
            <w:r w:rsidRPr="00345FE1">
              <w:t>Bc. stud. program – Bezpečnostní technologie, systémy a management</w:t>
            </w:r>
          </w:p>
          <w:p w14:paraId="59F936E1" w14:textId="77777777" w:rsidR="00870404" w:rsidRPr="00345FE1" w:rsidRDefault="00870404" w:rsidP="00087553">
            <w:pPr>
              <w:rPr>
                <w:color w:val="FF0000"/>
              </w:rPr>
            </w:pPr>
            <w:r w:rsidRPr="00345FE1">
              <w:t xml:space="preserve">Bc. stud. program – Informační technologie v </w:t>
            </w:r>
            <w:proofErr w:type="spellStart"/>
            <w:r w:rsidRPr="00345FE1">
              <w:t>administrativěí</w:t>
            </w:r>
            <w:proofErr w:type="spellEnd"/>
          </w:p>
        </w:tc>
        <w:tc>
          <w:tcPr>
            <w:tcW w:w="567" w:type="dxa"/>
            <w:gridSpan w:val="2"/>
            <w:tcBorders>
              <w:top w:val="nil"/>
            </w:tcBorders>
          </w:tcPr>
          <w:p w14:paraId="48BB33C6" w14:textId="77777777" w:rsidR="00870404" w:rsidRPr="00345FE1" w:rsidRDefault="00870404" w:rsidP="00087553">
            <w:pPr>
              <w:jc w:val="both"/>
              <w:rPr>
                <w:color w:val="FF0000"/>
              </w:rPr>
            </w:pPr>
            <w:r w:rsidRPr="00345FE1">
              <w:t>2.</w:t>
            </w:r>
          </w:p>
        </w:tc>
        <w:tc>
          <w:tcPr>
            <w:tcW w:w="2109" w:type="dxa"/>
            <w:gridSpan w:val="5"/>
            <w:tcBorders>
              <w:top w:val="nil"/>
            </w:tcBorders>
          </w:tcPr>
          <w:p w14:paraId="50BE0B32" w14:textId="77777777" w:rsidR="00870404" w:rsidRPr="00345FE1" w:rsidRDefault="00870404" w:rsidP="00087553">
            <w:pPr>
              <w:jc w:val="both"/>
              <w:rPr>
                <w:color w:val="FF0000"/>
              </w:rPr>
            </w:pPr>
            <w:r w:rsidRPr="00345FE1">
              <w:t>Garant, přednášející (100 %)</w:t>
            </w:r>
          </w:p>
        </w:tc>
        <w:tc>
          <w:tcPr>
            <w:tcW w:w="1972" w:type="dxa"/>
            <w:gridSpan w:val="3"/>
            <w:tcBorders>
              <w:top w:val="nil"/>
            </w:tcBorders>
          </w:tcPr>
          <w:p w14:paraId="25C055F5" w14:textId="77777777" w:rsidR="00870404" w:rsidRPr="00345FE1" w:rsidRDefault="00870404" w:rsidP="00087553">
            <w:pPr>
              <w:jc w:val="both"/>
              <w:rPr>
                <w:color w:val="FF0000"/>
              </w:rPr>
            </w:pPr>
            <w:r w:rsidRPr="00345FE1">
              <w:t>28 hod./sem.</w:t>
            </w:r>
          </w:p>
        </w:tc>
      </w:tr>
      <w:tr w:rsidR="00870404" w:rsidRPr="00345FE1" w14:paraId="6A8E53C7" w14:textId="77777777" w:rsidTr="00087553">
        <w:tc>
          <w:tcPr>
            <w:tcW w:w="9859" w:type="dxa"/>
            <w:gridSpan w:val="15"/>
            <w:shd w:val="clear" w:color="auto" w:fill="F7CAAC"/>
          </w:tcPr>
          <w:p w14:paraId="60F9CF30" w14:textId="77777777" w:rsidR="00870404" w:rsidRPr="00345FE1" w:rsidRDefault="00870404" w:rsidP="00087553">
            <w:pPr>
              <w:jc w:val="both"/>
            </w:pPr>
            <w:r w:rsidRPr="00345FE1">
              <w:rPr>
                <w:b/>
              </w:rPr>
              <w:t xml:space="preserve">Údaje o vzdělání na VŠ </w:t>
            </w:r>
          </w:p>
        </w:tc>
      </w:tr>
      <w:tr w:rsidR="00870404" w:rsidRPr="00345FE1" w14:paraId="5C352AA3" w14:textId="77777777" w:rsidTr="00087553">
        <w:trPr>
          <w:trHeight w:val="717"/>
        </w:trPr>
        <w:tc>
          <w:tcPr>
            <w:tcW w:w="9859" w:type="dxa"/>
            <w:gridSpan w:val="15"/>
          </w:tcPr>
          <w:p w14:paraId="7130F658" w14:textId="77777777" w:rsidR="00870404" w:rsidRPr="00345FE1" w:rsidRDefault="00870404" w:rsidP="00087553">
            <w:pPr>
              <w:ind w:left="1099" w:hanging="1099"/>
              <w:jc w:val="both"/>
            </w:pPr>
            <w:r w:rsidRPr="00345FE1">
              <w:t>1993</w:t>
            </w:r>
            <w:r>
              <w:t>-</w:t>
            </w:r>
            <w:r w:rsidRPr="00345FE1">
              <w:t>1998 Vysoké učení technické v Brně, Fakulta technologická ve Zlíně, Automatizace a řídicí technika ve spotřebním průmyslu (Ing)</w:t>
            </w:r>
          </w:p>
          <w:p w14:paraId="7E67943D" w14:textId="77777777" w:rsidR="00870404" w:rsidRPr="00345FE1" w:rsidRDefault="00870404" w:rsidP="00087553">
            <w:pPr>
              <w:widowControl w:val="0"/>
              <w:tabs>
                <w:tab w:val="left" w:pos="1239"/>
              </w:tabs>
              <w:jc w:val="both"/>
            </w:pPr>
            <w:r w:rsidRPr="00345FE1">
              <w:t>1998</w:t>
            </w:r>
            <w:r>
              <w:t>-</w:t>
            </w:r>
            <w:r w:rsidRPr="00345FE1">
              <w:t>2006</w:t>
            </w:r>
            <w:r>
              <w:t xml:space="preserve"> </w:t>
            </w:r>
            <w:r w:rsidRPr="00345FE1">
              <w:t>Univerzita Tomáše Bati ve Zlíně, Fakulta aplikované informatiky, Technická kybernetika. (Ph.D.)</w:t>
            </w:r>
          </w:p>
          <w:p w14:paraId="66AED52E" w14:textId="77777777" w:rsidR="00870404" w:rsidRPr="00345FE1" w:rsidRDefault="00870404" w:rsidP="00087553">
            <w:pPr>
              <w:ind w:left="1099" w:hanging="1099"/>
              <w:jc w:val="both"/>
            </w:pPr>
            <w:r w:rsidRPr="00345FE1">
              <w:t>2004</w:t>
            </w:r>
            <w:r>
              <w:t>-</w:t>
            </w:r>
            <w:r w:rsidRPr="00345FE1">
              <w:t>2006 Univerzita Tomáše Bati ve Zlíně, Univerzitní institut, Učitelství odborných předmětů pro střední školy. (Bc)</w:t>
            </w:r>
          </w:p>
        </w:tc>
      </w:tr>
      <w:tr w:rsidR="00870404" w:rsidRPr="00345FE1" w14:paraId="7FBDA365" w14:textId="77777777" w:rsidTr="00087553">
        <w:tc>
          <w:tcPr>
            <w:tcW w:w="9859" w:type="dxa"/>
            <w:gridSpan w:val="15"/>
            <w:shd w:val="clear" w:color="auto" w:fill="F7CAAC"/>
          </w:tcPr>
          <w:p w14:paraId="7EB1A2C0" w14:textId="77777777" w:rsidR="00870404" w:rsidRPr="00345FE1" w:rsidRDefault="00870404" w:rsidP="00087553">
            <w:pPr>
              <w:jc w:val="both"/>
              <w:rPr>
                <w:b/>
              </w:rPr>
            </w:pPr>
            <w:r w:rsidRPr="00345FE1">
              <w:rPr>
                <w:b/>
              </w:rPr>
              <w:t>Údaje o odborném působení od absolvování VŠ</w:t>
            </w:r>
          </w:p>
        </w:tc>
      </w:tr>
      <w:tr w:rsidR="00870404" w:rsidRPr="00345FE1" w14:paraId="24159F69" w14:textId="77777777" w:rsidTr="00087553">
        <w:trPr>
          <w:trHeight w:val="1090"/>
        </w:trPr>
        <w:tc>
          <w:tcPr>
            <w:tcW w:w="9859" w:type="dxa"/>
            <w:gridSpan w:val="15"/>
          </w:tcPr>
          <w:p w14:paraId="29325F71" w14:textId="77777777" w:rsidR="00870404" w:rsidRPr="00345FE1" w:rsidRDefault="00870404" w:rsidP="00087553">
            <w:pPr>
              <w:tabs>
                <w:tab w:val="left" w:pos="1381"/>
              </w:tabs>
              <w:ind w:left="1381" w:hanging="1381"/>
              <w:jc w:val="both"/>
            </w:pPr>
            <w:r w:rsidRPr="00345FE1">
              <w:t>02/2002</w:t>
            </w:r>
            <w:r>
              <w:t>-</w:t>
            </w:r>
            <w:r w:rsidRPr="00345FE1">
              <w:t>11/2006</w:t>
            </w:r>
            <w:r w:rsidRPr="00345FE1">
              <w:tab/>
              <w:t xml:space="preserve">asistent, Univerzita Tomáše Bati ve Zlíně, Fakulta technologická, Institut řízení procesů a aplikované informatiky </w:t>
            </w:r>
          </w:p>
          <w:p w14:paraId="0C842E5F" w14:textId="77777777" w:rsidR="00870404" w:rsidRPr="00345FE1" w:rsidRDefault="00870404" w:rsidP="00087553">
            <w:pPr>
              <w:tabs>
                <w:tab w:val="left" w:pos="1381"/>
              </w:tabs>
              <w:ind w:left="1381" w:hanging="1381"/>
              <w:jc w:val="both"/>
            </w:pPr>
            <w:r w:rsidRPr="00345FE1">
              <w:t>12/2006</w:t>
            </w:r>
            <w:r>
              <w:t>-</w:t>
            </w:r>
            <w:r w:rsidRPr="00345FE1">
              <w:t>04/2016</w:t>
            </w:r>
            <w:r w:rsidRPr="00345FE1">
              <w:tab/>
              <w:t xml:space="preserve">odborný asistent, Univerzita Tomáše Bati ve Zlíně, Fakulta aplikované informatiky </w:t>
            </w:r>
          </w:p>
          <w:p w14:paraId="45F3AE74" w14:textId="77777777" w:rsidR="00870404" w:rsidRPr="00345FE1" w:rsidRDefault="00870404" w:rsidP="00087553">
            <w:pPr>
              <w:tabs>
                <w:tab w:val="left" w:pos="1381"/>
              </w:tabs>
              <w:ind w:left="1381" w:hanging="1381"/>
              <w:jc w:val="both"/>
            </w:pPr>
            <w:r w:rsidRPr="00345FE1">
              <w:t>2006</w:t>
            </w:r>
            <w:r>
              <w:t>-</w:t>
            </w:r>
            <w:r w:rsidRPr="00345FE1">
              <w:t>2014</w:t>
            </w:r>
            <w:r w:rsidRPr="00345FE1">
              <w:tab/>
              <w:t>předseda Akademického senátu Fakulty aplikované informatiky, Univerzity Tomáše Bati ve Zlíně</w:t>
            </w:r>
          </w:p>
          <w:p w14:paraId="30787DF8" w14:textId="77777777" w:rsidR="00870404" w:rsidRPr="00345FE1" w:rsidRDefault="00870404" w:rsidP="00087553">
            <w:pPr>
              <w:tabs>
                <w:tab w:val="left" w:pos="1381"/>
              </w:tabs>
              <w:ind w:left="1381" w:hanging="1381"/>
              <w:jc w:val="both"/>
            </w:pPr>
            <w:r w:rsidRPr="00345FE1">
              <w:t>2010</w:t>
            </w:r>
            <w:r>
              <w:t>-</w:t>
            </w:r>
            <w:r w:rsidRPr="00345FE1">
              <w:t>2022</w:t>
            </w:r>
            <w:r w:rsidRPr="00345FE1">
              <w:tab/>
              <w:t>zástupce ředitele Ústavu informatiky a umělé inteligence</w:t>
            </w:r>
          </w:p>
          <w:p w14:paraId="1985672A" w14:textId="77777777" w:rsidR="00870404" w:rsidRPr="00345FE1" w:rsidRDefault="00870404" w:rsidP="00087553">
            <w:pPr>
              <w:tabs>
                <w:tab w:val="left" w:pos="1381"/>
              </w:tabs>
              <w:ind w:left="1381" w:hanging="1381"/>
              <w:jc w:val="both"/>
            </w:pPr>
            <w:proofErr w:type="gramStart"/>
            <w:r w:rsidRPr="00345FE1">
              <w:t>2012</w:t>
            </w:r>
            <w:r>
              <w:t>-</w:t>
            </w:r>
            <w:r w:rsidRPr="00345FE1">
              <w:t>dosud</w:t>
            </w:r>
            <w:proofErr w:type="gramEnd"/>
            <w:r w:rsidRPr="00345FE1">
              <w:tab/>
              <w:t xml:space="preserve">člen mezinárodní organizace </w:t>
            </w:r>
            <w:proofErr w:type="spellStart"/>
            <w:r w:rsidRPr="00345FE1">
              <w:t>European</w:t>
            </w:r>
            <w:proofErr w:type="spellEnd"/>
            <w:r w:rsidRPr="00345FE1">
              <w:t xml:space="preserve"> </w:t>
            </w:r>
            <w:proofErr w:type="spellStart"/>
            <w:r w:rsidRPr="00345FE1">
              <w:t>Association</w:t>
            </w:r>
            <w:proofErr w:type="spellEnd"/>
            <w:r w:rsidRPr="00345FE1">
              <w:t xml:space="preserve"> </w:t>
            </w:r>
            <w:proofErr w:type="spellStart"/>
            <w:r w:rsidRPr="00345FE1">
              <w:t>for</w:t>
            </w:r>
            <w:proofErr w:type="spellEnd"/>
            <w:r w:rsidRPr="00345FE1">
              <w:t xml:space="preserve"> </w:t>
            </w:r>
            <w:proofErr w:type="spellStart"/>
            <w:r w:rsidRPr="00345FE1">
              <w:t>Security</w:t>
            </w:r>
            <w:proofErr w:type="spellEnd"/>
            <w:r w:rsidRPr="00345FE1">
              <w:t xml:space="preserve"> </w:t>
            </w:r>
          </w:p>
          <w:p w14:paraId="2DD38875" w14:textId="77777777" w:rsidR="00870404" w:rsidRPr="00345FE1" w:rsidRDefault="00870404" w:rsidP="00087553">
            <w:pPr>
              <w:tabs>
                <w:tab w:val="left" w:pos="1381"/>
              </w:tabs>
              <w:ind w:left="1381" w:hanging="1381"/>
              <w:jc w:val="both"/>
            </w:pPr>
            <w:proofErr w:type="gramStart"/>
            <w:r w:rsidRPr="00345FE1">
              <w:t>2014</w:t>
            </w:r>
            <w:r>
              <w:t>-</w:t>
            </w:r>
            <w:r w:rsidRPr="00345FE1">
              <w:t>dosud</w:t>
            </w:r>
            <w:proofErr w:type="gramEnd"/>
            <w:r w:rsidRPr="00345FE1">
              <w:tab/>
              <w:t>člen Oborové rady DSP na FAI</w:t>
            </w:r>
          </w:p>
          <w:p w14:paraId="2726ADF2" w14:textId="77777777" w:rsidR="00870404" w:rsidRPr="00345FE1" w:rsidRDefault="00870404" w:rsidP="00087553">
            <w:pPr>
              <w:tabs>
                <w:tab w:val="left" w:pos="1381"/>
              </w:tabs>
              <w:ind w:left="1381" w:hanging="1381"/>
              <w:jc w:val="both"/>
            </w:pPr>
            <w:proofErr w:type="gramStart"/>
            <w:r w:rsidRPr="00345FE1">
              <w:t>2014</w:t>
            </w:r>
            <w:r>
              <w:t>-</w:t>
            </w:r>
            <w:r w:rsidRPr="00345FE1">
              <w:t>dosud</w:t>
            </w:r>
            <w:proofErr w:type="gramEnd"/>
            <w:r w:rsidRPr="00345FE1">
              <w:tab/>
              <w:t>proděkan pro tvůrčí činnosti a doktorské studium FAI UTB ve Zlíně, zástupce děkana</w:t>
            </w:r>
          </w:p>
          <w:p w14:paraId="11EBF4A9" w14:textId="77777777" w:rsidR="00870404" w:rsidRPr="00345FE1" w:rsidRDefault="00870404" w:rsidP="00087553">
            <w:pPr>
              <w:tabs>
                <w:tab w:val="left" w:pos="1381"/>
              </w:tabs>
              <w:ind w:left="1381" w:hanging="1381"/>
              <w:jc w:val="both"/>
              <w:rPr>
                <w:color w:val="FF0000"/>
              </w:rPr>
            </w:pPr>
            <w:r w:rsidRPr="00345FE1">
              <w:t>05/</w:t>
            </w:r>
            <w:proofErr w:type="gramStart"/>
            <w:r w:rsidRPr="00345FE1">
              <w:t>2016</w:t>
            </w:r>
            <w:r>
              <w:t>-</w:t>
            </w:r>
            <w:r w:rsidRPr="00345FE1">
              <w:t>dosud</w:t>
            </w:r>
            <w:proofErr w:type="gramEnd"/>
            <w:r w:rsidRPr="00345FE1">
              <w:tab/>
              <w:t>docent, Univerzita Tomáše Bati ve Zlíně, Fakulta aplikované informatiky, Ústav informatiky a umělé inteligence</w:t>
            </w:r>
          </w:p>
        </w:tc>
      </w:tr>
      <w:tr w:rsidR="00870404" w:rsidRPr="00345FE1" w14:paraId="194A0FB2" w14:textId="77777777" w:rsidTr="00087553">
        <w:trPr>
          <w:trHeight w:val="250"/>
        </w:trPr>
        <w:tc>
          <w:tcPr>
            <w:tcW w:w="9859" w:type="dxa"/>
            <w:gridSpan w:val="15"/>
            <w:shd w:val="clear" w:color="auto" w:fill="F7CAAC"/>
          </w:tcPr>
          <w:p w14:paraId="6C913278" w14:textId="77777777" w:rsidR="00870404" w:rsidRPr="00345FE1" w:rsidRDefault="00870404" w:rsidP="00087553">
            <w:pPr>
              <w:jc w:val="both"/>
            </w:pPr>
            <w:r w:rsidRPr="00345FE1">
              <w:rPr>
                <w:b/>
              </w:rPr>
              <w:t>Zkušenosti s vedením kvalifikačních a rigorózních prací</w:t>
            </w:r>
          </w:p>
        </w:tc>
      </w:tr>
      <w:tr w:rsidR="00870404" w:rsidRPr="00345FE1" w14:paraId="2C5AECC5" w14:textId="77777777" w:rsidTr="00087553">
        <w:trPr>
          <w:trHeight w:val="512"/>
        </w:trPr>
        <w:tc>
          <w:tcPr>
            <w:tcW w:w="9859" w:type="dxa"/>
            <w:gridSpan w:val="15"/>
          </w:tcPr>
          <w:p w14:paraId="4948DAEF" w14:textId="77777777" w:rsidR="00870404" w:rsidRPr="00345FE1" w:rsidRDefault="00870404" w:rsidP="00087553">
            <w:pPr>
              <w:jc w:val="both"/>
            </w:pPr>
            <w:r w:rsidRPr="00345FE1">
              <w:t>Za posledních 10 let vedl 35 úspěšně obhájených bakalářských prací a 16 úspěšně obhájených diplomových prací.</w:t>
            </w:r>
          </w:p>
          <w:p w14:paraId="0B03D04E" w14:textId="77777777" w:rsidR="00870404" w:rsidRPr="00345FE1" w:rsidRDefault="00870404" w:rsidP="00087553">
            <w:pPr>
              <w:jc w:val="both"/>
            </w:pPr>
            <w:r w:rsidRPr="00345FE1">
              <w:t>Školitel jednoho studenta, který úspěšně obhájil disertační práci. Aktuálně konzultant 3 studentů doktorského studijního programu.</w:t>
            </w:r>
          </w:p>
        </w:tc>
      </w:tr>
      <w:tr w:rsidR="00870404" w:rsidRPr="00345FE1" w14:paraId="2A6FDB5D" w14:textId="77777777" w:rsidTr="00087553">
        <w:trPr>
          <w:cantSplit/>
        </w:trPr>
        <w:tc>
          <w:tcPr>
            <w:tcW w:w="3347" w:type="dxa"/>
            <w:gridSpan w:val="3"/>
            <w:tcBorders>
              <w:top w:val="single" w:sz="12" w:space="0" w:color="auto"/>
            </w:tcBorders>
            <w:shd w:val="clear" w:color="auto" w:fill="F7CAAC"/>
          </w:tcPr>
          <w:p w14:paraId="373A1064"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993A977"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0D90B9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19EF6D3" w14:textId="77777777" w:rsidR="00870404" w:rsidRPr="00345FE1" w:rsidRDefault="00870404" w:rsidP="00087553">
            <w:pPr>
              <w:jc w:val="both"/>
              <w:rPr>
                <w:b/>
              </w:rPr>
            </w:pPr>
            <w:r w:rsidRPr="00345FE1">
              <w:rPr>
                <w:b/>
              </w:rPr>
              <w:t>Ohlasy publikací</w:t>
            </w:r>
          </w:p>
        </w:tc>
      </w:tr>
      <w:tr w:rsidR="00870404" w:rsidRPr="00345FE1" w14:paraId="54488FE4" w14:textId="77777777" w:rsidTr="00087553">
        <w:trPr>
          <w:cantSplit/>
        </w:trPr>
        <w:tc>
          <w:tcPr>
            <w:tcW w:w="3347" w:type="dxa"/>
            <w:gridSpan w:val="3"/>
          </w:tcPr>
          <w:p w14:paraId="203F490B" w14:textId="77777777" w:rsidR="00870404" w:rsidRPr="00345FE1" w:rsidRDefault="00870404" w:rsidP="00087553">
            <w:pPr>
              <w:jc w:val="both"/>
            </w:pPr>
            <w:r w:rsidRPr="00345FE1">
              <w:t>Řízení strojů a procesů</w:t>
            </w:r>
          </w:p>
        </w:tc>
        <w:tc>
          <w:tcPr>
            <w:tcW w:w="2245" w:type="dxa"/>
            <w:gridSpan w:val="3"/>
          </w:tcPr>
          <w:p w14:paraId="36E1DEB3" w14:textId="77777777" w:rsidR="00870404" w:rsidRPr="00345FE1" w:rsidRDefault="00870404" w:rsidP="00087553">
            <w:pPr>
              <w:jc w:val="both"/>
            </w:pPr>
            <w:r w:rsidRPr="00345FE1">
              <w:t>2016</w:t>
            </w:r>
          </w:p>
        </w:tc>
        <w:tc>
          <w:tcPr>
            <w:tcW w:w="2248" w:type="dxa"/>
            <w:gridSpan w:val="5"/>
            <w:tcBorders>
              <w:right w:val="single" w:sz="12" w:space="0" w:color="auto"/>
            </w:tcBorders>
          </w:tcPr>
          <w:p w14:paraId="1229393E"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5285CC8D"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72050C9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6C02497" w14:textId="77777777" w:rsidR="00870404" w:rsidRPr="00345FE1" w:rsidRDefault="00870404" w:rsidP="00087553">
            <w:pPr>
              <w:jc w:val="both"/>
            </w:pPr>
            <w:r w:rsidRPr="00345FE1">
              <w:rPr>
                <w:b/>
                <w:sz w:val="18"/>
              </w:rPr>
              <w:t>ostatní</w:t>
            </w:r>
          </w:p>
        </w:tc>
      </w:tr>
      <w:tr w:rsidR="00870404" w:rsidRPr="00345FE1" w14:paraId="3A887626" w14:textId="77777777" w:rsidTr="00087553">
        <w:trPr>
          <w:cantSplit/>
          <w:trHeight w:val="70"/>
        </w:trPr>
        <w:tc>
          <w:tcPr>
            <w:tcW w:w="3347" w:type="dxa"/>
            <w:gridSpan w:val="3"/>
            <w:shd w:val="clear" w:color="auto" w:fill="F7CAAC"/>
          </w:tcPr>
          <w:p w14:paraId="7EC51243"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95A9EE1"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548E1865"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6A4AC1CA" w14:textId="77777777" w:rsidR="00870404" w:rsidRPr="00345FE1" w:rsidRDefault="00870404" w:rsidP="00087553">
            <w:pPr>
              <w:jc w:val="both"/>
              <w:rPr>
                <w:b/>
              </w:rPr>
            </w:pPr>
            <w:r w:rsidRPr="00345FE1">
              <w:rPr>
                <w:b/>
              </w:rPr>
              <w:t>47</w:t>
            </w:r>
          </w:p>
        </w:tc>
        <w:tc>
          <w:tcPr>
            <w:tcW w:w="693" w:type="dxa"/>
          </w:tcPr>
          <w:p w14:paraId="50F96030" w14:textId="77777777" w:rsidR="00870404" w:rsidRPr="00345FE1" w:rsidRDefault="00870404" w:rsidP="00087553">
            <w:pPr>
              <w:jc w:val="both"/>
              <w:rPr>
                <w:b/>
              </w:rPr>
            </w:pPr>
            <w:r w:rsidRPr="00345FE1">
              <w:rPr>
                <w:b/>
              </w:rPr>
              <w:t>257</w:t>
            </w:r>
          </w:p>
        </w:tc>
        <w:tc>
          <w:tcPr>
            <w:tcW w:w="694" w:type="dxa"/>
          </w:tcPr>
          <w:p w14:paraId="09EBEA4E" w14:textId="77777777" w:rsidR="00870404" w:rsidRPr="00345FE1" w:rsidRDefault="00870404" w:rsidP="00087553">
            <w:pPr>
              <w:jc w:val="both"/>
              <w:rPr>
                <w:b/>
              </w:rPr>
            </w:pPr>
          </w:p>
        </w:tc>
      </w:tr>
      <w:tr w:rsidR="00870404" w:rsidRPr="00345FE1" w14:paraId="07266F04" w14:textId="77777777" w:rsidTr="00087553">
        <w:trPr>
          <w:trHeight w:val="205"/>
        </w:trPr>
        <w:tc>
          <w:tcPr>
            <w:tcW w:w="3347" w:type="dxa"/>
            <w:gridSpan w:val="3"/>
          </w:tcPr>
          <w:p w14:paraId="2029520B" w14:textId="77777777" w:rsidR="00870404" w:rsidRPr="00345FE1" w:rsidRDefault="00870404" w:rsidP="00087553">
            <w:pPr>
              <w:jc w:val="both"/>
            </w:pPr>
          </w:p>
        </w:tc>
        <w:tc>
          <w:tcPr>
            <w:tcW w:w="2245" w:type="dxa"/>
            <w:gridSpan w:val="3"/>
          </w:tcPr>
          <w:p w14:paraId="6C3D3959" w14:textId="77777777" w:rsidR="00870404" w:rsidRPr="00345FE1" w:rsidRDefault="00870404" w:rsidP="00087553">
            <w:pPr>
              <w:jc w:val="both"/>
            </w:pPr>
          </w:p>
        </w:tc>
        <w:tc>
          <w:tcPr>
            <w:tcW w:w="2248" w:type="dxa"/>
            <w:gridSpan w:val="5"/>
            <w:tcBorders>
              <w:right w:val="single" w:sz="12" w:space="0" w:color="auto"/>
            </w:tcBorders>
          </w:tcPr>
          <w:p w14:paraId="03CE04DF"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119D841B"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2E1AFE9" w14:textId="77777777" w:rsidR="00870404" w:rsidRPr="00345FE1" w:rsidRDefault="00870404" w:rsidP="00087553">
            <w:pPr>
              <w:rPr>
                <w:b/>
              </w:rPr>
            </w:pPr>
            <w:r w:rsidRPr="00345FE1">
              <w:rPr>
                <w:b/>
              </w:rPr>
              <w:t xml:space="preserve">   4 / 9</w:t>
            </w:r>
          </w:p>
        </w:tc>
      </w:tr>
    </w:tbl>
    <w:p w14:paraId="57368FC9" w14:textId="77777777" w:rsidR="002A4FAA" w:rsidRDefault="002A4FA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3567AAE7" w14:textId="77777777" w:rsidTr="00087553">
        <w:tc>
          <w:tcPr>
            <w:tcW w:w="9859" w:type="dxa"/>
            <w:gridSpan w:val="4"/>
            <w:shd w:val="clear" w:color="auto" w:fill="F7CAAC"/>
          </w:tcPr>
          <w:p w14:paraId="687D991C" w14:textId="0EFE9213"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ACF6B5F" w14:textId="77777777" w:rsidTr="00087553">
        <w:trPr>
          <w:trHeight w:val="2347"/>
        </w:trPr>
        <w:tc>
          <w:tcPr>
            <w:tcW w:w="9859" w:type="dxa"/>
            <w:gridSpan w:val="4"/>
          </w:tcPr>
          <w:p w14:paraId="651430B0"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37</w:t>
            </w:r>
            <w:r w:rsidRPr="000E699B">
              <w:t xml:space="preserve"> (</w:t>
            </w:r>
            <w:proofErr w:type="spellStart"/>
            <w:r w:rsidRPr="000E699B">
              <w:t>ResearcherID</w:t>
            </w:r>
            <w:proofErr w:type="spellEnd"/>
            <w:r w:rsidRPr="000E699B">
              <w:t xml:space="preserve">: </w:t>
            </w:r>
            <w:r w:rsidRPr="00F14AAF">
              <w:t>H-6413-2012</w:t>
            </w:r>
            <w:r w:rsidRPr="000E699B">
              <w:t xml:space="preserve">), </w:t>
            </w:r>
            <w:proofErr w:type="spellStart"/>
            <w:r w:rsidRPr="000E699B">
              <w:t>Scopus</w:t>
            </w:r>
            <w:proofErr w:type="spellEnd"/>
            <w:r w:rsidRPr="000E699B">
              <w:t xml:space="preserve">: </w:t>
            </w:r>
            <w:r>
              <w:t>68</w:t>
            </w:r>
            <w:r w:rsidRPr="000E699B">
              <w:t xml:space="preserve"> (</w:t>
            </w:r>
            <w:proofErr w:type="spellStart"/>
            <w:r w:rsidRPr="000E699B">
              <w:t>Author</w:t>
            </w:r>
            <w:proofErr w:type="spellEnd"/>
            <w:r w:rsidRPr="000E699B">
              <w:t xml:space="preserve"> ID </w:t>
            </w:r>
            <w:r w:rsidRPr="00106BD4">
              <w:t>36631924500</w:t>
            </w:r>
            <w:r w:rsidRPr="000E699B">
              <w:t>)</w:t>
            </w:r>
          </w:p>
          <w:p w14:paraId="529CC8CC" w14:textId="4EB0F84F" w:rsidR="00870404" w:rsidRDefault="00007B99" w:rsidP="00087553">
            <w:pPr>
              <w:jc w:val="both"/>
            </w:pPr>
            <w:hyperlink r:id="rId35" w:history="1">
              <w:r w:rsidR="00870404" w:rsidRPr="008F1FC7">
                <w:rPr>
                  <w:rStyle w:val="Hypertextovodkaz"/>
                </w:rPr>
                <w:t>https://orcid.org/0000-0002-3252-1578</w:t>
              </w:r>
            </w:hyperlink>
            <w:r w:rsidR="00870404">
              <w:t xml:space="preserve"> </w:t>
            </w:r>
          </w:p>
          <w:p w14:paraId="63D0136C"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Pr>
                <w:rFonts w:cs="Arial"/>
                <w:color w:val="000000" w:themeColor="text1"/>
              </w:rPr>
              <w:t>,</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(20 %)</w:t>
            </w:r>
            <w:r>
              <w:rPr>
                <w:rFonts w:cs="Arial"/>
                <w:color w:val="000000" w:themeColor="text1"/>
              </w:rPr>
              <w:t xml:space="preserve"> and</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COVID-19 </w:t>
            </w:r>
            <w:proofErr w:type="spellStart"/>
            <w:r w:rsidRPr="00345FE1">
              <w:rPr>
                <w:rFonts w:cs="Arial"/>
                <w:color w:val="000000" w:themeColor="text1"/>
              </w:rPr>
              <w:t>detection</w:t>
            </w:r>
            <w:proofErr w:type="spellEnd"/>
            <w:r w:rsidRPr="00345FE1">
              <w:rPr>
                <w:rFonts w:cs="Arial"/>
                <w:color w:val="000000" w:themeColor="text1"/>
              </w:rPr>
              <w:t xml:space="preserve"> </w:t>
            </w:r>
            <w:proofErr w:type="spellStart"/>
            <w:r w:rsidRPr="00345FE1">
              <w:rPr>
                <w:rFonts w:cs="Arial"/>
                <w:color w:val="000000" w:themeColor="text1"/>
              </w:rPr>
              <w:t>from</w:t>
            </w:r>
            <w:proofErr w:type="spellEnd"/>
            <w:r w:rsidRPr="00345FE1">
              <w:rPr>
                <w:rFonts w:cs="Arial"/>
                <w:color w:val="000000" w:themeColor="text1"/>
              </w:rPr>
              <w:t xml:space="preserve"> </w:t>
            </w:r>
            <w:proofErr w:type="spellStart"/>
            <w:r w:rsidRPr="00345FE1">
              <w:rPr>
                <w:rFonts w:cs="Arial"/>
                <w:color w:val="000000" w:themeColor="text1"/>
              </w:rPr>
              <w:t>chest</w:t>
            </w:r>
            <w:proofErr w:type="spellEnd"/>
            <w:r w:rsidRPr="00345FE1">
              <w:rPr>
                <w:rFonts w:cs="Arial"/>
                <w:color w:val="000000" w:themeColor="text1"/>
              </w:rPr>
              <w:t xml:space="preserve"> X-</w:t>
            </w:r>
            <w:proofErr w:type="spellStart"/>
            <w:r w:rsidRPr="00345FE1">
              <w:rPr>
                <w:rFonts w:cs="Arial"/>
                <w:color w:val="000000" w:themeColor="text1"/>
              </w:rPr>
              <w:t>ray</w:t>
            </w:r>
            <w:proofErr w:type="spellEnd"/>
            <w:r w:rsidRPr="00345FE1">
              <w:rPr>
                <w:rFonts w:cs="Arial"/>
                <w:color w:val="000000" w:themeColor="text1"/>
              </w:rPr>
              <w:t xml:space="preserve"> </w:t>
            </w:r>
            <w:proofErr w:type="spellStart"/>
            <w:r w:rsidRPr="00345FE1">
              <w:rPr>
                <w:rFonts w:cs="Arial"/>
                <w:color w:val="000000" w:themeColor="text1"/>
              </w:rPr>
              <w:t>images</w:t>
            </w:r>
            <w:proofErr w:type="spellEnd"/>
            <w:r w:rsidRPr="00345FE1">
              <w:rPr>
                <w:rFonts w:cs="Arial"/>
                <w:color w:val="000000" w:themeColor="text1"/>
              </w:rPr>
              <w:t xml:space="preserve"> </w:t>
            </w:r>
            <w:proofErr w:type="spellStart"/>
            <w:r w:rsidRPr="00345FE1">
              <w:rPr>
                <w:rFonts w:cs="Arial"/>
                <w:color w:val="000000" w:themeColor="text1"/>
              </w:rPr>
              <w:t>using</w:t>
            </w:r>
            <w:proofErr w:type="spellEnd"/>
            <w:r w:rsidRPr="00345FE1">
              <w:rPr>
                <w:rFonts w:cs="Arial"/>
                <w:color w:val="000000" w:themeColor="text1"/>
              </w:rPr>
              <w:t xml:space="preserve"> Detectron2 and </w:t>
            </w:r>
            <w:proofErr w:type="spellStart"/>
            <w:r w:rsidRPr="00345FE1">
              <w:rPr>
                <w:rFonts w:cs="Arial"/>
                <w:color w:val="000000" w:themeColor="text1"/>
              </w:rPr>
              <w:t>Faster</w:t>
            </w:r>
            <w:proofErr w:type="spellEnd"/>
            <w:r w:rsidRPr="00345FE1">
              <w:rPr>
                <w:rFonts w:cs="Arial"/>
                <w:color w:val="000000" w:themeColor="text1"/>
              </w:rPr>
              <w:t xml:space="preserve"> R-CNN. In: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[online]. online: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2023, s. 37-53. [cit. 2023-07-27]. ISSN 2367-3370. D</w:t>
            </w:r>
          </w:p>
          <w:p w14:paraId="408603DB"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sidRPr="00345FE1">
              <w:rPr>
                <w:rFonts w:cs="Arial"/>
                <w:color w:val="000000" w:themeColor="text1"/>
              </w:rPr>
              <w:t>.</w:t>
            </w:r>
            <w:r>
              <w:rPr>
                <w:rFonts w:cs="Arial"/>
                <w:color w:val="000000" w:themeColor="text1"/>
              </w:rPr>
              <w:t>,</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b/>
                <w:bCs/>
                <w:color w:val="000000" w:themeColor="text1"/>
              </w:rPr>
              <w:t xml:space="preserve"> (25 %)</w:t>
            </w:r>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sidRPr="00345FE1">
              <w:rPr>
                <w:rFonts w:cs="Arial"/>
                <w:color w:val="000000" w:themeColor="text1"/>
              </w:rPr>
              <w:t xml:space="preserve">. </w:t>
            </w:r>
            <w:proofErr w:type="spellStart"/>
            <w:r w:rsidRPr="00345FE1">
              <w:rPr>
                <w:rFonts w:cs="Arial"/>
                <w:color w:val="000000" w:themeColor="text1"/>
              </w:rPr>
              <w:t>Fault</w:t>
            </w:r>
            <w:proofErr w:type="spellEnd"/>
            <w:r w:rsidRPr="00345FE1">
              <w:rPr>
                <w:rFonts w:cs="Arial"/>
                <w:color w:val="000000" w:themeColor="text1"/>
              </w:rPr>
              <w:t xml:space="preserve"> </w:t>
            </w:r>
            <w:proofErr w:type="spellStart"/>
            <w:r w:rsidRPr="00345FE1">
              <w:rPr>
                <w:rFonts w:cs="Arial"/>
                <w:color w:val="000000" w:themeColor="text1"/>
              </w:rPr>
              <w:t>tolerant</w:t>
            </w:r>
            <w:proofErr w:type="spellEnd"/>
            <w:r w:rsidRPr="00345FE1">
              <w:rPr>
                <w:rFonts w:cs="Arial"/>
                <w:color w:val="000000" w:themeColor="text1"/>
              </w:rPr>
              <w:t xml:space="preserve"> sensor network </w:t>
            </w:r>
            <w:proofErr w:type="spellStart"/>
            <w:r w:rsidRPr="00345FE1">
              <w:rPr>
                <w:rFonts w:cs="Arial"/>
                <w:color w:val="000000" w:themeColor="text1"/>
              </w:rPr>
              <w:t>using</w:t>
            </w:r>
            <w:proofErr w:type="spellEnd"/>
            <w:r w:rsidRPr="00345FE1">
              <w:rPr>
                <w:rFonts w:cs="Arial"/>
                <w:color w:val="000000" w:themeColor="text1"/>
              </w:rPr>
              <w:t xml:space="preserve"> </w:t>
            </w:r>
            <w:proofErr w:type="spellStart"/>
            <w:r w:rsidRPr="00345FE1">
              <w:rPr>
                <w:rFonts w:cs="Arial"/>
                <w:color w:val="000000" w:themeColor="text1"/>
              </w:rPr>
              <w:t>formal</w:t>
            </w:r>
            <w:proofErr w:type="spellEnd"/>
            <w:r w:rsidRPr="00345FE1">
              <w:rPr>
                <w:rFonts w:cs="Arial"/>
                <w:color w:val="000000" w:themeColor="text1"/>
              </w:rPr>
              <w:t xml:space="preserve"> </w:t>
            </w:r>
            <w:proofErr w:type="spellStart"/>
            <w:r w:rsidRPr="00345FE1">
              <w:rPr>
                <w:rFonts w:cs="Arial"/>
                <w:color w:val="000000" w:themeColor="text1"/>
              </w:rPr>
              <w:t>method</w:t>
            </w:r>
            <w:proofErr w:type="spellEnd"/>
            <w:r w:rsidRPr="00345FE1">
              <w:rPr>
                <w:rFonts w:cs="Arial"/>
                <w:color w:val="000000" w:themeColor="text1"/>
              </w:rPr>
              <w:t xml:space="preserve"> Event-B.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Berlín: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2021, s. 317-330. ISSN 2367-3370. ISBN 978-303077441-7. D</w:t>
            </w:r>
          </w:p>
          <w:p w14:paraId="704EB86E" w14:textId="77777777" w:rsidR="00870404" w:rsidRPr="00345FE1" w:rsidRDefault="00870404" w:rsidP="00087553">
            <w:pPr>
              <w:rPr>
                <w:rFonts w:cs="Arial"/>
                <w:color w:val="000000" w:themeColor="text1"/>
              </w:rPr>
            </w:pPr>
            <w:r w:rsidRPr="00345FE1">
              <w:rPr>
                <w:rFonts w:cs="Arial"/>
                <w:color w:val="000000" w:themeColor="text1"/>
              </w:rPr>
              <w:t>ALHAJ ALI, A</w:t>
            </w:r>
            <w:r>
              <w:rPr>
                <w:rFonts w:cs="Arial"/>
                <w:color w:val="000000" w:themeColor="text1"/>
              </w:rPr>
              <w:t>mmar</w:t>
            </w:r>
            <w:r w:rsidRPr="00345FE1">
              <w:rPr>
                <w:rFonts w:cs="Arial"/>
                <w:color w:val="000000" w:themeColor="text1"/>
              </w:rPr>
              <w:t xml:space="preserve"> </w:t>
            </w:r>
            <w:proofErr w:type="spellStart"/>
            <w:r w:rsidRPr="00345FE1">
              <w:rPr>
                <w:rFonts w:cs="Arial"/>
                <w:color w:val="000000" w:themeColor="text1"/>
              </w:rPr>
              <w:t>N</w:t>
            </w:r>
            <w:r>
              <w:rPr>
                <w:rFonts w:cs="Arial"/>
                <w:color w:val="000000" w:themeColor="text1"/>
              </w:rPr>
              <w:t>assan</w:t>
            </w:r>
            <w:proofErr w:type="spellEnd"/>
            <w:r>
              <w:rPr>
                <w:rFonts w:cs="Arial"/>
                <w:color w:val="000000" w:themeColor="text1"/>
              </w:rPr>
              <w:t>,</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(20 %)</w:t>
            </w:r>
            <w:r>
              <w:rPr>
                <w:rFonts w:cs="Arial"/>
                <w:color w:val="000000" w:themeColor="text1"/>
              </w:rPr>
              <w:t>,</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KATTA, </w:t>
            </w:r>
            <w:proofErr w:type="spellStart"/>
            <w:r w:rsidRPr="00345FE1">
              <w:rPr>
                <w:rFonts w:cs="Arial"/>
                <w:color w:val="000000" w:themeColor="text1"/>
              </w:rPr>
              <w:t>R</w:t>
            </w:r>
            <w:r>
              <w:rPr>
                <w:rFonts w:cs="Arial"/>
                <w:color w:val="000000" w:themeColor="text1"/>
              </w:rPr>
              <w:t>asin</w:t>
            </w:r>
            <w:proofErr w:type="spellEnd"/>
            <w:r>
              <w:rPr>
                <w:rFonts w:cs="Arial"/>
                <w:color w:val="000000" w:themeColor="text1"/>
              </w:rPr>
              <w:t>,</w:t>
            </w:r>
            <w:r w:rsidRPr="00345FE1">
              <w:rPr>
                <w:rFonts w:cs="Arial"/>
                <w:color w:val="000000" w:themeColor="text1"/>
              </w:rPr>
              <w:t xml:space="preserve"> AWWAMA, </w:t>
            </w:r>
            <w:proofErr w:type="spellStart"/>
            <w:r w:rsidRPr="00345FE1">
              <w:rPr>
                <w:rFonts w:cs="Arial"/>
                <w:color w:val="000000" w:themeColor="text1"/>
              </w:rPr>
              <w:t>E</w:t>
            </w:r>
            <w:r>
              <w:rPr>
                <w:rFonts w:cs="Arial"/>
                <w:color w:val="000000" w:themeColor="text1"/>
              </w:rPr>
              <w:t>mad</w:t>
            </w:r>
            <w:proofErr w:type="spellEnd"/>
            <w:r w:rsidRPr="00345FE1">
              <w:rPr>
                <w:rFonts w:cs="Arial"/>
                <w:color w:val="000000" w:themeColor="text1"/>
              </w:rPr>
              <w:t xml:space="preserve">. </w:t>
            </w:r>
            <w:proofErr w:type="spellStart"/>
            <w:r w:rsidRPr="00345FE1">
              <w:rPr>
                <w:rFonts w:cs="Arial"/>
                <w:color w:val="000000" w:themeColor="text1"/>
              </w:rPr>
              <w:t>Tomato</w:t>
            </w:r>
            <w:proofErr w:type="spellEnd"/>
            <w:r w:rsidRPr="00345FE1">
              <w:rPr>
                <w:rFonts w:cs="Arial"/>
                <w:color w:val="000000" w:themeColor="text1"/>
              </w:rPr>
              <w:t xml:space="preserve"> </w:t>
            </w:r>
            <w:proofErr w:type="spellStart"/>
            <w:r w:rsidRPr="00345FE1">
              <w:rPr>
                <w:rFonts w:cs="Arial"/>
                <w:color w:val="000000" w:themeColor="text1"/>
              </w:rPr>
              <w:t>leaf</w:t>
            </w:r>
            <w:proofErr w:type="spellEnd"/>
            <w:r w:rsidRPr="00345FE1">
              <w:rPr>
                <w:rFonts w:cs="Arial"/>
                <w:color w:val="000000" w:themeColor="text1"/>
              </w:rPr>
              <w:t xml:space="preserve"> </w:t>
            </w:r>
            <w:proofErr w:type="spellStart"/>
            <w:r w:rsidRPr="00345FE1">
              <w:rPr>
                <w:rFonts w:cs="Arial"/>
                <w:color w:val="000000" w:themeColor="text1"/>
              </w:rPr>
              <w:t>diseases</w:t>
            </w:r>
            <w:proofErr w:type="spellEnd"/>
            <w:r w:rsidRPr="00345FE1">
              <w:rPr>
                <w:rFonts w:cs="Arial"/>
                <w:color w:val="000000" w:themeColor="text1"/>
              </w:rPr>
              <w:t xml:space="preserve"> </w:t>
            </w:r>
            <w:proofErr w:type="spellStart"/>
            <w:r w:rsidRPr="00345FE1">
              <w:rPr>
                <w:rFonts w:cs="Arial"/>
                <w:color w:val="000000" w:themeColor="text1"/>
              </w:rPr>
              <w:t>detection</w:t>
            </w:r>
            <w:proofErr w:type="spellEnd"/>
            <w:r w:rsidRPr="00345FE1">
              <w:rPr>
                <w:rFonts w:cs="Arial"/>
                <w:color w:val="000000" w:themeColor="text1"/>
              </w:rPr>
              <w:t xml:space="preserve"> </w:t>
            </w:r>
            <w:proofErr w:type="spellStart"/>
            <w:r w:rsidRPr="00345FE1">
              <w:rPr>
                <w:rFonts w:cs="Arial"/>
                <w:color w:val="000000" w:themeColor="text1"/>
              </w:rPr>
              <w:t>using</w:t>
            </w:r>
            <w:proofErr w:type="spellEnd"/>
            <w:r w:rsidRPr="00345FE1">
              <w:rPr>
                <w:rFonts w:cs="Arial"/>
                <w:color w:val="000000" w:themeColor="text1"/>
              </w:rPr>
              <w:t xml:space="preserve"> </w:t>
            </w:r>
            <w:proofErr w:type="spellStart"/>
            <w:r w:rsidRPr="00345FE1">
              <w:rPr>
                <w:rFonts w:cs="Arial"/>
                <w:color w:val="000000" w:themeColor="text1"/>
              </w:rPr>
              <w:t>deep</w:t>
            </w:r>
            <w:proofErr w:type="spellEnd"/>
            <w:r w:rsidRPr="00345FE1">
              <w:rPr>
                <w:rFonts w:cs="Arial"/>
                <w:color w:val="000000" w:themeColor="text1"/>
              </w:rPr>
              <w:t xml:space="preserve"> learning</w:t>
            </w:r>
            <w:r w:rsidRPr="007C6A30">
              <w:rPr>
                <w:rFonts w:cs="Arial"/>
                <w:i/>
                <w:iCs/>
                <w:color w:val="000000" w:themeColor="text1"/>
              </w:rPr>
              <w:t xml:space="preserve">. </w:t>
            </w:r>
            <w:proofErr w:type="spellStart"/>
            <w:r w:rsidRPr="007C6A30">
              <w:rPr>
                <w:rFonts w:cs="Arial"/>
                <w:i/>
                <w:iCs/>
                <w:color w:val="000000" w:themeColor="text1"/>
              </w:rPr>
              <w:t>Lecture</w:t>
            </w:r>
            <w:proofErr w:type="spellEnd"/>
            <w:r w:rsidRPr="007C6A30">
              <w:rPr>
                <w:rFonts w:cs="Arial"/>
                <w:i/>
                <w:iCs/>
                <w:color w:val="000000" w:themeColor="text1"/>
              </w:rPr>
              <w:t xml:space="preserve"> Notes in </w:t>
            </w:r>
            <w:proofErr w:type="spellStart"/>
            <w:r w:rsidRPr="007C6A30">
              <w:rPr>
                <w:rFonts w:cs="Arial"/>
                <w:i/>
                <w:iCs/>
                <w:color w:val="000000" w:themeColor="text1"/>
              </w:rPr>
              <w:t>Networks</w:t>
            </w:r>
            <w:proofErr w:type="spellEnd"/>
            <w:r w:rsidRPr="007C6A30">
              <w:rPr>
                <w:rFonts w:cs="Arial"/>
                <w:i/>
                <w:iCs/>
                <w:color w:val="000000" w:themeColor="text1"/>
              </w:rPr>
              <w:t xml:space="preserve"> and Systems</w:t>
            </w:r>
            <w:r w:rsidRPr="00345FE1">
              <w:rPr>
                <w:rFonts w:cs="Arial"/>
                <w:color w:val="000000" w:themeColor="text1"/>
              </w:rPr>
              <w:t xml:space="preserve">. Berlín: </w:t>
            </w:r>
            <w:proofErr w:type="spellStart"/>
            <w:r w:rsidRPr="00345FE1">
              <w:rPr>
                <w:rFonts w:cs="Arial"/>
                <w:color w:val="000000" w:themeColor="text1"/>
              </w:rPr>
              <w:t>Springer</w:t>
            </w:r>
            <w:proofErr w:type="spellEnd"/>
            <w:r w:rsidRPr="00345FE1">
              <w:rPr>
                <w:rFonts w:cs="Arial"/>
                <w:color w:val="000000" w:themeColor="text1"/>
              </w:rPr>
              <w:t xml:space="preserve"> Science and Business Media </w:t>
            </w:r>
            <w:proofErr w:type="spellStart"/>
            <w:r w:rsidRPr="00345FE1">
              <w:rPr>
                <w:rFonts w:cs="Arial"/>
                <w:color w:val="000000" w:themeColor="text1"/>
              </w:rPr>
              <w:t>Deutschland</w:t>
            </w:r>
            <w:proofErr w:type="spellEnd"/>
            <w:r w:rsidRPr="00345FE1">
              <w:rPr>
                <w:rFonts w:cs="Arial"/>
                <w:color w:val="000000" w:themeColor="text1"/>
              </w:rPr>
              <w:t xml:space="preserve"> </w:t>
            </w:r>
            <w:proofErr w:type="spellStart"/>
            <w:r w:rsidRPr="00345FE1">
              <w:rPr>
                <w:rFonts w:cs="Arial"/>
                <w:color w:val="000000" w:themeColor="text1"/>
              </w:rPr>
              <w:t>GmbH</w:t>
            </w:r>
            <w:proofErr w:type="spellEnd"/>
            <w:r w:rsidRPr="00345FE1">
              <w:rPr>
                <w:rFonts w:cs="Arial"/>
                <w:color w:val="000000" w:themeColor="text1"/>
              </w:rPr>
              <w:t>, 2021, s. 199-208. ISSN 2367-3370. ISBN 978-303090320-6. D</w:t>
            </w:r>
          </w:p>
          <w:p w14:paraId="170645EE" w14:textId="77777777" w:rsidR="00870404" w:rsidRPr="00345FE1" w:rsidRDefault="00870404" w:rsidP="00087553">
            <w:pPr>
              <w:rPr>
                <w:rFonts w:cs="Arial"/>
                <w:color w:val="000000" w:themeColor="text1"/>
              </w:rPr>
            </w:pPr>
            <w:r w:rsidRPr="00345FE1">
              <w:rPr>
                <w:rFonts w:cs="Arial"/>
                <w:color w:val="000000" w:themeColor="text1"/>
              </w:rPr>
              <w:t>KADI, M</w:t>
            </w:r>
            <w:r>
              <w:rPr>
                <w:rFonts w:cs="Arial"/>
                <w:color w:val="000000" w:themeColor="text1"/>
              </w:rPr>
              <w:t>ohammad,</w:t>
            </w:r>
            <w:r w:rsidRPr="00345FE1">
              <w:rPr>
                <w:rFonts w:cs="Arial"/>
                <w:color w:val="000000" w:themeColor="text1"/>
              </w:rPr>
              <w:t xml:space="preserve"> KRAYEM, S</w:t>
            </w:r>
            <w:r>
              <w:rPr>
                <w:rFonts w:cs="Arial"/>
                <w:color w:val="000000" w:themeColor="text1"/>
              </w:rPr>
              <w:t>aid,</w:t>
            </w:r>
            <w:r w:rsidRPr="00345FE1">
              <w:rPr>
                <w:rFonts w:cs="Arial"/>
                <w:color w:val="000000" w:themeColor="text1"/>
              </w:rPr>
              <w:t xml:space="preserve"> JAŠEK, R</w:t>
            </w:r>
            <w:r>
              <w:rPr>
                <w:rFonts w:cs="Arial"/>
                <w:color w:val="000000" w:themeColor="text1"/>
              </w:rPr>
              <w:t>oman,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(30 %)</w:t>
            </w:r>
            <w:r w:rsidRPr="00345FE1">
              <w:rPr>
                <w:rFonts w:cs="Arial"/>
                <w:color w:val="000000" w:themeColor="text1"/>
              </w:rPr>
              <w:t>; ŽÁČEK, P</w:t>
            </w:r>
            <w:r>
              <w:rPr>
                <w:rFonts w:cs="Arial"/>
                <w:color w:val="000000" w:themeColor="text1"/>
              </w:rPr>
              <w:t>etr</w:t>
            </w:r>
            <w:r w:rsidRPr="00345FE1">
              <w:rPr>
                <w:rFonts w:cs="Arial"/>
                <w:color w:val="000000" w:themeColor="text1"/>
              </w:rPr>
              <w:t xml:space="preserve">. </w:t>
            </w:r>
            <w:proofErr w:type="spellStart"/>
            <w:r w:rsidRPr="00345FE1">
              <w:rPr>
                <w:rFonts w:cs="Arial"/>
                <w:color w:val="000000" w:themeColor="text1"/>
              </w:rPr>
              <w:t>Multi</w:t>
            </w:r>
            <w:proofErr w:type="spellEnd"/>
            <w:r w:rsidRPr="00345FE1">
              <w:rPr>
                <w:rFonts w:cs="Arial"/>
                <w:color w:val="000000" w:themeColor="text1"/>
              </w:rPr>
              <w:t xml:space="preserve">-agent </w:t>
            </w:r>
            <w:proofErr w:type="spellStart"/>
            <w:r w:rsidRPr="00345FE1">
              <w:rPr>
                <w:rFonts w:cs="Arial"/>
                <w:color w:val="000000" w:themeColor="text1"/>
              </w:rPr>
              <w:t>systems</w:t>
            </w:r>
            <w:proofErr w:type="spellEnd"/>
            <w:r w:rsidRPr="00345FE1">
              <w:rPr>
                <w:rFonts w:cs="Arial"/>
                <w:color w:val="000000" w:themeColor="text1"/>
              </w:rPr>
              <w:t xml:space="preserve"> </w:t>
            </w:r>
            <w:proofErr w:type="spellStart"/>
            <w:r w:rsidRPr="00345FE1">
              <w:rPr>
                <w:rFonts w:cs="Arial"/>
                <w:color w:val="000000" w:themeColor="text1"/>
              </w:rPr>
              <w:t>interacting</w:t>
            </w:r>
            <w:proofErr w:type="spellEnd"/>
            <w:r w:rsidRPr="00345FE1">
              <w:rPr>
                <w:rFonts w:cs="Arial"/>
                <w:color w:val="000000" w:themeColor="text1"/>
              </w:rPr>
              <w:t xml:space="preserve"> (</w:t>
            </w:r>
            <w:proofErr w:type="spellStart"/>
            <w:r w:rsidRPr="00345FE1">
              <w:rPr>
                <w:rFonts w:cs="Arial"/>
                <w:color w:val="000000" w:themeColor="text1"/>
              </w:rPr>
              <w:t>addressing</w:t>
            </w:r>
            <w:proofErr w:type="spellEnd"/>
            <w:r w:rsidRPr="00345FE1">
              <w:rPr>
                <w:rFonts w:cs="Arial"/>
                <w:color w:val="000000" w:themeColor="text1"/>
              </w:rPr>
              <w:t xml:space="preserve"> </w:t>
            </w:r>
            <w:proofErr w:type="spellStart"/>
            <w:r w:rsidRPr="00345FE1">
              <w:rPr>
                <w:rFonts w:cs="Arial"/>
                <w:color w:val="000000" w:themeColor="text1"/>
              </w:rPr>
              <w:t>scopes</w:t>
            </w:r>
            <w:proofErr w:type="spellEnd"/>
            <w:r w:rsidRPr="00345FE1">
              <w:rPr>
                <w:rFonts w:cs="Arial"/>
                <w:color w:val="000000" w:themeColor="text1"/>
              </w:rPr>
              <w:t xml:space="preserve">, </w:t>
            </w:r>
            <w:proofErr w:type="spellStart"/>
            <w:r w:rsidRPr="00345FE1">
              <w:rPr>
                <w:rFonts w:cs="Arial"/>
                <w:color w:val="000000" w:themeColor="text1"/>
              </w:rPr>
              <w:t>control</w:t>
            </w:r>
            <w:proofErr w:type="spellEnd"/>
            <w:r w:rsidRPr="00345FE1">
              <w:rPr>
                <w:rFonts w:cs="Arial"/>
                <w:color w:val="000000" w:themeColor="text1"/>
              </w:rPr>
              <w:t xml:space="preserve"> </w:t>
            </w:r>
            <w:proofErr w:type="spellStart"/>
            <w:r w:rsidRPr="00345FE1">
              <w:rPr>
                <w:rFonts w:cs="Arial"/>
                <w:color w:val="000000" w:themeColor="text1"/>
              </w:rPr>
              <w:t>resources</w:t>
            </w:r>
            <w:proofErr w:type="spellEnd"/>
            <w:r w:rsidRPr="00345FE1">
              <w:rPr>
                <w:rFonts w:cs="Arial"/>
                <w:color w:val="000000" w:themeColor="text1"/>
              </w:rPr>
              <w:t xml:space="preserve">). </w:t>
            </w:r>
            <w:proofErr w:type="spellStart"/>
            <w:r w:rsidRPr="007C6A30">
              <w:rPr>
                <w:rFonts w:cs="Arial"/>
                <w:i/>
                <w:iCs/>
                <w:color w:val="000000" w:themeColor="text1"/>
              </w:rPr>
              <w:t>Advances</w:t>
            </w:r>
            <w:proofErr w:type="spellEnd"/>
            <w:r w:rsidRPr="007C6A30">
              <w:rPr>
                <w:rFonts w:cs="Arial"/>
                <w:i/>
                <w:iCs/>
                <w:color w:val="000000" w:themeColor="text1"/>
              </w:rPr>
              <w:t xml:space="preserve"> in </w:t>
            </w:r>
            <w:proofErr w:type="spellStart"/>
            <w:r w:rsidRPr="007C6A30">
              <w:rPr>
                <w:rFonts w:cs="Arial"/>
                <w:i/>
                <w:iCs/>
                <w:color w:val="000000" w:themeColor="text1"/>
              </w:rPr>
              <w:t>Intelligent</w:t>
            </w:r>
            <w:proofErr w:type="spellEnd"/>
            <w:r w:rsidRPr="007C6A30">
              <w:rPr>
                <w:rFonts w:cs="Arial"/>
                <w:i/>
                <w:iCs/>
                <w:color w:val="000000" w:themeColor="text1"/>
              </w:rPr>
              <w:t xml:space="preserve"> Systems and </w:t>
            </w:r>
            <w:proofErr w:type="spellStart"/>
            <w:r w:rsidRPr="007C6A30">
              <w:rPr>
                <w:rFonts w:cs="Arial"/>
                <w:i/>
                <w:iCs/>
                <w:color w:val="000000" w:themeColor="text1"/>
              </w:rPr>
              <w:t>Computing</w:t>
            </w:r>
            <w:proofErr w:type="spellEnd"/>
            <w:r w:rsidRPr="00345FE1">
              <w:rPr>
                <w:rFonts w:cs="Arial"/>
                <w:color w:val="000000" w:themeColor="text1"/>
              </w:rPr>
              <w:t xml:space="preserve">, </w:t>
            </w:r>
            <w:proofErr w:type="spellStart"/>
            <w:r w:rsidRPr="00345FE1">
              <w:rPr>
                <w:rFonts w:cs="Arial"/>
                <w:color w:val="000000" w:themeColor="text1"/>
              </w:rPr>
              <w:t>Volume</w:t>
            </w:r>
            <w:proofErr w:type="spellEnd"/>
            <w:r w:rsidRPr="00345FE1">
              <w:rPr>
                <w:rFonts w:cs="Arial"/>
                <w:color w:val="000000" w:themeColor="text1"/>
              </w:rPr>
              <w:t xml:space="preserve"> 765. Berlín: </w:t>
            </w:r>
            <w:proofErr w:type="spellStart"/>
            <w:r w:rsidRPr="00345FE1">
              <w:rPr>
                <w:rFonts w:cs="Arial"/>
                <w:color w:val="000000" w:themeColor="text1"/>
              </w:rPr>
              <w:t>Springer</w:t>
            </w:r>
            <w:proofErr w:type="spellEnd"/>
            <w:r w:rsidRPr="00345FE1">
              <w:rPr>
                <w:rFonts w:cs="Arial"/>
                <w:color w:val="000000" w:themeColor="text1"/>
              </w:rPr>
              <w:t xml:space="preserve"> </w:t>
            </w:r>
            <w:proofErr w:type="spellStart"/>
            <w:r w:rsidRPr="00345FE1">
              <w:rPr>
                <w:rFonts w:cs="Arial"/>
                <w:color w:val="000000" w:themeColor="text1"/>
              </w:rPr>
              <w:t>Verlag</w:t>
            </w:r>
            <w:proofErr w:type="spellEnd"/>
            <w:r w:rsidRPr="00345FE1">
              <w:rPr>
                <w:rFonts w:cs="Arial"/>
                <w:color w:val="000000" w:themeColor="text1"/>
              </w:rPr>
              <w:t>, 2019, s. 233-245. ISSN 2194-5357. ISBN 978-331991191-5. D</w:t>
            </w:r>
          </w:p>
          <w:p w14:paraId="66B57993" w14:textId="77777777" w:rsidR="00870404" w:rsidRPr="00345FE1" w:rsidRDefault="00870404" w:rsidP="00087553">
            <w:pPr>
              <w:jc w:val="both"/>
              <w:rPr>
                <w:rFonts w:cs="Arial"/>
                <w:color w:val="000000" w:themeColor="text1"/>
              </w:rPr>
            </w:pPr>
            <w:r w:rsidRPr="00345FE1">
              <w:rPr>
                <w:rFonts w:cs="Arial"/>
                <w:color w:val="000000" w:themeColor="text1"/>
              </w:rPr>
              <w:t>JEMELKA, M</w:t>
            </w:r>
            <w:r>
              <w:rPr>
                <w:rFonts w:cs="Arial"/>
                <w:color w:val="000000" w:themeColor="text1"/>
              </w:rPr>
              <w:t>ilan,</w:t>
            </w:r>
            <w:r w:rsidRPr="00345FE1">
              <w:rPr>
                <w:rFonts w:cs="Arial"/>
                <w:color w:val="000000" w:themeColor="text1"/>
              </w:rPr>
              <w:t xml:space="preserve"> </w:t>
            </w:r>
            <w:r w:rsidRPr="00345FE1">
              <w:rPr>
                <w:rFonts w:cs="Arial"/>
                <w:b/>
                <w:bCs/>
                <w:color w:val="000000" w:themeColor="text1"/>
              </w:rPr>
              <w:t>CHRAMCOV, B</w:t>
            </w:r>
            <w:r>
              <w:rPr>
                <w:rFonts w:cs="Arial"/>
                <w:b/>
                <w:bCs/>
                <w:color w:val="000000" w:themeColor="text1"/>
              </w:rPr>
              <w:t>ronislav</w:t>
            </w:r>
            <w:r w:rsidRPr="00345FE1">
              <w:rPr>
                <w:rFonts w:cs="Arial"/>
                <w:color w:val="000000" w:themeColor="text1"/>
              </w:rPr>
              <w:t xml:space="preserve"> </w:t>
            </w:r>
            <w:r w:rsidRPr="00345FE1">
              <w:rPr>
                <w:rFonts w:cs="Arial"/>
                <w:b/>
                <w:bCs/>
                <w:color w:val="000000" w:themeColor="text1"/>
              </w:rPr>
              <w:t>(40 %)</w:t>
            </w:r>
            <w:r w:rsidRPr="00345FE1">
              <w:rPr>
                <w:rFonts w:cs="Arial"/>
                <w:color w:val="000000" w:themeColor="text1"/>
              </w:rPr>
              <w:t xml:space="preserve">. </w:t>
            </w:r>
            <w:proofErr w:type="spellStart"/>
            <w:r w:rsidRPr="00345FE1">
              <w:rPr>
                <w:rFonts w:cs="Arial"/>
                <w:color w:val="000000" w:themeColor="text1"/>
              </w:rPr>
              <w:t>The</w:t>
            </w:r>
            <w:proofErr w:type="spellEnd"/>
            <w:r w:rsidRPr="00345FE1">
              <w:rPr>
                <w:rFonts w:cs="Arial"/>
                <w:color w:val="000000" w:themeColor="text1"/>
              </w:rPr>
              <w:t xml:space="preserve"> Use </w:t>
            </w:r>
            <w:proofErr w:type="spellStart"/>
            <w:r w:rsidRPr="00345FE1">
              <w:rPr>
                <w:rFonts w:cs="Arial"/>
                <w:color w:val="000000" w:themeColor="text1"/>
              </w:rPr>
              <w:t>of</w:t>
            </w:r>
            <w:proofErr w:type="spellEnd"/>
            <w:r w:rsidRPr="00345FE1">
              <w:rPr>
                <w:rFonts w:cs="Arial"/>
                <w:color w:val="000000" w:themeColor="text1"/>
              </w:rPr>
              <w:t xml:space="preserve"> </w:t>
            </w:r>
            <w:proofErr w:type="spellStart"/>
            <w:r w:rsidRPr="00345FE1">
              <w:rPr>
                <w:rFonts w:cs="Arial"/>
                <w:color w:val="000000" w:themeColor="text1"/>
              </w:rPr>
              <w:t>Recursive</w:t>
            </w:r>
            <w:proofErr w:type="spellEnd"/>
            <w:r w:rsidRPr="00345FE1">
              <w:rPr>
                <w:rFonts w:cs="Arial"/>
                <w:color w:val="000000" w:themeColor="text1"/>
              </w:rPr>
              <w:t xml:space="preserve"> ABC </w:t>
            </w:r>
            <w:proofErr w:type="spellStart"/>
            <w:r w:rsidRPr="00345FE1">
              <w:rPr>
                <w:rFonts w:cs="Arial"/>
                <w:color w:val="000000" w:themeColor="text1"/>
              </w:rPr>
              <w:t>Method</w:t>
            </w:r>
            <w:proofErr w:type="spellEnd"/>
            <w:r w:rsidRPr="00345FE1">
              <w:rPr>
                <w:rFonts w:cs="Arial"/>
                <w:color w:val="000000" w:themeColor="text1"/>
              </w:rPr>
              <w:t xml:space="preserve"> </w:t>
            </w:r>
            <w:proofErr w:type="spellStart"/>
            <w:r w:rsidRPr="00345FE1">
              <w:rPr>
                <w:rFonts w:cs="Arial"/>
                <w:color w:val="000000" w:themeColor="text1"/>
              </w:rPr>
              <w:t>for</w:t>
            </w:r>
            <w:proofErr w:type="spellEnd"/>
            <w:r w:rsidRPr="00345FE1">
              <w:rPr>
                <w:rFonts w:cs="Arial"/>
                <w:color w:val="000000" w:themeColor="text1"/>
              </w:rPr>
              <w:t xml:space="preserve"> </w:t>
            </w:r>
            <w:proofErr w:type="spellStart"/>
            <w:r w:rsidRPr="00345FE1">
              <w:rPr>
                <w:rFonts w:cs="Arial"/>
                <w:color w:val="000000" w:themeColor="text1"/>
              </w:rPr>
              <w:t>Warehouse</w:t>
            </w:r>
            <w:proofErr w:type="spellEnd"/>
            <w:r w:rsidRPr="00345FE1">
              <w:rPr>
                <w:rFonts w:cs="Arial"/>
                <w:color w:val="000000" w:themeColor="text1"/>
              </w:rPr>
              <w:t xml:space="preserve"> Management. </w:t>
            </w:r>
            <w:r w:rsidRPr="007C6A30">
              <w:rPr>
                <w:rFonts w:cs="Arial"/>
                <w:i/>
                <w:iCs/>
                <w:color w:val="000000" w:themeColor="text1"/>
              </w:rPr>
              <w:t xml:space="preserve">Software </w:t>
            </w:r>
            <w:proofErr w:type="spellStart"/>
            <w:r w:rsidRPr="007C6A30">
              <w:rPr>
                <w:rFonts w:cs="Arial"/>
                <w:i/>
                <w:iCs/>
                <w:color w:val="000000" w:themeColor="text1"/>
              </w:rPr>
              <w:t>Engineering</w:t>
            </w:r>
            <w:proofErr w:type="spellEnd"/>
            <w:r w:rsidRPr="007C6A30">
              <w:rPr>
                <w:rFonts w:cs="Arial"/>
                <w:i/>
                <w:iCs/>
                <w:color w:val="000000" w:themeColor="text1"/>
              </w:rPr>
              <w:t xml:space="preserve"> </w:t>
            </w:r>
            <w:proofErr w:type="spellStart"/>
            <w:r w:rsidRPr="007C6A30">
              <w:rPr>
                <w:rFonts w:cs="Arial"/>
                <w:i/>
                <w:iCs/>
                <w:color w:val="000000" w:themeColor="text1"/>
              </w:rPr>
              <w:t>Methods</w:t>
            </w:r>
            <w:proofErr w:type="spellEnd"/>
            <w:r w:rsidRPr="007C6A30">
              <w:rPr>
                <w:rFonts w:cs="Arial"/>
                <w:i/>
                <w:iCs/>
                <w:color w:val="000000" w:themeColor="text1"/>
              </w:rPr>
              <w:t xml:space="preserve"> In </w:t>
            </w:r>
            <w:proofErr w:type="spellStart"/>
            <w:r w:rsidRPr="007C6A30">
              <w:rPr>
                <w:rFonts w:cs="Arial"/>
                <w:i/>
                <w:iCs/>
                <w:color w:val="000000" w:themeColor="text1"/>
              </w:rPr>
              <w:t>Intelligent</w:t>
            </w:r>
            <w:proofErr w:type="spellEnd"/>
            <w:r w:rsidRPr="007C6A30">
              <w:rPr>
                <w:rFonts w:cs="Arial"/>
                <w:i/>
                <w:iCs/>
                <w:color w:val="000000" w:themeColor="text1"/>
              </w:rPr>
              <w:t xml:space="preserve"> </w:t>
            </w:r>
            <w:proofErr w:type="spellStart"/>
            <w:r w:rsidRPr="007C6A30">
              <w:rPr>
                <w:rFonts w:cs="Arial"/>
                <w:i/>
                <w:iCs/>
                <w:color w:val="000000" w:themeColor="text1"/>
              </w:rPr>
              <w:t>Algorithms</w:t>
            </w:r>
            <w:proofErr w:type="spellEnd"/>
            <w:r w:rsidRPr="00345FE1">
              <w:rPr>
                <w:rFonts w:cs="Arial"/>
                <w:color w:val="000000" w:themeColor="text1"/>
              </w:rPr>
              <w:t xml:space="preserve">, Vol 1. </w:t>
            </w:r>
            <w:proofErr w:type="spellStart"/>
            <w:r w:rsidRPr="00345FE1">
              <w:rPr>
                <w:rFonts w:cs="Arial"/>
                <w:color w:val="000000" w:themeColor="text1"/>
              </w:rPr>
              <w:t>Cham</w:t>
            </w:r>
            <w:proofErr w:type="spellEnd"/>
            <w:r w:rsidRPr="00345FE1">
              <w:rPr>
                <w:rFonts w:cs="Arial"/>
                <w:color w:val="000000" w:themeColor="text1"/>
              </w:rPr>
              <w:t xml:space="preserve">: </w:t>
            </w:r>
            <w:proofErr w:type="spellStart"/>
            <w:r w:rsidRPr="00345FE1">
              <w:rPr>
                <w:rFonts w:cs="Arial"/>
                <w:color w:val="000000" w:themeColor="text1"/>
              </w:rPr>
              <w:t>Springer</w:t>
            </w:r>
            <w:proofErr w:type="spellEnd"/>
            <w:r w:rsidRPr="00345FE1">
              <w:rPr>
                <w:rFonts w:cs="Arial"/>
                <w:color w:val="000000" w:themeColor="text1"/>
              </w:rPr>
              <w:t>, 2019, s. 223-229. ISSN 2194-5357. ISBN 978-3-030-19806-0. D</w:t>
            </w:r>
          </w:p>
          <w:p w14:paraId="5B05EC7E" w14:textId="77777777" w:rsidR="00870404" w:rsidRPr="00345FE1" w:rsidRDefault="00870404" w:rsidP="00087553">
            <w:pPr>
              <w:jc w:val="both"/>
              <w:rPr>
                <w:i/>
                <w:iCs/>
              </w:rPr>
            </w:pPr>
          </w:p>
          <w:p w14:paraId="0D4E93CA" w14:textId="77777777" w:rsidR="00870404" w:rsidRPr="00345FE1" w:rsidRDefault="00870404" w:rsidP="00087553">
            <w:pPr>
              <w:jc w:val="both"/>
              <w:rPr>
                <w:i/>
                <w:iCs/>
              </w:rPr>
            </w:pPr>
            <w:r w:rsidRPr="00345FE1">
              <w:rPr>
                <w:i/>
                <w:iCs/>
              </w:rPr>
              <w:t>Přehled projektové činnosti:</w:t>
            </w:r>
          </w:p>
          <w:p w14:paraId="1A886315" w14:textId="77777777" w:rsidR="00870404" w:rsidRPr="00345FE1" w:rsidRDefault="00870404" w:rsidP="00087553">
            <w:pPr>
              <w:tabs>
                <w:tab w:val="left" w:pos="963"/>
              </w:tabs>
              <w:ind w:left="963" w:hanging="963"/>
              <w:jc w:val="both"/>
            </w:pPr>
            <w:r w:rsidRPr="00345FE1">
              <w:t>2024-2025</w:t>
            </w:r>
            <w:r w:rsidRPr="00345FE1">
              <w:tab/>
            </w:r>
            <w:proofErr w:type="spellStart"/>
            <w:r w:rsidRPr="00345FE1">
              <w:t>Fail-safe</w:t>
            </w:r>
            <w:proofErr w:type="spellEnd"/>
            <w:r w:rsidRPr="00345FE1">
              <w:t xml:space="preserve"> a kyberneticky bezpečný distribuovaný řídicí systém založený na technologii blockchainu</w:t>
            </w:r>
            <w:r>
              <w:t xml:space="preserve">, poskytovatel TAČR, </w:t>
            </w:r>
            <w:r w:rsidRPr="00345FE1">
              <w:t>FW10010237</w:t>
            </w:r>
            <w:r>
              <w:t>,</w:t>
            </w:r>
            <w:r w:rsidRPr="00345FE1">
              <w:t xml:space="preserve"> spoluřešitel</w:t>
            </w:r>
          </w:p>
          <w:p w14:paraId="7D4DE707" w14:textId="77777777" w:rsidR="00870404" w:rsidRPr="00345FE1" w:rsidRDefault="00870404" w:rsidP="00087553">
            <w:pPr>
              <w:tabs>
                <w:tab w:val="left" w:pos="963"/>
              </w:tabs>
              <w:ind w:left="963" w:hanging="963"/>
              <w:jc w:val="both"/>
            </w:pPr>
            <w:r w:rsidRPr="00345FE1">
              <w:t>2019-2022</w:t>
            </w:r>
            <w:r w:rsidRPr="00345FE1">
              <w:tab/>
              <w:t>Inteligentní robotická ochrana zdraví ekosystému hydroponického skleníku</w:t>
            </w:r>
            <w:r>
              <w:t xml:space="preserve">, poskytovatel TAČR, </w:t>
            </w:r>
            <w:r w:rsidRPr="00345FE1">
              <w:t>FW01010381</w:t>
            </w:r>
            <w:r>
              <w:t>,</w:t>
            </w:r>
            <w:r w:rsidRPr="00345FE1">
              <w:t xml:space="preserve"> spoluřešitel</w:t>
            </w:r>
          </w:p>
          <w:p w14:paraId="30A505E8" w14:textId="77777777" w:rsidR="00870404" w:rsidRPr="00345FE1" w:rsidRDefault="00870404" w:rsidP="00087553">
            <w:pPr>
              <w:tabs>
                <w:tab w:val="left" w:pos="963"/>
              </w:tabs>
              <w:ind w:left="963" w:hanging="963"/>
              <w:jc w:val="both"/>
            </w:pPr>
            <w:r w:rsidRPr="00345FE1">
              <w:t>2017-2022</w:t>
            </w:r>
            <w:r w:rsidRPr="00345FE1">
              <w:tab/>
              <w:t>Rozvoj výzkumně zaměřených studijních programů na FAI</w:t>
            </w:r>
            <w:r>
              <w:t xml:space="preserve">, poskytovatel MŠMT OPVVV, </w:t>
            </w:r>
            <w:r w:rsidRPr="00345FE1">
              <w:t>EF16_018/0002381</w:t>
            </w:r>
            <w:r>
              <w:t>,</w:t>
            </w:r>
            <w:r w:rsidRPr="00345FE1">
              <w:t xml:space="preserve"> spoluřešitel</w:t>
            </w:r>
          </w:p>
          <w:p w14:paraId="45E0739E" w14:textId="77777777" w:rsidR="00870404" w:rsidRPr="00345FE1" w:rsidRDefault="00870404" w:rsidP="00087553">
            <w:pPr>
              <w:tabs>
                <w:tab w:val="left" w:pos="963"/>
              </w:tabs>
              <w:ind w:left="963" w:hanging="963"/>
              <w:jc w:val="both"/>
            </w:pPr>
            <w:r w:rsidRPr="00345FE1">
              <w:t>2019-2020</w:t>
            </w:r>
            <w:r w:rsidRPr="00345FE1">
              <w:tab/>
              <w:t xml:space="preserve">Výzkum a vývoj </w:t>
            </w:r>
            <w:proofErr w:type="spellStart"/>
            <w:r w:rsidRPr="00345FE1">
              <w:t>eHealth</w:t>
            </w:r>
            <w:proofErr w:type="spellEnd"/>
            <w:r w:rsidRPr="00345FE1">
              <w:t xml:space="preserve"> Integrované aplikační platformy Telemedicíny</w:t>
            </w:r>
            <w:r>
              <w:t>, poskytovatel MPO OP PIK,</w:t>
            </w:r>
            <w:r w:rsidRPr="00345FE1">
              <w:t xml:space="preserve"> EG17_107/0012503</w:t>
            </w:r>
            <w:r>
              <w:t>,</w:t>
            </w:r>
            <w:r w:rsidRPr="00345FE1">
              <w:t xml:space="preserve"> spoluřešitel</w:t>
            </w:r>
          </w:p>
          <w:p w14:paraId="4EC0422C" w14:textId="77777777" w:rsidR="00870404" w:rsidRPr="00345FE1" w:rsidRDefault="00870404" w:rsidP="00087553">
            <w:pPr>
              <w:tabs>
                <w:tab w:val="left" w:pos="963"/>
              </w:tabs>
              <w:ind w:left="963" w:hanging="963"/>
              <w:jc w:val="both"/>
            </w:pPr>
            <w:r w:rsidRPr="00345FE1">
              <w:t>2018-2022</w:t>
            </w:r>
            <w:r w:rsidRPr="00345FE1">
              <w:tab/>
              <w:t>Rozvoj kapacit pro výzkum a vývoj UTB ve Zlíně</w:t>
            </w:r>
            <w:r>
              <w:t xml:space="preserve">, poskytovatel MŠMT OP VVV, </w:t>
            </w:r>
            <w:r w:rsidRPr="00345FE1">
              <w:t>EF16_028/0006243 spoluřešitel</w:t>
            </w:r>
          </w:p>
          <w:p w14:paraId="40B780A7" w14:textId="77777777" w:rsidR="00870404" w:rsidRPr="00345FE1" w:rsidRDefault="00870404" w:rsidP="00087553">
            <w:pPr>
              <w:tabs>
                <w:tab w:val="left" w:pos="963"/>
              </w:tabs>
              <w:ind w:left="963" w:hanging="963"/>
              <w:jc w:val="both"/>
              <w:rPr>
                <w:b/>
              </w:rPr>
            </w:pPr>
          </w:p>
        </w:tc>
      </w:tr>
      <w:tr w:rsidR="00870404" w:rsidRPr="00345FE1" w14:paraId="3DC74717" w14:textId="77777777" w:rsidTr="00087553">
        <w:trPr>
          <w:trHeight w:val="218"/>
        </w:trPr>
        <w:tc>
          <w:tcPr>
            <w:tcW w:w="9859" w:type="dxa"/>
            <w:gridSpan w:val="4"/>
            <w:shd w:val="clear" w:color="auto" w:fill="F7CAAC"/>
          </w:tcPr>
          <w:p w14:paraId="6256FA25" w14:textId="77777777" w:rsidR="00870404" w:rsidRPr="00345FE1" w:rsidRDefault="00870404" w:rsidP="00087553">
            <w:pPr>
              <w:rPr>
                <w:b/>
              </w:rPr>
            </w:pPr>
            <w:r w:rsidRPr="00345FE1">
              <w:rPr>
                <w:b/>
              </w:rPr>
              <w:t>Působení v zahraničí</w:t>
            </w:r>
          </w:p>
        </w:tc>
      </w:tr>
      <w:tr w:rsidR="00870404" w:rsidRPr="00345FE1" w14:paraId="75D06355" w14:textId="77777777" w:rsidTr="00087553">
        <w:trPr>
          <w:trHeight w:val="328"/>
        </w:trPr>
        <w:tc>
          <w:tcPr>
            <w:tcW w:w="9859" w:type="dxa"/>
            <w:gridSpan w:val="4"/>
          </w:tcPr>
          <w:p w14:paraId="20FF1B8B" w14:textId="77777777" w:rsidR="00870404" w:rsidRPr="00345FE1" w:rsidRDefault="00870404" w:rsidP="00087553">
            <w:pPr>
              <w:rPr>
                <w:b/>
              </w:rPr>
            </w:pPr>
          </w:p>
        </w:tc>
      </w:tr>
      <w:tr w:rsidR="00870404" w:rsidRPr="00345FE1" w14:paraId="72948507" w14:textId="77777777" w:rsidTr="00087553">
        <w:trPr>
          <w:cantSplit/>
          <w:trHeight w:val="470"/>
        </w:trPr>
        <w:tc>
          <w:tcPr>
            <w:tcW w:w="2518" w:type="dxa"/>
            <w:shd w:val="clear" w:color="auto" w:fill="F7CAAC"/>
          </w:tcPr>
          <w:p w14:paraId="567FAACA" w14:textId="77777777" w:rsidR="00870404" w:rsidRPr="00345FE1" w:rsidRDefault="00870404" w:rsidP="00087553">
            <w:pPr>
              <w:jc w:val="both"/>
              <w:rPr>
                <w:b/>
              </w:rPr>
            </w:pPr>
            <w:r w:rsidRPr="00345FE1">
              <w:rPr>
                <w:b/>
              </w:rPr>
              <w:t xml:space="preserve">Podpis </w:t>
            </w:r>
          </w:p>
        </w:tc>
        <w:tc>
          <w:tcPr>
            <w:tcW w:w="4536" w:type="dxa"/>
          </w:tcPr>
          <w:p w14:paraId="7AC7EB69" w14:textId="77777777" w:rsidR="00870404" w:rsidRPr="00345FE1" w:rsidRDefault="00870404" w:rsidP="00087553">
            <w:pPr>
              <w:jc w:val="both"/>
            </w:pPr>
          </w:p>
        </w:tc>
        <w:tc>
          <w:tcPr>
            <w:tcW w:w="786" w:type="dxa"/>
            <w:shd w:val="clear" w:color="auto" w:fill="F7CAAC"/>
          </w:tcPr>
          <w:p w14:paraId="629F07CA" w14:textId="77777777" w:rsidR="00870404" w:rsidRPr="00345FE1" w:rsidRDefault="00870404" w:rsidP="00087553">
            <w:pPr>
              <w:jc w:val="both"/>
            </w:pPr>
            <w:r w:rsidRPr="00345FE1">
              <w:rPr>
                <w:b/>
              </w:rPr>
              <w:t>datum</w:t>
            </w:r>
          </w:p>
        </w:tc>
        <w:tc>
          <w:tcPr>
            <w:tcW w:w="2019" w:type="dxa"/>
          </w:tcPr>
          <w:p w14:paraId="09FAB8E9" w14:textId="77777777" w:rsidR="00870404" w:rsidRPr="00345FE1" w:rsidRDefault="00870404" w:rsidP="00087553">
            <w:pPr>
              <w:jc w:val="both"/>
            </w:pPr>
            <w:r>
              <w:t>27. 8. 2024</w:t>
            </w:r>
          </w:p>
        </w:tc>
      </w:tr>
    </w:tbl>
    <w:p w14:paraId="46C05B33" w14:textId="77777777" w:rsidR="00870404" w:rsidRPr="00345FE1" w:rsidRDefault="00870404" w:rsidP="00870404">
      <w:pPr>
        <w:spacing w:after="160" w:line="259" w:lineRule="auto"/>
      </w:pPr>
    </w:p>
    <w:p w14:paraId="5C777E87" w14:textId="77777777" w:rsidR="00870404" w:rsidRPr="00345FE1" w:rsidRDefault="00870404" w:rsidP="00870404">
      <w:pPr>
        <w:suppressAutoHyphens w:val="0"/>
        <w:spacing w:after="160" w:line="259" w:lineRule="auto"/>
      </w:pPr>
      <w:r w:rsidRPr="00345FE1">
        <w:br w:type="page"/>
      </w:r>
    </w:p>
    <w:tbl>
      <w:tblPr>
        <w:tblW w:w="994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131"/>
        <w:gridCol w:w="501"/>
        <w:gridCol w:w="693"/>
        <w:gridCol w:w="694"/>
        <w:gridCol w:w="84"/>
      </w:tblGrid>
      <w:tr w:rsidR="00870404" w:rsidRPr="00345FE1" w14:paraId="37BD0B54" w14:textId="77777777" w:rsidTr="00087553">
        <w:trPr>
          <w:gridAfter w:val="1"/>
          <w:wAfter w:w="84" w:type="dxa"/>
        </w:trPr>
        <w:tc>
          <w:tcPr>
            <w:tcW w:w="9859" w:type="dxa"/>
            <w:gridSpan w:val="15"/>
            <w:tcBorders>
              <w:bottom w:val="double" w:sz="4" w:space="0" w:color="auto"/>
            </w:tcBorders>
            <w:shd w:val="clear" w:color="auto" w:fill="BDD6EE"/>
          </w:tcPr>
          <w:p w14:paraId="6F3DFA6D" w14:textId="1E9B3B37" w:rsidR="00870404" w:rsidRPr="00345FE1" w:rsidRDefault="00870404" w:rsidP="00087553">
            <w:pPr>
              <w:tabs>
                <w:tab w:val="right" w:pos="9469"/>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26ED8772" w14:textId="77777777" w:rsidTr="00087553">
        <w:trPr>
          <w:gridAfter w:val="1"/>
          <w:wAfter w:w="84" w:type="dxa"/>
        </w:trPr>
        <w:tc>
          <w:tcPr>
            <w:tcW w:w="2518" w:type="dxa"/>
            <w:tcBorders>
              <w:top w:val="double" w:sz="4" w:space="0" w:color="auto"/>
            </w:tcBorders>
            <w:shd w:val="clear" w:color="auto" w:fill="F7CAAC"/>
          </w:tcPr>
          <w:p w14:paraId="6A68665C" w14:textId="77777777" w:rsidR="00870404" w:rsidRPr="00345FE1" w:rsidRDefault="00870404" w:rsidP="00087553">
            <w:pPr>
              <w:jc w:val="both"/>
              <w:rPr>
                <w:b/>
              </w:rPr>
            </w:pPr>
            <w:r w:rsidRPr="00345FE1">
              <w:rPr>
                <w:b/>
              </w:rPr>
              <w:t>Vysoká škola</w:t>
            </w:r>
          </w:p>
        </w:tc>
        <w:tc>
          <w:tcPr>
            <w:tcW w:w="7341" w:type="dxa"/>
            <w:gridSpan w:val="14"/>
          </w:tcPr>
          <w:p w14:paraId="422BD740" w14:textId="77777777" w:rsidR="00870404" w:rsidRPr="00345FE1" w:rsidRDefault="00870404" w:rsidP="00087553">
            <w:pPr>
              <w:jc w:val="both"/>
            </w:pPr>
            <w:r w:rsidRPr="00345FE1">
              <w:t>Univerzita Tomáše Bati ve Zlíně</w:t>
            </w:r>
          </w:p>
        </w:tc>
      </w:tr>
      <w:tr w:rsidR="00870404" w:rsidRPr="00345FE1" w14:paraId="6CBC837A" w14:textId="77777777" w:rsidTr="00087553">
        <w:trPr>
          <w:gridAfter w:val="1"/>
          <w:wAfter w:w="84" w:type="dxa"/>
        </w:trPr>
        <w:tc>
          <w:tcPr>
            <w:tcW w:w="2518" w:type="dxa"/>
            <w:shd w:val="clear" w:color="auto" w:fill="F7CAAC"/>
          </w:tcPr>
          <w:p w14:paraId="0171E80D" w14:textId="77777777" w:rsidR="00870404" w:rsidRPr="00345FE1" w:rsidRDefault="00870404" w:rsidP="00087553">
            <w:pPr>
              <w:jc w:val="both"/>
              <w:rPr>
                <w:b/>
              </w:rPr>
            </w:pPr>
            <w:r w:rsidRPr="00345FE1">
              <w:rPr>
                <w:b/>
              </w:rPr>
              <w:t>Součást vysoké školy</w:t>
            </w:r>
          </w:p>
        </w:tc>
        <w:tc>
          <w:tcPr>
            <w:tcW w:w="7341" w:type="dxa"/>
            <w:gridSpan w:val="14"/>
          </w:tcPr>
          <w:p w14:paraId="09DFE0B7" w14:textId="77777777" w:rsidR="00870404" w:rsidRPr="00345FE1" w:rsidRDefault="00870404" w:rsidP="00087553">
            <w:pPr>
              <w:jc w:val="both"/>
            </w:pPr>
            <w:r w:rsidRPr="00345FE1">
              <w:t>Fakulta aplikované informatiky</w:t>
            </w:r>
          </w:p>
        </w:tc>
      </w:tr>
      <w:tr w:rsidR="00870404" w:rsidRPr="00345FE1" w14:paraId="6701AAF0" w14:textId="77777777" w:rsidTr="00087553">
        <w:trPr>
          <w:gridAfter w:val="1"/>
          <w:wAfter w:w="84" w:type="dxa"/>
        </w:trPr>
        <w:tc>
          <w:tcPr>
            <w:tcW w:w="2518" w:type="dxa"/>
            <w:shd w:val="clear" w:color="auto" w:fill="F7CAAC"/>
          </w:tcPr>
          <w:p w14:paraId="170CD11A" w14:textId="77777777" w:rsidR="00870404" w:rsidRPr="00345FE1" w:rsidRDefault="00870404" w:rsidP="00087553">
            <w:pPr>
              <w:jc w:val="both"/>
              <w:rPr>
                <w:b/>
              </w:rPr>
            </w:pPr>
            <w:r w:rsidRPr="00345FE1">
              <w:rPr>
                <w:b/>
              </w:rPr>
              <w:t>Název studijního programu</w:t>
            </w:r>
          </w:p>
        </w:tc>
        <w:tc>
          <w:tcPr>
            <w:tcW w:w="7341" w:type="dxa"/>
            <w:gridSpan w:val="14"/>
          </w:tcPr>
          <w:p w14:paraId="61BE925B" w14:textId="23BA0526"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74E75EE" w14:textId="77777777" w:rsidTr="00087553">
        <w:trPr>
          <w:gridAfter w:val="1"/>
          <w:wAfter w:w="84" w:type="dxa"/>
        </w:trPr>
        <w:tc>
          <w:tcPr>
            <w:tcW w:w="2518" w:type="dxa"/>
            <w:shd w:val="clear" w:color="auto" w:fill="F7CAAC"/>
          </w:tcPr>
          <w:p w14:paraId="46079905" w14:textId="77777777" w:rsidR="00870404" w:rsidRPr="00345FE1" w:rsidRDefault="00870404" w:rsidP="00087553">
            <w:pPr>
              <w:jc w:val="both"/>
              <w:rPr>
                <w:b/>
              </w:rPr>
            </w:pPr>
            <w:r w:rsidRPr="00345FE1">
              <w:rPr>
                <w:b/>
              </w:rPr>
              <w:t>Jméno a příjmení</w:t>
            </w:r>
          </w:p>
        </w:tc>
        <w:tc>
          <w:tcPr>
            <w:tcW w:w="4536" w:type="dxa"/>
            <w:gridSpan w:val="8"/>
          </w:tcPr>
          <w:p w14:paraId="2C863ADF" w14:textId="77777777" w:rsidR="00870404" w:rsidRPr="00345FE1" w:rsidRDefault="00870404" w:rsidP="00087553">
            <w:pPr>
              <w:jc w:val="both"/>
            </w:pPr>
            <w:r w:rsidRPr="00345FE1">
              <w:t xml:space="preserve">Dagmar </w:t>
            </w:r>
            <w:bookmarkStart w:id="290" w:name="CI_Janacova"/>
            <w:r w:rsidRPr="00345FE1">
              <w:t>Janáčová</w:t>
            </w:r>
            <w:bookmarkEnd w:id="290"/>
          </w:p>
        </w:tc>
        <w:tc>
          <w:tcPr>
            <w:tcW w:w="709" w:type="dxa"/>
            <w:shd w:val="clear" w:color="auto" w:fill="F7CAAC"/>
          </w:tcPr>
          <w:p w14:paraId="348D3FA0" w14:textId="77777777" w:rsidR="00870404" w:rsidRPr="00345FE1" w:rsidRDefault="00870404" w:rsidP="00087553">
            <w:pPr>
              <w:jc w:val="both"/>
              <w:rPr>
                <w:b/>
              </w:rPr>
            </w:pPr>
            <w:r w:rsidRPr="00345FE1">
              <w:rPr>
                <w:b/>
              </w:rPr>
              <w:t>Tituly</w:t>
            </w:r>
          </w:p>
        </w:tc>
        <w:tc>
          <w:tcPr>
            <w:tcW w:w="2096" w:type="dxa"/>
            <w:gridSpan w:val="5"/>
          </w:tcPr>
          <w:p w14:paraId="29CEA2F6" w14:textId="77777777" w:rsidR="00870404" w:rsidRPr="00345FE1" w:rsidRDefault="00870404" w:rsidP="00087553">
            <w:pPr>
              <w:jc w:val="both"/>
            </w:pPr>
            <w:r w:rsidRPr="00345FE1">
              <w:t>prof. Ing., CSc.</w:t>
            </w:r>
          </w:p>
        </w:tc>
      </w:tr>
      <w:tr w:rsidR="00870404" w:rsidRPr="00345FE1" w14:paraId="2152505B" w14:textId="77777777" w:rsidTr="00087553">
        <w:trPr>
          <w:gridAfter w:val="1"/>
          <w:wAfter w:w="84" w:type="dxa"/>
        </w:trPr>
        <w:tc>
          <w:tcPr>
            <w:tcW w:w="2518" w:type="dxa"/>
            <w:shd w:val="clear" w:color="auto" w:fill="F7CAAC"/>
          </w:tcPr>
          <w:p w14:paraId="180F1F01" w14:textId="77777777" w:rsidR="00870404" w:rsidRPr="00345FE1" w:rsidRDefault="00870404" w:rsidP="00087553">
            <w:pPr>
              <w:jc w:val="both"/>
              <w:rPr>
                <w:b/>
              </w:rPr>
            </w:pPr>
            <w:r w:rsidRPr="00345FE1">
              <w:rPr>
                <w:b/>
              </w:rPr>
              <w:t>Rok narození</w:t>
            </w:r>
          </w:p>
        </w:tc>
        <w:tc>
          <w:tcPr>
            <w:tcW w:w="829" w:type="dxa"/>
            <w:gridSpan w:val="2"/>
          </w:tcPr>
          <w:p w14:paraId="17252070" w14:textId="77777777" w:rsidR="00870404" w:rsidRPr="00345FE1" w:rsidRDefault="00870404" w:rsidP="00087553">
            <w:pPr>
              <w:jc w:val="both"/>
            </w:pPr>
            <w:r w:rsidRPr="00345FE1">
              <w:t>1963</w:t>
            </w:r>
          </w:p>
        </w:tc>
        <w:tc>
          <w:tcPr>
            <w:tcW w:w="1721" w:type="dxa"/>
            <w:shd w:val="clear" w:color="auto" w:fill="F7CAAC"/>
          </w:tcPr>
          <w:p w14:paraId="065A2F93" w14:textId="77777777" w:rsidR="00870404" w:rsidRPr="00345FE1" w:rsidRDefault="00870404" w:rsidP="00087553">
            <w:pPr>
              <w:jc w:val="both"/>
              <w:rPr>
                <w:b/>
              </w:rPr>
            </w:pPr>
            <w:r w:rsidRPr="00345FE1">
              <w:rPr>
                <w:b/>
              </w:rPr>
              <w:t>typ vztahu k VŠ</w:t>
            </w:r>
          </w:p>
        </w:tc>
        <w:tc>
          <w:tcPr>
            <w:tcW w:w="992" w:type="dxa"/>
            <w:gridSpan w:val="4"/>
          </w:tcPr>
          <w:p w14:paraId="4CDFC76F" w14:textId="77777777" w:rsidR="00870404" w:rsidRPr="00345FE1" w:rsidRDefault="00870404" w:rsidP="00087553">
            <w:pPr>
              <w:jc w:val="both"/>
            </w:pPr>
            <w:r w:rsidRPr="00345FE1">
              <w:t>pp.</w:t>
            </w:r>
          </w:p>
        </w:tc>
        <w:tc>
          <w:tcPr>
            <w:tcW w:w="994" w:type="dxa"/>
            <w:shd w:val="clear" w:color="auto" w:fill="F7CAAC"/>
          </w:tcPr>
          <w:p w14:paraId="3FF2CD88" w14:textId="77777777" w:rsidR="00870404" w:rsidRPr="00345FE1" w:rsidRDefault="00870404" w:rsidP="00087553">
            <w:pPr>
              <w:jc w:val="both"/>
              <w:rPr>
                <w:b/>
              </w:rPr>
            </w:pPr>
            <w:r w:rsidRPr="00345FE1">
              <w:rPr>
                <w:b/>
              </w:rPr>
              <w:t>rozsah</w:t>
            </w:r>
          </w:p>
        </w:tc>
        <w:tc>
          <w:tcPr>
            <w:tcW w:w="709" w:type="dxa"/>
          </w:tcPr>
          <w:p w14:paraId="60C3BCEF" w14:textId="77777777" w:rsidR="00870404" w:rsidRPr="00345FE1" w:rsidRDefault="00870404" w:rsidP="00087553">
            <w:pPr>
              <w:jc w:val="both"/>
            </w:pPr>
            <w:r w:rsidRPr="00345FE1">
              <w:t>40</w:t>
            </w:r>
          </w:p>
        </w:tc>
        <w:tc>
          <w:tcPr>
            <w:tcW w:w="709" w:type="dxa"/>
            <w:gridSpan w:val="3"/>
            <w:shd w:val="clear" w:color="auto" w:fill="F7CAAC"/>
          </w:tcPr>
          <w:p w14:paraId="5034178E" w14:textId="77777777" w:rsidR="00870404" w:rsidRPr="00345FE1" w:rsidRDefault="00870404" w:rsidP="00087553">
            <w:pPr>
              <w:jc w:val="both"/>
              <w:rPr>
                <w:b/>
              </w:rPr>
            </w:pPr>
            <w:r w:rsidRPr="00345FE1">
              <w:rPr>
                <w:b/>
              </w:rPr>
              <w:t>do kdy</w:t>
            </w:r>
          </w:p>
        </w:tc>
        <w:tc>
          <w:tcPr>
            <w:tcW w:w="1387" w:type="dxa"/>
            <w:gridSpan w:val="2"/>
          </w:tcPr>
          <w:p w14:paraId="797890A7" w14:textId="77777777" w:rsidR="00870404" w:rsidRPr="00345FE1" w:rsidRDefault="00870404" w:rsidP="00087553">
            <w:pPr>
              <w:jc w:val="both"/>
            </w:pPr>
            <w:r w:rsidRPr="00345FE1">
              <w:t>N</w:t>
            </w:r>
          </w:p>
        </w:tc>
      </w:tr>
      <w:tr w:rsidR="00870404" w:rsidRPr="00345FE1" w14:paraId="333A5955" w14:textId="77777777" w:rsidTr="00087553">
        <w:trPr>
          <w:gridAfter w:val="1"/>
          <w:wAfter w:w="84" w:type="dxa"/>
        </w:trPr>
        <w:tc>
          <w:tcPr>
            <w:tcW w:w="5068" w:type="dxa"/>
            <w:gridSpan w:val="4"/>
            <w:shd w:val="clear" w:color="auto" w:fill="F7CAAC"/>
          </w:tcPr>
          <w:p w14:paraId="6DE165EF"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7B106879" w14:textId="77777777" w:rsidR="00870404" w:rsidRPr="00345FE1" w:rsidRDefault="00870404" w:rsidP="00087553">
            <w:pPr>
              <w:jc w:val="both"/>
            </w:pPr>
            <w:r w:rsidRPr="00345FE1">
              <w:t>pp.</w:t>
            </w:r>
          </w:p>
        </w:tc>
        <w:tc>
          <w:tcPr>
            <w:tcW w:w="994" w:type="dxa"/>
            <w:shd w:val="clear" w:color="auto" w:fill="F7CAAC"/>
          </w:tcPr>
          <w:p w14:paraId="3F84E477" w14:textId="77777777" w:rsidR="00870404" w:rsidRPr="00345FE1" w:rsidRDefault="00870404" w:rsidP="00087553">
            <w:pPr>
              <w:jc w:val="both"/>
              <w:rPr>
                <w:b/>
              </w:rPr>
            </w:pPr>
            <w:r w:rsidRPr="00345FE1">
              <w:rPr>
                <w:b/>
              </w:rPr>
              <w:t>rozsah</w:t>
            </w:r>
          </w:p>
        </w:tc>
        <w:tc>
          <w:tcPr>
            <w:tcW w:w="709" w:type="dxa"/>
          </w:tcPr>
          <w:p w14:paraId="683D8278" w14:textId="77777777" w:rsidR="00870404" w:rsidRPr="00345FE1" w:rsidRDefault="00870404" w:rsidP="00087553">
            <w:pPr>
              <w:jc w:val="both"/>
            </w:pPr>
            <w:r w:rsidRPr="00345FE1">
              <w:t>40</w:t>
            </w:r>
          </w:p>
        </w:tc>
        <w:tc>
          <w:tcPr>
            <w:tcW w:w="709" w:type="dxa"/>
            <w:gridSpan w:val="3"/>
            <w:shd w:val="clear" w:color="auto" w:fill="F7CAAC"/>
          </w:tcPr>
          <w:p w14:paraId="1AC31C40" w14:textId="77777777" w:rsidR="00870404" w:rsidRPr="00345FE1" w:rsidRDefault="00870404" w:rsidP="00087553">
            <w:pPr>
              <w:jc w:val="both"/>
              <w:rPr>
                <w:b/>
              </w:rPr>
            </w:pPr>
            <w:r w:rsidRPr="00345FE1">
              <w:rPr>
                <w:b/>
              </w:rPr>
              <w:t>do kdy</w:t>
            </w:r>
          </w:p>
        </w:tc>
        <w:tc>
          <w:tcPr>
            <w:tcW w:w="1387" w:type="dxa"/>
            <w:gridSpan w:val="2"/>
          </w:tcPr>
          <w:p w14:paraId="4A1F70E2" w14:textId="77777777" w:rsidR="00870404" w:rsidRPr="00345FE1" w:rsidRDefault="00870404" w:rsidP="00087553">
            <w:pPr>
              <w:jc w:val="both"/>
            </w:pPr>
            <w:r w:rsidRPr="00345FE1">
              <w:t>N</w:t>
            </w:r>
          </w:p>
        </w:tc>
      </w:tr>
      <w:tr w:rsidR="00870404" w:rsidRPr="00345FE1" w14:paraId="74F11492" w14:textId="77777777" w:rsidTr="00087553">
        <w:trPr>
          <w:gridAfter w:val="1"/>
          <w:wAfter w:w="84" w:type="dxa"/>
        </w:trPr>
        <w:tc>
          <w:tcPr>
            <w:tcW w:w="6060" w:type="dxa"/>
            <w:gridSpan w:val="8"/>
            <w:shd w:val="clear" w:color="auto" w:fill="F7CAAC"/>
          </w:tcPr>
          <w:p w14:paraId="6081D371"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6F996D6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6C0773C4" w14:textId="77777777" w:rsidR="00870404" w:rsidRPr="00345FE1" w:rsidRDefault="00870404" w:rsidP="00087553">
            <w:pPr>
              <w:jc w:val="both"/>
              <w:rPr>
                <w:b/>
              </w:rPr>
            </w:pPr>
            <w:r w:rsidRPr="00345FE1">
              <w:rPr>
                <w:b/>
              </w:rPr>
              <w:t>rozsah</w:t>
            </w:r>
          </w:p>
        </w:tc>
      </w:tr>
      <w:tr w:rsidR="00870404" w:rsidRPr="00345FE1" w14:paraId="28B301E1" w14:textId="77777777" w:rsidTr="00087553">
        <w:trPr>
          <w:gridAfter w:val="1"/>
          <w:wAfter w:w="84" w:type="dxa"/>
        </w:trPr>
        <w:tc>
          <w:tcPr>
            <w:tcW w:w="6060" w:type="dxa"/>
            <w:gridSpan w:val="8"/>
          </w:tcPr>
          <w:p w14:paraId="5FAF144E" w14:textId="77777777" w:rsidR="00870404" w:rsidRPr="00345FE1" w:rsidRDefault="00870404" w:rsidP="00087553">
            <w:pPr>
              <w:jc w:val="both"/>
            </w:pPr>
          </w:p>
        </w:tc>
        <w:tc>
          <w:tcPr>
            <w:tcW w:w="1703" w:type="dxa"/>
            <w:gridSpan w:val="2"/>
          </w:tcPr>
          <w:p w14:paraId="5AAAEA7F" w14:textId="77777777" w:rsidR="00870404" w:rsidRPr="00345FE1" w:rsidRDefault="00870404" w:rsidP="00087553">
            <w:pPr>
              <w:jc w:val="both"/>
            </w:pPr>
          </w:p>
        </w:tc>
        <w:tc>
          <w:tcPr>
            <w:tcW w:w="2096" w:type="dxa"/>
            <w:gridSpan w:val="5"/>
          </w:tcPr>
          <w:p w14:paraId="69F2F522" w14:textId="77777777" w:rsidR="00870404" w:rsidRPr="00345FE1" w:rsidRDefault="00870404" w:rsidP="00087553">
            <w:pPr>
              <w:jc w:val="both"/>
            </w:pPr>
          </w:p>
        </w:tc>
      </w:tr>
      <w:tr w:rsidR="00870404" w:rsidRPr="00345FE1" w14:paraId="3C58BDEB" w14:textId="77777777" w:rsidTr="00087553">
        <w:trPr>
          <w:gridAfter w:val="1"/>
          <w:wAfter w:w="84" w:type="dxa"/>
        </w:trPr>
        <w:tc>
          <w:tcPr>
            <w:tcW w:w="9859" w:type="dxa"/>
            <w:gridSpan w:val="15"/>
            <w:shd w:val="clear" w:color="auto" w:fill="F7CAAC"/>
          </w:tcPr>
          <w:p w14:paraId="765BD71F"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E7EB8ED" w14:textId="77777777" w:rsidTr="00087553">
        <w:trPr>
          <w:gridAfter w:val="1"/>
          <w:wAfter w:w="84" w:type="dxa"/>
          <w:trHeight w:val="558"/>
        </w:trPr>
        <w:tc>
          <w:tcPr>
            <w:tcW w:w="9859" w:type="dxa"/>
            <w:gridSpan w:val="15"/>
            <w:tcBorders>
              <w:top w:val="nil"/>
            </w:tcBorders>
          </w:tcPr>
          <w:p w14:paraId="337AAB60" w14:textId="77777777" w:rsidR="00870404" w:rsidRPr="00345FE1" w:rsidRDefault="00870404" w:rsidP="00087553">
            <w:pPr>
              <w:rPr>
                <w:b/>
              </w:rPr>
            </w:pPr>
            <w:r w:rsidRPr="00345FE1">
              <w:rPr>
                <w:b/>
              </w:rPr>
              <w:t>Zapojení do uskutečňování studijního programu:</w:t>
            </w:r>
          </w:p>
          <w:p w14:paraId="040D54E6" w14:textId="77777777" w:rsidR="00870404" w:rsidRPr="00345FE1" w:rsidRDefault="00870404" w:rsidP="00C31356">
            <w:pPr>
              <w:pStyle w:val="Odstavecseseznamem"/>
              <w:numPr>
                <w:ilvl w:val="0"/>
                <w:numId w:val="4"/>
              </w:numPr>
              <w:jc w:val="both"/>
            </w:pPr>
            <w:r>
              <w:t xml:space="preserve">školitelka, </w:t>
            </w:r>
            <w:r w:rsidRPr="00345FE1">
              <w:t>člen</w:t>
            </w:r>
            <w:r>
              <w:t>ka</w:t>
            </w:r>
            <w:r w:rsidRPr="00345FE1">
              <w:t xml:space="preserve"> Oborové rady DSP</w:t>
            </w:r>
          </w:p>
        </w:tc>
      </w:tr>
      <w:tr w:rsidR="00870404" w:rsidRPr="00345FE1" w14:paraId="59CB7BB9" w14:textId="77777777" w:rsidTr="00087553">
        <w:trPr>
          <w:gridAfter w:val="1"/>
          <w:wAfter w:w="84" w:type="dxa"/>
          <w:trHeight w:val="340"/>
        </w:trPr>
        <w:tc>
          <w:tcPr>
            <w:tcW w:w="9859" w:type="dxa"/>
            <w:gridSpan w:val="15"/>
            <w:tcBorders>
              <w:top w:val="nil"/>
            </w:tcBorders>
            <w:shd w:val="clear" w:color="auto" w:fill="FBD4B4"/>
          </w:tcPr>
          <w:p w14:paraId="2E890682"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2A6CFDD" w14:textId="77777777" w:rsidTr="00087553">
        <w:trPr>
          <w:trHeight w:val="340"/>
        </w:trPr>
        <w:tc>
          <w:tcPr>
            <w:tcW w:w="2802" w:type="dxa"/>
            <w:gridSpan w:val="2"/>
            <w:tcBorders>
              <w:top w:val="nil"/>
            </w:tcBorders>
          </w:tcPr>
          <w:p w14:paraId="6E56418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E1C78EF"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5585F23" w14:textId="77777777" w:rsidR="00870404" w:rsidRPr="00345FE1" w:rsidRDefault="00870404" w:rsidP="00087553">
            <w:pPr>
              <w:jc w:val="both"/>
              <w:rPr>
                <w:b/>
              </w:rPr>
            </w:pPr>
            <w:r w:rsidRPr="00345FE1">
              <w:rPr>
                <w:b/>
              </w:rPr>
              <w:t>Sem.</w:t>
            </w:r>
          </w:p>
        </w:tc>
        <w:tc>
          <w:tcPr>
            <w:tcW w:w="2193" w:type="dxa"/>
            <w:gridSpan w:val="5"/>
            <w:tcBorders>
              <w:top w:val="nil"/>
            </w:tcBorders>
          </w:tcPr>
          <w:p w14:paraId="4A46945C" w14:textId="77777777" w:rsidR="00870404" w:rsidRPr="00345FE1" w:rsidRDefault="00870404" w:rsidP="00087553">
            <w:pPr>
              <w:jc w:val="both"/>
              <w:rPr>
                <w:b/>
              </w:rPr>
            </w:pPr>
            <w:r w:rsidRPr="00345FE1">
              <w:rPr>
                <w:b/>
              </w:rPr>
              <w:t>Role ve výuce daného předmětu</w:t>
            </w:r>
          </w:p>
        </w:tc>
        <w:tc>
          <w:tcPr>
            <w:tcW w:w="1972" w:type="dxa"/>
            <w:gridSpan w:val="4"/>
            <w:tcBorders>
              <w:top w:val="nil"/>
            </w:tcBorders>
          </w:tcPr>
          <w:p w14:paraId="10B674AD"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044F817E" w14:textId="77777777" w:rsidTr="00087553">
        <w:trPr>
          <w:trHeight w:val="285"/>
        </w:trPr>
        <w:tc>
          <w:tcPr>
            <w:tcW w:w="2802" w:type="dxa"/>
            <w:gridSpan w:val="2"/>
            <w:tcBorders>
              <w:top w:val="nil"/>
            </w:tcBorders>
          </w:tcPr>
          <w:p w14:paraId="148121E9" w14:textId="77777777" w:rsidR="00870404" w:rsidRPr="00345FE1" w:rsidRDefault="00870404" w:rsidP="00087553">
            <w:pPr>
              <w:rPr>
                <w:color w:val="000000"/>
                <w:shd w:val="clear" w:color="auto" w:fill="FFFFFF"/>
              </w:rPr>
            </w:pPr>
            <w:r w:rsidRPr="00345FE1">
              <w:rPr>
                <w:color w:val="000000"/>
                <w:shd w:val="clear" w:color="auto" w:fill="FFFFFF"/>
              </w:rPr>
              <w:t xml:space="preserve">Mechanika tekutin </w:t>
            </w:r>
          </w:p>
        </w:tc>
        <w:tc>
          <w:tcPr>
            <w:tcW w:w="2409" w:type="dxa"/>
            <w:gridSpan w:val="3"/>
            <w:tcBorders>
              <w:top w:val="nil"/>
            </w:tcBorders>
          </w:tcPr>
          <w:p w14:paraId="38FEAC34" w14:textId="77777777" w:rsidR="00870404" w:rsidRPr="00345FE1" w:rsidRDefault="00870404" w:rsidP="00087553">
            <w:r>
              <w:t>Bc. stud. program</w:t>
            </w:r>
            <w:r w:rsidRPr="00345FE1">
              <w:t xml:space="preserve"> Aplikovaná informatika v průmyslové automatizaci </w:t>
            </w:r>
          </w:p>
          <w:p w14:paraId="1D212873" w14:textId="77777777" w:rsidR="00870404" w:rsidRPr="00345FE1" w:rsidRDefault="00870404" w:rsidP="00087553">
            <w:pPr>
              <w:jc w:val="both"/>
              <w:rPr>
                <w:color w:val="FF0000"/>
              </w:rPr>
            </w:pPr>
          </w:p>
        </w:tc>
        <w:tc>
          <w:tcPr>
            <w:tcW w:w="567" w:type="dxa"/>
            <w:gridSpan w:val="2"/>
            <w:tcBorders>
              <w:top w:val="nil"/>
            </w:tcBorders>
          </w:tcPr>
          <w:p w14:paraId="1C198A4A" w14:textId="77777777" w:rsidR="00870404" w:rsidRPr="00345FE1" w:rsidRDefault="00870404" w:rsidP="00087553">
            <w:pPr>
              <w:rPr>
                <w:color w:val="000000" w:themeColor="text1"/>
              </w:rPr>
            </w:pPr>
            <w:r w:rsidRPr="00345FE1">
              <w:rPr>
                <w:color w:val="000000" w:themeColor="text1"/>
              </w:rPr>
              <w:t>1.</w:t>
            </w:r>
          </w:p>
          <w:p w14:paraId="1ADAE970" w14:textId="77777777" w:rsidR="00870404" w:rsidRPr="00345FE1" w:rsidRDefault="00870404" w:rsidP="00087553">
            <w:pPr>
              <w:rPr>
                <w:color w:val="FF0000"/>
              </w:rPr>
            </w:pPr>
          </w:p>
        </w:tc>
        <w:tc>
          <w:tcPr>
            <w:tcW w:w="2193" w:type="dxa"/>
            <w:gridSpan w:val="5"/>
            <w:tcBorders>
              <w:top w:val="nil"/>
            </w:tcBorders>
          </w:tcPr>
          <w:p w14:paraId="5B3A3C23"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6421EB5F" w14:textId="77777777" w:rsidR="00870404" w:rsidRPr="00345FE1" w:rsidRDefault="00870404" w:rsidP="00087553">
            <w:pPr>
              <w:jc w:val="both"/>
              <w:rPr>
                <w:color w:val="FF0000"/>
              </w:rPr>
            </w:pPr>
          </w:p>
        </w:tc>
      </w:tr>
      <w:tr w:rsidR="00870404" w:rsidRPr="00345FE1" w14:paraId="2B64F127" w14:textId="77777777" w:rsidTr="00087553">
        <w:trPr>
          <w:trHeight w:val="284"/>
        </w:trPr>
        <w:tc>
          <w:tcPr>
            <w:tcW w:w="2802" w:type="dxa"/>
            <w:gridSpan w:val="2"/>
            <w:tcBorders>
              <w:top w:val="nil"/>
            </w:tcBorders>
          </w:tcPr>
          <w:p w14:paraId="79277A6A" w14:textId="77777777" w:rsidR="00870404" w:rsidRPr="00345FE1" w:rsidRDefault="00870404" w:rsidP="00087553">
            <w:pPr>
              <w:jc w:val="both"/>
              <w:rPr>
                <w:color w:val="FF0000"/>
              </w:rPr>
            </w:pPr>
            <w:r w:rsidRPr="00345FE1">
              <w:rPr>
                <w:color w:val="000000"/>
                <w:shd w:val="clear" w:color="auto" w:fill="FFFFFF"/>
              </w:rPr>
              <w:t>Modelování procesů ve výrobních technologiích</w:t>
            </w:r>
          </w:p>
        </w:tc>
        <w:tc>
          <w:tcPr>
            <w:tcW w:w="2409" w:type="dxa"/>
            <w:gridSpan w:val="3"/>
            <w:tcBorders>
              <w:top w:val="nil"/>
            </w:tcBorders>
            <w:vAlign w:val="center"/>
          </w:tcPr>
          <w:p w14:paraId="7A9024D2" w14:textId="77777777" w:rsidR="00870404" w:rsidRPr="00345FE1" w:rsidRDefault="00870404" w:rsidP="00087553">
            <w:pPr>
              <w:jc w:val="both"/>
              <w:rPr>
                <w:color w:val="FF0000"/>
              </w:rPr>
            </w:pPr>
            <w:r>
              <w:t>Mgr. stud. program</w:t>
            </w:r>
            <w:r w:rsidRPr="00345FE1">
              <w:t xml:space="preserve"> Automatické řízení a informatika v průmyslu 4.0 </w:t>
            </w:r>
          </w:p>
        </w:tc>
        <w:tc>
          <w:tcPr>
            <w:tcW w:w="567" w:type="dxa"/>
            <w:gridSpan w:val="2"/>
            <w:tcBorders>
              <w:top w:val="nil"/>
            </w:tcBorders>
            <w:vAlign w:val="center"/>
          </w:tcPr>
          <w:p w14:paraId="06E19749"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vAlign w:val="center"/>
          </w:tcPr>
          <w:p w14:paraId="17757CE6"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114551EF" w14:textId="77777777" w:rsidR="00870404" w:rsidRPr="00345FE1" w:rsidRDefault="00870404" w:rsidP="00087553">
            <w:pPr>
              <w:jc w:val="both"/>
              <w:rPr>
                <w:color w:val="FF0000"/>
              </w:rPr>
            </w:pPr>
          </w:p>
        </w:tc>
      </w:tr>
      <w:tr w:rsidR="00870404" w:rsidRPr="00345FE1" w14:paraId="2F94A875" w14:textId="77777777" w:rsidTr="00087553">
        <w:trPr>
          <w:trHeight w:val="284"/>
        </w:trPr>
        <w:tc>
          <w:tcPr>
            <w:tcW w:w="2802" w:type="dxa"/>
            <w:gridSpan w:val="2"/>
            <w:tcBorders>
              <w:top w:val="nil"/>
            </w:tcBorders>
          </w:tcPr>
          <w:p w14:paraId="5A8428E7" w14:textId="77777777" w:rsidR="00870404" w:rsidRPr="00345FE1" w:rsidRDefault="00870404" w:rsidP="00087553">
            <w:pPr>
              <w:jc w:val="both"/>
              <w:rPr>
                <w:color w:val="000000"/>
                <w:shd w:val="clear" w:color="auto" w:fill="FFFFFF"/>
              </w:rPr>
            </w:pPr>
            <w:r w:rsidRPr="00345FE1">
              <w:rPr>
                <w:color w:val="000000"/>
                <w:shd w:val="clear" w:color="auto" w:fill="FFFFFF"/>
              </w:rPr>
              <w:t>Procesní inženýrství II</w:t>
            </w:r>
          </w:p>
        </w:tc>
        <w:tc>
          <w:tcPr>
            <w:tcW w:w="2409" w:type="dxa"/>
            <w:gridSpan w:val="3"/>
            <w:tcBorders>
              <w:top w:val="nil"/>
            </w:tcBorders>
          </w:tcPr>
          <w:p w14:paraId="1B22078D" w14:textId="77777777" w:rsidR="00870404" w:rsidRPr="00345FE1" w:rsidRDefault="00870404" w:rsidP="00087553">
            <w:pPr>
              <w:jc w:val="both"/>
              <w:rPr>
                <w:color w:val="FF0000"/>
              </w:rPr>
            </w:pPr>
            <w:r>
              <w:t>Mgr. stud. program</w:t>
            </w:r>
            <w:r w:rsidRPr="00345FE1">
              <w:t xml:space="preserve"> Výrobní inženýrství</w:t>
            </w:r>
          </w:p>
        </w:tc>
        <w:tc>
          <w:tcPr>
            <w:tcW w:w="567" w:type="dxa"/>
            <w:gridSpan w:val="2"/>
            <w:tcBorders>
              <w:top w:val="nil"/>
            </w:tcBorders>
            <w:vAlign w:val="center"/>
          </w:tcPr>
          <w:p w14:paraId="038879B4"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tcPr>
          <w:p w14:paraId="25B19AD3" w14:textId="77777777" w:rsidR="00870404" w:rsidRPr="00345FE1" w:rsidRDefault="00870404" w:rsidP="00087553">
            <w:pPr>
              <w:rPr>
                <w:color w:val="FF0000"/>
              </w:rPr>
            </w:pPr>
            <w:r w:rsidRPr="00345FE1">
              <w:t xml:space="preserve">Garant, Přednášející, </w:t>
            </w:r>
            <w:r w:rsidRPr="00345FE1">
              <w:br/>
              <w:t>(100 %)</w:t>
            </w:r>
          </w:p>
        </w:tc>
        <w:tc>
          <w:tcPr>
            <w:tcW w:w="1972" w:type="dxa"/>
            <w:gridSpan w:val="4"/>
            <w:tcBorders>
              <w:top w:val="nil"/>
            </w:tcBorders>
          </w:tcPr>
          <w:p w14:paraId="298D5F7B" w14:textId="77777777" w:rsidR="00870404" w:rsidRPr="00345FE1" w:rsidRDefault="00870404" w:rsidP="00087553">
            <w:pPr>
              <w:jc w:val="both"/>
              <w:rPr>
                <w:color w:val="FF0000"/>
              </w:rPr>
            </w:pPr>
          </w:p>
        </w:tc>
      </w:tr>
      <w:tr w:rsidR="00870404" w:rsidRPr="00345FE1" w14:paraId="3CB2E740" w14:textId="77777777" w:rsidTr="00087553">
        <w:trPr>
          <w:trHeight w:val="284"/>
        </w:trPr>
        <w:tc>
          <w:tcPr>
            <w:tcW w:w="2802" w:type="dxa"/>
            <w:gridSpan w:val="2"/>
            <w:tcBorders>
              <w:top w:val="nil"/>
            </w:tcBorders>
          </w:tcPr>
          <w:p w14:paraId="750F61E0" w14:textId="77777777" w:rsidR="00870404" w:rsidRPr="00345FE1" w:rsidRDefault="00870404" w:rsidP="00087553">
            <w:pPr>
              <w:jc w:val="both"/>
              <w:rPr>
                <w:color w:val="FF0000"/>
              </w:rPr>
            </w:pPr>
            <w:r w:rsidRPr="00345FE1">
              <w:rPr>
                <w:color w:val="000000"/>
                <w:shd w:val="clear" w:color="auto" w:fill="FFFFFF"/>
              </w:rPr>
              <w:t>Procesní inženýrství III</w:t>
            </w:r>
          </w:p>
        </w:tc>
        <w:tc>
          <w:tcPr>
            <w:tcW w:w="2409" w:type="dxa"/>
            <w:gridSpan w:val="3"/>
            <w:tcBorders>
              <w:top w:val="nil"/>
            </w:tcBorders>
            <w:vAlign w:val="center"/>
          </w:tcPr>
          <w:p w14:paraId="6A2AB241" w14:textId="77777777" w:rsidR="00870404" w:rsidRPr="00345FE1" w:rsidRDefault="00870404" w:rsidP="00087553">
            <w:pPr>
              <w:jc w:val="both"/>
              <w:rPr>
                <w:color w:val="FF0000"/>
              </w:rPr>
            </w:pPr>
            <w:r>
              <w:t>Mgr. stud. program</w:t>
            </w:r>
            <w:r w:rsidRPr="00345FE1">
              <w:t xml:space="preserve"> Výrobní inženýrství</w:t>
            </w:r>
          </w:p>
        </w:tc>
        <w:tc>
          <w:tcPr>
            <w:tcW w:w="567" w:type="dxa"/>
            <w:gridSpan w:val="2"/>
            <w:tcBorders>
              <w:top w:val="nil"/>
            </w:tcBorders>
            <w:vAlign w:val="center"/>
          </w:tcPr>
          <w:p w14:paraId="03054667" w14:textId="77777777" w:rsidR="00870404" w:rsidRPr="00345FE1" w:rsidRDefault="00870404" w:rsidP="00087553">
            <w:pPr>
              <w:jc w:val="both"/>
              <w:rPr>
                <w:color w:val="FF0000"/>
              </w:rPr>
            </w:pPr>
            <w:r w:rsidRPr="00345FE1">
              <w:rPr>
                <w:color w:val="000000" w:themeColor="text1"/>
              </w:rPr>
              <w:t>1.</w:t>
            </w:r>
          </w:p>
        </w:tc>
        <w:tc>
          <w:tcPr>
            <w:tcW w:w="2193" w:type="dxa"/>
            <w:gridSpan w:val="5"/>
            <w:tcBorders>
              <w:top w:val="nil"/>
            </w:tcBorders>
            <w:vAlign w:val="center"/>
          </w:tcPr>
          <w:p w14:paraId="7C6A8846" w14:textId="77777777" w:rsidR="00870404" w:rsidRPr="00345FE1" w:rsidRDefault="00870404" w:rsidP="00087553">
            <w:pPr>
              <w:rPr>
                <w:color w:val="FF0000"/>
              </w:rPr>
            </w:pPr>
            <w:r w:rsidRPr="00345FE1">
              <w:t>Garant, Přednášející, Cvičící (100 %)</w:t>
            </w:r>
          </w:p>
        </w:tc>
        <w:tc>
          <w:tcPr>
            <w:tcW w:w="1972" w:type="dxa"/>
            <w:gridSpan w:val="4"/>
            <w:tcBorders>
              <w:top w:val="nil"/>
            </w:tcBorders>
          </w:tcPr>
          <w:p w14:paraId="1DFAE1BE" w14:textId="77777777" w:rsidR="00870404" w:rsidRPr="00345FE1" w:rsidRDefault="00870404" w:rsidP="00087553">
            <w:pPr>
              <w:jc w:val="both"/>
              <w:rPr>
                <w:color w:val="FF0000"/>
              </w:rPr>
            </w:pPr>
          </w:p>
        </w:tc>
      </w:tr>
      <w:tr w:rsidR="00870404" w:rsidRPr="00345FE1" w14:paraId="6230AFFD" w14:textId="77777777" w:rsidTr="00087553">
        <w:trPr>
          <w:trHeight w:val="284"/>
        </w:trPr>
        <w:tc>
          <w:tcPr>
            <w:tcW w:w="2802" w:type="dxa"/>
            <w:gridSpan w:val="2"/>
            <w:tcBorders>
              <w:top w:val="nil"/>
            </w:tcBorders>
            <w:vAlign w:val="center"/>
          </w:tcPr>
          <w:p w14:paraId="365E690D" w14:textId="77777777" w:rsidR="00870404" w:rsidRPr="00345FE1" w:rsidRDefault="00870404" w:rsidP="00087553">
            <w:pPr>
              <w:rPr>
                <w:color w:val="000000"/>
                <w:shd w:val="clear" w:color="auto" w:fill="FFFFFF"/>
              </w:rPr>
            </w:pPr>
            <w:r w:rsidRPr="00345FE1">
              <w:rPr>
                <w:color w:val="000000"/>
                <w:shd w:val="clear" w:color="auto" w:fill="FFFFFF"/>
              </w:rPr>
              <w:t xml:space="preserve">Tepelné procesy </w:t>
            </w:r>
          </w:p>
          <w:p w14:paraId="5EF0F9A7" w14:textId="77777777" w:rsidR="00870404" w:rsidRPr="00345FE1" w:rsidRDefault="00870404" w:rsidP="00087553">
            <w:pPr>
              <w:jc w:val="both"/>
              <w:rPr>
                <w:color w:val="000000"/>
                <w:shd w:val="clear" w:color="auto" w:fill="FFFFFF"/>
              </w:rPr>
            </w:pPr>
          </w:p>
        </w:tc>
        <w:tc>
          <w:tcPr>
            <w:tcW w:w="2409" w:type="dxa"/>
            <w:gridSpan w:val="3"/>
            <w:tcBorders>
              <w:top w:val="nil"/>
            </w:tcBorders>
            <w:vAlign w:val="center"/>
          </w:tcPr>
          <w:p w14:paraId="5DA66504" w14:textId="77777777" w:rsidR="00870404" w:rsidRPr="00345FE1" w:rsidRDefault="00870404" w:rsidP="00087553">
            <w:r>
              <w:t>Bc. stud. program</w:t>
            </w:r>
            <w:r w:rsidRPr="00345FE1">
              <w:t xml:space="preserve"> Aplikovaná informatika v průmyslové automatizaci </w:t>
            </w:r>
          </w:p>
          <w:p w14:paraId="537E3321" w14:textId="77777777" w:rsidR="00870404" w:rsidRPr="00345FE1" w:rsidRDefault="00870404" w:rsidP="00087553">
            <w:pPr>
              <w:jc w:val="both"/>
            </w:pPr>
            <w:r w:rsidRPr="00345FE1">
              <w:t xml:space="preserve">  </w:t>
            </w:r>
          </w:p>
        </w:tc>
        <w:tc>
          <w:tcPr>
            <w:tcW w:w="567" w:type="dxa"/>
            <w:gridSpan w:val="2"/>
            <w:tcBorders>
              <w:top w:val="nil"/>
            </w:tcBorders>
            <w:vAlign w:val="center"/>
          </w:tcPr>
          <w:p w14:paraId="2B7C4950" w14:textId="77777777" w:rsidR="00870404" w:rsidRPr="00345FE1" w:rsidRDefault="00870404" w:rsidP="00087553">
            <w:pPr>
              <w:jc w:val="both"/>
              <w:rPr>
                <w:color w:val="000000" w:themeColor="text1"/>
              </w:rPr>
            </w:pPr>
            <w:r w:rsidRPr="00345FE1">
              <w:rPr>
                <w:color w:val="000000" w:themeColor="text1"/>
              </w:rPr>
              <w:t>1.</w:t>
            </w:r>
          </w:p>
        </w:tc>
        <w:tc>
          <w:tcPr>
            <w:tcW w:w="2193" w:type="dxa"/>
            <w:gridSpan w:val="5"/>
            <w:tcBorders>
              <w:top w:val="nil"/>
            </w:tcBorders>
            <w:vAlign w:val="center"/>
          </w:tcPr>
          <w:p w14:paraId="5A15511C" w14:textId="77777777" w:rsidR="00870404" w:rsidRPr="00345FE1" w:rsidRDefault="00870404" w:rsidP="00087553">
            <w:r w:rsidRPr="00345FE1">
              <w:t xml:space="preserve">Garant, Přednášející, </w:t>
            </w:r>
            <w:r w:rsidRPr="00345FE1">
              <w:br/>
              <w:t>(100 %)</w:t>
            </w:r>
          </w:p>
        </w:tc>
        <w:tc>
          <w:tcPr>
            <w:tcW w:w="1972" w:type="dxa"/>
            <w:gridSpan w:val="4"/>
            <w:tcBorders>
              <w:top w:val="nil"/>
            </w:tcBorders>
          </w:tcPr>
          <w:p w14:paraId="7ED59136" w14:textId="77777777" w:rsidR="00870404" w:rsidRPr="00345FE1" w:rsidRDefault="00870404" w:rsidP="00087553">
            <w:pPr>
              <w:jc w:val="both"/>
              <w:rPr>
                <w:color w:val="FF0000"/>
              </w:rPr>
            </w:pPr>
          </w:p>
        </w:tc>
      </w:tr>
      <w:tr w:rsidR="00870404" w:rsidRPr="00345FE1" w14:paraId="7ADAFA57" w14:textId="77777777" w:rsidTr="00087553">
        <w:trPr>
          <w:trHeight w:val="284"/>
        </w:trPr>
        <w:tc>
          <w:tcPr>
            <w:tcW w:w="2802" w:type="dxa"/>
            <w:gridSpan w:val="2"/>
            <w:tcBorders>
              <w:top w:val="nil"/>
            </w:tcBorders>
          </w:tcPr>
          <w:p w14:paraId="00DC61FE" w14:textId="77777777" w:rsidR="00870404" w:rsidRPr="00345FE1" w:rsidRDefault="00870404" w:rsidP="00087553">
            <w:pPr>
              <w:rPr>
                <w:color w:val="000000"/>
                <w:shd w:val="clear" w:color="auto" w:fill="FFFFFF"/>
              </w:rPr>
            </w:pPr>
            <w:r w:rsidRPr="00345FE1">
              <w:rPr>
                <w:color w:val="000000"/>
                <w:shd w:val="clear" w:color="auto" w:fill="FFFFFF"/>
              </w:rPr>
              <w:t xml:space="preserve">Facility management </w:t>
            </w:r>
          </w:p>
          <w:p w14:paraId="21A80206" w14:textId="77777777" w:rsidR="00870404" w:rsidRPr="00345FE1" w:rsidRDefault="00870404" w:rsidP="00087553">
            <w:pPr>
              <w:jc w:val="both"/>
              <w:rPr>
                <w:color w:val="FF0000"/>
              </w:rPr>
            </w:pPr>
          </w:p>
        </w:tc>
        <w:tc>
          <w:tcPr>
            <w:tcW w:w="2409" w:type="dxa"/>
            <w:gridSpan w:val="3"/>
            <w:tcBorders>
              <w:top w:val="nil"/>
            </w:tcBorders>
            <w:vAlign w:val="center"/>
          </w:tcPr>
          <w:p w14:paraId="45627539" w14:textId="77777777" w:rsidR="00870404" w:rsidRPr="00345FE1" w:rsidRDefault="00870404" w:rsidP="00087553">
            <w:pPr>
              <w:rPr>
                <w:color w:val="FF0000"/>
              </w:rPr>
            </w:pPr>
            <w:r>
              <w:t>Mgr. stud. program</w:t>
            </w:r>
            <w:r w:rsidRPr="00345FE1">
              <w:t xml:space="preserve"> Bezpečnostní technologie, systémy a management</w:t>
            </w:r>
            <w:r w:rsidRPr="00345FE1">
              <w:rPr>
                <w:shd w:val="clear" w:color="auto" w:fill="F9F9F9"/>
              </w:rPr>
              <w:t xml:space="preserve"> </w:t>
            </w:r>
          </w:p>
        </w:tc>
        <w:tc>
          <w:tcPr>
            <w:tcW w:w="567" w:type="dxa"/>
            <w:gridSpan w:val="2"/>
            <w:tcBorders>
              <w:top w:val="nil"/>
            </w:tcBorders>
            <w:vAlign w:val="center"/>
          </w:tcPr>
          <w:p w14:paraId="6D37F744" w14:textId="77777777" w:rsidR="00870404" w:rsidRPr="00345FE1" w:rsidRDefault="00870404" w:rsidP="00087553">
            <w:pPr>
              <w:jc w:val="both"/>
              <w:rPr>
                <w:color w:val="FF0000"/>
              </w:rPr>
            </w:pPr>
            <w:r w:rsidRPr="00345FE1">
              <w:rPr>
                <w:color w:val="000000" w:themeColor="text1"/>
              </w:rPr>
              <w:t>2.</w:t>
            </w:r>
          </w:p>
        </w:tc>
        <w:tc>
          <w:tcPr>
            <w:tcW w:w="2193" w:type="dxa"/>
            <w:gridSpan w:val="5"/>
            <w:tcBorders>
              <w:top w:val="nil"/>
            </w:tcBorders>
            <w:vAlign w:val="center"/>
          </w:tcPr>
          <w:p w14:paraId="1715CEE9" w14:textId="77777777" w:rsidR="00870404" w:rsidRPr="00345FE1" w:rsidRDefault="00870404" w:rsidP="00087553">
            <w:pPr>
              <w:rPr>
                <w:color w:val="FF0000"/>
              </w:rPr>
            </w:pPr>
            <w:r w:rsidRPr="00345FE1">
              <w:t>Garant </w:t>
            </w:r>
          </w:p>
        </w:tc>
        <w:tc>
          <w:tcPr>
            <w:tcW w:w="1972" w:type="dxa"/>
            <w:gridSpan w:val="4"/>
            <w:tcBorders>
              <w:top w:val="nil"/>
            </w:tcBorders>
          </w:tcPr>
          <w:p w14:paraId="3AAF8701" w14:textId="77777777" w:rsidR="00870404" w:rsidRPr="00345FE1" w:rsidRDefault="00870404" w:rsidP="00087553">
            <w:pPr>
              <w:jc w:val="both"/>
              <w:rPr>
                <w:color w:val="FF0000"/>
              </w:rPr>
            </w:pPr>
          </w:p>
        </w:tc>
      </w:tr>
      <w:tr w:rsidR="00870404" w:rsidRPr="00345FE1" w14:paraId="76FEAB60" w14:textId="77777777" w:rsidTr="00087553">
        <w:trPr>
          <w:gridAfter w:val="1"/>
          <w:wAfter w:w="84" w:type="dxa"/>
        </w:trPr>
        <w:tc>
          <w:tcPr>
            <w:tcW w:w="9859" w:type="dxa"/>
            <w:gridSpan w:val="15"/>
            <w:shd w:val="clear" w:color="auto" w:fill="F7CAAC"/>
          </w:tcPr>
          <w:p w14:paraId="3DC2D8A9" w14:textId="77777777" w:rsidR="00870404" w:rsidRPr="00345FE1" w:rsidRDefault="00870404" w:rsidP="00087553">
            <w:pPr>
              <w:jc w:val="both"/>
            </w:pPr>
            <w:r w:rsidRPr="00345FE1">
              <w:rPr>
                <w:b/>
              </w:rPr>
              <w:t xml:space="preserve">Údaje o vzdělání na VŠ </w:t>
            </w:r>
          </w:p>
        </w:tc>
      </w:tr>
      <w:tr w:rsidR="00870404" w:rsidRPr="00345FE1" w14:paraId="3FB954F1" w14:textId="77777777" w:rsidTr="00087553">
        <w:trPr>
          <w:gridAfter w:val="1"/>
          <w:wAfter w:w="84" w:type="dxa"/>
          <w:trHeight w:val="725"/>
        </w:trPr>
        <w:tc>
          <w:tcPr>
            <w:tcW w:w="9859" w:type="dxa"/>
            <w:gridSpan w:val="15"/>
          </w:tcPr>
          <w:p w14:paraId="230175DE" w14:textId="77777777" w:rsidR="00870404" w:rsidRPr="00345FE1" w:rsidRDefault="00870404" w:rsidP="00087553">
            <w:pPr>
              <w:tabs>
                <w:tab w:val="left" w:pos="1097"/>
              </w:tabs>
              <w:jc w:val="both"/>
              <w:rPr>
                <w:rFonts w:eastAsia="Calibri"/>
              </w:rPr>
            </w:pPr>
            <w:r w:rsidRPr="00345FE1">
              <w:t>1983</w:t>
            </w:r>
            <w:r>
              <w:t>-</w:t>
            </w:r>
            <w:r w:rsidRPr="00345FE1">
              <w:t xml:space="preserve">1987 </w:t>
            </w:r>
            <w:r w:rsidRPr="00345FE1">
              <w:tab/>
            </w:r>
            <w:r w:rsidRPr="00345FE1">
              <w:rPr>
                <w:rFonts w:eastAsia="Calibri"/>
              </w:rPr>
              <w:t xml:space="preserve">VUT Brno, Fakulta technologická ve Zlíně, (Ing.) </w:t>
            </w:r>
          </w:p>
          <w:p w14:paraId="0A138005" w14:textId="77777777" w:rsidR="00870404" w:rsidRPr="00345FE1" w:rsidRDefault="00870404" w:rsidP="00087553">
            <w:pPr>
              <w:tabs>
                <w:tab w:val="left" w:pos="1097"/>
              </w:tabs>
              <w:jc w:val="both"/>
              <w:rPr>
                <w:rFonts w:eastAsia="Calibri"/>
              </w:rPr>
            </w:pPr>
            <w:r w:rsidRPr="00345FE1">
              <w:rPr>
                <w:rFonts w:eastAsia="Calibri"/>
              </w:rPr>
              <w:t xml:space="preserve">1993 </w:t>
            </w:r>
            <w:r w:rsidRPr="00345FE1">
              <w:rPr>
                <w:rFonts w:eastAsia="Calibri"/>
              </w:rPr>
              <w:tab/>
              <w:t xml:space="preserve">VUT Brno, vědecká aspirantura, FT Zlín, obor </w:t>
            </w:r>
            <w:r w:rsidRPr="00345FE1">
              <w:t>Nauka o nekovových materiálech</w:t>
            </w:r>
            <w:r w:rsidRPr="00345FE1">
              <w:rPr>
                <w:rFonts w:eastAsia="Calibri"/>
              </w:rPr>
              <w:t>, (CSc.)</w:t>
            </w:r>
          </w:p>
          <w:p w14:paraId="29230667" w14:textId="77777777" w:rsidR="00870404" w:rsidRPr="00345FE1" w:rsidRDefault="00870404" w:rsidP="00087553">
            <w:pPr>
              <w:tabs>
                <w:tab w:val="left" w:pos="1097"/>
              </w:tabs>
              <w:jc w:val="both"/>
              <w:rPr>
                <w:rFonts w:eastAsia="Calibri"/>
              </w:rPr>
            </w:pPr>
            <w:r w:rsidRPr="00345FE1">
              <w:rPr>
                <w:rFonts w:eastAsia="Calibri"/>
              </w:rPr>
              <w:t>2003</w:t>
            </w:r>
            <w:r w:rsidRPr="00345FE1">
              <w:rPr>
                <w:rFonts w:eastAsia="Calibri"/>
              </w:rPr>
              <w:tab/>
              <w:t>Vysoká škola báňská v Ostravě, Fakulta strojní, habilitace v oboru „Řízení strojů a procesů“, (doc.)</w:t>
            </w:r>
          </w:p>
        </w:tc>
      </w:tr>
      <w:tr w:rsidR="00870404" w:rsidRPr="00345FE1" w14:paraId="45C377C5" w14:textId="77777777" w:rsidTr="00087553">
        <w:trPr>
          <w:gridAfter w:val="1"/>
          <w:wAfter w:w="84" w:type="dxa"/>
        </w:trPr>
        <w:tc>
          <w:tcPr>
            <w:tcW w:w="9859" w:type="dxa"/>
            <w:gridSpan w:val="15"/>
            <w:shd w:val="clear" w:color="auto" w:fill="F7CAAC"/>
          </w:tcPr>
          <w:p w14:paraId="43FC6BE1" w14:textId="77777777" w:rsidR="00870404" w:rsidRPr="00345FE1" w:rsidRDefault="00870404" w:rsidP="00087553">
            <w:pPr>
              <w:jc w:val="both"/>
              <w:rPr>
                <w:b/>
              </w:rPr>
            </w:pPr>
            <w:r w:rsidRPr="00345FE1">
              <w:rPr>
                <w:b/>
              </w:rPr>
              <w:t>Údaje o odborném působení od absolvování VŠ</w:t>
            </w:r>
          </w:p>
        </w:tc>
      </w:tr>
      <w:tr w:rsidR="00870404" w:rsidRPr="00345FE1" w14:paraId="2338EA95" w14:textId="77777777" w:rsidTr="00087553">
        <w:trPr>
          <w:gridAfter w:val="1"/>
          <w:wAfter w:w="84" w:type="dxa"/>
          <w:trHeight w:val="802"/>
        </w:trPr>
        <w:tc>
          <w:tcPr>
            <w:tcW w:w="9859" w:type="dxa"/>
            <w:gridSpan w:val="15"/>
          </w:tcPr>
          <w:p w14:paraId="76D6A305" w14:textId="77777777" w:rsidR="00870404" w:rsidRPr="00345FE1" w:rsidRDefault="00870404" w:rsidP="00087553">
            <w:pPr>
              <w:tabs>
                <w:tab w:val="left" w:pos="1111"/>
              </w:tabs>
              <w:autoSpaceDE w:val="0"/>
              <w:autoSpaceDN w:val="0"/>
              <w:adjustRightInd w:val="0"/>
              <w:rPr>
                <w:color w:val="FF0000"/>
              </w:rPr>
            </w:pPr>
            <w:r w:rsidRPr="00345FE1">
              <w:rPr>
                <w:rFonts w:eastAsia="Calibri"/>
              </w:rPr>
              <w:t>1987</w:t>
            </w:r>
            <w:r>
              <w:rPr>
                <w:rFonts w:eastAsia="Calibri"/>
              </w:rPr>
              <w:t>-</w:t>
            </w:r>
            <w:r w:rsidRPr="00345FE1">
              <w:rPr>
                <w:rFonts w:eastAsia="Calibri"/>
              </w:rPr>
              <w:t xml:space="preserve">1991 </w:t>
            </w:r>
            <w:r w:rsidRPr="00345FE1">
              <w:rPr>
                <w:rFonts w:eastAsia="Calibri"/>
              </w:rPr>
              <w:tab/>
              <w:t>odborná stáž VUT Brno, FT ve Zlíně</w:t>
            </w:r>
            <w:r w:rsidRPr="00345FE1">
              <w:rPr>
                <w:rFonts w:eastAsia="Calibri"/>
              </w:rPr>
              <w:br/>
              <w:t>1992</w:t>
            </w:r>
            <w:r>
              <w:rPr>
                <w:rFonts w:eastAsia="Calibri"/>
              </w:rPr>
              <w:t>-</w:t>
            </w:r>
            <w:r w:rsidRPr="00345FE1">
              <w:rPr>
                <w:rFonts w:eastAsia="Calibri"/>
              </w:rPr>
              <w:t xml:space="preserve">2005 </w:t>
            </w:r>
            <w:r w:rsidRPr="00345FE1">
              <w:rPr>
                <w:rFonts w:eastAsia="Calibri"/>
              </w:rPr>
              <w:tab/>
              <w:t>VUT Brno (od r. 2001 UTB Zlín), FT, odborná asistentka, od r. 2003 doc.</w:t>
            </w:r>
            <w:r w:rsidRPr="00345FE1">
              <w:rPr>
                <w:rFonts w:eastAsia="Calibri"/>
              </w:rPr>
              <w:br/>
            </w:r>
            <w:proofErr w:type="gramStart"/>
            <w:r w:rsidRPr="00345FE1">
              <w:rPr>
                <w:rFonts w:eastAsia="Calibri"/>
              </w:rPr>
              <w:t>2006</w:t>
            </w:r>
            <w:r>
              <w:rPr>
                <w:rFonts w:eastAsia="Calibri"/>
              </w:rPr>
              <w:t>-</w:t>
            </w:r>
            <w:r w:rsidRPr="00345FE1">
              <w:rPr>
                <w:rFonts w:eastAsia="Calibri"/>
              </w:rPr>
              <w:t>dosud</w:t>
            </w:r>
            <w:proofErr w:type="gramEnd"/>
            <w:r w:rsidRPr="00345FE1">
              <w:rPr>
                <w:rFonts w:eastAsia="Calibri"/>
              </w:rPr>
              <w:t xml:space="preserve"> </w:t>
            </w:r>
            <w:r w:rsidRPr="00345FE1">
              <w:rPr>
                <w:rFonts w:eastAsia="Calibri"/>
              </w:rPr>
              <w:tab/>
              <w:t xml:space="preserve">UTB Zlín, FAI, </w:t>
            </w:r>
            <w:r w:rsidRPr="00345FE1">
              <w:t xml:space="preserve">Ústav automatizace a řídicí techniky, </w:t>
            </w:r>
            <w:r w:rsidRPr="00345FE1">
              <w:rPr>
                <w:rFonts w:eastAsia="Calibri"/>
              </w:rPr>
              <w:t xml:space="preserve">doc., od r. 2013 prof. </w:t>
            </w:r>
          </w:p>
        </w:tc>
      </w:tr>
      <w:tr w:rsidR="00870404" w:rsidRPr="00345FE1" w14:paraId="700266D1" w14:textId="77777777" w:rsidTr="00087553">
        <w:trPr>
          <w:gridAfter w:val="1"/>
          <w:wAfter w:w="84" w:type="dxa"/>
          <w:trHeight w:val="250"/>
        </w:trPr>
        <w:tc>
          <w:tcPr>
            <w:tcW w:w="9859" w:type="dxa"/>
            <w:gridSpan w:val="15"/>
            <w:shd w:val="clear" w:color="auto" w:fill="F7CAAC"/>
          </w:tcPr>
          <w:p w14:paraId="598C2208" w14:textId="77777777" w:rsidR="00870404" w:rsidRPr="00345FE1" w:rsidRDefault="00870404" w:rsidP="00087553">
            <w:pPr>
              <w:jc w:val="both"/>
            </w:pPr>
            <w:r w:rsidRPr="00345FE1">
              <w:rPr>
                <w:b/>
              </w:rPr>
              <w:t>Zkušenosti s vedením kvalifikačních a rigorózních prací</w:t>
            </w:r>
          </w:p>
        </w:tc>
      </w:tr>
      <w:tr w:rsidR="00870404" w:rsidRPr="00345FE1" w14:paraId="1DE84AE5" w14:textId="77777777" w:rsidTr="00087553">
        <w:trPr>
          <w:gridAfter w:val="1"/>
          <w:wAfter w:w="84" w:type="dxa"/>
          <w:trHeight w:val="749"/>
        </w:trPr>
        <w:tc>
          <w:tcPr>
            <w:tcW w:w="9859" w:type="dxa"/>
            <w:gridSpan w:val="15"/>
          </w:tcPr>
          <w:p w14:paraId="272F5EEE" w14:textId="77777777" w:rsidR="00870404" w:rsidRPr="00345FE1" w:rsidRDefault="00870404" w:rsidP="00087553">
            <w:r w:rsidRPr="00345FE1">
              <w:t xml:space="preserve">Za posledních 10 let vedoucí úspěšně obhájených 11 bakalářských a 3 diplomových prací. </w:t>
            </w:r>
          </w:p>
          <w:p w14:paraId="5F59A5CD" w14:textId="77777777" w:rsidR="00870404" w:rsidRPr="00345FE1" w:rsidRDefault="00870404" w:rsidP="00087553">
            <w:pPr>
              <w:jc w:val="both"/>
            </w:pPr>
            <w:r w:rsidRPr="00345FE1">
              <w:t>Školitelka 14 studentů doktorského studijního programu, z toho 4 studenti disertační práci úspěšně obhájili.</w:t>
            </w:r>
          </w:p>
          <w:p w14:paraId="0D3AA568" w14:textId="77777777" w:rsidR="00870404" w:rsidRPr="00345FE1" w:rsidRDefault="00870404" w:rsidP="00087553">
            <w:pPr>
              <w:jc w:val="both"/>
            </w:pPr>
            <w:r w:rsidRPr="00345FE1">
              <w:t>Konzultantka 1 studenta doktorského studijního programu, který úspěšně obhájil.</w:t>
            </w:r>
          </w:p>
        </w:tc>
      </w:tr>
      <w:tr w:rsidR="00870404" w:rsidRPr="00345FE1" w14:paraId="29F2CB3A" w14:textId="77777777" w:rsidTr="00087553">
        <w:trPr>
          <w:gridAfter w:val="1"/>
          <w:wAfter w:w="84" w:type="dxa"/>
          <w:cantSplit/>
        </w:trPr>
        <w:tc>
          <w:tcPr>
            <w:tcW w:w="3347" w:type="dxa"/>
            <w:gridSpan w:val="3"/>
            <w:tcBorders>
              <w:top w:val="single" w:sz="12" w:space="0" w:color="auto"/>
            </w:tcBorders>
            <w:shd w:val="clear" w:color="auto" w:fill="F7CAAC"/>
          </w:tcPr>
          <w:p w14:paraId="738DEAEF"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67AD86C"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1CD7BF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531A105E" w14:textId="77777777" w:rsidR="00870404" w:rsidRPr="00345FE1" w:rsidRDefault="00870404" w:rsidP="00087553">
            <w:pPr>
              <w:jc w:val="both"/>
              <w:rPr>
                <w:b/>
              </w:rPr>
            </w:pPr>
            <w:r w:rsidRPr="00345FE1">
              <w:rPr>
                <w:b/>
              </w:rPr>
              <w:t>Ohlasy publikací</w:t>
            </w:r>
          </w:p>
        </w:tc>
      </w:tr>
      <w:tr w:rsidR="00870404" w:rsidRPr="00345FE1" w14:paraId="32C852A0" w14:textId="77777777" w:rsidTr="00087553">
        <w:trPr>
          <w:gridAfter w:val="1"/>
          <w:wAfter w:w="84" w:type="dxa"/>
          <w:cantSplit/>
        </w:trPr>
        <w:tc>
          <w:tcPr>
            <w:tcW w:w="3347" w:type="dxa"/>
            <w:gridSpan w:val="3"/>
          </w:tcPr>
          <w:p w14:paraId="626B4B2E" w14:textId="77777777" w:rsidR="00870404" w:rsidRPr="00345FE1" w:rsidRDefault="00870404" w:rsidP="00087553">
            <w:pPr>
              <w:jc w:val="both"/>
            </w:pPr>
            <w:r w:rsidRPr="00345FE1">
              <w:t>Řízení strojů a procesů</w:t>
            </w:r>
          </w:p>
        </w:tc>
        <w:tc>
          <w:tcPr>
            <w:tcW w:w="2245" w:type="dxa"/>
            <w:gridSpan w:val="3"/>
          </w:tcPr>
          <w:p w14:paraId="49301F1E" w14:textId="77777777" w:rsidR="00870404" w:rsidRPr="00345FE1" w:rsidRDefault="00870404" w:rsidP="00087553">
            <w:pPr>
              <w:jc w:val="both"/>
            </w:pPr>
            <w:r w:rsidRPr="00345FE1">
              <w:t>2003</w:t>
            </w:r>
          </w:p>
        </w:tc>
        <w:tc>
          <w:tcPr>
            <w:tcW w:w="2248" w:type="dxa"/>
            <w:gridSpan w:val="5"/>
            <w:tcBorders>
              <w:right w:val="single" w:sz="12" w:space="0" w:color="auto"/>
            </w:tcBorders>
          </w:tcPr>
          <w:p w14:paraId="5626A1F5" w14:textId="77777777" w:rsidR="00870404" w:rsidRPr="00345FE1" w:rsidRDefault="00870404" w:rsidP="00087553">
            <w:pPr>
              <w:jc w:val="both"/>
            </w:pPr>
            <w:r w:rsidRPr="00345FE1">
              <w:t>VŠB – TU Ostrava</w:t>
            </w:r>
          </w:p>
        </w:tc>
        <w:tc>
          <w:tcPr>
            <w:tcW w:w="632" w:type="dxa"/>
            <w:gridSpan w:val="2"/>
            <w:tcBorders>
              <w:left w:val="single" w:sz="12" w:space="0" w:color="auto"/>
            </w:tcBorders>
            <w:shd w:val="clear" w:color="auto" w:fill="F7CAAC"/>
          </w:tcPr>
          <w:p w14:paraId="2320089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1EF6B23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91EEF1E" w14:textId="77777777" w:rsidR="00870404" w:rsidRPr="00345FE1" w:rsidRDefault="00870404" w:rsidP="00087553">
            <w:pPr>
              <w:jc w:val="both"/>
            </w:pPr>
            <w:r w:rsidRPr="00345FE1">
              <w:rPr>
                <w:b/>
                <w:sz w:val="18"/>
              </w:rPr>
              <w:t>ostatní</w:t>
            </w:r>
          </w:p>
        </w:tc>
      </w:tr>
      <w:tr w:rsidR="00870404" w:rsidRPr="00345FE1" w14:paraId="104C2A76" w14:textId="77777777" w:rsidTr="00087553">
        <w:trPr>
          <w:gridAfter w:val="1"/>
          <w:wAfter w:w="84" w:type="dxa"/>
          <w:cantSplit/>
          <w:trHeight w:val="70"/>
        </w:trPr>
        <w:tc>
          <w:tcPr>
            <w:tcW w:w="3347" w:type="dxa"/>
            <w:gridSpan w:val="3"/>
            <w:shd w:val="clear" w:color="auto" w:fill="F7CAAC"/>
          </w:tcPr>
          <w:p w14:paraId="4A16A05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112DA43"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B4C2B4F"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24264FEA" w14:textId="77777777" w:rsidR="00870404" w:rsidRPr="00345FE1" w:rsidRDefault="00870404" w:rsidP="00087553">
            <w:pPr>
              <w:jc w:val="both"/>
              <w:rPr>
                <w:b/>
              </w:rPr>
            </w:pPr>
            <w:r w:rsidRPr="00345FE1">
              <w:rPr>
                <w:b/>
              </w:rPr>
              <w:t>302</w:t>
            </w:r>
          </w:p>
        </w:tc>
        <w:tc>
          <w:tcPr>
            <w:tcW w:w="693" w:type="dxa"/>
          </w:tcPr>
          <w:p w14:paraId="6CD49228" w14:textId="77777777" w:rsidR="00870404" w:rsidRPr="00345FE1" w:rsidRDefault="00870404" w:rsidP="00087553">
            <w:pPr>
              <w:jc w:val="both"/>
              <w:rPr>
                <w:b/>
              </w:rPr>
            </w:pPr>
            <w:r w:rsidRPr="00345FE1">
              <w:rPr>
                <w:b/>
              </w:rPr>
              <w:t>470</w:t>
            </w:r>
          </w:p>
        </w:tc>
        <w:tc>
          <w:tcPr>
            <w:tcW w:w="694" w:type="dxa"/>
          </w:tcPr>
          <w:p w14:paraId="31F7F3AE" w14:textId="77777777" w:rsidR="00870404" w:rsidRPr="00345FE1" w:rsidRDefault="00870404" w:rsidP="00087553">
            <w:pPr>
              <w:jc w:val="both"/>
              <w:rPr>
                <w:b/>
              </w:rPr>
            </w:pPr>
            <w:proofErr w:type="spellStart"/>
            <w:r w:rsidRPr="00345FE1">
              <w:rPr>
                <w:b/>
                <w:sz w:val="18"/>
                <w:szCs w:val="18"/>
              </w:rPr>
              <w:t>neevid</w:t>
            </w:r>
            <w:proofErr w:type="spellEnd"/>
            <w:r w:rsidRPr="00345FE1">
              <w:rPr>
                <w:b/>
                <w:sz w:val="18"/>
                <w:szCs w:val="18"/>
              </w:rPr>
              <w:t>.</w:t>
            </w:r>
          </w:p>
        </w:tc>
      </w:tr>
      <w:tr w:rsidR="00870404" w:rsidRPr="00345FE1" w14:paraId="09EF99C0" w14:textId="77777777" w:rsidTr="00087553">
        <w:trPr>
          <w:gridAfter w:val="1"/>
          <w:wAfter w:w="84" w:type="dxa"/>
          <w:trHeight w:val="205"/>
        </w:trPr>
        <w:tc>
          <w:tcPr>
            <w:tcW w:w="3347" w:type="dxa"/>
            <w:gridSpan w:val="3"/>
            <w:vAlign w:val="center"/>
          </w:tcPr>
          <w:p w14:paraId="5505B8F2" w14:textId="77777777" w:rsidR="00870404" w:rsidRPr="00345FE1" w:rsidRDefault="00870404" w:rsidP="00087553">
            <w:pPr>
              <w:jc w:val="both"/>
            </w:pPr>
            <w:r w:rsidRPr="00345FE1">
              <w:rPr>
                <w:rFonts w:eastAsia="Calibri"/>
                <w:lang w:eastAsia="en-US"/>
              </w:rPr>
              <w:t>Řízení strojů a procesů</w:t>
            </w:r>
          </w:p>
        </w:tc>
        <w:tc>
          <w:tcPr>
            <w:tcW w:w="2245" w:type="dxa"/>
            <w:gridSpan w:val="3"/>
            <w:vAlign w:val="center"/>
          </w:tcPr>
          <w:p w14:paraId="57951213" w14:textId="77777777" w:rsidR="00870404" w:rsidRPr="00345FE1" w:rsidRDefault="00870404" w:rsidP="00087553">
            <w:pPr>
              <w:jc w:val="both"/>
            </w:pPr>
            <w:r w:rsidRPr="00345FE1">
              <w:t>2013</w:t>
            </w:r>
          </w:p>
        </w:tc>
        <w:tc>
          <w:tcPr>
            <w:tcW w:w="2248" w:type="dxa"/>
            <w:gridSpan w:val="5"/>
            <w:tcBorders>
              <w:right w:val="single" w:sz="12" w:space="0" w:color="auto"/>
            </w:tcBorders>
            <w:vAlign w:val="center"/>
          </w:tcPr>
          <w:p w14:paraId="0CE34DE7" w14:textId="77777777" w:rsidR="00870404" w:rsidRPr="00345FE1" w:rsidRDefault="00870404" w:rsidP="00087553">
            <w:pPr>
              <w:jc w:val="both"/>
            </w:pPr>
            <w:r w:rsidRPr="00345FE1">
              <w:t>UTB ve Zlíně</w:t>
            </w:r>
          </w:p>
        </w:tc>
        <w:tc>
          <w:tcPr>
            <w:tcW w:w="1325" w:type="dxa"/>
            <w:gridSpan w:val="3"/>
            <w:tcBorders>
              <w:left w:val="single" w:sz="12" w:space="0" w:color="auto"/>
            </w:tcBorders>
            <w:shd w:val="clear" w:color="auto" w:fill="FBD4B4"/>
            <w:vAlign w:val="center"/>
          </w:tcPr>
          <w:p w14:paraId="07305915"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4D63D03" w14:textId="77777777" w:rsidR="00870404" w:rsidRPr="00345FE1" w:rsidRDefault="00870404" w:rsidP="00087553">
            <w:pPr>
              <w:rPr>
                <w:b/>
              </w:rPr>
            </w:pPr>
            <w:r w:rsidRPr="00345FE1">
              <w:rPr>
                <w:b/>
              </w:rPr>
              <w:t>6/11</w:t>
            </w:r>
          </w:p>
        </w:tc>
      </w:tr>
      <w:tr w:rsidR="00870404" w:rsidRPr="00345FE1" w14:paraId="76F4927A" w14:textId="77777777" w:rsidTr="00087553">
        <w:trPr>
          <w:gridAfter w:val="1"/>
          <w:wAfter w:w="84" w:type="dxa"/>
        </w:trPr>
        <w:tc>
          <w:tcPr>
            <w:tcW w:w="9859" w:type="dxa"/>
            <w:gridSpan w:val="15"/>
            <w:shd w:val="clear" w:color="auto" w:fill="F7CAAC"/>
          </w:tcPr>
          <w:p w14:paraId="47E9FF51"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1A94EDA" w14:textId="77777777" w:rsidTr="00087553">
        <w:trPr>
          <w:gridAfter w:val="1"/>
          <w:wAfter w:w="84" w:type="dxa"/>
          <w:trHeight w:val="6513"/>
        </w:trPr>
        <w:tc>
          <w:tcPr>
            <w:tcW w:w="9859" w:type="dxa"/>
            <w:gridSpan w:val="15"/>
          </w:tcPr>
          <w:p w14:paraId="1FA43A2C" w14:textId="77777777" w:rsidR="00870404" w:rsidRDefault="00870404" w:rsidP="00087553">
            <w:pPr>
              <w:jc w:val="both"/>
            </w:pPr>
            <w:r w:rsidRPr="000E699B">
              <w:lastRenderedPageBreak/>
              <w:t xml:space="preserve">Počet záznamů v databázi Web </w:t>
            </w:r>
            <w:proofErr w:type="spellStart"/>
            <w:r w:rsidRPr="000E699B">
              <w:t>of</w:t>
            </w:r>
            <w:proofErr w:type="spellEnd"/>
            <w:r w:rsidRPr="000E699B">
              <w:t xml:space="preserve"> Science: </w:t>
            </w:r>
            <w:r>
              <w:t>47</w:t>
            </w:r>
            <w:r w:rsidRPr="000E699B">
              <w:t xml:space="preserve"> (</w:t>
            </w:r>
            <w:proofErr w:type="spellStart"/>
            <w:r w:rsidRPr="000E699B">
              <w:t>ResearcherID</w:t>
            </w:r>
            <w:proofErr w:type="spellEnd"/>
            <w:r w:rsidRPr="000E699B">
              <w:t xml:space="preserve">: </w:t>
            </w:r>
            <w:r w:rsidRPr="003B0CF0">
              <w:t>H-6349-2012</w:t>
            </w:r>
            <w:r w:rsidRPr="000E699B">
              <w:t xml:space="preserve">), </w:t>
            </w:r>
            <w:proofErr w:type="spellStart"/>
            <w:r w:rsidRPr="000E699B">
              <w:t>Scopus</w:t>
            </w:r>
            <w:proofErr w:type="spellEnd"/>
            <w:r w:rsidRPr="000E699B">
              <w:t xml:space="preserve">: </w:t>
            </w:r>
            <w:r>
              <w:t>109</w:t>
            </w:r>
            <w:r w:rsidRPr="000E699B">
              <w:t xml:space="preserve"> (</w:t>
            </w:r>
            <w:proofErr w:type="spellStart"/>
            <w:r w:rsidRPr="000E699B">
              <w:t>Author</w:t>
            </w:r>
            <w:proofErr w:type="spellEnd"/>
            <w:r w:rsidRPr="000E699B">
              <w:t xml:space="preserve"> ID </w:t>
            </w:r>
            <w:r w:rsidRPr="00456B1F">
              <w:t>55901772200</w:t>
            </w:r>
            <w:r w:rsidRPr="000E699B">
              <w:t>)</w:t>
            </w:r>
          </w:p>
          <w:p w14:paraId="7A587A87" w14:textId="77777777" w:rsidR="00870404" w:rsidRDefault="00870404" w:rsidP="00087553">
            <w:pPr>
              <w:jc w:val="both"/>
            </w:pPr>
            <w:r w:rsidRPr="00054BA4">
              <w:t>https://orcid.org/0000-0003-0045-8532</w:t>
            </w:r>
          </w:p>
          <w:p w14:paraId="2F61975D" w14:textId="77777777" w:rsidR="00870404" w:rsidRPr="00345FE1" w:rsidRDefault="00870404" w:rsidP="00087553">
            <w:pPr>
              <w:jc w:val="both"/>
              <w:rPr>
                <w:lang w:bidi="cs-CZ"/>
              </w:rPr>
            </w:pPr>
            <w:r w:rsidRPr="007C6A30">
              <w:rPr>
                <w:b/>
                <w:bCs/>
              </w:rPr>
              <w:t>JANÁČOVÁ, Dagmar (60 %)</w:t>
            </w:r>
            <w:r w:rsidRPr="007C6A30">
              <w:t xml:space="preserve">, </w:t>
            </w:r>
            <w:r w:rsidRPr="00A62F5B">
              <w:t>KOLOMAZNÍK</w:t>
            </w:r>
            <w:r w:rsidRPr="007C6A30">
              <w:t>, K</w:t>
            </w:r>
            <w:r>
              <w:t>arel</w:t>
            </w:r>
            <w:r w:rsidRPr="007C6A30">
              <w:t xml:space="preserve">, </w:t>
            </w:r>
            <w:r w:rsidRPr="00A62F5B">
              <w:t>VAŠEK</w:t>
            </w:r>
            <w:r w:rsidRPr="007C6A30">
              <w:t>, V</w:t>
            </w:r>
            <w:r>
              <w:t>ladimír</w:t>
            </w:r>
            <w:r w:rsidRPr="007C6A30">
              <w:t xml:space="preserve">, </w:t>
            </w:r>
            <w:r w:rsidRPr="00A62F5B">
              <w:t>DRGA</w:t>
            </w:r>
            <w:r w:rsidRPr="007C6A30">
              <w:t>, R</w:t>
            </w:r>
            <w:r>
              <w:t>udolf</w:t>
            </w:r>
            <w:r w:rsidRPr="007C6A30">
              <w:t xml:space="preserve">, </w:t>
            </w:r>
            <w:r w:rsidRPr="00A62F5B">
              <w:t>PITEL</w:t>
            </w:r>
            <w:r w:rsidRPr="007C6A30">
              <w:t>´, J</w:t>
            </w:r>
            <w:r>
              <w:t>án.</w:t>
            </w:r>
            <w:r w:rsidRPr="00345FE1">
              <w:t xml:space="preserve"> </w:t>
            </w:r>
            <w:proofErr w:type="spellStart"/>
            <w:r w:rsidRPr="00345FE1">
              <w:t>Printed</w:t>
            </w:r>
            <w:proofErr w:type="spellEnd"/>
            <w:r w:rsidRPr="00345FE1">
              <w:t xml:space="preserve"> </w:t>
            </w:r>
            <w:proofErr w:type="spellStart"/>
            <w:r w:rsidRPr="00345FE1">
              <w:t>circuit</w:t>
            </w:r>
            <w:proofErr w:type="spellEnd"/>
            <w:r w:rsidRPr="00345FE1">
              <w:t xml:space="preserve"> </w:t>
            </w:r>
            <w:proofErr w:type="spellStart"/>
            <w:r w:rsidRPr="00345FE1">
              <w:t>boards</w:t>
            </w:r>
            <w:proofErr w:type="spellEnd"/>
            <w:r w:rsidRPr="00345FE1">
              <w:t xml:space="preserve"> recycling. </w:t>
            </w:r>
            <w:proofErr w:type="spellStart"/>
            <w:r w:rsidRPr="00345FE1">
              <w:rPr>
                <w:i/>
                <w:iCs/>
              </w:rPr>
              <w:t>Sustainable</w:t>
            </w:r>
            <w:proofErr w:type="spellEnd"/>
            <w:r w:rsidRPr="00345FE1">
              <w:rPr>
                <w:i/>
                <w:iCs/>
              </w:rPr>
              <w:t xml:space="preserve"> </w:t>
            </w:r>
            <w:proofErr w:type="spellStart"/>
            <w:r w:rsidRPr="00345FE1">
              <w:rPr>
                <w:i/>
                <w:iCs/>
              </w:rPr>
              <w:t>Industrial</w:t>
            </w:r>
            <w:proofErr w:type="spellEnd"/>
            <w:r w:rsidRPr="00345FE1">
              <w:rPr>
                <w:i/>
                <w:iCs/>
              </w:rPr>
              <w:t xml:space="preserve"> </w:t>
            </w:r>
            <w:proofErr w:type="spellStart"/>
            <w:r w:rsidRPr="00345FE1">
              <w:rPr>
                <w:i/>
                <w:iCs/>
              </w:rPr>
              <w:t>Processing</w:t>
            </w:r>
            <w:proofErr w:type="spellEnd"/>
            <w:r w:rsidRPr="00345FE1">
              <w:rPr>
                <w:i/>
                <w:iCs/>
              </w:rPr>
              <w:t xml:space="preserve"> Summit and </w:t>
            </w:r>
            <w:proofErr w:type="spellStart"/>
            <w:r w:rsidRPr="00345FE1">
              <w:rPr>
                <w:i/>
                <w:iCs/>
              </w:rPr>
              <w:t>Exhibition</w:t>
            </w:r>
            <w:proofErr w:type="spellEnd"/>
            <w:r w:rsidRPr="00345FE1">
              <w:rPr>
                <w:i/>
                <w:iCs/>
              </w:rPr>
              <w:t xml:space="preserve">, Vol. 5: </w:t>
            </w:r>
            <w:proofErr w:type="spellStart"/>
            <w:r w:rsidRPr="00345FE1">
              <w:rPr>
                <w:i/>
                <w:iCs/>
              </w:rPr>
              <w:t>Kolomaznik</w:t>
            </w:r>
            <w:proofErr w:type="spellEnd"/>
            <w:r w:rsidRPr="00345FE1">
              <w:rPr>
                <w:i/>
                <w:iCs/>
              </w:rPr>
              <w:t xml:space="preserve"> </w:t>
            </w:r>
            <w:proofErr w:type="spellStart"/>
            <w:r w:rsidRPr="00345FE1">
              <w:rPr>
                <w:i/>
                <w:iCs/>
              </w:rPr>
              <w:t>Intl</w:t>
            </w:r>
            <w:proofErr w:type="spellEnd"/>
            <w:r w:rsidRPr="00345FE1">
              <w:rPr>
                <w:i/>
                <w:iCs/>
              </w:rPr>
              <w:t xml:space="preserve">. </w:t>
            </w:r>
            <w:proofErr w:type="spellStart"/>
            <w:r w:rsidRPr="00345FE1">
              <w:rPr>
                <w:i/>
                <w:iCs/>
              </w:rPr>
              <w:t>Symp</w:t>
            </w:r>
            <w:proofErr w:type="spellEnd"/>
            <w:r w:rsidRPr="00345FE1">
              <w:rPr>
                <w:i/>
                <w:iCs/>
              </w:rPr>
              <w:t xml:space="preserve"> / </w:t>
            </w:r>
            <w:proofErr w:type="spellStart"/>
            <w:r w:rsidRPr="00345FE1">
              <w:rPr>
                <w:i/>
                <w:iCs/>
              </w:rPr>
              <w:t>Materials</w:t>
            </w:r>
            <w:proofErr w:type="spellEnd"/>
            <w:r w:rsidRPr="00345FE1">
              <w:rPr>
                <w:i/>
                <w:iCs/>
              </w:rPr>
              <w:t xml:space="preserve"> Recycling </w:t>
            </w:r>
            <w:proofErr w:type="spellStart"/>
            <w:r w:rsidRPr="00345FE1">
              <w:rPr>
                <w:i/>
                <w:iCs/>
              </w:rPr>
              <w:t>Processes</w:t>
            </w:r>
            <w:proofErr w:type="spellEnd"/>
            <w:r w:rsidRPr="00345FE1">
              <w:rPr>
                <w:i/>
                <w:iCs/>
              </w:rPr>
              <w:t xml:space="preserve"> &amp; </w:t>
            </w:r>
            <w:proofErr w:type="spellStart"/>
            <w:r w:rsidRPr="00345FE1">
              <w:rPr>
                <w:i/>
                <w:iCs/>
              </w:rPr>
              <w:t>Products</w:t>
            </w:r>
            <w:proofErr w:type="spellEnd"/>
            <w:r w:rsidRPr="00345FE1">
              <w:t xml:space="preserve">, </w:t>
            </w:r>
            <w:r w:rsidRPr="00345FE1">
              <w:rPr>
                <w:bCs/>
              </w:rPr>
              <w:t>2022</w:t>
            </w:r>
            <w:r w:rsidRPr="00345FE1">
              <w:t xml:space="preserve">. ISSN 2291-1227. ISBN 978-1-989820-42-1. D, </w:t>
            </w:r>
            <w:proofErr w:type="spellStart"/>
            <w:r w:rsidRPr="00345FE1">
              <w:t>Jsc</w:t>
            </w:r>
            <w:proofErr w:type="spellEnd"/>
          </w:p>
          <w:p w14:paraId="4DF88A40" w14:textId="77777777" w:rsidR="00870404" w:rsidRPr="00345FE1" w:rsidRDefault="00870404" w:rsidP="00087553">
            <w:pPr>
              <w:jc w:val="both"/>
              <w:rPr>
                <w:lang w:bidi="cs-CZ"/>
              </w:rPr>
            </w:pPr>
            <w:r w:rsidRPr="00CA3C97">
              <w:t>EMEBU</w:t>
            </w:r>
            <w:r w:rsidRPr="007C6A30">
              <w:t>, S</w:t>
            </w:r>
            <w:r>
              <w:t>amuel</w:t>
            </w:r>
            <w:r w:rsidRPr="007C6A30">
              <w:t xml:space="preserve">, </w:t>
            </w:r>
            <w:r w:rsidRPr="00CA3C97">
              <w:t>PECHA</w:t>
            </w:r>
            <w:r w:rsidRPr="007C6A30">
              <w:t>, J</w:t>
            </w:r>
            <w:r>
              <w:t>iří</w:t>
            </w:r>
            <w:r w:rsidRPr="007C6A30">
              <w:t xml:space="preserve">, </w:t>
            </w:r>
            <w:r w:rsidRPr="007C6A30">
              <w:rPr>
                <w:b/>
                <w:bCs/>
              </w:rPr>
              <w:t>JANÁČOVÁ, Dagmar (5 %)</w:t>
            </w:r>
            <w:r>
              <w:rPr>
                <w:b/>
                <w:caps/>
                <w:lang w:bidi="cs-CZ"/>
              </w:rPr>
              <w:t>.</w:t>
            </w:r>
            <w:r w:rsidRPr="00345FE1">
              <w:rPr>
                <w:lang w:bidi="cs-CZ"/>
              </w:rPr>
              <w:t xml:space="preserve"> </w:t>
            </w:r>
            <w:proofErr w:type="spellStart"/>
            <w:r w:rsidRPr="00345FE1">
              <w:rPr>
                <w:lang w:bidi="cs-CZ"/>
              </w:rPr>
              <w:t>Review</w:t>
            </w:r>
            <w:proofErr w:type="spellEnd"/>
            <w:r w:rsidRPr="00345FE1">
              <w:rPr>
                <w:lang w:bidi="cs-CZ"/>
              </w:rPr>
              <w:t xml:space="preserve"> on </w:t>
            </w:r>
            <w:proofErr w:type="spellStart"/>
            <w:r w:rsidRPr="00345FE1">
              <w:rPr>
                <w:lang w:bidi="cs-CZ"/>
              </w:rPr>
              <w:t>anaerobic</w:t>
            </w:r>
            <w:proofErr w:type="spellEnd"/>
            <w:r w:rsidRPr="00345FE1">
              <w:rPr>
                <w:lang w:bidi="cs-CZ"/>
              </w:rPr>
              <w:t xml:space="preserve"> </w:t>
            </w:r>
            <w:proofErr w:type="spellStart"/>
            <w:r w:rsidRPr="00345FE1">
              <w:rPr>
                <w:lang w:bidi="cs-CZ"/>
              </w:rPr>
              <w:t>digestion</w:t>
            </w:r>
            <w:proofErr w:type="spellEnd"/>
            <w:r w:rsidRPr="00345FE1">
              <w:rPr>
                <w:lang w:bidi="cs-CZ"/>
              </w:rPr>
              <w:t xml:space="preserve"> </w:t>
            </w:r>
            <w:proofErr w:type="spellStart"/>
            <w:r w:rsidRPr="00345FE1">
              <w:rPr>
                <w:lang w:bidi="cs-CZ"/>
              </w:rPr>
              <w:t>models</w:t>
            </w:r>
            <w:proofErr w:type="spellEnd"/>
            <w:r w:rsidRPr="00345FE1">
              <w:rPr>
                <w:lang w:bidi="cs-CZ"/>
              </w:rPr>
              <w:t xml:space="preserve">: Model </w:t>
            </w:r>
            <w:proofErr w:type="spellStart"/>
            <w:r w:rsidRPr="00345FE1">
              <w:rPr>
                <w:lang w:bidi="cs-CZ"/>
              </w:rPr>
              <w:t>classification</w:t>
            </w:r>
            <w:proofErr w:type="spellEnd"/>
            <w:r w:rsidRPr="00345FE1">
              <w:rPr>
                <w:lang w:bidi="cs-CZ"/>
              </w:rPr>
              <w:t xml:space="preserve"> &amp; </w:t>
            </w:r>
            <w:proofErr w:type="spellStart"/>
            <w:r w:rsidRPr="00345FE1">
              <w:rPr>
                <w:lang w:bidi="cs-CZ"/>
              </w:rPr>
              <w:t>elaboration</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process</w:t>
            </w:r>
            <w:proofErr w:type="spellEnd"/>
            <w:r w:rsidRPr="00345FE1">
              <w:rPr>
                <w:lang w:bidi="cs-CZ"/>
              </w:rPr>
              <w:t xml:space="preserve"> </w:t>
            </w:r>
            <w:proofErr w:type="spellStart"/>
            <w:r w:rsidRPr="00345FE1">
              <w:rPr>
                <w:lang w:bidi="cs-CZ"/>
              </w:rPr>
              <w:t>phenomena</w:t>
            </w:r>
            <w:proofErr w:type="spellEnd"/>
            <w:r w:rsidRPr="00345FE1">
              <w:rPr>
                <w:lang w:bidi="cs-CZ"/>
              </w:rPr>
              <w:t xml:space="preserve">. </w:t>
            </w:r>
            <w:proofErr w:type="spellStart"/>
            <w:r w:rsidRPr="007C6A30">
              <w:rPr>
                <w:i/>
                <w:iCs/>
                <w:lang w:bidi="cs-CZ"/>
              </w:rPr>
              <w:t>Renewable</w:t>
            </w:r>
            <w:proofErr w:type="spellEnd"/>
            <w:r w:rsidRPr="007C6A30">
              <w:rPr>
                <w:i/>
                <w:iCs/>
                <w:lang w:bidi="cs-CZ"/>
              </w:rPr>
              <w:t xml:space="preserve"> &amp; </w:t>
            </w:r>
            <w:proofErr w:type="spellStart"/>
            <w:r w:rsidRPr="007C6A30">
              <w:rPr>
                <w:i/>
                <w:iCs/>
                <w:lang w:bidi="cs-CZ"/>
              </w:rPr>
              <w:t>Sustainable</w:t>
            </w:r>
            <w:proofErr w:type="spellEnd"/>
            <w:r w:rsidRPr="007C6A30">
              <w:rPr>
                <w:i/>
                <w:iCs/>
                <w:lang w:bidi="cs-CZ"/>
              </w:rPr>
              <w:t xml:space="preserve"> </w:t>
            </w:r>
            <w:proofErr w:type="spellStart"/>
            <w:r w:rsidRPr="007C6A30">
              <w:rPr>
                <w:i/>
                <w:iCs/>
                <w:lang w:bidi="cs-CZ"/>
              </w:rPr>
              <w:t>Energy</w:t>
            </w:r>
            <w:proofErr w:type="spellEnd"/>
            <w:r w:rsidRPr="007C6A30">
              <w:rPr>
                <w:i/>
                <w:iCs/>
                <w:lang w:bidi="cs-CZ"/>
              </w:rPr>
              <w:t xml:space="preserve"> </w:t>
            </w:r>
            <w:proofErr w:type="spellStart"/>
            <w:r w:rsidRPr="007C6A30">
              <w:rPr>
                <w:i/>
                <w:iCs/>
                <w:lang w:bidi="cs-CZ"/>
              </w:rPr>
              <w:t>Reviews</w:t>
            </w:r>
            <w:proofErr w:type="spellEnd"/>
            <w:r w:rsidRPr="00345FE1">
              <w:rPr>
                <w:lang w:bidi="cs-CZ"/>
              </w:rPr>
              <w:t xml:space="preserve"> 160, 1-17, 2022. ISSN 1364-0321. </w:t>
            </w:r>
            <w:proofErr w:type="spellStart"/>
            <w:r w:rsidRPr="00345FE1">
              <w:rPr>
                <w:lang w:bidi="cs-CZ"/>
              </w:rPr>
              <w:t>Jimp</w:t>
            </w:r>
            <w:proofErr w:type="spellEnd"/>
          </w:p>
          <w:p w14:paraId="52DC8D52" w14:textId="77777777" w:rsidR="00870404" w:rsidRPr="00345FE1" w:rsidRDefault="00870404" w:rsidP="00087553">
            <w:pPr>
              <w:jc w:val="both"/>
              <w:rPr>
                <w:caps/>
                <w:lang w:val="en-GB"/>
              </w:rPr>
            </w:pPr>
            <w:r w:rsidRPr="00337B16">
              <w:t>GÁL, R</w:t>
            </w:r>
            <w:r>
              <w:t>obert</w:t>
            </w:r>
            <w:r w:rsidRPr="00337B16">
              <w:t>, MOKREJŠ, P</w:t>
            </w:r>
            <w:r>
              <w:t>avel</w:t>
            </w:r>
            <w:r w:rsidRPr="00337B16">
              <w:t>, PAVLAČKOVÁ</w:t>
            </w:r>
            <w:r w:rsidRPr="007C6A30">
              <w:t>, J</w:t>
            </w:r>
            <w:r>
              <w:t>ana</w:t>
            </w:r>
            <w:r w:rsidRPr="007C6A30">
              <w:t xml:space="preserve">, </w:t>
            </w:r>
            <w:r w:rsidRPr="007C6A30">
              <w:rPr>
                <w:b/>
                <w:bCs/>
              </w:rPr>
              <w:t>JANÁČOVÁ, Dagmar</w:t>
            </w:r>
            <w:r w:rsidRPr="00337B16">
              <w:rPr>
                <w:b/>
                <w:bCs/>
              </w:rPr>
              <w:t xml:space="preserve"> </w:t>
            </w:r>
            <w:r w:rsidRPr="0079067B">
              <w:rPr>
                <w:b/>
                <w:bCs/>
              </w:rPr>
              <w:t>(10 %)</w:t>
            </w:r>
            <w:r w:rsidRPr="00345FE1">
              <w:rPr>
                <w:b/>
                <w:lang w:bidi="cs-CZ"/>
              </w:rPr>
              <w:t>.</w:t>
            </w:r>
            <w:r w:rsidRPr="00345FE1">
              <w:rPr>
                <w:lang w:bidi="cs-CZ"/>
              </w:rPr>
              <w:t xml:space="preserve"> </w:t>
            </w:r>
            <w:proofErr w:type="spellStart"/>
            <w:r w:rsidRPr="00345FE1">
              <w:rPr>
                <w:lang w:bidi="cs-CZ"/>
              </w:rPr>
              <w:t>Cyprinus</w:t>
            </w:r>
            <w:proofErr w:type="spellEnd"/>
            <w:r w:rsidRPr="00345FE1">
              <w:rPr>
                <w:lang w:bidi="cs-CZ"/>
              </w:rPr>
              <w:t xml:space="preserve"> </w:t>
            </w:r>
            <w:proofErr w:type="spellStart"/>
            <w:r w:rsidRPr="00345FE1">
              <w:rPr>
                <w:lang w:bidi="cs-CZ"/>
              </w:rPr>
              <w:t>carpio</w:t>
            </w:r>
            <w:proofErr w:type="spellEnd"/>
            <w:r w:rsidRPr="00345FE1">
              <w:rPr>
                <w:lang w:bidi="cs-CZ"/>
              </w:rPr>
              <w:t xml:space="preserve"> skeleton </w:t>
            </w:r>
            <w:proofErr w:type="spellStart"/>
            <w:r w:rsidRPr="00345FE1">
              <w:rPr>
                <w:lang w:bidi="cs-CZ"/>
              </w:rPr>
              <w:t>byproduct</w:t>
            </w:r>
            <w:proofErr w:type="spellEnd"/>
            <w:r w:rsidRPr="00345FE1">
              <w:rPr>
                <w:lang w:bidi="cs-CZ"/>
              </w:rPr>
              <w:t xml:space="preserve"> as a source </w:t>
            </w:r>
            <w:proofErr w:type="spellStart"/>
            <w:r w:rsidRPr="00345FE1">
              <w:rPr>
                <w:lang w:bidi="cs-CZ"/>
              </w:rPr>
              <w:t>of</w:t>
            </w:r>
            <w:proofErr w:type="spellEnd"/>
            <w:r w:rsidRPr="00345FE1">
              <w:rPr>
                <w:lang w:bidi="cs-CZ"/>
              </w:rPr>
              <w:t xml:space="preserve"> </w:t>
            </w:r>
            <w:proofErr w:type="spellStart"/>
            <w:r w:rsidRPr="00345FE1">
              <w:rPr>
                <w:lang w:bidi="cs-CZ"/>
              </w:rPr>
              <w:t>collagen</w:t>
            </w:r>
            <w:proofErr w:type="spellEnd"/>
            <w:r w:rsidRPr="00345FE1">
              <w:rPr>
                <w:lang w:bidi="cs-CZ"/>
              </w:rPr>
              <w:t xml:space="preserve"> </w:t>
            </w:r>
            <w:proofErr w:type="spellStart"/>
            <w:r w:rsidRPr="00345FE1">
              <w:rPr>
                <w:lang w:bidi="cs-CZ"/>
              </w:rPr>
              <w:t>for</w:t>
            </w:r>
            <w:proofErr w:type="spellEnd"/>
            <w:r w:rsidRPr="00345FE1">
              <w:rPr>
                <w:lang w:bidi="cs-CZ"/>
              </w:rPr>
              <w:t xml:space="preserve"> </w:t>
            </w:r>
            <w:proofErr w:type="spellStart"/>
            <w:r w:rsidRPr="00345FE1">
              <w:rPr>
                <w:lang w:bidi="cs-CZ"/>
              </w:rPr>
              <w:t>gelatin</w:t>
            </w:r>
            <w:proofErr w:type="spellEnd"/>
            <w:r w:rsidRPr="00345FE1">
              <w:rPr>
                <w:lang w:bidi="cs-CZ"/>
              </w:rPr>
              <w:t xml:space="preserve"> </w:t>
            </w:r>
            <w:proofErr w:type="spellStart"/>
            <w:r w:rsidRPr="00345FE1">
              <w:rPr>
                <w:lang w:bidi="cs-CZ"/>
              </w:rPr>
              <w:t>preparation</w:t>
            </w:r>
            <w:proofErr w:type="spellEnd"/>
            <w:r w:rsidRPr="00345FE1">
              <w:rPr>
                <w:lang w:bidi="cs-CZ"/>
              </w:rPr>
              <w:t xml:space="preserve">. </w:t>
            </w:r>
            <w:r w:rsidRPr="007C6A30">
              <w:rPr>
                <w:i/>
                <w:iCs/>
                <w:lang w:bidi="cs-CZ"/>
              </w:rPr>
              <w:t xml:space="preserve">International </w:t>
            </w:r>
            <w:proofErr w:type="spellStart"/>
            <w:r w:rsidRPr="007C6A30">
              <w:rPr>
                <w:i/>
                <w:iCs/>
                <w:lang w:bidi="cs-CZ"/>
              </w:rPr>
              <w:t>Journal</w:t>
            </w:r>
            <w:proofErr w:type="spellEnd"/>
            <w:r w:rsidRPr="007C6A30">
              <w:rPr>
                <w:i/>
                <w:iCs/>
                <w:lang w:bidi="cs-CZ"/>
              </w:rPr>
              <w:t xml:space="preserve"> </w:t>
            </w:r>
            <w:proofErr w:type="spellStart"/>
            <w:r w:rsidRPr="007C6A30">
              <w:rPr>
                <w:i/>
                <w:iCs/>
                <w:lang w:bidi="cs-CZ"/>
              </w:rPr>
              <w:t>of</w:t>
            </w:r>
            <w:proofErr w:type="spellEnd"/>
            <w:r w:rsidRPr="007C6A30">
              <w:rPr>
                <w:i/>
                <w:iCs/>
                <w:lang w:bidi="cs-CZ"/>
              </w:rPr>
              <w:t xml:space="preserve"> </w:t>
            </w:r>
            <w:proofErr w:type="spellStart"/>
            <w:r w:rsidRPr="007C6A30">
              <w:rPr>
                <w:i/>
                <w:iCs/>
                <w:lang w:bidi="cs-CZ"/>
              </w:rPr>
              <w:t>Molecular</w:t>
            </w:r>
            <w:proofErr w:type="spellEnd"/>
            <w:r w:rsidRPr="007C6A30">
              <w:rPr>
                <w:i/>
                <w:iCs/>
                <w:lang w:bidi="cs-CZ"/>
              </w:rPr>
              <w:t xml:space="preserve"> </w:t>
            </w:r>
            <w:proofErr w:type="spellStart"/>
            <w:r w:rsidRPr="007C6A30">
              <w:rPr>
                <w:i/>
                <w:iCs/>
                <w:lang w:bidi="cs-CZ"/>
              </w:rPr>
              <w:t>Sciences</w:t>
            </w:r>
            <w:proofErr w:type="spellEnd"/>
            <w:r w:rsidRPr="00345FE1">
              <w:rPr>
                <w:lang w:bidi="cs-CZ"/>
              </w:rPr>
              <w:t xml:space="preserve">, 2022, roč. 23, č. 6, s. nestránkováno. ISSN 1661-6596. </w:t>
            </w:r>
            <w:proofErr w:type="spellStart"/>
            <w:r w:rsidRPr="00345FE1">
              <w:rPr>
                <w:lang w:bidi="cs-CZ"/>
              </w:rPr>
              <w:t>Jimp</w:t>
            </w:r>
            <w:proofErr w:type="spellEnd"/>
          </w:p>
          <w:p w14:paraId="722654FC" w14:textId="77777777" w:rsidR="00870404" w:rsidRPr="00345FE1" w:rsidRDefault="00870404" w:rsidP="00087553">
            <w:pPr>
              <w:jc w:val="both"/>
              <w:rPr>
                <w:lang w:bidi="cs-CZ"/>
              </w:rPr>
            </w:pPr>
            <w:r w:rsidRPr="0079067B">
              <w:t>MOKREJŠ</w:t>
            </w:r>
            <w:r w:rsidRPr="007C6A30">
              <w:t>, P</w:t>
            </w:r>
            <w:r>
              <w:t>avel</w:t>
            </w:r>
            <w:r w:rsidRPr="007C6A30">
              <w:t xml:space="preserve">, </w:t>
            </w:r>
            <w:r w:rsidRPr="0079067B">
              <w:t>GÁL</w:t>
            </w:r>
            <w:r w:rsidRPr="007C6A30">
              <w:t>, R</w:t>
            </w:r>
            <w:r>
              <w:t>obert</w:t>
            </w:r>
            <w:r w:rsidRPr="007C6A30">
              <w:t xml:space="preserve">, </w:t>
            </w:r>
            <w:r w:rsidRPr="0079067B">
              <w:t>PAVLAČKOVÁ</w:t>
            </w:r>
            <w:r w:rsidRPr="007C6A30">
              <w:t>, J</w:t>
            </w:r>
            <w:r>
              <w:t>ana</w:t>
            </w:r>
            <w:r w:rsidRPr="007C6A30">
              <w:t xml:space="preserve">, </w:t>
            </w:r>
            <w:r w:rsidRPr="007C6A30">
              <w:rPr>
                <w:b/>
                <w:bCs/>
              </w:rPr>
              <w:t>JANÁČOVÁ, Dagmar (10 %)</w:t>
            </w:r>
            <w:r>
              <w:t>.</w:t>
            </w:r>
            <w:r w:rsidRPr="0079067B">
              <w:t xml:space="preserve"> </w:t>
            </w:r>
            <w:proofErr w:type="spellStart"/>
            <w:r w:rsidRPr="0079067B">
              <w:t>Valorization</w:t>
            </w:r>
            <w:proofErr w:type="spellEnd"/>
            <w:r w:rsidRPr="0079067B">
              <w:t xml:space="preserve"> </w:t>
            </w:r>
            <w:proofErr w:type="spellStart"/>
            <w:r w:rsidRPr="0079067B">
              <w:t>of</w:t>
            </w:r>
            <w:proofErr w:type="spellEnd"/>
            <w:r w:rsidRPr="0079067B">
              <w:t xml:space="preserve"> a by-</w:t>
            </w:r>
            <w:proofErr w:type="spellStart"/>
            <w:r w:rsidRPr="0079067B">
              <w:t>product</w:t>
            </w:r>
            <w:proofErr w:type="spellEnd"/>
            <w:r w:rsidRPr="0079067B">
              <w:t xml:space="preserve"> </w:t>
            </w:r>
            <w:proofErr w:type="spellStart"/>
            <w:r w:rsidRPr="0079067B">
              <w:t>from</w:t>
            </w:r>
            <w:proofErr w:type="spellEnd"/>
            <w:r w:rsidRPr="0079067B">
              <w:t xml:space="preserve"> </w:t>
            </w:r>
            <w:proofErr w:type="spellStart"/>
            <w:r w:rsidRPr="0079067B">
              <w:t>the</w:t>
            </w:r>
            <w:proofErr w:type="spellEnd"/>
            <w:r w:rsidRPr="0079067B">
              <w:t xml:space="preserve"> </w:t>
            </w:r>
            <w:proofErr w:type="spellStart"/>
            <w:r w:rsidRPr="0079067B">
              <w:t>production</w:t>
            </w:r>
            <w:proofErr w:type="spellEnd"/>
            <w:r w:rsidRPr="0079067B">
              <w:t xml:space="preserve"> </w:t>
            </w:r>
            <w:proofErr w:type="spellStart"/>
            <w:r w:rsidRPr="0079067B">
              <w:t>of</w:t>
            </w:r>
            <w:proofErr w:type="spellEnd"/>
            <w:r w:rsidRPr="0079067B">
              <w:t xml:space="preserve"> </w:t>
            </w:r>
            <w:proofErr w:type="spellStart"/>
            <w:r w:rsidRPr="0079067B">
              <w:t>mechanically</w:t>
            </w:r>
            <w:proofErr w:type="spellEnd"/>
            <w:r w:rsidRPr="0079067B">
              <w:t xml:space="preserve"> </w:t>
            </w:r>
            <w:proofErr w:type="spellStart"/>
            <w:r w:rsidRPr="0079067B">
              <w:t>deboned</w:t>
            </w:r>
            <w:proofErr w:type="spellEnd"/>
            <w:r w:rsidRPr="0079067B">
              <w:t xml:space="preserve"> </w:t>
            </w:r>
            <w:proofErr w:type="spellStart"/>
            <w:r w:rsidRPr="0079067B">
              <w:t>chicken</w:t>
            </w:r>
            <w:proofErr w:type="spellEnd"/>
            <w:r w:rsidRPr="0079067B">
              <w:t xml:space="preserve"> </w:t>
            </w:r>
            <w:proofErr w:type="spellStart"/>
            <w:r w:rsidRPr="0079067B">
              <w:t>meat</w:t>
            </w:r>
            <w:proofErr w:type="spellEnd"/>
            <w:r w:rsidRPr="0079067B">
              <w:t xml:space="preserve"> </w:t>
            </w:r>
            <w:proofErr w:type="spellStart"/>
            <w:r w:rsidRPr="0079067B">
              <w:t>for</w:t>
            </w:r>
            <w:proofErr w:type="spellEnd"/>
            <w:r w:rsidRPr="0079067B">
              <w:t xml:space="preserve"> </w:t>
            </w:r>
            <w:proofErr w:type="spellStart"/>
            <w:r w:rsidRPr="0079067B">
              <w:t>preparation</w:t>
            </w:r>
            <w:proofErr w:type="spellEnd"/>
            <w:r w:rsidRPr="0079067B">
              <w:t xml:space="preserve"> </w:t>
            </w:r>
            <w:proofErr w:type="spellStart"/>
            <w:r w:rsidRPr="0079067B">
              <w:t>of</w:t>
            </w:r>
            <w:proofErr w:type="spellEnd"/>
            <w:r w:rsidRPr="0079067B">
              <w:t xml:space="preserve"> </w:t>
            </w:r>
            <w:proofErr w:type="spellStart"/>
            <w:r w:rsidRPr="0079067B">
              <w:t>gelatins</w:t>
            </w:r>
            <w:proofErr w:type="spellEnd"/>
            <w:r w:rsidRPr="0079067B">
              <w:t xml:space="preserve">. </w:t>
            </w:r>
            <w:proofErr w:type="spellStart"/>
            <w:r w:rsidRPr="007C6A30">
              <w:rPr>
                <w:i/>
                <w:iCs/>
              </w:rPr>
              <w:t>Molecules</w:t>
            </w:r>
            <w:proofErr w:type="spellEnd"/>
            <w:r w:rsidRPr="0079067B">
              <w:t xml:space="preserve"> 26(2), 2021. ISSN 1420-3049.</w:t>
            </w:r>
            <w:r w:rsidRPr="00345FE1">
              <w:rPr>
                <w:lang w:bidi="cs-CZ"/>
              </w:rPr>
              <w:t xml:space="preserve"> </w:t>
            </w:r>
            <w:proofErr w:type="spellStart"/>
            <w:r w:rsidRPr="00345FE1">
              <w:rPr>
                <w:lang w:bidi="cs-CZ"/>
              </w:rPr>
              <w:t>Jimp</w:t>
            </w:r>
            <w:proofErr w:type="spellEnd"/>
          </w:p>
          <w:p w14:paraId="43972B5A" w14:textId="77777777" w:rsidR="00870404" w:rsidRPr="00345FE1" w:rsidRDefault="00870404" w:rsidP="00087553">
            <w:pPr>
              <w:jc w:val="both"/>
              <w:rPr>
                <w:lang w:bidi="cs-CZ"/>
              </w:rPr>
            </w:pPr>
            <w:r w:rsidRPr="00B72E3B">
              <w:t>SIEGMUND</w:t>
            </w:r>
            <w:r w:rsidRPr="007C6A30">
              <w:t xml:space="preserve">, Michal, </w:t>
            </w:r>
            <w:r w:rsidRPr="00B72E3B">
              <w:t>BAŁAGA</w:t>
            </w:r>
            <w:r w:rsidRPr="007C6A30">
              <w:t>, D</w:t>
            </w:r>
            <w:r>
              <w:t>ominik</w:t>
            </w:r>
            <w:r w:rsidRPr="007C6A30">
              <w:t xml:space="preserve">, </w:t>
            </w:r>
            <w:r w:rsidRPr="007C6A30">
              <w:rPr>
                <w:b/>
                <w:bCs/>
              </w:rPr>
              <w:t xml:space="preserve">JANÁČOVÁ, Dagmar (30 </w:t>
            </w:r>
            <w:r w:rsidRPr="004D7929">
              <w:rPr>
                <w:b/>
                <w:bCs/>
              </w:rPr>
              <w:t>%</w:t>
            </w:r>
            <w:r w:rsidRPr="007C6A30">
              <w:rPr>
                <w:b/>
                <w:bCs/>
              </w:rPr>
              <w:t>),</w:t>
            </w:r>
            <w:r w:rsidRPr="007C6A30">
              <w:t xml:space="preserve"> </w:t>
            </w:r>
            <w:r w:rsidRPr="00B72E3B">
              <w:t>KALITA</w:t>
            </w:r>
            <w:r w:rsidRPr="007C6A30">
              <w:t>, M</w:t>
            </w:r>
            <w:r>
              <w:t>arek</w:t>
            </w:r>
            <w:r w:rsidRPr="007C6A30">
              <w:t>.</w:t>
            </w:r>
            <w:r w:rsidRPr="00345FE1">
              <w:rPr>
                <w:lang w:bidi="cs-CZ"/>
              </w:rPr>
              <w:t xml:space="preserve"> </w:t>
            </w:r>
            <w:proofErr w:type="spellStart"/>
            <w:r w:rsidRPr="00345FE1">
              <w:rPr>
                <w:lang w:bidi="cs-CZ"/>
              </w:rPr>
              <w:t>Comparison</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spraying</w:t>
            </w:r>
            <w:proofErr w:type="spellEnd"/>
            <w:r w:rsidRPr="00345FE1">
              <w:rPr>
                <w:lang w:bidi="cs-CZ"/>
              </w:rPr>
              <w:t xml:space="preserve"> </w:t>
            </w:r>
            <w:proofErr w:type="spellStart"/>
            <w:r w:rsidRPr="00345FE1">
              <w:rPr>
                <w:lang w:bidi="cs-CZ"/>
              </w:rPr>
              <w:t>nozzles</w:t>
            </w:r>
            <w:proofErr w:type="spellEnd"/>
            <w:r w:rsidRPr="00345FE1">
              <w:rPr>
                <w:lang w:bidi="cs-CZ"/>
              </w:rPr>
              <w:t xml:space="preserve"> </w:t>
            </w:r>
            <w:proofErr w:type="spellStart"/>
            <w:r w:rsidRPr="00345FE1">
              <w:rPr>
                <w:lang w:bidi="cs-CZ"/>
              </w:rPr>
              <w:t>operational</w:t>
            </w:r>
            <w:proofErr w:type="spellEnd"/>
            <w:r w:rsidRPr="00345FE1">
              <w:rPr>
                <w:lang w:bidi="cs-CZ"/>
              </w:rPr>
              <w:t xml:space="preserve"> </w:t>
            </w:r>
            <w:proofErr w:type="spellStart"/>
            <w:r w:rsidRPr="00345FE1">
              <w:rPr>
                <w:lang w:bidi="cs-CZ"/>
              </w:rPr>
              <w:t>parameters</w:t>
            </w:r>
            <w:proofErr w:type="spellEnd"/>
            <w:r w:rsidRPr="00345FE1">
              <w:rPr>
                <w:lang w:bidi="cs-CZ"/>
              </w:rPr>
              <w:t xml:space="preserve"> </w:t>
            </w:r>
            <w:proofErr w:type="spellStart"/>
            <w:r w:rsidRPr="00345FE1">
              <w:rPr>
                <w:lang w:bidi="cs-CZ"/>
              </w:rPr>
              <w:t>of</w:t>
            </w:r>
            <w:proofErr w:type="spellEnd"/>
            <w:r w:rsidRPr="00345FE1">
              <w:rPr>
                <w:lang w:bidi="cs-CZ"/>
              </w:rPr>
              <w:t xml:space="preserve"> </w:t>
            </w:r>
            <w:proofErr w:type="spellStart"/>
            <w:r w:rsidRPr="00345FE1">
              <w:rPr>
                <w:lang w:bidi="cs-CZ"/>
              </w:rPr>
              <w:t>different</w:t>
            </w:r>
            <w:proofErr w:type="spellEnd"/>
            <w:r w:rsidRPr="00345FE1">
              <w:rPr>
                <w:lang w:bidi="cs-CZ"/>
              </w:rPr>
              <w:t xml:space="preserve"> design. </w:t>
            </w:r>
            <w:r w:rsidRPr="007C6A30">
              <w:rPr>
                <w:i/>
                <w:iCs/>
                <w:lang w:bidi="cs-CZ"/>
              </w:rPr>
              <w:t xml:space="preserve">Acta </w:t>
            </w:r>
            <w:proofErr w:type="spellStart"/>
            <w:r w:rsidRPr="007C6A30">
              <w:rPr>
                <w:i/>
                <w:iCs/>
                <w:lang w:bidi="cs-CZ"/>
              </w:rPr>
              <w:t>Montanistica</w:t>
            </w:r>
            <w:proofErr w:type="spellEnd"/>
            <w:r w:rsidRPr="007C6A30">
              <w:rPr>
                <w:i/>
                <w:iCs/>
                <w:lang w:bidi="cs-CZ"/>
              </w:rPr>
              <w:t xml:space="preserve"> </w:t>
            </w:r>
            <w:proofErr w:type="spellStart"/>
            <w:r w:rsidRPr="007C6A30">
              <w:rPr>
                <w:i/>
                <w:iCs/>
                <w:lang w:bidi="cs-CZ"/>
              </w:rPr>
              <w:t>Slovaca</w:t>
            </w:r>
            <w:proofErr w:type="spellEnd"/>
            <w:r w:rsidRPr="00345FE1">
              <w:rPr>
                <w:lang w:bidi="cs-CZ"/>
              </w:rPr>
              <w:t xml:space="preserve">, 2020, roč. 25, č. 1, s. 24-34. ISSN 1335-1788. </w:t>
            </w:r>
            <w:r w:rsidRPr="00345FE1">
              <w:rPr>
                <w:rStyle w:val="xcontentpasted1"/>
                <w:bdr w:val="none" w:sz="0" w:space="0" w:color="auto" w:frame="1"/>
                <w:lang w:val="en-GB"/>
              </w:rPr>
              <w:t>Jimp</w:t>
            </w:r>
          </w:p>
          <w:p w14:paraId="1966F370" w14:textId="77777777" w:rsidR="00870404" w:rsidRPr="00345FE1" w:rsidRDefault="00870404" w:rsidP="00087553">
            <w:pPr>
              <w:jc w:val="both"/>
              <w:rPr>
                <w:b/>
              </w:rPr>
            </w:pPr>
          </w:p>
          <w:p w14:paraId="1D95DE11" w14:textId="77777777" w:rsidR="00870404" w:rsidRPr="00345FE1" w:rsidRDefault="00870404" w:rsidP="00087553">
            <w:pPr>
              <w:jc w:val="both"/>
              <w:rPr>
                <w:i/>
                <w:iCs/>
              </w:rPr>
            </w:pPr>
            <w:r w:rsidRPr="00345FE1">
              <w:rPr>
                <w:i/>
                <w:iCs/>
              </w:rPr>
              <w:t>Přehled projektové činnosti:</w:t>
            </w:r>
          </w:p>
          <w:p w14:paraId="1974E581" w14:textId="77777777" w:rsidR="00870404" w:rsidRPr="00345FE1" w:rsidRDefault="00870404" w:rsidP="00087553">
            <w:pPr>
              <w:tabs>
                <w:tab w:val="left" w:pos="956"/>
              </w:tabs>
              <w:ind w:left="956" w:hanging="956"/>
              <w:jc w:val="both"/>
              <w:rPr>
                <w:lang w:val="en-GB"/>
              </w:rPr>
            </w:pPr>
            <w:r w:rsidRPr="00345FE1">
              <w:rPr>
                <w:lang w:val="en-GB"/>
              </w:rPr>
              <w:t>2019-2020</w:t>
            </w:r>
            <w:r w:rsidRPr="00345FE1">
              <w:rPr>
                <w:lang w:val="en-GB"/>
              </w:rPr>
              <w:tab/>
            </w:r>
            <w:proofErr w:type="spellStart"/>
            <w:r w:rsidRPr="00345FE1">
              <w:rPr>
                <w:lang w:val="en-GB"/>
              </w:rPr>
              <w:t>Optimalizace</w:t>
            </w:r>
            <w:proofErr w:type="spellEnd"/>
            <w:r w:rsidRPr="00345FE1">
              <w:rPr>
                <w:lang w:val="en-GB"/>
              </w:rPr>
              <w:t xml:space="preserve"> </w:t>
            </w:r>
            <w:proofErr w:type="spellStart"/>
            <w:r w:rsidRPr="00345FE1">
              <w:rPr>
                <w:lang w:val="en-GB"/>
              </w:rPr>
              <w:t>spotřeby</w:t>
            </w:r>
            <w:proofErr w:type="spellEnd"/>
            <w:r w:rsidRPr="00345FE1">
              <w:rPr>
                <w:lang w:val="en-GB"/>
              </w:rPr>
              <w:t xml:space="preserve"> </w:t>
            </w:r>
            <w:proofErr w:type="spellStart"/>
            <w:r w:rsidRPr="00345FE1">
              <w:rPr>
                <w:lang w:val="en-GB"/>
              </w:rPr>
              <w:t>technologické</w:t>
            </w:r>
            <w:proofErr w:type="spellEnd"/>
            <w:r w:rsidRPr="00345FE1">
              <w:rPr>
                <w:lang w:val="en-GB"/>
              </w:rPr>
              <w:t xml:space="preserve"> </w:t>
            </w:r>
            <w:proofErr w:type="spellStart"/>
            <w:r w:rsidRPr="00345FE1">
              <w:rPr>
                <w:lang w:val="en-GB"/>
              </w:rPr>
              <w:t>vody</w:t>
            </w:r>
            <w:proofErr w:type="spellEnd"/>
            <w:r w:rsidRPr="00345FE1">
              <w:rPr>
                <w:lang w:val="en-GB"/>
              </w:rPr>
              <w:t xml:space="preserve">, </w:t>
            </w:r>
            <w:proofErr w:type="spellStart"/>
            <w:r w:rsidRPr="00345FE1">
              <w:rPr>
                <w:lang w:val="en-GB"/>
              </w:rPr>
              <w:t>elektrické</w:t>
            </w:r>
            <w:proofErr w:type="spellEnd"/>
            <w:r w:rsidRPr="00345FE1">
              <w:rPr>
                <w:lang w:val="en-GB"/>
              </w:rPr>
              <w:t xml:space="preserve"> </w:t>
            </w:r>
            <w:proofErr w:type="spellStart"/>
            <w:r w:rsidRPr="00345FE1">
              <w:rPr>
                <w:lang w:val="en-GB"/>
              </w:rPr>
              <w:t>energie</w:t>
            </w:r>
            <w:proofErr w:type="spellEnd"/>
            <w:r w:rsidRPr="00345FE1">
              <w:rPr>
                <w:lang w:val="en-GB"/>
              </w:rPr>
              <w:t xml:space="preserve"> a </w:t>
            </w:r>
            <w:proofErr w:type="spellStart"/>
            <w:r w:rsidRPr="00345FE1">
              <w:rPr>
                <w:lang w:val="en-GB"/>
              </w:rPr>
              <w:t>tepla</w:t>
            </w:r>
            <w:proofErr w:type="spellEnd"/>
            <w:r w:rsidRPr="00345FE1">
              <w:rPr>
                <w:lang w:val="en-GB"/>
              </w:rPr>
              <w:t xml:space="preserve"> v </w:t>
            </w:r>
            <w:proofErr w:type="spellStart"/>
            <w:r w:rsidRPr="00345FE1">
              <w:rPr>
                <w:lang w:val="en-GB"/>
              </w:rPr>
              <w:t>procesech</w:t>
            </w:r>
            <w:proofErr w:type="spellEnd"/>
            <w:r w:rsidRPr="00345FE1">
              <w:rPr>
                <w:lang w:val="en-GB"/>
              </w:rPr>
              <w:t xml:space="preserve">, v </w:t>
            </w:r>
            <w:proofErr w:type="spellStart"/>
            <w:r w:rsidRPr="00345FE1">
              <w:rPr>
                <w:lang w:val="en-GB"/>
              </w:rPr>
              <w:t>nichž</w:t>
            </w:r>
            <w:proofErr w:type="spellEnd"/>
            <w:r w:rsidRPr="00345FE1">
              <w:rPr>
                <w:lang w:val="en-GB"/>
              </w:rPr>
              <w:t xml:space="preserve"> se </w:t>
            </w:r>
            <w:proofErr w:type="spellStart"/>
            <w:r w:rsidRPr="00345FE1">
              <w:rPr>
                <w:lang w:val="en-GB"/>
              </w:rPr>
              <w:t>surová</w:t>
            </w:r>
            <w:proofErr w:type="spellEnd"/>
            <w:r w:rsidRPr="00345FE1">
              <w:rPr>
                <w:lang w:val="en-GB"/>
              </w:rPr>
              <w:t xml:space="preserve"> </w:t>
            </w:r>
            <w:proofErr w:type="spellStart"/>
            <w:r w:rsidRPr="00345FE1">
              <w:rPr>
                <w:lang w:val="en-GB"/>
              </w:rPr>
              <w:t>kůže</w:t>
            </w:r>
            <w:proofErr w:type="spellEnd"/>
            <w:r w:rsidRPr="00345FE1">
              <w:rPr>
                <w:lang w:val="en-GB"/>
              </w:rPr>
              <w:t xml:space="preserve"> </w:t>
            </w:r>
            <w:proofErr w:type="spellStart"/>
            <w:r w:rsidRPr="00345FE1">
              <w:rPr>
                <w:lang w:val="en-GB"/>
              </w:rPr>
              <w:t>mění</w:t>
            </w:r>
            <w:proofErr w:type="spellEnd"/>
            <w:r w:rsidRPr="00345FE1">
              <w:rPr>
                <w:lang w:val="en-GB"/>
              </w:rPr>
              <w:t xml:space="preserve"> </w:t>
            </w:r>
            <w:proofErr w:type="spellStart"/>
            <w:r w:rsidRPr="00345FE1">
              <w:rPr>
                <w:lang w:val="en-GB"/>
              </w:rPr>
              <w:t>na</w:t>
            </w:r>
            <w:proofErr w:type="spellEnd"/>
            <w:r w:rsidRPr="00345FE1">
              <w:rPr>
                <w:lang w:val="en-GB"/>
              </w:rPr>
              <w:t xml:space="preserve"> </w:t>
            </w:r>
            <w:proofErr w:type="spellStart"/>
            <w:r w:rsidRPr="00345FE1">
              <w:rPr>
                <w:lang w:val="en-GB"/>
              </w:rPr>
              <w:t>useň</w:t>
            </w:r>
            <w:proofErr w:type="spellEnd"/>
            <w:r w:rsidRPr="00345FE1">
              <w:rPr>
                <w:lang w:val="en-GB"/>
              </w:rPr>
              <w:t xml:space="preserve">, </w:t>
            </w:r>
            <w:proofErr w:type="spellStart"/>
            <w:r>
              <w:rPr>
                <w:lang w:val="en-GB"/>
              </w:rPr>
              <w:t>poskytovatle</w:t>
            </w:r>
            <w:proofErr w:type="spellEnd"/>
            <w:r>
              <w:rPr>
                <w:lang w:val="en-GB"/>
              </w:rPr>
              <w:t xml:space="preserve"> MŠMT</w:t>
            </w:r>
            <w:r w:rsidRPr="00345FE1">
              <w:rPr>
                <w:lang w:val="en-GB"/>
              </w:rPr>
              <w:t xml:space="preserve"> Mobility, 8JCH1001,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p>
          <w:p w14:paraId="34954999" w14:textId="77777777" w:rsidR="00870404" w:rsidRPr="00345FE1" w:rsidRDefault="00870404" w:rsidP="00087553">
            <w:pPr>
              <w:tabs>
                <w:tab w:val="left" w:pos="956"/>
              </w:tabs>
              <w:ind w:left="956" w:hanging="956"/>
              <w:jc w:val="both"/>
              <w:rPr>
                <w:lang w:val="en-GB"/>
              </w:rPr>
            </w:pPr>
            <w:r w:rsidRPr="00345FE1">
              <w:rPr>
                <w:lang w:val="en-GB"/>
              </w:rPr>
              <w:t>2017-2020</w:t>
            </w:r>
            <w:r w:rsidRPr="00345FE1">
              <w:rPr>
                <w:lang w:val="en-GB"/>
              </w:rPr>
              <w:tab/>
            </w:r>
            <w:proofErr w:type="spellStart"/>
            <w:r w:rsidRPr="00345FE1">
              <w:rPr>
                <w:lang w:val="en-GB"/>
              </w:rPr>
              <w:t>Výzkum</w:t>
            </w:r>
            <w:proofErr w:type="spellEnd"/>
            <w:r w:rsidRPr="00345FE1">
              <w:rPr>
                <w:lang w:val="en-GB"/>
              </w:rPr>
              <w:t xml:space="preserve"> a </w:t>
            </w:r>
            <w:proofErr w:type="spellStart"/>
            <w:r w:rsidRPr="00345FE1">
              <w:rPr>
                <w:lang w:val="en-GB"/>
              </w:rPr>
              <w:t>vývoj</w:t>
            </w:r>
            <w:proofErr w:type="spellEnd"/>
            <w:r w:rsidRPr="00345FE1">
              <w:rPr>
                <w:lang w:val="en-GB"/>
              </w:rPr>
              <w:t xml:space="preserve"> </w:t>
            </w:r>
            <w:proofErr w:type="spellStart"/>
            <w:r w:rsidRPr="00345FE1">
              <w:rPr>
                <w:lang w:val="en-GB"/>
              </w:rPr>
              <w:t>pokročilých</w:t>
            </w:r>
            <w:proofErr w:type="spellEnd"/>
            <w:r w:rsidRPr="00345FE1">
              <w:rPr>
                <w:lang w:val="en-GB"/>
              </w:rPr>
              <w:t xml:space="preserve"> LED </w:t>
            </w:r>
            <w:proofErr w:type="spellStart"/>
            <w:r w:rsidRPr="00345FE1">
              <w:rPr>
                <w:lang w:val="en-GB"/>
              </w:rPr>
              <w:t>svítidel</w:t>
            </w:r>
            <w:proofErr w:type="spellEnd"/>
            <w:r w:rsidRPr="00345FE1">
              <w:rPr>
                <w:lang w:val="en-GB"/>
              </w:rPr>
              <w:t xml:space="preserve"> pro </w:t>
            </w:r>
            <w:proofErr w:type="spellStart"/>
            <w:r w:rsidRPr="00345FE1">
              <w:rPr>
                <w:lang w:val="en-GB"/>
              </w:rPr>
              <w:t>průmyslové</w:t>
            </w:r>
            <w:proofErr w:type="spellEnd"/>
            <w:r w:rsidRPr="00345FE1">
              <w:rPr>
                <w:lang w:val="en-GB"/>
              </w:rPr>
              <w:t xml:space="preserve"> </w:t>
            </w:r>
            <w:proofErr w:type="spellStart"/>
            <w:r w:rsidRPr="00345FE1">
              <w:rPr>
                <w:lang w:val="en-GB"/>
              </w:rPr>
              <w:t>využití</w:t>
            </w:r>
            <w:proofErr w:type="spellEnd"/>
            <w:r>
              <w:rPr>
                <w:lang w:val="en-GB"/>
              </w:rPr>
              <w:t xml:space="preserve">, </w:t>
            </w:r>
            <w:proofErr w:type="spellStart"/>
            <w:r>
              <w:rPr>
                <w:lang w:val="en-GB"/>
              </w:rPr>
              <w:t>poskytovatel</w:t>
            </w:r>
            <w:proofErr w:type="spellEnd"/>
            <w:r>
              <w:rPr>
                <w:lang w:val="en-GB"/>
              </w:rPr>
              <w:t xml:space="preserve"> MPO OP PIK, </w:t>
            </w:r>
            <w:r w:rsidRPr="003269C7">
              <w:rPr>
                <w:lang w:val="en-GB"/>
              </w:rPr>
              <w:t>EG16_084/</w:t>
            </w:r>
            <w:r w:rsidRPr="00345FE1">
              <w:rPr>
                <w:lang w:val="en-GB"/>
              </w:rPr>
              <w:t xml:space="preserve">, </w:t>
            </w:r>
            <w:proofErr w:type="spellStart"/>
            <w:r w:rsidRPr="00345FE1">
              <w:rPr>
                <w:lang w:val="en-GB"/>
              </w:rPr>
              <w:t>spoluřešitelka</w:t>
            </w:r>
            <w:proofErr w:type="spellEnd"/>
            <w:r w:rsidRPr="00345FE1">
              <w:rPr>
                <w:lang w:val="en-GB"/>
              </w:rPr>
              <w:t xml:space="preserve"> </w:t>
            </w:r>
          </w:p>
          <w:p w14:paraId="5E355436" w14:textId="77777777" w:rsidR="00870404" w:rsidRPr="00345FE1" w:rsidRDefault="00870404" w:rsidP="00087553">
            <w:pPr>
              <w:tabs>
                <w:tab w:val="left" w:pos="956"/>
              </w:tabs>
              <w:ind w:left="956" w:hanging="956"/>
              <w:jc w:val="both"/>
              <w:rPr>
                <w:lang w:val="en-GB"/>
              </w:rPr>
            </w:pPr>
            <w:r w:rsidRPr="00345FE1">
              <w:rPr>
                <w:lang w:val="en-GB"/>
              </w:rPr>
              <w:t xml:space="preserve">2012 </w:t>
            </w:r>
            <w:r w:rsidRPr="00345FE1">
              <w:rPr>
                <w:lang w:val="en-GB"/>
              </w:rPr>
              <w:tab/>
            </w:r>
            <w:proofErr w:type="spellStart"/>
            <w:r w:rsidRPr="00345FE1">
              <w:rPr>
                <w:lang w:val="en-GB"/>
              </w:rPr>
              <w:t>Návrh</w:t>
            </w:r>
            <w:proofErr w:type="spellEnd"/>
            <w:r w:rsidRPr="00345FE1">
              <w:rPr>
                <w:lang w:val="en-GB"/>
              </w:rPr>
              <w:t xml:space="preserve"> </w:t>
            </w:r>
            <w:proofErr w:type="spellStart"/>
            <w:r w:rsidRPr="00345FE1">
              <w:rPr>
                <w:lang w:val="en-GB"/>
              </w:rPr>
              <w:t>teplotní</w:t>
            </w:r>
            <w:proofErr w:type="spellEnd"/>
            <w:r w:rsidRPr="00345FE1">
              <w:rPr>
                <w:lang w:val="en-GB"/>
              </w:rPr>
              <w:t xml:space="preserve"> </w:t>
            </w:r>
            <w:proofErr w:type="spellStart"/>
            <w:r w:rsidRPr="00345FE1">
              <w:rPr>
                <w:lang w:val="en-GB"/>
              </w:rPr>
              <w:t>stabilizace</w:t>
            </w:r>
            <w:proofErr w:type="spellEnd"/>
            <w:r w:rsidRPr="00345FE1">
              <w:rPr>
                <w:lang w:val="en-GB"/>
              </w:rPr>
              <w:t xml:space="preserve"> </w:t>
            </w:r>
            <w:proofErr w:type="spellStart"/>
            <w:r w:rsidRPr="00345FE1">
              <w:rPr>
                <w:lang w:val="en-GB"/>
              </w:rPr>
              <w:t>obráběcího</w:t>
            </w:r>
            <w:proofErr w:type="spellEnd"/>
            <w:r w:rsidRPr="00345FE1">
              <w:rPr>
                <w:lang w:val="en-GB"/>
              </w:rPr>
              <w:t xml:space="preserve"> centra VU3520 – </w:t>
            </w:r>
            <w:proofErr w:type="spellStart"/>
            <w:r w:rsidRPr="00345FE1">
              <w:rPr>
                <w:lang w:val="en-GB"/>
              </w:rPr>
              <w:t>rEVO</w:t>
            </w:r>
            <w:proofErr w:type="spellEnd"/>
            <w:r w:rsidRPr="00345FE1">
              <w:rPr>
                <w:lang w:val="en-GB"/>
              </w:rPr>
              <w:t xml:space="preserve">, </w:t>
            </w:r>
            <w:proofErr w:type="spellStart"/>
            <w:r w:rsidRPr="00345FE1">
              <w:rPr>
                <w:lang w:val="en-GB"/>
              </w:rPr>
              <w:t>Trimill</w:t>
            </w:r>
            <w:proofErr w:type="spellEnd"/>
            <w:r w:rsidRPr="00345FE1">
              <w:rPr>
                <w:lang w:val="en-GB"/>
              </w:rPr>
              <w:t xml:space="preserve"> </w:t>
            </w:r>
            <w:proofErr w:type="spellStart"/>
            <w:r w:rsidRPr="00345FE1">
              <w:rPr>
                <w:lang w:val="en-GB"/>
              </w:rPr>
              <w:t>a.s.</w:t>
            </w:r>
            <w:proofErr w:type="spellEnd"/>
            <w:r w:rsidRPr="00345FE1">
              <w:rPr>
                <w:lang w:val="en-GB"/>
              </w:rPr>
              <w:t xml:space="preserve">, </w:t>
            </w:r>
            <w:proofErr w:type="spellStart"/>
            <w:r w:rsidRPr="00345FE1">
              <w:rPr>
                <w:lang w:val="en-GB"/>
              </w:rPr>
              <w:t>Vsetín-Zlín</w:t>
            </w:r>
            <w:proofErr w:type="spellEnd"/>
            <w:r w:rsidRPr="00345FE1">
              <w:rPr>
                <w:lang w:val="en-GB"/>
              </w:rPr>
              <w:t xml:space="preserve">, </w:t>
            </w:r>
            <w:proofErr w:type="spellStart"/>
            <w:r w:rsidRPr="00345FE1">
              <w:rPr>
                <w:lang w:val="en-GB"/>
              </w:rPr>
              <w:t>smluvní</w:t>
            </w:r>
            <w:proofErr w:type="spellEnd"/>
            <w:r w:rsidRPr="00345FE1">
              <w:rPr>
                <w:lang w:val="en-GB"/>
              </w:rPr>
              <w:t xml:space="preserve"> </w:t>
            </w:r>
            <w:proofErr w:type="spellStart"/>
            <w:r w:rsidRPr="00345FE1">
              <w:rPr>
                <w:lang w:val="en-GB"/>
              </w:rPr>
              <w:t>výzkum</w:t>
            </w:r>
            <w:proofErr w:type="spellEnd"/>
            <w:r w:rsidRPr="00345FE1">
              <w:rPr>
                <w:lang w:val="en-GB"/>
              </w:rPr>
              <w:t xml:space="preserve">,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p>
          <w:p w14:paraId="3EEC8F75" w14:textId="77777777" w:rsidR="00870404" w:rsidRPr="00345FE1" w:rsidRDefault="00870404" w:rsidP="00087553">
            <w:pPr>
              <w:tabs>
                <w:tab w:val="left" w:pos="956"/>
              </w:tabs>
              <w:ind w:left="956" w:hanging="956"/>
              <w:jc w:val="both"/>
              <w:rPr>
                <w:lang w:val="en-GB"/>
              </w:rPr>
            </w:pPr>
            <w:r w:rsidRPr="00345FE1">
              <w:t xml:space="preserve">2010-2013 </w:t>
            </w:r>
            <w:r w:rsidRPr="00345FE1">
              <w:tab/>
              <w:t>Modernizace výukových materiálů a didaktických</w:t>
            </w:r>
            <w:r w:rsidRPr="00345FE1">
              <w:rPr>
                <w:lang w:val="en-GB"/>
              </w:rPr>
              <w:t xml:space="preserve"> </w:t>
            </w:r>
            <w:proofErr w:type="spellStart"/>
            <w:r w:rsidRPr="00345FE1">
              <w:rPr>
                <w:lang w:val="en-GB"/>
              </w:rPr>
              <w:t>metod</w:t>
            </w:r>
            <w:proofErr w:type="spellEnd"/>
            <w:r>
              <w:rPr>
                <w:lang w:val="en-GB"/>
              </w:rPr>
              <w:t xml:space="preserve">, </w:t>
            </w:r>
            <w:proofErr w:type="spellStart"/>
            <w:r>
              <w:rPr>
                <w:lang w:val="en-GB"/>
              </w:rPr>
              <w:t>poskytovatel</w:t>
            </w:r>
            <w:proofErr w:type="spellEnd"/>
            <w:r>
              <w:rPr>
                <w:lang w:val="en-GB"/>
              </w:rPr>
              <w:t xml:space="preserve"> MŠMT, </w:t>
            </w:r>
            <w:r w:rsidRPr="00345FE1">
              <w:rPr>
                <w:lang w:val="en-GB"/>
              </w:rPr>
              <w:t xml:space="preserve">CZ.1.07/2.2.00/15.0463, </w:t>
            </w:r>
            <w:proofErr w:type="spellStart"/>
            <w:r w:rsidRPr="00345FE1">
              <w:rPr>
                <w:lang w:val="en-GB"/>
              </w:rPr>
              <w:t>odpovědná</w:t>
            </w:r>
            <w:proofErr w:type="spellEnd"/>
            <w:r w:rsidRPr="00345FE1">
              <w:rPr>
                <w:lang w:val="en-GB"/>
              </w:rPr>
              <w:t xml:space="preserve"> </w:t>
            </w:r>
            <w:proofErr w:type="spellStart"/>
            <w:r w:rsidRPr="00345FE1">
              <w:rPr>
                <w:lang w:val="en-GB"/>
              </w:rPr>
              <w:t>řešitelka</w:t>
            </w:r>
            <w:proofErr w:type="spellEnd"/>
            <w:r w:rsidRPr="00345FE1">
              <w:rPr>
                <w:lang w:val="en-GB"/>
              </w:rPr>
              <w:t xml:space="preserve"> za FAI UTB</w:t>
            </w:r>
          </w:p>
          <w:p w14:paraId="14484E4D" w14:textId="77777777" w:rsidR="00870404" w:rsidRPr="00345FE1" w:rsidRDefault="00870404" w:rsidP="00087553">
            <w:pPr>
              <w:tabs>
                <w:tab w:val="left" w:pos="956"/>
              </w:tabs>
              <w:ind w:left="956" w:hanging="956"/>
              <w:jc w:val="both"/>
            </w:pPr>
            <w:r w:rsidRPr="00345FE1">
              <w:t xml:space="preserve">2010 </w:t>
            </w:r>
            <w:r w:rsidRPr="00345FE1">
              <w:tab/>
              <w:t>Softwarové prostředky pro podporu výuky předmětu Procesní inženýrství na UTB ve Zlíně</w:t>
            </w:r>
            <w:r>
              <w:t>, poskytovatel MŠMT FRVŠ,</w:t>
            </w:r>
            <w:r w:rsidRPr="00345FE1">
              <w:t xml:space="preserve"> </w:t>
            </w:r>
            <w:proofErr w:type="spellStart"/>
            <w:r w:rsidRPr="00345FE1">
              <w:t>Fd</w:t>
            </w:r>
            <w:proofErr w:type="spellEnd"/>
            <w:r w:rsidRPr="00345FE1">
              <w:t>, odpovědná řešitelka</w:t>
            </w:r>
          </w:p>
          <w:p w14:paraId="34F0AECC" w14:textId="77777777" w:rsidR="00870404" w:rsidRPr="00345FE1" w:rsidRDefault="00870404" w:rsidP="00087553">
            <w:pPr>
              <w:tabs>
                <w:tab w:val="left" w:pos="956"/>
              </w:tabs>
              <w:ind w:left="956" w:hanging="956"/>
              <w:jc w:val="both"/>
            </w:pPr>
            <w:r w:rsidRPr="00345FE1">
              <w:t xml:space="preserve">2005-2011 </w:t>
            </w:r>
            <w:r w:rsidRPr="00345FE1">
              <w:tab/>
              <w:t>Modelování a řízení zpracovatelských procesů přírodních a syntetických polymerů,</w:t>
            </w:r>
            <w:r>
              <w:t xml:space="preserve"> poskytovatel </w:t>
            </w:r>
            <w:proofErr w:type="gramStart"/>
            <w:r>
              <w:t>MŠMT -</w:t>
            </w:r>
            <w:r w:rsidRPr="00345FE1">
              <w:t xml:space="preserve"> Výzkumný</w:t>
            </w:r>
            <w:proofErr w:type="gramEnd"/>
            <w:r w:rsidRPr="00345FE1">
              <w:t xml:space="preserve"> záměr</w:t>
            </w:r>
            <w:r>
              <w:t xml:space="preserve">, </w:t>
            </w:r>
            <w:r w:rsidRPr="00345FE1">
              <w:t>MSM 7088352102, spoluřešitelka</w:t>
            </w:r>
          </w:p>
          <w:p w14:paraId="106EA540" w14:textId="77777777" w:rsidR="00870404" w:rsidRPr="00345FE1" w:rsidRDefault="00870404" w:rsidP="00087553">
            <w:pPr>
              <w:tabs>
                <w:tab w:val="left" w:pos="956"/>
              </w:tabs>
              <w:ind w:left="956" w:hanging="956"/>
              <w:jc w:val="both"/>
              <w:rPr>
                <w:lang w:val="en-GB"/>
              </w:rPr>
            </w:pPr>
            <w:r w:rsidRPr="00345FE1">
              <w:t xml:space="preserve">2005 </w:t>
            </w:r>
            <w:r w:rsidRPr="00345FE1">
              <w:tab/>
              <w:t>Stanovení teplotní korekce pro výpočet rozsahu tlakové diference u snímačů pro měření hladiny v napájecích nádržích JE, I&amp;C Energo, s.r.o. v Třebíči, smluvní výzkum, odpovědná řešitelka</w:t>
            </w:r>
          </w:p>
          <w:p w14:paraId="7FC63341" w14:textId="77777777" w:rsidR="00870404" w:rsidRPr="00345FE1" w:rsidRDefault="00870404" w:rsidP="00087553">
            <w:pPr>
              <w:tabs>
                <w:tab w:val="left" w:pos="956"/>
              </w:tabs>
              <w:ind w:left="956" w:hanging="956"/>
              <w:jc w:val="both"/>
            </w:pPr>
            <w:r w:rsidRPr="00345FE1">
              <w:rPr>
                <w:lang w:val="en-GB"/>
              </w:rPr>
              <w:t xml:space="preserve">2002 </w:t>
            </w:r>
            <w:r w:rsidRPr="00345FE1">
              <w:rPr>
                <w:lang w:val="en-GB"/>
              </w:rPr>
              <w:tab/>
            </w:r>
            <w:r w:rsidRPr="00345FE1">
              <w:t>Výpočet časového posunu vyrovnání teplot na teploměrné jímce, JE Dukovany, smluvní výzkum, odpovědná řešitelka</w:t>
            </w:r>
          </w:p>
        </w:tc>
      </w:tr>
      <w:tr w:rsidR="00870404" w:rsidRPr="00345FE1" w14:paraId="31572F44" w14:textId="77777777" w:rsidTr="00087553">
        <w:trPr>
          <w:gridAfter w:val="1"/>
          <w:wAfter w:w="84" w:type="dxa"/>
          <w:trHeight w:val="218"/>
        </w:trPr>
        <w:tc>
          <w:tcPr>
            <w:tcW w:w="9859" w:type="dxa"/>
            <w:gridSpan w:val="15"/>
            <w:shd w:val="clear" w:color="auto" w:fill="F7CAAC"/>
          </w:tcPr>
          <w:p w14:paraId="07430659" w14:textId="77777777" w:rsidR="00870404" w:rsidRPr="00345FE1" w:rsidRDefault="00870404" w:rsidP="00087553">
            <w:pPr>
              <w:rPr>
                <w:b/>
              </w:rPr>
            </w:pPr>
            <w:r w:rsidRPr="00345FE1">
              <w:rPr>
                <w:b/>
              </w:rPr>
              <w:t>Působení v zahraničí</w:t>
            </w:r>
          </w:p>
        </w:tc>
      </w:tr>
      <w:tr w:rsidR="00870404" w:rsidRPr="00345FE1" w14:paraId="0A9909DF" w14:textId="77777777" w:rsidTr="00087553">
        <w:trPr>
          <w:gridAfter w:val="1"/>
          <w:wAfter w:w="84" w:type="dxa"/>
          <w:trHeight w:val="328"/>
        </w:trPr>
        <w:tc>
          <w:tcPr>
            <w:tcW w:w="9859" w:type="dxa"/>
            <w:gridSpan w:val="15"/>
          </w:tcPr>
          <w:p w14:paraId="78BD209C" w14:textId="77777777" w:rsidR="00870404" w:rsidRPr="00345FE1" w:rsidRDefault="00870404" w:rsidP="00087553">
            <w:pPr>
              <w:shd w:val="clear" w:color="auto" w:fill="FFFFFF"/>
              <w:spacing w:before="100" w:beforeAutospacing="1" w:after="100" w:afterAutospacing="1"/>
              <w:rPr>
                <w:b/>
              </w:rPr>
            </w:pPr>
            <w:r w:rsidRPr="00345FE1">
              <w:t xml:space="preserve">1995, </w:t>
            </w:r>
            <w:proofErr w:type="gramStart"/>
            <w:r w:rsidRPr="00345FE1">
              <w:t xml:space="preserve">1996  </w:t>
            </w:r>
            <w:proofErr w:type="spellStart"/>
            <w:r w:rsidRPr="00345FE1">
              <w:t>Chalmers</w:t>
            </w:r>
            <w:proofErr w:type="spellEnd"/>
            <w:proofErr w:type="gramEnd"/>
            <w:r w:rsidRPr="00345FE1">
              <w:t xml:space="preserve"> University </w:t>
            </w:r>
            <w:proofErr w:type="spellStart"/>
            <w:r w:rsidRPr="00345FE1">
              <w:t>of</w:t>
            </w:r>
            <w:proofErr w:type="spellEnd"/>
            <w:r w:rsidRPr="00345FE1">
              <w:t xml:space="preserve"> Technology, Göteborg, Švédsko.</w:t>
            </w:r>
            <w:r w:rsidRPr="00345FE1">
              <w:rPr>
                <w:color w:val="626B77"/>
                <w:sz w:val="24"/>
                <w:szCs w:val="24"/>
              </w:rPr>
              <w:br/>
            </w:r>
            <w:r w:rsidRPr="00345FE1">
              <w:t xml:space="preserve">1998, 1999: Roland </w:t>
            </w:r>
            <w:proofErr w:type="spellStart"/>
            <w:r w:rsidRPr="00345FE1">
              <w:t>Spranz</w:t>
            </w:r>
            <w:proofErr w:type="spellEnd"/>
            <w:r w:rsidRPr="00345FE1">
              <w:t xml:space="preserve"> </w:t>
            </w:r>
            <w:proofErr w:type="spellStart"/>
            <w:r w:rsidRPr="00345FE1">
              <w:t>Unternehmensberatung</w:t>
            </w:r>
            <w:proofErr w:type="spellEnd"/>
            <w:r w:rsidRPr="00345FE1">
              <w:t xml:space="preserve"> Bonn, </w:t>
            </w:r>
            <w:proofErr w:type="spellStart"/>
            <w:r w:rsidRPr="00345FE1">
              <w:t>Querfurt</w:t>
            </w:r>
            <w:proofErr w:type="spellEnd"/>
            <w:r w:rsidRPr="00345FE1">
              <w:t xml:space="preserve">, Německo </w:t>
            </w:r>
          </w:p>
        </w:tc>
      </w:tr>
      <w:tr w:rsidR="00870404" w:rsidRPr="00345FE1" w14:paraId="78767885" w14:textId="77777777" w:rsidTr="00087553">
        <w:trPr>
          <w:gridAfter w:val="1"/>
          <w:wAfter w:w="84" w:type="dxa"/>
          <w:cantSplit/>
          <w:trHeight w:val="470"/>
        </w:trPr>
        <w:tc>
          <w:tcPr>
            <w:tcW w:w="2518" w:type="dxa"/>
            <w:shd w:val="clear" w:color="auto" w:fill="F7CAAC"/>
          </w:tcPr>
          <w:p w14:paraId="2C1C539B" w14:textId="77777777" w:rsidR="00870404" w:rsidRPr="00345FE1" w:rsidRDefault="00870404" w:rsidP="00087553">
            <w:pPr>
              <w:jc w:val="both"/>
              <w:rPr>
                <w:b/>
              </w:rPr>
            </w:pPr>
            <w:r w:rsidRPr="00345FE1">
              <w:rPr>
                <w:b/>
              </w:rPr>
              <w:t xml:space="preserve">Podpis </w:t>
            </w:r>
          </w:p>
        </w:tc>
        <w:tc>
          <w:tcPr>
            <w:tcW w:w="4536" w:type="dxa"/>
            <w:gridSpan w:val="8"/>
          </w:tcPr>
          <w:p w14:paraId="55C01F80" w14:textId="77777777" w:rsidR="00870404" w:rsidRPr="00345FE1" w:rsidRDefault="00870404" w:rsidP="00087553">
            <w:pPr>
              <w:jc w:val="both"/>
            </w:pPr>
          </w:p>
        </w:tc>
        <w:tc>
          <w:tcPr>
            <w:tcW w:w="786" w:type="dxa"/>
            <w:gridSpan w:val="2"/>
            <w:shd w:val="clear" w:color="auto" w:fill="F7CAAC"/>
          </w:tcPr>
          <w:p w14:paraId="46854233" w14:textId="77777777" w:rsidR="00870404" w:rsidRPr="00345FE1" w:rsidRDefault="00870404" w:rsidP="00087553">
            <w:pPr>
              <w:jc w:val="both"/>
            </w:pPr>
            <w:r w:rsidRPr="00345FE1">
              <w:rPr>
                <w:b/>
              </w:rPr>
              <w:t>datum</w:t>
            </w:r>
          </w:p>
        </w:tc>
        <w:tc>
          <w:tcPr>
            <w:tcW w:w="2019" w:type="dxa"/>
            <w:gridSpan w:val="4"/>
          </w:tcPr>
          <w:p w14:paraId="01496A0F" w14:textId="77777777" w:rsidR="00870404" w:rsidRPr="00345FE1" w:rsidRDefault="00870404" w:rsidP="00087553">
            <w:pPr>
              <w:jc w:val="both"/>
            </w:pPr>
            <w:r>
              <w:t>27. 8. 2024</w:t>
            </w:r>
          </w:p>
        </w:tc>
      </w:tr>
    </w:tbl>
    <w:p w14:paraId="73FA738F" w14:textId="77777777" w:rsidR="00870404" w:rsidRPr="00345FE1" w:rsidRDefault="00870404" w:rsidP="00870404">
      <w:pPr>
        <w:spacing w:after="160" w:line="259" w:lineRule="auto"/>
      </w:pPr>
    </w:p>
    <w:p w14:paraId="6A303A3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567"/>
        <w:gridCol w:w="282"/>
        <w:gridCol w:w="994"/>
        <w:gridCol w:w="709"/>
        <w:gridCol w:w="124"/>
        <w:gridCol w:w="585"/>
        <w:gridCol w:w="1387"/>
      </w:tblGrid>
      <w:tr w:rsidR="00870404" w:rsidRPr="00345FE1" w14:paraId="02BC13EF" w14:textId="77777777" w:rsidTr="00087553">
        <w:tc>
          <w:tcPr>
            <w:tcW w:w="9859" w:type="dxa"/>
            <w:gridSpan w:val="12"/>
            <w:tcBorders>
              <w:bottom w:val="double" w:sz="4" w:space="0" w:color="auto"/>
            </w:tcBorders>
            <w:shd w:val="clear" w:color="auto" w:fill="BDD6EE"/>
          </w:tcPr>
          <w:p w14:paraId="5737621F" w14:textId="7A02BCF6"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5C52821C" w14:textId="77777777" w:rsidTr="00087553">
        <w:tc>
          <w:tcPr>
            <w:tcW w:w="2518" w:type="dxa"/>
            <w:tcBorders>
              <w:top w:val="double" w:sz="4" w:space="0" w:color="auto"/>
            </w:tcBorders>
            <w:shd w:val="clear" w:color="auto" w:fill="F7CAAC"/>
          </w:tcPr>
          <w:p w14:paraId="0455750B" w14:textId="77777777" w:rsidR="00870404" w:rsidRPr="00345FE1" w:rsidRDefault="00870404" w:rsidP="00087553">
            <w:pPr>
              <w:jc w:val="both"/>
              <w:rPr>
                <w:b/>
              </w:rPr>
            </w:pPr>
            <w:r w:rsidRPr="00345FE1">
              <w:rPr>
                <w:b/>
              </w:rPr>
              <w:t>Vysoká škola</w:t>
            </w:r>
          </w:p>
        </w:tc>
        <w:tc>
          <w:tcPr>
            <w:tcW w:w="7341" w:type="dxa"/>
            <w:gridSpan w:val="11"/>
          </w:tcPr>
          <w:p w14:paraId="5D77E9D5" w14:textId="77777777" w:rsidR="00870404" w:rsidRPr="00345FE1" w:rsidRDefault="00870404" w:rsidP="00087553">
            <w:pPr>
              <w:jc w:val="both"/>
            </w:pPr>
            <w:r w:rsidRPr="00345FE1">
              <w:t>Univerzita Tomáše Bati ve Zlíně</w:t>
            </w:r>
          </w:p>
        </w:tc>
      </w:tr>
      <w:tr w:rsidR="00870404" w:rsidRPr="00345FE1" w14:paraId="55410DA4" w14:textId="77777777" w:rsidTr="00087553">
        <w:tc>
          <w:tcPr>
            <w:tcW w:w="2518" w:type="dxa"/>
            <w:shd w:val="clear" w:color="auto" w:fill="F7CAAC"/>
          </w:tcPr>
          <w:p w14:paraId="645652BF" w14:textId="77777777" w:rsidR="00870404" w:rsidRPr="00345FE1" w:rsidRDefault="00870404" w:rsidP="00087553">
            <w:pPr>
              <w:jc w:val="both"/>
              <w:rPr>
                <w:b/>
              </w:rPr>
            </w:pPr>
            <w:r w:rsidRPr="00345FE1">
              <w:rPr>
                <w:b/>
              </w:rPr>
              <w:t>Součást vysoké školy</w:t>
            </w:r>
          </w:p>
        </w:tc>
        <w:tc>
          <w:tcPr>
            <w:tcW w:w="7341" w:type="dxa"/>
            <w:gridSpan w:val="11"/>
          </w:tcPr>
          <w:p w14:paraId="5EB15CC6" w14:textId="77777777" w:rsidR="00870404" w:rsidRPr="00345FE1" w:rsidRDefault="00870404" w:rsidP="00087553">
            <w:pPr>
              <w:jc w:val="both"/>
            </w:pPr>
            <w:r w:rsidRPr="00345FE1">
              <w:t>Fakulta aplikované informatiky</w:t>
            </w:r>
          </w:p>
        </w:tc>
      </w:tr>
      <w:tr w:rsidR="00870404" w:rsidRPr="00345FE1" w14:paraId="099767E1" w14:textId="77777777" w:rsidTr="00087553">
        <w:tc>
          <w:tcPr>
            <w:tcW w:w="2518" w:type="dxa"/>
            <w:shd w:val="clear" w:color="auto" w:fill="F7CAAC"/>
          </w:tcPr>
          <w:p w14:paraId="3BB53421" w14:textId="77777777" w:rsidR="00870404" w:rsidRPr="00345FE1" w:rsidRDefault="00870404" w:rsidP="00087553">
            <w:pPr>
              <w:jc w:val="both"/>
              <w:rPr>
                <w:b/>
              </w:rPr>
            </w:pPr>
            <w:r w:rsidRPr="00345FE1">
              <w:rPr>
                <w:b/>
              </w:rPr>
              <w:t>Název studijního programu</w:t>
            </w:r>
          </w:p>
        </w:tc>
        <w:tc>
          <w:tcPr>
            <w:tcW w:w="7341" w:type="dxa"/>
            <w:gridSpan w:val="11"/>
          </w:tcPr>
          <w:p w14:paraId="319DB0E1" w14:textId="4D8E0B45"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275BF61D" w14:textId="77777777" w:rsidTr="00087553">
        <w:tc>
          <w:tcPr>
            <w:tcW w:w="2518" w:type="dxa"/>
            <w:shd w:val="clear" w:color="auto" w:fill="F7CAAC"/>
          </w:tcPr>
          <w:p w14:paraId="1078E8CD" w14:textId="77777777" w:rsidR="00870404" w:rsidRPr="00345FE1" w:rsidRDefault="00870404" w:rsidP="00087553">
            <w:pPr>
              <w:jc w:val="both"/>
              <w:rPr>
                <w:b/>
              </w:rPr>
            </w:pPr>
            <w:r w:rsidRPr="00345FE1">
              <w:rPr>
                <w:b/>
              </w:rPr>
              <w:t>Jméno a příjmení</w:t>
            </w:r>
          </w:p>
        </w:tc>
        <w:tc>
          <w:tcPr>
            <w:tcW w:w="4536" w:type="dxa"/>
            <w:gridSpan w:val="7"/>
          </w:tcPr>
          <w:p w14:paraId="0987AD95" w14:textId="77777777" w:rsidR="00870404" w:rsidRPr="00345FE1" w:rsidRDefault="00870404" w:rsidP="00087553">
            <w:pPr>
              <w:jc w:val="both"/>
            </w:pPr>
            <w:r w:rsidRPr="00345FE1">
              <w:t xml:space="preserve">Roman </w:t>
            </w:r>
            <w:bookmarkStart w:id="291" w:name="CI_Jasek"/>
            <w:r w:rsidRPr="00345FE1">
              <w:t>Jašek</w:t>
            </w:r>
            <w:bookmarkEnd w:id="291"/>
          </w:p>
        </w:tc>
        <w:tc>
          <w:tcPr>
            <w:tcW w:w="709" w:type="dxa"/>
            <w:shd w:val="clear" w:color="auto" w:fill="F7CAAC"/>
          </w:tcPr>
          <w:p w14:paraId="351AEDF1" w14:textId="77777777" w:rsidR="00870404" w:rsidRPr="00345FE1" w:rsidRDefault="00870404" w:rsidP="00087553">
            <w:pPr>
              <w:jc w:val="both"/>
              <w:rPr>
                <w:b/>
              </w:rPr>
            </w:pPr>
            <w:r w:rsidRPr="00345FE1">
              <w:rPr>
                <w:b/>
              </w:rPr>
              <w:t>Tituly</w:t>
            </w:r>
          </w:p>
        </w:tc>
        <w:tc>
          <w:tcPr>
            <w:tcW w:w="2096" w:type="dxa"/>
            <w:gridSpan w:val="3"/>
          </w:tcPr>
          <w:p w14:paraId="652714F5" w14:textId="77777777" w:rsidR="00870404" w:rsidRPr="00345FE1" w:rsidRDefault="00870404" w:rsidP="00087553">
            <w:pPr>
              <w:jc w:val="both"/>
            </w:pPr>
            <w:r w:rsidRPr="00345FE1">
              <w:t>prof., Mgr., Ph.D., DBA</w:t>
            </w:r>
          </w:p>
        </w:tc>
      </w:tr>
      <w:tr w:rsidR="00870404" w:rsidRPr="00345FE1" w14:paraId="036CC5A3" w14:textId="77777777" w:rsidTr="00087553">
        <w:tc>
          <w:tcPr>
            <w:tcW w:w="2518" w:type="dxa"/>
            <w:shd w:val="clear" w:color="auto" w:fill="F7CAAC"/>
          </w:tcPr>
          <w:p w14:paraId="0DFD7AB9" w14:textId="77777777" w:rsidR="00870404" w:rsidRPr="00345FE1" w:rsidRDefault="00870404" w:rsidP="00087553">
            <w:pPr>
              <w:jc w:val="both"/>
              <w:rPr>
                <w:b/>
              </w:rPr>
            </w:pPr>
            <w:r w:rsidRPr="00345FE1">
              <w:rPr>
                <w:b/>
              </w:rPr>
              <w:t>Rok narození</w:t>
            </w:r>
          </w:p>
        </w:tc>
        <w:tc>
          <w:tcPr>
            <w:tcW w:w="829" w:type="dxa"/>
            <w:gridSpan w:val="2"/>
          </w:tcPr>
          <w:p w14:paraId="5059C9EC" w14:textId="77777777" w:rsidR="00870404" w:rsidRPr="00345FE1" w:rsidRDefault="00870404" w:rsidP="00087553">
            <w:pPr>
              <w:jc w:val="both"/>
            </w:pPr>
            <w:r w:rsidRPr="00345FE1">
              <w:t>1965</w:t>
            </w:r>
          </w:p>
        </w:tc>
        <w:tc>
          <w:tcPr>
            <w:tcW w:w="1721" w:type="dxa"/>
            <w:shd w:val="clear" w:color="auto" w:fill="F7CAAC"/>
          </w:tcPr>
          <w:p w14:paraId="1FA43DD9" w14:textId="77777777" w:rsidR="00870404" w:rsidRPr="00345FE1" w:rsidRDefault="00870404" w:rsidP="00087553">
            <w:pPr>
              <w:jc w:val="both"/>
              <w:rPr>
                <w:b/>
              </w:rPr>
            </w:pPr>
            <w:r w:rsidRPr="00345FE1">
              <w:rPr>
                <w:b/>
              </w:rPr>
              <w:t>typ vztahu k VŠ</w:t>
            </w:r>
          </w:p>
        </w:tc>
        <w:tc>
          <w:tcPr>
            <w:tcW w:w="992" w:type="dxa"/>
            <w:gridSpan w:val="3"/>
          </w:tcPr>
          <w:p w14:paraId="7AE582DF" w14:textId="77777777" w:rsidR="00870404" w:rsidRPr="00345FE1" w:rsidRDefault="00870404" w:rsidP="00087553">
            <w:pPr>
              <w:jc w:val="both"/>
            </w:pPr>
            <w:r w:rsidRPr="00345FE1">
              <w:t>pp</w:t>
            </w:r>
          </w:p>
        </w:tc>
        <w:tc>
          <w:tcPr>
            <w:tcW w:w="994" w:type="dxa"/>
            <w:shd w:val="clear" w:color="auto" w:fill="F7CAAC"/>
          </w:tcPr>
          <w:p w14:paraId="51DAAB6F" w14:textId="77777777" w:rsidR="00870404" w:rsidRPr="00345FE1" w:rsidRDefault="00870404" w:rsidP="00087553">
            <w:pPr>
              <w:jc w:val="both"/>
              <w:rPr>
                <w:b/>
              </w:rPr>
            </w:pPr>
            <w:r w:rsidRPr="00345FE1">
              <w:rPr>
                <w:b/>
              </w:rPr>
              <w:t>rozsah</w:t>
            </w:r>
          </w:p>
        </w:tc>
        <w:tc>
          <w:tcPr>
            <w:tcW w:w="709" w:type="dxa"/>
          </w:tcPr>
          <w:p w14:paraId="4CEF9611" w14:textId="77777777" w:rsidR="00870404" w:rsidRPr="00345FE1" w:rsidRDefault="00870404" w:rsidP="00087553">
            <w:pPr>
              <w:jc w:val="both"/>
            </w:pPr>
            <w:r w:rsidRPr="00345FE1">
              <w:t>40</w:t>
            </w:r>
          </w:p>
        </w:tc>
        <w:tc>
          <w:tcPr>
            <w:tcW w:w="709" w:type="dxa"/>
            <w:gridSpan w:val="2"/>
            <w:shd w:val="clear" w:color="auto" w:fill="F7CAAC"/>
          </w:tcPr>
          <w:p w14:paraId="1E5CF4BA" w14:textId="77777777" w:rsidR="00870404" w:rsidRPr="00345FE1" w:rsidRDefault="00870404" w:rsidP="00087553">
            <w:pPr>
              <w:jc w:val="both"/>
              <w:rPr>
                <w:b/>
              </w:rPr>
            </w:pPr>
            <w:r w:rsidRPr="00345FE1">
              <w:rPr>
                <w:b/>
              </w:rPr>
              <w:t>do kdy</w:t>
            </w:r>
          </w:p>
        </w:tc>
        <w:tc>
          <w:tcPr>
            <w:tcW w:w="1387" w:type="dxa"/>
          </w:tcPr>
          <w:p w14:paraId="6F254248" w14:textId="77777777" w:rsidR="00870404" w:rsidRPr="00345FE1" w:rsidRDefault="00870404" w:rsidP="00087553">
            <w:pPr>
              <w:jc w:val="both"/>
            </w:pPr>
            <w:r w:rsidRPr="00345FE1">
              <w:t>N</w:t>
            </w:r>
          </w:p>
        </w:tc>
      </w:tr>
      <w:tr w:rsidR="00870404" w:rsidRPr="00345FE1" w14:paraId="2912E754" w14:textId="77777777" w:rsidTr="00087553">
        <w:tc>
          <w:tcPr>
            <w:tcW w:w="5068" w:type="dxa"/>
            <w:gridSpan w:val="4"/>
            <w:shd w:val="clear" w:color="auto" w:fill="F7CAAC"/>
          </w:tcPr>
          <w:p w14:paraId="7EE6ACE4" w14:textId="77777777" w:rsidR="00870404" w:rsidRPr="00345FE1" w:rsidRDefault="00870404" w:rsidP="00087553">
            <w:pPr>
              <w:jc w:val="both"/>
              <w:rPr>
                <w:b/>
              </w:rPr>
            </w:pPr>
            <w:r w:rsidRPr="00345FE1">
              <w:rPr>
                <w:b/>
              </w:rPr>
              <w:t>Typ vztahu na součásti VŠ, která uskutečňuje st. program</w:t>
            </w:r>
          </w:p>
        </w:tc>
        <w:tc>
          <w:tcPr>
            <w:tcW w:w="992" w:type="dxa"/>
            <w:gridSpan w:val="3"/>
          </w:tcPr>
          <w:p w14:paraId="7283AD3F" w14:textId="77777777" w:rsidR="00870404" w:rsidRPr="00345FE1" w:rsidRDefault="00870404" w:rsidP="00087553">
            <w:pPr>
              <w:jc w:val="both"/>
            </w:pPr>
            <w:r w:rsidRPr="00345FE1">
              <w:t>pp</w:t>
            </w:r>
          </w:p>
        </w:tc>
        <w:tc>
          <w:tcPr>
            <w:tcW w:w="994" w:type="dxa"/>
            <w:shd w:val="clear" w:color="auto" w:fill="F7CAAC"/>
          </w:tcPr>
          <w:p w14:paraId="409A44FF" w14:textId="77777777" w:rsidR="00870404" w:rsidRPr="00345FE1" w:rsidRDefault="00870404" w:rsidP="00087553">
            <w:pPr>
              <w:jc w:val="both"/>
              <w:rPr>
                <w:b/>
              </w:rPr>
            </w:pPr>
            <w:r w:rsidRPr="00345FE1">
              <w:rPr>
                <w:b/>
              </w:rPr>
              <w:t>rozsah</w:t>
            </w:r>
          </w:p>
        </w:tc>
        <w:tc>
          <w:tcPr>
            <w:tcW w:w="709" w:type="dxa"/>
          </w:tcPr>
          <w:p w14:paraId="7955AEE5" w14:textId="77777777" w:rsidR="00870404" w:rsidRPr="00345FE1" w:rsidRDefault="00870404" w:rsidP="00087553">
            <w:pPr>
              <w:jc w:val="both"/>
            </w:pPr>
            <w:r w:rsidRPr="00345FE1">
              <w:t>40</w:t>
            </w:r>
          </w:p>
        </w:tc>
        <w:tc>
          <w:tcPr>
            <w:tcW w:w="709" w:type="dxa"/>
            <w:gridSpan w:val="2"/>
            <w:shd w:val="clear" w:color="auto" w:fill="F7CAAC"/>
          </w:tcPr>
          <w:p w14:paraId="6723733C" w14:textId="77777777" w:rsidR="00870404" w:rsidRPr="00345FE1" w:rsidRDefault="00870404" w:rsidP="00087553">
            <w:pPr>
              <w:jc w:val="both"/>
              <w:rPr>
                <w:b/>
              </w:rPr>
            </w:pPr>
            <w:r w:rsidRPr="00345FE1">
              <w:rPr>
                <w:b/>
              </w:rPr>
              <w:t>do kdy</w:t>
            </w:r>
          </w:p>
        </w:tc>
        <w:tc>
          <w:tcPr>
            <w:tcW w:w="1387" w:type="dxa"/>
          </w:tcPr>
          <w:p w14:paraId="5608C24D" w14:textId="77777777" w:rsidR="00870404" w:rsidRPr="00345FE1" w:rsidRDefault="00870404" w:rsidP="00087553">
            <w:pPr>
              <w:jc w:val="both"/>
            </w:pPr>
            <w:r w:rsidRPr="00345FE1">
              <w:t>N</w:t>
            </w:r>
          </w:p>
        </w:tc>
      </w:tr>
      <w:tr w:rsidR="00870404" w:rsidRPr="00345FE1" w14:paraId="2BC4ED60" w14:textId="77777777" w:rsidTr="00087553">
        <w:tc>
          <w:tcPr>
            <w:tcW w:w="6060" w:type="dxa"/>
            <w:gridSpan w:val="7"/>
            <w:shd w:val="clear" w:color="auto" w:fill="F7CAAC"/>
          </w:tcPr>
          <w:p w14:paraId="554155CF"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685CD4D"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3"/>
            <w:shd w:val="clear" w:color="auto" w:fill="F7CAAC"/>
          </w:tcPr>
          <w:p w14:paraId="1621DA6B" w14:textId="77777777" w:rsidR="00870404" w:rsidRPr="00345FE1" w:rsidRDefault="00870404" w:rsidP="00087553">
            <w:pPr>
              <w:jc w:val="both"/>
              <w:rPr>
                <w:b/>
              </w:rPr>
            </w:pPr>
            <w:r w:rsidRPr="00345FE1">
              <w:rPr>
                <w:b/>
              </w:rPr>
              <w:t>rozsah</w:t>
            </w:r>
          </w:p>
        </w:tc>
      </w:tr>
      <w:tr w:rsidR="00870404" w:rsidRPr="00345FE1" w14:paraId="1175C490" w14:textId="77777777" w:rsidTr="00087553">
        <w:tc>
          <w:tcPr>
            <w:tcW w:w="6060" w:type="dxa"/>
            <w:gridSpan w:val="7"/>
          </w:tcPr>
          <w:p w14:paraId="3CD33FB0" w14:textId="77777777" w:rsidR="00870404" w:rsidRPr="00345FE1" w:rsidRDefault="00870404" w:rsidP="00087553">
            <w:pPr>
              <w:jc w:val="both"/>
            </w:pPr>
            <w:r w:rsidRPr="00345FE1">
              <w:t>Vysoká škola logistiky o.p.s.</w:t>
            </w:r>
          </w:p>
        </w:tc>
        <w:tc>
          <w:tcPr>
            <w:tcW w:w="1703" w:type="dxa"/>
            <w:gridSpan w:val="2"/>
          </w:tcPr>
          <w:p w14:paraId="0F3F052D" w14:textId="77777777" w:rsidR="00870404" w:rsidRPr="00345FE1" w:rsidRDefault="00870404" w:rsidP="00087553">
            <w:pPr>
              <w:jc w:val="both"/>
            </w:pPr>
            <w:r w:rsidRPr="00345FE1">
              <w:t>pp</w:t>
            </w:r>
          </w:p>
        </w:tc>
        <w:tc>
          <w:tcPr>
            <w:tcW w:w="2096" w:type="dxa"/>
            <w:gridSpan w:val="3"/>
          </w:tcPr>
          <w:p w14:paraId="7FB658B3" w14:textId="77777777" w:rsidR="00870404" w:rsidRPr="00345FE1" w:rsidRDefault="00870404" w:rsidP="00087553">
            <w:pPr>
              <w:jc w:val="both"/>
            </w:pPr>
            <w:r w:rsidRPr="00345FE1">
              <w:t>20</w:t>
            </w:r>
          </w:p>
        </w:tc>
      </w:tr>
      <w:tr w:rsidR="00870404" w:rsidRPr="00345FE1" w14:paraId="0BD77740" w14:textId="77777777" w:rsidTr="00087553">
        <w:tc>
          <w:tcPr>
            <w:tcW w:w="6060" w:type="dxa"/>
            <w:gridSpan w:val="7"/>
          </w:tcPr>
          <w:p w14:paraId="6E0293C3" w14:textId="77777777" w:rsidR="00870404" w:rsidRPr="00345FE1" w:rsidRDefault="00870404" w:rsidP="00087553">
            <w:pPr>
              <w:jc w:val="both"/>
            </w:pPr>
          </w:p>
        </w:tc>
        <w:tc>
          <w:tcPr>
            <w:tcW w:w="1703" w:type="dxa"/>
            <w:gridSpan w:val="2"/>
          </w:tcPr>
          <w:p w14:paraId="73EB9CAB" w14:textId="77777777" w:rsidR="00870404" w:rsidRPr="00345FE1" w:rsidRDefault="00870404" w:rsidP="00087553">
            <w:pPr>
              <w:jc w:val="both"/>
            </w:pPr>
          </w:p>
        </w:tc>
        <w:tc>
          <w:tcPr>
            <w:tcW w:w="2096" w:type="dxa"/>
            <w:gridSpan w:val="3"/>
          </w:tcPr>
          <w:p w14:paraId="30E63DA4" w14:textId="77777777" w:rsidR="00870404" w:rsidRPr="00345FE1" w:rsidRDefault="00870404" w:rsidP="00087553">
            <w:pPr>
              <w:jc w:val="both"/>
            </w:pPr>
          </w:p>
        </w:tc>
      </w:tr>
      <w:tr w:rsidR="00870404" w:rsidRPr="00345FE1" w14:paraId="6A8F935E" w14:textId="77777777" w:rsidTr="00087553">
        <w:trPr>
          <w:trHeight w:val="459"/>
        </w:trPr>
        <w:tc>
          <w:tcPr>
            <w:tcW w:w="9859" w:type="dxa"/>
            <w:gridSpan w:val="12"/>
            <w:shd w:val="clear" w:color="auto" w:fill="F7CAAC"/>
          </w:tcPr>
          <w:p w14:paraId="64068E57"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4EEEB51" w14:textId="77777777" w:rsidTr="00087553">
        <w:trPr>
          <w:trHeight w:val="835"/>
        </w:trPr>
        <w:tc>
          <w:tcPr>
            <w:tcW w:w="9859" w:type="dxa"/>
            <w:gridSpan w:val="12"/>
            <w:tcBorders>
              <w:top w:val="nil"/>
            </w:tcBorders>
          </w:tcPr>
          <w:p w14:paraId="21156F57" w14:textId="77777777" w:rsidR="00870404" w:rsidRPr="00345FE1" w:rsidRDefault="00870404" w:rsidP="00087553">
            <w:pPr>
              <w:rPr>
                <w:b/>
              </w:rPr>
            </w:pPr>
            <w:r w:rsidRPr="00345FE1">
              <w:rPr>
                <w:b/>
              </w:rPr>
              <w:t xml:space="preserve">Zapojení do uskutečňování studijního programu: </w:t>
            </w:r>
          </w:p>
          <w:p w14:paraId="4E5D2F8D"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67F610FB" w14:textId="77777777" w:rsidR="00870404" w:rsidRPr="00345FE1" w:rsidRDefault="00870404" w:rsidP="00087553">
            <w:pPr>
              <w:rPr>
                <w:b/>
              </w:rPr>
            </w:pPr>
            <w:r w:rsidRPr="00345FE1">
              <w:rPr>
                <w:b/>
              </w:rPr>
              <w:t>Předměty studijního programu:</w:t>
            </w:r>
          </w:p>
          <w:p w14:paraId="65F66870" w14:textId="747385EF" w:rsidR="00870404" w:rsidRPr="00345FE1" w:rsidRDefault="001439AC" w:rsidP="00C31356">
            <w:pPr>
              <w:pStyle w:val="Odstavecseseznamem"/>
              <w:numPr>
                <w:ilvl w:val="0"/>
                <w:numId w:val="4"/>
              </w:numPr>
              <w:suppressAutoHyphens w:val="0"/>
              <w:ind w:left="714" w:hanging="357"/>
              <w:jc w:val="both"/>
            </w:pPr>
            <w:proofErr w:type="spellStart"/>
            <w:r>
              <w:t>Security</w:t>
            </w:r>
            <w:proofErr w:type="spellEnd"/>
            <w:r>
              <w:t xml:space="preserve"> Management in </w:t>
            </w:r>
            <w:proofErr w:type="spellStart"/>
            <w:r>
              <w:t>Organization</w:t>
            </w:r>
            <w:proofErr w:type="spellEnd"/>
            <w:r w:rsidR="00870404" w:rsidRPr="00345FE1">
              <w:t xml:space="preserve"> (garant předmětu, vyučující (100 %), konzultant, zkoušející)</w:t>
            </w:r>
          </w:p>
          <w:p w14:paraId="3911892C" w14:textId="732AA17F" w:rsidR="00870404" w:rsidRPr="00345FE1" w:rsidRDefault="001439AC" w:rsidP="00C31356">
            <w:pPr>
              <w:pStyle w:val="Odstavecseseznamem"/>
              <w:numPr>
                <w:ilvl w:val="0"/>
                <w:numId w:val="4"/>
              </w:numPr>
              <w:suppressAutoHyphens w:val="0"/>
              <w:ind w:left="714" w:hanging="357"/>
              <w:jc w:val="both"/>
            </w:pPr>
            <w:proofErr w:type="spellStart"/>
            <w:r>
              <w:t>Cyber</w:t>
            </w:r>
            <w:proofErr w:type="spellEnd"/>
            <w:r>
              <w:t xml:space="preserve"> </w:t>
            </w:r>
            <w:proofErr w:type="spellStart"/>
            <w:r>
              <w:t>Security</w:t>
            </w:r>
            <w:proofErr w:type="spellEnd"/>
            <w:r w:rsidR="00870404" w:rsidRPr="00345FE1">
              <w:t xml:space="preserve"> (garant předmětu, vyučující (100 %), konzultant, zkoušející)</w:t>
            </w:r>
          </w:p>
          <w:p w14:paraId="70C839D1" w14:textId="7ADCE3E9" w:rsidR="00870404" w:rsidRPr="00345FE1" w:rsidRDefault="001439AC" w:rsidP="00C31356">
            <w:pPr>
              <w:pStyle w:val="Odstavecseseznamem"/>
              <w:numPr>
                <w:ilvl w:val="0"/>
                <w:numId w:val="4"/>
              </w:numPr>
              <w:suppressAutoHyphens w:val="0"/>
              <w:ind w:left="714" w:hanging="357"/>
              <w:jc w:val="both"/>
            </w:pPr>
            <w:proofErr w:type="spellStart"/>
            <w:r>
              <w:t>System</w:t>
            </w:r>
            <w:proofErr w:type="spellEnd"/>
            <w:r>
              <w:t xml:space="preserve"> </w:t>
            </w:r>
            <w:proofErr w:type="spellStart"/>
            <w:r>
              <w:t>Engineering</w:t>
            </w:r>
            <w:proofErr w:type="spellEnd"/>
            <w:r w:rsidR="00870404" w:rsidRPr="00345FE1">
              <w:t xml:space="preserve"> (garant předmětu, vyučující (100 %), konzultant, zkoušející)</w:t>
            </w:r>
          </w:p>
          <w:p w14:paraId="4C5F0927" w14:textId="2F151B81" w:rsidR="00870404" w:rsidRPr="00345FE1" w:rsidRDefault="001439AC" w:rsidP="00C31356">
            <w:pPr>
              <w:pStyle w:val="Odstavecseseznamem"/>
              <w:numPr>
                <w:ilvl w:val="0"/>
                <w:numId w:val="4"/>
              </w:numPr>
              <w:suppressAutoHyphens w:val="0"/>
              <w:ind w:left="714" w:hanging="357"/>
              <w:jc w:val="both"/>
            </w:pPr>
            <w:proofErr w:type="spellStart"/>
            <w:r>
              <w:t>Advanced</w:t>
            </w:r>
            <w:proofErr w:type="spellEnd"/>
            <w:r>
              <w:t xml:space="preserve"> Technologies </w:t>
            </w:r>
            <w:proofErr w:type="spellStart"/>
            <w:r>
              <w:t>for</w:t>
            </w:r>
            <w:proofErr w:type="spellEnd"/>
            <w:r>
              <w:t xml:space="preserve"> </w:t>
            </w:r>
            <w:proofErr w:type="spellStart"/>
            <w:r>
              <w:t>Protecting</w:t>
            </w:r>
            <w:proofErr w:type="spellEnd"/>
            <w:r>
              <w:t xml:space="preserve"> </w:t>
            </w:r>
            <w:proofErr w:type="spellStart"/>
            <w:r>
              <w:t>Information</w:t>
            </w:r>
            <w:proofErr w:type="spellEnd"/>
            <w:r>
              <w:t xml:space="preserve"> and </w:t>
            </w:r>
            <w:proofErr w:type="spellStart"/>
            <w:r>
              <w:t>Commu-nication</w:t>
            </w:r>
            <w:proofErr w:type="spellEnd"/>
            <w:r>
              <w:t xml:space="preserve"> Systems</w:t>
            </w:r>
            <w:r w:rsidR="00870404" w:rsidRPr="00345FE1">
              <w:t xml:space="preserve"> (</w:t>
            </w:r>
            <w:r w:rsidR="001B7903">
              <w:t xml:space="preserve">náhradní </w:t>
            </w:r>
            <w:r w:rsidR="00870404" w:rsidRPr="00345FE1">
              <w:t>vyučující, konzultant, zkoušející)</w:t>
            </w:r>
          </w:p>
        </w:tc>
      </w:tr>
      <w:tr w:rsidR="00870404" w:rsidRPr="00345FE1" w14:paraId="336670A7" w14:textId="77777777" w:rsidTr="00087553">
        <w:trPr>
          <w:trHeight w:val="340"/>
        </w:trPr>
        <w:tc>
          <w:tcPr>
            <w:tcW w:w="9859" w:type="dxa"/>
            <w:gridSpan w:val="12"/>
            <w:tcBorders>
              <w:top w:val="nil"/>
            </w:tcBorders>
            <w:shd w:val="clear" w:color="auto" w:fill="FBD4B4"/>
          </w:tcPr>
          <w:p w14:paraId="0CC66D94"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574994BB" w14:textId="77777777" w:rsidTr="00087553">
        <w:trPr>
          <w:trHeight w:val="340"/>
        </w:trPr>
        <w:tc>
          <w:tcPr>
            <w:tcW w:w="2802" w:type="dxa"/>
            <w:gridSpan w:val="2"/>
            <w:tcBorders>
              <w:top w:val="nil"/>
            </w:tcBorders>
          </w:tcPr>
          <w:p w14:paraId="7BFC7E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20975B8D" w14:textId="77777777" w:rsidR="00870404" w:rsidRPr="00345FE1" w:rsidRDefault="00870404" w:rsidP="00087553">
            <w:pPr>
              <w:jc w:val="both"/>
              <w:rPr>
                <w:b/>
              </w:rPr>
            </w:pPr>
            <w:r w:rsidRPr="00345FE1">
              <w:rPr>
                <w:b/>
              </w:rPr>
              <w:t>Název studijního programu</w:t>
            </w:r>
          </w:p>
        </w:tc>
        <w:tc>
          <w:tcPr>
            <w:tcW w:w="567" w:type="dxa"/>
            <w:tcBorders>
              <w:top w:val="nil"/>
            </w:tcBorders>
          </w:tcPr>
          <w:p w14:paraId="699FF4EE" w14:textId="77777777" w:rsidR="00870404" w:rsidRPr="00345FE1" w:rsidRDefault="00870404" w:rsidP="00087553">
            <w:pPr>
              <w:jc w:val="both"/>
              <w:rPr>
                <w:b/>
              </w:rPr>
            </w:pPr>
            <w:r w:rsidRPr="00345FE1">
              <w:rPr>
                <w:b/>
              </w:rPr>
              <w:t>Sem.</w:t>
            </w:r>
          </w:p>
        </w:tc>
        <w:tc>
          <w:tcPr>
            <w:tcW w:w="2109" w:type="dxa"/>
            <w:gridSpan w:val="4"/>
            <w:tcBorders>
              <w:top w:val="nil"/>
            </w:tcBorders>
          </w:tcPr>
          <w:p w14:paraId="38843DF4" w14:textId="77777777" w:rsidR="00870404" w:rsidRPr="00345FE1" w:rsidRDefault="00870404" w:rsidP="00087553">
            <w:pPr>
              <w:jc w:val="both"/>
              <w:rPr>
                <w:b/>
              </w:rPr>
            </w:pPr>
            <w:r w:rsidRPr="00345FE1">
              <w:rPr>
                <w:b/>
              </w:rPr>
              <w:t>Role ve výuce daného předmětu</w:t>
            </w:r>
          </w:p>
        </w:tc>
        <w:tc>
          <w:tcPr>
            <w:tcW w:w="1972" w:type="dxa"/>
            <w:gridSpan w:val="2"/>
            <w:tcBorders>
              <w:top w:val="nil"/>
            </w:tcBorders>
          </w:tcPr>
          <w:p w14:paraId="44499E45"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1CD806C" w14:textId="77777777" w:rsidTr="00087553">
        <w:trPr>
          <w:trHeight w:val="285"/>
        </w:trPr>
        <w:tc>
          <w:tcPr>
            <w:tcW w:w="2802" w:type="dxa"/>
            <w:gridSpan w:val="2"/>
            <w:tcBorders>
              <w:top w:val="nil"/>
            </w:tcBorders>
          </w:tcPr>
          <w:p w14:paraId="3CDBB7B4" w14:textId="77777777" w:rsidR="00870404" w:rsidRPr="00345FE1" w:rsidRDefault="00870404" w:rsidP="00087553">
            <w:pPr>
              <w:rPr>
                <w:color w:val="000000"/>
              </w:rPr>
            </w:pPr>
            <w:r w:rsidRPr="00345FE1">
              <w:rPr>
                <w:color w:val="000000"/>
              </w:rPr>
              <w:t>Technologie datové bezpečnosti</w:t>
            </w:r>
          </w:p>
        </w:tc>
        <w:tc>
          <w:tcPr>
            <w:tcW w:w="2409" w:type="dxa"/>
            <w:gridSpan w:val="3"/>
            <w:tcBorders>
              <w:top w:val="nil"/>
            </w:tcBorders>
          </w:tcPr>
          <w:p w14:paraId="54235233" w14:textId="77777777" w:rsidR="00870404" w:rsidRPr="00345FE1" w:rsidRDefault="00870404" w:rsidP="00087553">
            <w:pPr>
              <w:rPr>
                <w:color w:val="FF0000"/>
              </w:rPr>
            </w:pPr>
            <w:r w:rsidRPr="00345FE1">
              <w:t>Bc. stud. program Bezpečnostní technologie, systémy a management, Informační technologie v administrativě</w:t>
            </w:r>
          </w:p>
        </w:tc>
        <w:tc>
          <w:tcPr>
            <w:tcW w:w="567" w:type="dxa"/>
            <w:tcBorders>
              <w:top w:val="nil"/>
            </w:tcBorders>
          </w:tcPr>
          <w:p w14:paraId="6A155840"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4FE77467"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7D69757F" w14:textId="77777777" w:rsidR="00870404" w:rsidRPr="00345FE1" w:rsidRDefault="00870404" w:rsidP="00087553">
            <w:pPr>
              <w:jc w:val="both"/>
              <w:rPr>
                <w:color w:val="FF0000"/>
              </w:rPr>
            </w:pPr>
          </w:p>
        </w:tc>
      </w:tr>
      <w:tr w:rsidR="00870404" w:rsidRPr="00345FE1" w14:paraId="2009CF5D" w14:textId="77777777" w:rsidTr="00087553">
        <w:trPr>
          <w:trHeight w:val="284"/>
        </w:trPr>
        <w:tc>
          <w:tcPr>
            <w:tcW w:w="2802" w:type="dxa"/>
            <w:gridSpan w:val="2"/>
            <w:tcBorders>
              <w:top w:val="nil"/>
            </w:tcBorders>
          </w:tcPr>
          <w:p w14:paraId="53C48FAB" w14:textId="77777777" w:rsidR="00870404" w:rsidRPr="00345FE1" w:rsidRDefault="00870404" w:rsidP="00087553">
            <w:pPr>
              <w:rPr>
                <w:color w:val="000000"/>
              </w:rPr>
            </w:pPr>
            <w:r w:rsidRPr="00345FE1">
              <w:rPr>
                <w:color w:val="000000"/>
              </w:rPr>
              <w:t>Bezpečnost informačních systémů</w:t>
            </w:r>
          </w:p>
        </w:tc>
        <w:tc>
          <w:tcPr>
            <w:tcW w:w="2409" w:type="dxa"/>
            <w:gridSpan w:val="3"/>
            <w:tcBorders>
              <w:top w:val="nil"/>
            </w:tcBorders>
          </w:tcPr>
          <w:p w14:paraId="36C86432" w14:textId="77777777" w:rsidR="00870404" w:rsidRPr="00345FE1" w:rsidRDefault="00870404" w:rsidP="00087553">
            <w:pPr>
              <w:rPr>
                <w:color w:val="000000"/>
              </w:rPr>
            </w:pPr>
            <w:r>
              <w:rPr>
                <w:color w:val="000000"/>
              </w:rPr>
              <w:t xml:space="preserve">Mgr. stud. program </w:t>
            </w:r>
            <w:r w:rsidRPr="00345FE1">
              <w:rPr>
                <w:color w:val="000000"/>
              </w:rPr>
              <w:t>Informační technologie</w:t>
            </w:r>
          </w:p>
        </w:tc>
        <w:tc>
          <w:tcPr>
            <w:tcW w:w="567" w:type="dxa"/>
            <w:tcBorders>
              <w:top w:val="nil"/>
            </w:tcBorders>
          </w:tcPr>
          <w:p w14:paraId="40B89A2C"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04FF52D2"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5218E4AE" w14:textId="77777777" w:rsidR="00870404" w:rsidRPr="00345FE1" w:rsidRDefault="00870404" w:rsidP="00087553">
            <w:pPr>
              <w:jc w:val="both"/>
              <w:rPr>
                <w:color w:val="FF0000"/>
              </w:rPr>
            </w:pPr>
          </w:p>
        </w:tc>
      </w:tr>
      <w:tr w:rsidR="00870404" w:rsidRPr="00345FE1" w14:paraId="35DDD004" w14:textId="77777777" w:rsidTr="00087553">
        <w:trPr>
          <w:trHeight w:val="284"/>
        </w:trPr>
        <w:tc>
          <w:tcPr>
            <w:tcW w:w="2802" w:type="dxa"/>
            <w:gridSpan w:val="2"/>
            <w:tcBorders>
              <w:top w:val="nil"/>
            </w:tcBorders>
          </w:tcPr>
          <w:p w14:paraId="3364E8B2" w14:textId="77777777" w:rsidR="00870404" w:rsidRPr="00345FE1" w:rsidRDefault="00870404" w:rsidP="00087553">
            <w:pPr>
              <w:rPr>
                <w:color w:val="000000"/>
              </w:rPr>
            </w:pPr>
            <w:r w:rsidRPr="00345FE1">
              <w:rPr>
                <w:color w:val="000000"/>
              </w:rPr>
              <w:t>Počítačové viry a bezpečnost</w:t>
            </w:r>
          </w:p>
        </w:tc>
        <w:tc>
          <w:tcPr>
            <w:tcW w:w="2409" w:type="dxa"/>
            <w:gridSpan w:val="3"/>
            <w:tcBorders>
              <w:top w:val="nil"/>
            </w:tcBorders>
          </w:tcPr>
          <w:p w14:paraId="413FBA33" w14:textId="77777777" w:rsidR="00870404" w:rsidRPr="00345FE1" w:rsidRDefault="00870404" w:rsidP="00087553">
            <w:pPr>
              <w:rPr>
                <w:color w:val="000000"/>
              </w:rPr>
            </w:pPr>
            <w:r w:rsidRPr="00345FE1">
              <w:t>Bc. stud. program Bezpečnostní technologie, systémy a management, Informační technologie v administrativě</w:t>
            </w:r>
          </w:p>
        </w:tc>
        <w:tc>
          <w:tcPr>
            <w:tcW w:w="567" w:type="dxa"/>
            <w:tcBorders>
              <w:top w:val="nil"/>
            </w:tcBorders>
          </w:tcPr>
          <w:p w14:paraId="44D6FF95" w14:textId="77777777" w:rsidR="00870404" w:rsidRPr="00345FE1" w:rsidRDefault="00870404" w:rsidP="00087553">
            <w:pPr>
              <w:jc w:val="both"/>
              <w:rPr>
                <w:color w:val="000000"/>
              </w:rPr>
            </w:pPr>
          </w:p>
        </w:tc>
        <w:tc>
          <w:tcPr>
            <w:tcW w:w="2109" w:type="dxa"/>
            <w:gridSpan w:val="4"/>
            <w:tcBorders>
              <w:top w:val="nil"/>
            </w:tcBorders>
          </w:tcPr>
          <w:p w14:paraId="0717D4CB" w14:textId="77777777" w:rsidR="00870404" w:rsidRPr="00345FE1" w:rsidRDefault="00870404" w:rsidP="00087553">
            <w:pPr>
              <w:jc w:val="both"/>
            </w:pPr>
            <w:r w:rsidRPr="00345FE1">
              <w:t>Garant předmětu (100 %)</w:t>
            </w:r>
          </w:p>
        </w:tc>
        <w:tc>
          <w:tcPr>
            <w:tcW w:w="1972" w:type="dxa"/>
            <w:gridSpan w:val="2"/>
            <w:tcBorders>
              <w:top w:val="nil"/>
            </w:tcBorders>
          </w:tcPr>
          <w:p w14:paraId="384B252C" w14:textId="77777777" w:rsidR="00870404" w:rsidRPr="00345FE1" w:rsidRDefault="00870404" w:rsidP="00087553">
            <w:pPr>
              <w:jc w:val="both"/>
              <w:rPr>
                <w:color w:val="FF0000"/>
              </w:rPr>
            </w:pPr>
          </w:p>
        </w:tc>
      </w:tr>
      <w:tr w:rsidR="00870404" w:rsidRPr="00345FE1" w14:paraId="05103829" w14:textId="77777777" w:rsidTr="00087553">
        <w:trPr>
          <w:trHeight w:val="284"/>
        </w:trPr>
        <w:tc>
          <w:tcPr>
            <w:tcW w:w="2802" w:type="dxa"/>
            <w:gridSpan w:val="2"/>
            <w:tcBorders>
              <w:top w:val="nil"/>
            </w:tcBorders>
          </w:tcPr>
          <w:p w14:paraId="19820ACA" w14:textId="77777777" w:rsidR="00870404" w:rsidRPr="00345FE1" w:rsidRDefault="00870404" w:rsidP="00087553">
            <w:pPr>
              <w:rPr>
                <w:color w:val="000000"/>
              </w:rPr>
            </w:pPr>
            <w:r w:rsidRPr="00345FE1">
              <w:rPr>
                <w:color w:val="000000"/>
              </w:rPr>
              <w:t>Bezpečnostní technologie ochrany informačních systémů</w:t>
            </w:r>
          </w:p>
        </w:tc>
        <w:tc>
          <w:tcPr>
            <w:tcW w:w="2409" w:type="dxa"/>
            <w:gridSpan w:val="3"/>
            <w:tcBorders>
              <w:top w:val="nil"/>
            </w:tcBorders>
          </w:tcPr>
          <w:p w14:paraId="2CE498FD" w14:textId="77777777" w:rsidR="00870404" w:rsidRPr="00345FE1" w:rsidRDefault="00870404" w:rsidP="00087553">
            <w:pPr>
              <w:rPr>
                <w:color w:val="000000"/>
              </w:rPr>
            </w:pPr>
            <w:r w:rsidRPr="00345FE1">
              <w:t>Bc. stud. program Bezpečnostní technologie, systémy a management, Informační technologie v administrativě</w:t>
            </w:r>
          </w:p>
        </w:tc>
        <w:tc>
          <w:tcPr>
            <w:tcW w:w="567" w:type="dxa"/>
            <w:tcBorders>
              <w:top w:val="nil"/>
            </w:tcBorders>
          </w:tcPr>
          <w:p w14:paraId="58CDDED3" w14:textId="77777777" w:rsidR="00870404" w:rsidRPr="00345FE1" w:rsidRDefault="00870404" w:rsidP="00087553">
            <w:pPr>
              <w:jc w:val="both"/>
              <w:rPr>
                <w:color w:val="000000"/>
              </w:rPr>
            </w:pPr>
            <w:r w:rsidRPr="00345FE1">
              <w:rPr>
                <w:color w:val="000000"/>
              </w:rPr>
              <w:t>2.</w:t>
            </w:r>
          </w:p>
        </w:tc>
        <w:tc>
          <w:tcPr>
            <w:tcW w:w="2109" w:type="dxa"/>
            <w:gridSpan w:val="4"/>
            <w:tcBorders>
              <w:top w:val="nil"/>
            </w:tcBorders>
          </w:tcPr>
          <w:p w14:paraId="6CEA3857" w14:textId="77777777" w:rsidR="00870404" w:rsidRPr="00345FE1" w:rsidRDefault="00870404" w:rsidP="00087553">
            <w:pPr>
              <w:jc w:val="both"/>
            </w:pPr>
            <w:r w:rsidRPr="00345FE1">
              <w:t>Garant předmětu</w:t>
            </w:r>
            <w:r>
              <w:t>, přednášející</w:t>
            </w:r>
            <w:r w:rsidRPr="00345FE1">
              <w:t xml:space="preserve"> (100 %)</w:t>
            </w:r>
          </w:p>
        </w:tc>
        <w:tc>
          <w:tcPr>
            <w:tcW w:w="1972" w:type="dxa"/>
            <w:gridSpan w:val="2"/>
            <w:tcBorders>
              <w:top w:val="nil"/>
            </w:tcBorders>
          </w:tcPr>
          <w:p w14:paraId="70804CD3" w14:textId="77777777" w:rsidR="00870404" w:rsidRPr="00345FE1" w:rsidRDefault="00870404" w:rsidP="00087553">
            <w:pPr>
              <w:jc w:val="both"/>
              <w:rPr>
                <w:color w:val="FF0000"/>
              </w:rPr>
            </w:pPr>
          </w:p>
        </w:tc>
      </w:tr>
      <w:tr w:rsidR="00870404" w:rsidRPr="00345FE1" w14:paraId="59C35EDE" w14:textId="77777777" w:rsidTr="00087553">
        <w:trPr>
          <w:trHeight w:val="284"/>
        </w:trPr>
        <w:tc>
          <w:tcPr>
            <w:tcW w:w="2802" w:type="dxa"/>
            <w:gridSpan w:val="2"/>
            <w:tcBorders>
              <w:top w:val="nil"/>
            </w:tcBorders>
          </w:tcPr>
          <w:p w14:paraId="5A4739F6" w14:textId="77777777" w:rsidR="00870404" w:rsidRPr="00345FE1" w:rsidRDefault="00870404" w:rsidP="00087553">
            <w:pPr>
              <w:rPr>
                <w:color w:val="000000"/>
              </w:rPr>
            </w:pPr>
            <w:r w:rsidRPr="00345FE1">
              <w:rPr>
                <w:color w:val="000000"/>
              </w:rPr>
              <w:t>Legislativa bezpečnosti informací</w:t>
            </w:r>
          </w:p>
        </w:tc>
        <w:tc>
          <w:tcPr>
            <w:tcW w:w="2409" w:type="dxa"/>
            <w:gridSpan w:val="3"/>
            <w:tcBorders>
              <w:top w:val="nil"/>
            </w:tcBorders>
          </w:tcPr>
          <w:p w14:paraId="79876DA0" w14:textId="77777777" w:rsidR="00870404" w:rsidRPr="00345FE1" w:rsidRDefault="00870404" w:rsidP="00087553">
            <w:pPr>
              <w:rPr>
                <w:color w:val="FF0000"/>
              </w:rPr>
            </w:pPr>
            <w:r>
              <w:rPr>
                <w:color w:val="000000"/>
              </w:rPr>
              <w:t xml:space="preserve">Mgr. stud. program </w:t>
            </w:r>
            <w:r w:rsidRPr="00345FE1">
              <w:rPr>
                <w:color w:val="000000"/>
              </w:rPr>
              <w:t>Informační technologie</w:t>
            </w:r>
          </w:p>
        </w:tc>
        <w:tc>
          <w:tcPr>
            <w:tcW w:w="567" w:type="dxa"/>
            <w:tcBorders>
              <w:top w:val="nil"/>
            </w:tcBorders>
          </w:tcPr>
          <w:p w14:paraId="5B859C78"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2FD07F7C" w14:textId="77777777" w:rsidR="00870404" w:rsidRPr="00345FE1" w:rsidRDefault="00870404" w:rsidP="00087553">
            <w:pPr>
              <w:jc w:val="both"/>
              <w:rPr>
                <w:color w:val="FF0000"/>
              </w:rPr>
            </w:pPr>
            <w:r w:rsidRPr="00345FE1">
              <w:t>Garant předmětu</w:t>
            </w:r>
            <w:r>
              <w:t>, přednášející</w:t>
            </w:r>
            <w:r w:rsidRPr="00345FE1">
              <w:t xml:space="preserve"> (100 %)</w:t>
            </w:r>
          </w:p>
        </w:tc>
        <w:tc>
          <w:tcPr>
            <w:tcW w:w="1972" w:type="dxa"/>
            <w:gridSpan w:val="2"/>
            <w:tcBorders>
              <w:top w:val="nil"/>
            </w:tcBorders>
          </w:tcPr>
          <w:p w14:paraId="6CB7945B" w14:textId="77777777" w:rsidR="00870404" w:rsidRPr="00345FE1" w:rsidRDefault="00870404" w:rsidP="00087553">
            <w:pPr>
              <w:jc w:val="both"/>
              <w:rPr>
                <w:color w:val="FF0000"/>
              </w:rPr>
            </w:pPr>
          </w:p>
        </w:tc>
      </w:tr>
      <w:tr w:rsidR="00870404" w:rsidRPr="00345FE1" w14:paraId="2CEFBF79" w14:textId="77777777" w:rsidTr="00087553">
        <w:trPr>
          <w:trHeight w:val="284"/>
        </w:trPr>
        <w:tc>
          <w:tcPr>
            <w:tcW w:w="2802" w:type="dxa"/>
            <w:gridSpan w:val="2"/>
            <w:tcBorders>
              <w:top w:val="nil"/>
            </w:tcBorders>
          </w:tcPr>
          <w:p w14:paraId="371B5592" w14:textId="77777777" w:rsidR="00870404" w:rsidRPr="00345FE1" w:rsidRDefault="00870404" w:rsidP="00087553">
            <w:pPr>
              <w:rPr>
                <w:color w:val="000000"/>
              </w:rPr>
            </w:pPr>
            <w:r w:rsidRPr="00345FE1">
              <w:rPr>
                <w:color w:val="000000"/>
              </w:rPr>
              <w:t>Aplikovaná kryptologie</w:t>
            </w:r>
          </w:p>
        </w:tc>
        <w:tc>
          <w:tcPr>
            <w:tcW w:w="2409" w:type="dxa"/>
            <w:gridSpan w:val="3"/>
            <w:tcBorders>
              <w:top w:val="nil"/>
            </w:tcBorders>
          </w:tcPr>
          <w:p w14:paraId="2EAEA399" w14:textId="77777777" w:rsidR="00870404" w:rsidRPr="00345FE1" w:rsidRDefault="00870404" w:rsidP="00087553">
            <w:pPr>
              <w:rPr>
                <w:color w:val="FF0000"/>
              </w:rPr>
            </w:pPr>
            <w:r>
              <w:rPr>
                <w:color w:val="000000"/>
              </w:rPr>
              <w:t xml:space="preserve">Mgr. stud. program </w:t>
            </w:r>
            <w:r w:rsidRPr="00345FE1">
              <w:rPr>
                <w:color w:val="000000"/>
              </w:rPr>
              <w:t>Informační technologie</w:t>
            </w:r>
          </w:p>
        </w:tc>
        <w:tc>
          <w:tcPr>
            <w:tcW w:w="567" w:type="dxa"/>
            <w:tcBorders>
              <w:top w:val="nil"/>
            </w:tcBorders>
          </w:tcPr>
          <w:p w14:paraId="7CC6EB16" w14:textId="77777777" w:rsidR="00870404" w:rsidRPr="00345FE1" w:rsidRDefault="00870404" w:rsidP="00087553">
            <w:pPr>
              <w:jc w:val="both"/>
              <w:rPr>
                <w:color w:val="000000"/>
              </w:rPr>
            </w:pPr>
            <w:r w:rsidRPr="00345FE1">
              <w:rPr>
                <w:color w:val="000000"/>
              </w:rPr>
              <w:t>1.</w:t>
            </w:r>
          </w:p>
        </w:tc>
        <w:tc>
          <w:tcPr>
            <w:tcW w:w="2109" w:type="dxa"/>
            <w:gridSpan w:val="4"/>
            <w:tcBorders>
              <w:top w:val="nil"/>
            </w:tcBorders>
          </w:tcPr>
          <w:p w14:paraId="7635A845" w14:textId="77777777" w:rsidR="00870404" w:rsidRPr="00345FE1" w:rsidRDefault="00870404" w:rsidP="00087553">
            <w:pPr>
              <w:jc w:val="both"/>
              <w:rPr>
                <w:color w:val="FF0000"/>
              </w:rPr>
            </w:pPr>
            <w:r w:rsidRPr="00345FE1">
              <w:t>Garant předmětu (100 %)</w:t>
            </w:r>
          </w:p>
        </w:tc>
        <w:tc>
          <w:tcPr>
            <w:tcW w:w="1972" w:type="dxa"/>
            <w:gridSpan w:val="2"/>
            <w:tcBorders>
              <w:top w:val="nil"/>
            </w:tcBorders>
          </w:tcPr>
          <w:p w14:paraId="038553E2" w14:textId="77777777" w:rsidR="00870404" w:rsidRPr="00345FE1" w:rsidRDefault="00870404" w:rsidP="00087553">
            <w:pPr>
              <w:jc w:val="both"/>
              <w:rPr>
                <w:color w:val="FF0000"/>
              </w:rPr>
            </w:pPr>
          </w:p>
        </w:tc>
      </w:tr>
      <w:tr w:rsidR="00870404" w:rsidRPr="00345FE1" w14:paraId="550BCB04" w14:textId="77777777" w:rsidTr="00087553">
        <w:tc>
          <w:tcPr>
            <w:tcW w:w="9859" w:type="dxa"/>
            <w:gridSpan w:val="12"/>
            <w:shd w:val="clear" w:color="auto" w:fill="F7CAAC"/>
          </w:tcPr>
          <w:p w14:paraId="04914B8B" w14:textId="77777777" w:rsidR="00870404" w:rsidRPr="00345FE1" w:rsidRDefault="00870404" w:rsidP="00087553">
            <w:pPr>
              <w:jc w:val="both"/>
            </w:pPr>
            <w:r w:rsidRPr="00345FE1">
              <w:rPr>
                <w:b/>
              </w:rPr>
              <w:t xml:space="preserve">Údaje o vzdělání na VŠ </w:t>
            </w:r>
          </w:p>
        </w:tc>
      </w:tr>
      <w:tr w:rsidR="00870404" w:rsidRPr="00345FE1" w14:paraId="7B322278" w14:textId="77777777" w:rsidTr="00087553">
        <w:trPr>
          <w:trHeight w:val="1055"/>
        </w:trPr>
        <w:tc>
          <w:tcPr>
            <w:tcW w:w="9859" w:type="dxa"/>
            <w:gridSpan w:val="12"/>
          </w:tcPr>
          <w:p w14:paraId="40784925"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1983-1988</w:t>
            </w:r>
            <w:r w:rsidRPr="00345FE1">
              <w:rPr>
                <w:sz w:val="20"/>
                <w:szCs w:val="20"/>
              </w:rPr>
              <w:tab/>
              <w:t xml:space="preserve">Univerzita Palackého v Olomouci, Pedagogická fakulta, studijní obor </w:t>
            </w:r>
            <w:proofErr w:type="gramStart"/>
            <w:r w:rsidRPr="00345FE1">
              <w:rPr>
                <w:sz w:val="20"/>
                <w:szCs w:val="20"/>
              </w:rPr>
              <w:t>Matematika - Základy</w:t>
            </w:r>
            <w:proofErr w:type="gramEnd"/>
            <w:r w:rsidRPr="00345FE1">
              <w:rPr>
                <w:sz w:val="20"/>
                <w:szCs w:val="20"/>
              </w:rPr>
              <w:t xml:space="preserve"> techniky (odborné zaměření technické specializace „elektrotechnika“), (Mgr.)</w:t>
            </w:r>
          </w:p>
          <w:p w14:paraId="619AF179"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1990-1993 </w:t>
            </w:r>
            <w:r w:rsidRPr="00345FE1">
              <w:rPr>
                <w:sz w:val="20"/>
                <w:szCs w:val="20"/>
              </w:rPr>
              <w:tab/>
              <w:t>Univerzita Palackého v Olomouci, Přírodovědecká fakulta, studijní obor Výpočetní technika, (Mgr.)</w:t>
            </w:r>
          </w:p>
          <w:p w14:paraId="102E916B"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1996</w:t>
            </w:r>
            <w:r>
              <w:rPr>
                <w:sz w:val="20"/>
                <w:szCs w:val="20"/>
              </w:rPr>
              <w:t>-</w:t>
            </w:r>
            <w:r w:rsidRPr="00345FE1">
              <w:rPr>
                <w:sz w:val="20"/>
                <w:szCs w:val="20"/>
              </w:rPr>
              <w:t xml:space="preserve">2000 </w:t>
            </w:r>
            <w:r w:rsidRPr="00345FE1">
              <w:rPr>
                <w:sz w:val="20"/>
                <w:szCs w:val="20"/>
              </w:rPr>
              <w:tab/>
              <w:t>Univerzita Karlova v Praze, Pedagogická fakulta, obor Pedagogika, odborné zaměření: informační a vzdělávací technologie, (Ph.D.)</w:t>
            </w:r>
          </w:p>
          <w:p w14:paraId="658D5CE8" w14:textId="77777777" w:rsidR="00870404" w:rsidRPr="00345FE1" w:rsidRDefault="00870404" w:rsidP="00087553">
            <w:pPr>
              <w:pStyle w:val="Normlnweb"/>
              <w:tabs>
                <w:tab w:val="left" w:pos="1097"/>
              </w:tabs>
              <w:spacing w:beforeAutospacing="0" w:afterAutospacing="0"/>
              <w:ind w:left="1097" w:hanging="1134"/>
              <w:textAlignment w:val="baseline"/>
              <w:rPr>
                <w:b/>
              </w:rPr>
            </w:pPr>
            <w:r w:rsidRPr="00345FE1">
              <w:rPr>
                <w:sz w:val="20"/>
                <w:szCs w:val="20"/>
              </w:rPr>
              <w:t>2006</w:t>
            </w:r>
            <w:r w:rsidRPr="00345FE1">
              <w:rPr>
                <w:sz w:val="20"/>
                <w:szCs w:val="20"/>
              </w:rPr>
              <w:tab/>
              <w:t>Univerzita Tomáše Bati ve Zlíně, Fakulta managementu a ekonomiky, docent v oboru Management a ekonomika podniku, (doc.)</w:t>
            </w:r>
          </w:p>
        </w:tc>
      </w:tr>
      <w:tr w:rsidR="00870404" w:rsidRPr="00345FE1" w14:paraId="291CD0C1" w14:textId="77777777" w:rsidTr="00087553">
        <w:tc>
          <w:tcPr>
            <w:tcW w:w="9859" w:type="dxa"/>
            <w:gridSpan w:val="12"/>
            <w:shd w:val="clear" w:color="auto" w:fill="F7CAAC"/>
          </w:tcPr>
          <w:p w14:paraId="4D614EE7" w14:textId="77777777" w:rsidR="00870404" w:rsidRPr="00345FE1" w:rsidRDefault="00870404" w:rsidP="00087553">
            <w:pPr>
              <w:jc w:val="both"/>
              <w:rPr>
                <w:b/>
              </w:rPr>
            </w:pPr>
            <w:r w:rsidRPr="00345FE1">
              <w:rPr>
                <w:b/>
              </w:rPr>
              <w:t>Údaje o odborném působení od absolvování VŠ</w:t>
            </w:r>
          </w:p>
        </w:tc>
      </w:tr>
      <w:tr w:rsidR="00870404" w:rsidRPr="00345FE1" w14:paraId="4FD8C65E" w14:textId="77777777" w:rsidTr="00087553">
        <w:trPr>
          <w:trHeight w:val="1090"/>
        </w:trPr>
        <w:tc>
          <w:tcPr>
            <w:tcW w:w="9859" w:type="dxa"/>
            <w:gridSpan w:val="12"/>
          </w:tcPr>
          <w:p w14:paraId="518157FA"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1989-2000 </w:t>
            </w:r>
            <w:r>
              <w:rPr>
                <w:sz w:val="20"/>
                <w:szCs w:val="20"/>
              </w:rPr>
              <w:tab/>
            </w:r>
            <w:r w:rsidRPr="00345FE1">
              <w:rPr>
                <w:sz w:val="20"/>
                <w:szCs w:val="20"/>
              </w:rPr>
              <w:t xml:space="preserve">působení na základních, středních a vysokých školách (učitel odborných předmětů), v komerční sféře na pozici: systémový inženýr </w:t>
            </w:r>
          </w:p>
          <w:p w14:paraId="6A18DFD2"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2001-2005</w:t>
            </w:r>
            <w:r>
              <w:rPr>
                <w:sz w:val="20"/>
                <w:szCs w:val="20"/>
              </w:rPr>
              <w:tab/>
            </w:r>
            <w:r w:rsidRPr="00345FE1">
              <w:rPr>
                <w:sz w:val="20"/>
                <w:szCs w:val="20"/>
              </w:rPr>
              <w:t>Univerzita Tomáše Bati ve Zlíně, Fakulta managementu a ekonomiky, Ústav informatiky a statistiky, odborný asistent 2005-2007: Univerzita Tomáše Bati ve Zlíně, Fakulta managementu a ekonomiky, Ústav informatiky a statistiky, docent, zástupce ředitele ústavu</w:t>
            </w:r>
          </w:p>
          <w:p w14:paraId="574F5880"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proofErr w:type="gramStart"/>
            <w:r w:rsidRPr="00345FE1">
              <w:rPr>
                <w:sz w:val="20"/>
                <w:szCs w:val="20"/>
              </w:rPr>
              <w:t>2006-dosud</w:t>
            </w:r>
            <w:proofErr w:type="gramEnd"/>
            <w:r w:rsidRPr="00345FE1">
              <w:rPr>
                <w:sz w:val="20"/>
                <w:szCs w:val="20"/>
              </w:rPr>
              <w:t xml:space="preserve"> </w:t>
            </w:r>
            <w:r>
              <w:rPr>
                <w:sz w:val="20"/>
                <w:szCs w:val="20"/>
              </w:rPr>
              <w:tab/>
            </w:r>
            <w:r w:rsidRPr="00345FE1">
              <w:rPr>
                <w:sz w:val="20"/>
                <w:szCs w:val="20"/>
              </w:rPr>
              <w:t xml:space="preserve">Vysoká škola logistiky </w:t>
            </w:r>
            <w:proofErr w:type="spellStart"/>
            <w:r w:rsidRPr="00345FE1">
              <w:rPr>
                <w:sz w:val="20"/>
                <w:szCs w:val="20"/>
              </w:rPr>
              <w:t>o.p.s</w:t>
            </w:r>
            <w:proofErr w:type="spellEnd"/>
            <w:r w:rsidRPr="00345FE1">
              <w:rPr>
                <w:sz w:val="20"/>
                <w:szCs w:val="20"/>
              </w:rPr>
              <w:t>, docent /od r. 2016 profesor</w:t>
            </w:r>
          </w:p>
          <w:p w14:paraId="1A02FED8"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r w:rsidRPr="00345FE1">
              <w:rPr>
                <w:sz w:val="20"/>
                <w:szCs w:val="20"/>
              </w:rPr>
              <w:t xml:space="preserve">2008-2009 </w:t>
            </w:r>
            <w:r>
              <w:rPr>
                <w:sz w:val="20"/>
                <w:szCs w:val="20"/>
              </w:rPr>
              <w:tab/>
            </w:r>
            <w:r w:rsidRPr="00345FE1">
              <w:rPr>
                <w:sz w:val="20"/>
                <w:szCs w:val="20"/>
              </w:rPr>
              <w:t>Univerzita Tomáše Bati ve Zlíně, Fakulta aplikované informatiky, Ústav aplikované informatiky, docent.</w:t>
            </w:r>
          </w:p>
          <w:p w14:paraId="7FF75DDC" w14:textId="77777777" w:rsidR="00870404" w:rsidRPr="00345FE1" w:rsidRDefault="00870404" w:rsidP="00087553">
            <w:pPr>
              <w:pStyle w:val="Normlnweb"/>
              <w:tabs>
                <w:tab w:val="left" w:pos="1097"/>
              </w:tabs>
              <w:spacing w:beforeAutospacing="0" w:afterAutospacing="0"/>
              <w:ind w:left="1097" w:hanging="1134"/>
              <w:textAlignment w:val="baseline"/>
              <w:rPr>
                <w:sz w:val="20"/>
                <w:szCs w:val="20"/>
              </w:rPr>
            </w:pPr>
            <w:proofErr w:type="gramStart"/>
            <w:r w:rsidRPr="00345FE1">
              <w:rPr>
                <w:sz w:val="20"/>
                <w:szCs w:val="20"/>
              </w:rPr>
              <w:t>2010-dosud</w:t>
            </w:r>
            <w:proofErr w:type="gramEnd"/>
            <w:r w:rsidRPr="00345FE1">
              <w:rPr>
                <w:sz w:val="20"/>
                <w:szCs w:val="20"/>
              </w:rPr>
              <w:t xml:space="preserve"> </w:t>
            </w:r>
            <w:r>
              <w:rPr>
                <w:sz w:val="20"/>
                <w:szCs w:val="20"/>
              </w:rPr>
              <w:tab/>
            </w:r>
            <w:r w:rsidRPr="00345FE1">
              <w:rPr>
                <w:sz w:val="20"/>
                <w:szCs w:val="20"/>
              </w:rPr>
              <w:t>Univerzita Tomáše Bati ve Zlíně, Fakulta aplikované informatiky, Ústav informatiky a umělé inteligence, ředitel ústavu</w:t>
            </w:r>
          </w:p>
        </w:tc>
      </w:tr>
    </w:tbl>
    <w:p w14:paraId="638F3770"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32"/>
        <w:gridCol w:w="693"/>
        <w:gridCol w:w="694"/>
      </w:tblGrid>
      <w:tr w:rsidR="00870404" w:rsidRPr="00345FE1" w14:paraId="6BBCA337" w14:textId="77777777" w:rsidTr="00087553">
        <w:trPr>
          <w:trHeight w:val="250"/>
        </w:trPr>
        <w:tc>
          <w:tcPr>
            <w:tcW w:w="9859" w:type="dxa"/>
            <w:gridSpan w:val="8"/>
            <w:shd w:val="clear" w:color="auto" w:fill="F7CAAC"/>
          </w:tcPr>
          <w:p w14:paraId="4A3EF152" w14:textId="6E202DF0" w:rsidR="00870404" w:rsidRPr="00345FE1" w:rsidRDefault="00870404" w:rsidP="00087553">
            <w:pPr>
              <w:jc w:val="both"/>
            </w:pPr>
            <w:r w:rsidRPr="00345FE1">
              <w:rPr>
                <w:b/>
              </w:rPr>
              <w:lastRenderedPageBreak/>
              <w:t>Zkušenosti s vedením kvalifikačních a rigorózních prací</w:t>
            </w:r>
          </w:p>
        </w:tc>
      </w:tr>
      <w:tr w:rsidR="00870404" w:rsidRPr="00345FE1" w14:paraId="2D344252" w14:textId="77777777" w:rsidTr="00087553">
        <w:trPr>
          <w:trHeight w:val="740"/>
        </w:trPr>
        <w:tc>
          <w:tcPr>
            <w:tcW w:w="9859" w:type="dxa"/>
            <w:gridSpan w:val="8"/>
          </w:tcPr>
          <w:p w14:paraId="3ECE594F" w14:textId="77777777" w:rsidR="00870404" w:rsidRPr="00345FE1" w:rsidRDefault="00870404" w:rsidP="00087553">
            <w:r w:rsidRPr="00345FE1">
              <w:t xml:space="preserve">Za posledních 10 let úspěšně vedl 11 bakalářských a 76 diplomových prací. </w:t>
            </w:r>
          </w:p>
          <w:p w14:paraId="0D450DEF" w14:textId="77777777" w:rsidR="00870404" w:rsidRPr="00345FE1" w:rsidRDefault="00870404" w:rsidP="00087553">
            <w:pPr>
              <w:jc w:val="both"/>
            </w:pPr>
            <w:r w:rsidRPr="00345FE1">
              <w:t>Školitel 13 úspěšně obhájených Ph.D. prací.</w:t>
            </w:r>
          </w:p>
        </w:tc>
      </w:tr>
      <w:tr w:rsidR="00870404" w:rsidRPr="00345FE1" w14:paraId="3DD9A3E4" w14:textId="77777777" w:rsidTr="00087553">
        <w:trPr>
          <w:cantSplit/>
        </w:trPr>
        <w:tc>
          <w:tcPr>
            <w:tcW w:w="3347" w:type="dxa"/>
            <w:gridSpan w:val="2"/>
            <w:tcBorders>
              <w:top w:val="single" w:sz="12" w:space="0" w:color="auto"/>
            </w:tcBorders>
            <w:shd w:val="clear" w:color="auto" w:fill="F7CAAC"/>
          </w:tcPr>
          <w:p w14:paraId="48E11BFB" w14:textId="77777777" w:rsidR="00870404" w:rsidRPr="00345FE1" w:rsidRDefault="00870404" w:rsidP="00087553">
            <w:pPr>
              <w:jc w:val="both"/>
            </w:pPr>
            <w:r w:rsidRPr="00345FE1">
              <w:rPr>
                <w:b/>
              </w:rPr>
              <w:t xml:space="preserve">Obor habilitačního řízení </w:t>
            </w:r>
          </w:p>
        </w:tc>
        <w:tc>
          <w:tcPr>
            <w:tcW w:w="2245" w:type="dxa"/>
            <w:tcBorders>
              <w:top w:val="single" w:sz="12" w:space="0" w:color="auto"/>
            </w:tcBorders>
            <w:shd w:val="clear" w:color="auto" w:fill="F7CAAC"/>
          </w:tcPr>
          <w:p w14:paraId="7EFB3E00" w14:textId="77777777" w:rsidR="00870404" w:rsidRPr="00345FE1" w:rsidRDefault="00870404" w:rsidP="00087553">
            <w:pPr>
              <w:jc w:val="both"/>
            </w:pPr>
            <w:r w:rsidRPr="00345FE1">
              <w:rPr>
                <w:b/>
              </w:rPr>
              <w:t>Rok udělení hodnosti</w:t>
            </w:r>
          </w:p>
        </w:tc>
        <w:tc>
          <w:tcPr>
            <w:tcW w:w="2248" w:type="dxa"/>
            <w:gridSpan w:val="2"/>
            <w:tcBorders>
              <w:top w:val="single" w:sz="12" w:space="0" w:color="auto"/>
              <w:right w:val="single" w:sz="12" w:space="0" w:color="auto"/>
            </w:tcBorders>
            <w:shd w:val="clear" w:color="auto" w:fill="F7CAAC"/>
          </w:tcPr>
          <w:p w14:paraId="078693B1" w14:textId="77777777" w:rsidR="00870404" w:rsidRPr="00345FE1" w:rsidRDefault="00870404" w:rsidP="00087553">
            <w:pPr>
              <w:jc w:val="both"/>
            </w:pPr>
            <w:r w:rsidRPr="00345FE1">
              <w:rPr>
                <w:b/>
              </w:rPr>
              <w:t>Řízení konáno na VŠ</w:t>
            </w:r>
          </w:p>
        </w:tc>
        <w:tc>
          <w:tcPr>
            <w:tcW w:w="2019" w:type="dxa"/>
            <w:gridSpan w:val="3"/>
            <w:tcBorders>
              <w:top w:val="single" w:sz="12" w:space="0" w:color="auto"/>
              <w:left w:val="single" w:sz="12" w:space="0" w:color="auto"/>
            </w:tcBorders>
            <w:shd w:val="clear" w:color="auto" w:fill="F7CAAC"/>
          </w:tcPr>
          <w:p w14:paraId="50DCB35C" w14:textId="77777777" w:rsidR="00870404" w:rsidRPr="00345FE1" w:rsidRDefault="00870404" w:rsidP="00087553">
            <w:pPr>
              <w:jc w:val="both"/>
              <w:rPr>
                <w:b/>
              </w:rPr>
            </w:pPr>
            <w:r w:rsidRPr="00345FE1">
              <w:rPr>
                <w:b/>
              </w:rPr>
              <w:t>Ohlasy publikací</w:t>
            </w:r>
          </w:p>
        </w:tc>
      </w:tr>
      <w:tr w:rsidR="00870404" w:rsidRPr="00345FE1" w14:paraId="652E3B38" w14:textId="77777777" w:rsidTr="00087553">
        <w:trPr>
          <w:cantSplit/>
        </w:trPr>
        <w:tc>
          <w:tcPr>
            <w:tcW w:w="3347" w:type="dxa"/>
            <w:gridSpan w:val="2"/>
          </w:tcPr>
          <w:p w14:paraId="61714901" w14:textId="77777777" w:rsidR="00870404" w:rsidRPr="00345FE1" w:rsidRDefault="00870404" w:rsidP="00087553">
            <w:pPr>
              <w:jc w:val="both"/>
            </w:pPr>
            <w:r w:rsidRPr="00345FE1">
              <w:t>Management a ekonomika podniku</w:t>
            </w:r>
          </w:p>
        </w:tc>
        <w:tc>
          <w:tcPr>
            <w:tcW w:w="2245" w:type="dxa"/>
          </w:tcPr>
          <w:p w14:paraId="520A89C6" w14:textId="77777777" w:rsidR="00870404" w:rsidRPr="00345FE1" w:rsidRDefault="00870404" w:rsidP="00087553">
            <w:pPr>
              <w:jc w:val="both"/>
            </w:pPr>
            <w:r w:rsidRPr="00345FE1">
              <w:t>2006</w:t>
            </w:r>
          </w:p>
        </w:tc>
        <w:tc>
          <w:tcPr>
            <w:tcW w:w="2248" w:type="dxa"/>
            <w:gridSpan w:val="2"/>
            <w:tcBorders>
              <w:right w:val="single" w:sz="12" w:space="0" w:color="auto"/>
            </w:tcBorders>
          </w:tcPr>
          <w:p w14:paraId="795445AC" w14:textId="77777777" w:rsidR="00870404" w:rsidRPr="00345FE1" w:rsidRDefault="00870404" w:rsidP="00087553">
            <w:pPr>
              <w:jc w:val="both"/>
            </w:pPr>
            <w:r w:rsidRPr="00345FE1">
              <w:t>Univerzita Tomáše Bati ve Zlíně</w:t>
            </w:r>
          </w:p>
        </w:tc>
        <w:tc>
          <w:tcPr>
            <w:tcW w:w="632" w:type="dxa"/>
            <w:tcBorders>
              <w:left w:val="single" w:sz="12" w:space="0" w:color="auto"/>
            </w:tcBorders>
            <w:shd w:val="clear" w:color="auto" w:fill="F7CAAC"/>
          </w:tcPr>
          <w:p w14:paraId="3101C209"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2B7D9223"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0B5C0B68" w14:textId="77777777" w:rsidR="00870404" w:rsidRPr="00345FE1" w:rsidRDefault="00870404" w:rsidP="00087553">
            <w:pPr>
              <w:jc w:val="both"/>
            </w:pPr>
            <w:r w:rsidRPr="00345FE1">
              <w:rPr>
                <w:b/>
                <w:sz w:val="18"/>
              </w:rPr>
              <w:t>ostatní</w:t>
            </w:r>
          </w:p>
        </w:tc>
      </w:tr>
      <w:tr w:rsidR="00870404" w:rsidRPr="00345FE1" w14:paraId="1D60F034" w14:textId="77777777" w:rsidTr="00087553">
        <w:trPr>
          <w:cantSplit/>
          <w:trHeight w:val="70"/>
        </w:trPr>
        <w:tc>
          <w:tcPr>
            <w:tcW w:w="3347" w:type="dxa"/>
            <w:gridSpan w:val="2"/>
            <w:shd w:val="clear" w:color="auto" w:fill="F7CAAC"/>
          </w:tcPr>
          <w:p w14:paraId="39A2B427" w14:textId="77777777" w:rsidR="00870404" w:rsidRPr="00345FE1" w:rsidRDefault="00870404" w:rsidP="00087553">
            <w:pPr>
              <w:jc w:val="both"/>
            </w:pPr>
            <w:r w:rsidRPr="00345FE1">
              <w:rPr>
                <w:b/>
              </w:rPr>
              <w:t>Obor jmenovacího řízení</w:t>
            </w:r>
          </w:p>
        </w:tc>
        <w:tc>
          <w:tcPr>
            <w:tcW w:w="2245" w:type="dxa"/>
            <w:shd w:val="clear" w:color="auto" w:fill="F7CAAC"/>
          </w:tcPr>
          <w:p w14:paraId="31E609B8" w14:textId="77777777" w:rsidR="00870404" w:rsidRPr="00345FE1" w:rsidRDefault="00870404" w:rsidP="00087553">
            <w:pPr>
              <w:jc w:val="both"/>
            </w:pPr>
            <w:r w:rsidRPr="00345FE1">
              <w:rPr>
                <w:b/>
              </w:rPr>
              <w:t>Rok udělení hodnosti</w:t>
            </w:r>
          </w:p>
        </w:tc>
        <w:tc>
          <w:tcPr>
            <w:tcW w:w="2248" w:type="dxa"/>
            <w:gridSpan w:val="2"/>
            <w:tcBorders>
              <w:right w:val="single" w:sz="12" w:space="0" w:color="auto"/>
            </w:tcBorders>
            <w:shd w:val="clear" w:color="auto" w:fill="F7CAAC"/>
          </w:tcPr>
          <w:p w14:paraId="610FB19B" w14:textId="77777777" w:rsidR="00870404" w:rsidRPr="00345FE1" w:rsidRDefault="00870404" w:rsidP="00087553">
            <w:pPr>
              <w:jc w:val="both"/>
            </w:pPr>
            <w:r w:rsidRPr="00345FE1">
              <w:rPr>
                <w:b/>
              </w:rPr>
              <w:t>Řízení konáno na VŠ</w:t>
            </w:r>
          </w:p>
        </w:tc>
        <w:tc>
          <w:tcPr>
            <w:tcW w:w="632" w:type="dxa"/>
            <w:tcBorders>
              <w:left w:val="single" w:sz="12" w:space="0" w:color="auto"/>
            </w:tcBorders>
          </w:tcPr>
          <w:p w14:paraId="321D7860" w14:textId="77777777" w:rsidR="00870404" w:rsidRPr="00345FE1" w:rsidRDefault="00870404" w:rsidP="00087553">
            <w:pPr>
              <w:jc w:val="both"/>
              <w:rPr>
                <w:b/>
              </w:rPr>
            </w:pPr>
            <w:r w:rsidRPr="00345FE1">
              <w:rPr>
                <w:b/>
              </w:rPr>
              <w:t>201</w:t>
            </w:r>
          </w:p>
        </w:tc>
        <w:tc>
          <w:tcPr>
            <w:tcW w:w="693" w:type="dxa"/>
          </w:tcPr>
          <w:p w14:paraId="2F9FD863" w14:textId="77777777" w:rsidR="00870404" w:rsidRPr="00345FE1" w:rsidRDefault="00870404" w:rsidP="00087553">
            <w:pPr>
              <w:jc w:val="both"/>
              <w:rPr>
                <w:b/>
              </w:rPr>
            </w:pPr>
            <w:r w:rsidRPr="00345FE1">
              <w:rPr>
                <w:b/>
              </w:rPr>
              <w:t>422</w:t>
            </w:r>
          </w:p>
        </w:tc>
        <w:tc>
          <w:tcPr>
            <w:tcW w:w="694" w:type="dxa"/>
          </w:tcPr>
          <w:p w14:paraId="223D1BD1" w14:textId="77777777" w:rsidR="00870404" w:rsidRPr="00345FE1" w:rsidRDefault="00870404" w:rsidP="00087553">
            <w:pPr>
              <w:jc w:val="both"/>
              <w:rPr>
                <w:b/>
              </w:rPr>
            </w:pPr>
          </w:p>
        </w:tc>
      </w:tr>
      <w:tr w:rsidR="00870404" w:rsidRPr="00345FE1" w14:paraId="0370EF9D" w14:textId="77777777" w:rsidTr="00087553">
        <w:trPr>
          <w:trHeight w:val="205"/>
        </w:trPr>
        <w:tc>
          <w:tcPr>
            <w:tcW w:w="3347" w:type="dxa"/>
            <w:gridSpan w:val="2"/>
          </w:tcPr>
          <w:p w14:paraId="2AEBB51D" w14:textId="77777777" w:rsidR="00870404" w:rsidRPr="00345FE1" w:rsidRDefault="00870404" w:rsidP="00087553">
            <w:pPr>
              <w:jc w:val="both"/>
            </w:pPr>
            <w:r w:rsidRPr="00345FE1">
              <w:t>Systémové inženýrství a informatika</w:t>
            </w:r>
          </w:p>
        </w:tc>
        <w:tc>
          <w:tcPr>
            <w:tcW w:w="2245" w:type="dxa"/>
          </w:tcPr>
          <w:p w14:paraId="2F8FD22F" w14:textId="77777777" w:rsidR="00870404" w:rsidRPr="00345FE1" w:rsidRDefault="00870404" w:rsidP="00087553">
            <w:pPr>
              <w:jc w:val="both"/>
            </w:pPr>
            <w:r w:rsidRPr="00345FE1">
              <w:t>2016</w:t>
            </w:r>
          </w:p>
        </w:tc>
        <w:tc>
          <w:tcPr>
            <w:tcW w:w="2248" w:type="dxa"/>
            <w:gridSpan w:val="2"/>
            <w:tcBorders>
              <w:right w:val="single" w:sz="12" w:space="0" w:color="auto"/>
            </w:tcBorders>
          </w:tcPr>
          <w:p w14:paraId="3B7F14D7" w14:textId="77777777" w:rsidR="00870404" w:rsidRPr="00345FE1" w:rsidRDefault="00870404" w:rsidP="00087553">
            <w:pPr>
              <w:jc w:val="both"/>
            </w:pPr>
            <w:r w:rsidRPr="00345FE1">
              <w:t>Univerzita Hradec Králové</w:t>
            </w:r>
          </w:p>
        </w:tc>
        <w:tc>
          <w:tcPr>
            <w:tcW w:w="1325" w:type="dxa"/>
            <w:gridSpan w:val="2"/>
            <w:tcBorders>
              <w:left w:val="single" w:sz="12" w:space="0" w:color="auto"/>
            </w:tcBorders>
            <w:shd w:val="clear" w:color="auto" w:fill="FBD4B4"/>
            <w:vAlign w:val="center"/>
          </w:tcPr>
          <w:p w14:paraId="154F45B0"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D3132A7" w14:textId="77777777" w:rsidR="00870404" w:rsidRPr="00345FE1" w:rsidRDefault="00870404" w:rsidP="00087553">
            <w:pPr>
              <w:rPr>
                <w:b/>
              </w:rPr>
            </w:pPr>
            <w:r w:rsidRPr="00345FE1">
              <w:rPr>
                <w:b/>
              </w:rPr>
              <w:t xml:space="preserve">   6 /10</w:t>
            </w:r>
          </w:p>
        </w:tc>
      </w:tr>
      <w:tr w:rsidR="00870404" w:rsidRPr="00345FE1" w14:paraId="3A974832" w14:textId="77777777" w:rsidTr="00087553">
        <w:tc>
          <w:tcPr>
            <w:tcW w:w="9859" w:type="dxa"/>
            <w:gridSpan w:val="8"/>
            <w:shd w:val="clear" w:color="auto" w:fill="F7CAAC"/>
          </w:tcPr>
          <w:p w14:paraId="1EA4FD54"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6015ACCC" w14:textId="77777777" w:rsidTr="00087553">
        <w:trPr>
          <w:trHeight w:val="2347"/>
        </w:trPr>
        <w:tc>
          <w:tcPr>
            <w:tcW w:w="9859" w:type="dxa"/>
            <w:gridSpan w:val="8"/>
          </w:tcPr>
          <w:p w14:paraId="58B98758"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137</w:t>
            </w:r>
            <w:r w:rsidRPr="000E699B">
              <w:t xml:space="preserve"> (</w:t>
            </w:r>
            <w:proofErr w:type="spellStart"/>
            <w:r w:rsidRPr="000E699B">
              <w:t>ResearcherID</w:t>
            </w:r>
            <w:proofErr w:type="spellEnd"/>
            <w:r w:rsidRPr="000E699B">
              <w:t xml:space="preserve">: </w:t>
            </w:r>
            <w:r w:rsidRPr="0020153B">
              <w:t>E-3492-2018</w:t>
            </w:r>
            <w:r w:rsidRPr="000E699B">
              <w:t xml:space="preserve">), </w:t>
            </w:r>
            <w:proofErr w:type="spellStart"/>
            <w:r w:rsidRPr="000E699B">
              <w:t>Scopus</w:t>
            </w:r>
            <w:proofErr w:type="spellEnd"/>
            <w:r w:rsidRPr="000E699B">
              <w:t xml:space="preserve">: </w:t>
            </w:r>
            <w:r>
              <w:t>143</w:t>
            </w:r>
            <w:r w:rsidRPr="000E699B">
              <w:t xml:space="preserve"> (</w:t>
            </w:r>
            <w:proofErr w:type="spellStart"/>
            <w:r w:rsidRPr="000E699B">
              <w:t>Author</w:t>
            </w:r>
            <w:proofErr w:type="spellEnd"/>
            <w:r w:rsidRPr="000E699B">
              <w:t xml:space="preserve"> ID </w:t>
            </w:r>
            <w:r w:rsidRPr="009509FE">
              <w:t>9737162700</w:t>
            </w:r>
            <w:r w:rsidRPr="000E699B">
              <w:t>)</w:t>
            </w:r>
          </w:p>
          <w:p w14:paraId="608A2B5C" w14:textId="7DCA8AC0" w:rsidR="00870404" w:rsidRPr="007C6A30" w:rsidRDefault="00007B99" w:rsidP="00087553">
            <w:pPr>
              <w:jc w:val="both"/>
            </w:pPr>
            <w:hyperlink r:id="rId36" w:history="1">
              <w:r w:rsidR="00870404" w:rsidRPr="007C6A30">
                <w:rPr>
                  <w:rStyle w:val="Hypertextovodkaz"/>
                </w:rPr>
                <w:t>https://orcid.org/0000-0002-9831-9372</w:t>
              </w:r>
            </w:hyperlink>
            <w:r w:rsidR="00870404">
              <w:t xml:space="preserve"> </w:t>
            </w:r>
          </w:p>
          <w:p w14:paraId="2FAE53F2" w14:textId="77777777" w:rsidR="00870404" w:rsidRPr="00345FE1" w:rsidRDefault="00870404" w:rsidP="00087553">
            <w:pPr>
              <w:jc w:val="both"/>
            </w:pPr>
            <w:r w:rsidRPr="00345FE1">
              <w:rPr>
                <w:b/>
                <w:bCs/>
              </w:rPr>
              <w:t>JAŠEK</w:t>
            </w:r>
            <w:r w:rsidRPr="00345FE1">
              <w:t xml:space="preserve"> </w:t>
            </w:r>
            <w:r w:rsidRPr="00345FE1">
              <w:rPr>
                <w:b/>
                <w:bCs/>
              </w:rPr>
              <w:t>Roman (34 %)</w:t>
            </w:r>
            <w:r w:rsidRPr="00345FE1">
              <w:t xml:space="preserve">, OULEHLA Milan, KRŇÁVEK Jan. Fuzzy množiny jako nástroj detekce kybernetických útoků v mobilních systémech. </w:t>
            </w:r>
            <w:r w:rsidRPr="00345FE1">
              <w:rPr>
                <w:i/>
                <w:iCs/>
              </w:rPr>
              <w:t>Právní, kriminalistické a kybernetické aspekty kybernetické kriminality a bezpečnosti.</w:t>
            </w:r>
            <w:r w:rsidRPr="00345FE1">
              <w:t xml:space="preserve"> </w:t>
            </w:r>
            <w:proofErr w:type="gramStart"/>
            <w:r w:rsidRPr="00345FE1">
              <w:t>Brno :</w:t>
            </w:r>
            <w:proofErr w:type="gramEnd"/>
            <w:r w:rsidRPr="00345FE1">
              <w:t xml:space="preserve"> Nakladatelství CERM, 2021, s. 357-366. ISBN 978-80-7623-065-1.</w:t>
            </w:r>
            <w:r>
              <w:t xml:space="preserve"> D</w:t>
            </w:r>
          </w:p>
          <w:p w14:paraId="4DD7377E" w14:textId="77777777" w:rsidR="00870404" w:rsidRPr="00345FE1" w:rsidRDefault="00870404" w:rsidP="00087553">
            <w:r w:rsidRPr="00345FE1">
              <w:rPr>
                <w:b/>
                <w:bCs/>
              </w:rPr>
              <w:t>JAŠEK</w:t>
            </w:r>
            <w:r w:rsidRPr="00345FE1">
              <w:t xml:space="preserve">, </w:t>
            </w:r>
            <w:r w:rsidRPr="00345FE1">
              <w:rPr>
                <w:b/>
                <w:bCs/>
              </w:rPr>
              <w:t xml:space="preserve">Roman </w:t>
            </w:r>
            <w:r w:rsidRPr="00345FE1">
              <w:t xml:space="preserve">(25%) </w:t>
            </w:r>
            <w:proofErr w:type="gramStart"/>
            <w:r w:rsidRPr="00345FE1">
              <w:t>et al..</w:t>
            </w:r>
            <w:proofErr w:type="gramEnd"/>
            <w:r w:rsidRPr="00345FE1">
              <w:t xml:space="preserve"> Blockchain nejsou jen kryptoměny 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2022, roč. 2022, č. 03, s. 26-33. ISSN 1211-8737. </w:t>
            </w:r>
            <w:proofErr w:type="spellStart"/>
            <w:r>
              <w:t>Jost</w:t>
            </w:r>
            <w:proofErr w:type="spellEnd"/>
          </w:p>
          <w:p w14:paraId="5478A8AD" w14:textId="77777777" w:rsidR="00870404" w:rsidRPr="00345FE1" w:rsidRDefault="00870404" w:rsidP="00087553">
            <w:r w:rsidRPr="00345FE1">
              <w:t xml:space="preserve">DAVID Ilja, </w:t>
            </w:r>
            <w:r w:rsidRPr="00345FE1">
              <w:rPr>
                <w:b/>
                <w:bCs/>
              </w:rPr>
              <w:t>JAŠEK</w:t>
            </w:r>
            <w:r w:rsidRPr="00345FE1">
              <w:t xml:space="preserve"> </w:t>
            </w:r>
            <w:r w:rsidRPr="00345FE1">
              <w:rPr>
                <w:b/>
                <w:bCs/>
              </w:rPr>
              <w:t>Roman (50 %)</w:t>
            </w:r>
            <w:r w:rsidRPr="00345FE1">
              <w:t xml:space="preserve">. Koncept zón a </w:t>
            </w:r>
            <w:proofErr w:type="spellStart"/>
            <w:r w:rsidRPr="00345FE1">
              <w:t>konduitů</w:t>
            </w:r>
            <w:proofErr w:type="spellEnd"/>
            <w:r w:rsidRPr="00345FE1">
              <w:t xml:space="preserve"> pro zabezpečení provozních technologií (část II.).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2024, roč. 28, č. 2/2024, s. </w:t>
            </w:r>
            <w:proofErr w:type="gramStart"/>
            <w:r w:rsidRPr="00345FE1">
              <w:t>13 - 17</w:t>
            </w:r>
            <w:proofErr w:type="gramEnd"/>
            <w:r w:rsidRPr="00345FE1">
              <w:t xml:space="preserve">. ISSN 1211-8737. </w:t>
            </w:r>
            <w:proofErr w:type="spellStart"/>
            <w:r>
              <w:t>Jost</w:t>
            </w:r>
            <w:proofErr w:type="spellEnd"/>
          </w:p>
          <w:p w14:paraId="33EBCEC3" w14:textId="77777777" w:rsidR="00870404" w:rsidRPr="00345FE1" w:rsidRDefault="00870404" w:rsidP="00087553">
            <w:r w:rsidRPr="00345FE1">
              <w:t xml:space="preserve">DAVID Ilja, </w:t>
            </w:r>
            <w:r w:rsidRPr="00345FE1">
              <w:rPr>
                <w:b/>
                <w:bCs/>
              </w:rPr>
              <w:t>JAŠEK</w:t>
            </w:r>
            <w:r w:rsidRPr="00345FE1">
              <w:t xml:space="preserve">, </w:t>
            </w:r>
            <w:r w:rsidRPr="00345FE1">
              <w:rPr>
                <w:b/>
                <w:bCs/>
              </w:rPr>
              <w:t>Roman (50 %)</w:t>
            </w:r>
            <w:r w:rsidRPr="00345FE1">
              <w:t xml:space="preserve">. </w:t>
            </w:r>
            <w:proofErr w:type="spellStart"/>
            <w:r w:rsidRPr="00345FE1">
              <w:t>Purdue</w:t>
            </w:r>
            <w:proofErr w:type="spellEnd"/>
            <w:r w:rsidRPr="00345FE1">
              <w:t xml:space="preserve"> </w:t>
            </w:r>
            <w:proofErr w:type="spellStart"/>
            <w:r w:rsidRPr="00345FE1">
              <w:t>Enterprise</w:t>
            </w:r>
            <w:proofErr w:type="spellEnd"/>
            <w:r w:rsidRPr="00345FE1">
              <w:t xml:space="preserve"> Reference </w:t>
            </w:r>
            <w:proofErr w:type="spellStart"/>
            <w:r w:rsidRPr="00345FE1">
              <w:t>Architecture</w:t>
            </w:r>
            <w:proofErr w:type="spellEnd"/>
            <w:r w:rsidRPr="00345FE1">
              <w:t xml:space="preserve"> Model ve vztahu k průmyslové kybernetické bezpečnosti.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2024, roč. 27, č. 4/2023, s. </w:t>
            </w:r>
            <w:proofErr w:type="gramStart"/>
            <w:r w:rsidRPr="00345FE1">
              <w:t>16 - 21</w:t>
            </w:r>
            <w:proofErr w:type="gramEnd"/>
            <w:r w:rsidRPr="00345FE1">
              <w:t>. ISSN 1211-8737.</w:t>
            </w:r>
            <w:r>
              <w:t xml:space="preserve"> </w:t>
            </w:r>
            <w:proofErr w:type="spellStart"/>
            <w:r>
              <w:t>Jost</w:t>
            </w:r>
            <w:proofErr w:type="spellEnd"/>
          </w:p>
          <w:p w14:paraId="7867E77A" w14:textId="77777777" w:rsidR="00870404" w:rsidRPr="00345FE1" w:rsidRDefault="00870404" w:rsidP="00087553">
            <w:r w:rsidRPr="00345FE1">
              <w:rPr>
                <w:b/>
                <w:bCs/>
              </w:rPr>
              <w:t>JAŠEK</w:t>
            </w:r>
            <w:r w:rsidRPr="00345FE1">
              <w:t xml:space="preserve"> </w:t>
            </w:r>
            <w:r w:rsidRPr="00345FE1">
              <w:rPr>
                <w:b/>
                <w:bCs/>
              </w:rPr>
              <w:t>Roman (25 %)</w:t>
            </w:r>
            <w:r w:rsidRPr="00345FE1">
              <w:t xml:space="preserve"> a kol. </w:t>
            </w:r>
            <w:proofErr w:type="spellStart"/>
            <w:r w:rsidRPr="00345FE1">
              <w:t>ElA</w:t>
            </w:r>
            <w:proofErr w:type="spellEnd"/>
            <w:r w:rsidRPr="00345FE1">
              <w:t xml:space="preserve"> Blockchain – průmyslová </w:t>
            </w:r>
            <w:proofErr w:type="spellStart"/>
            <w:r w:rsidRPr="00345FE1">
              <w:t>blockchainová</w:t>
            </w:r>
            <w:proofErr w:type="spellEnd"/>
            <w:r w:rsidRPr="00345FE1">
              <w:t xml:space="preserve"> platforma. </w:t>
            </w:r>
            <w:r w:rsidRPr="00345FE1">
              <w:rPr>
                <w:i/>
                <w:iCs/>
              </w:rPr>
              <w:t xml:space="preserve">Data </w:t>
            </w:r>
            <w:proofErr w:type="spellStart"/>
            <w:r w:rsidRPr="00345FE1">
              <w:rPr>
                <w:i/>
                <w:iCs/>
              </w:rPr>
              <w:t>Security</w:t>
            </w:r>
            <w:proofErr w:type="spellEnd"/>
            <w:r w:rsidRPr="00345FE1">
              <w:rPr>
                <w:i/>
                <w:iCs/>
              </w:rPr>
              <w:t xml:space="preserve"> Management</w:t>
            </w:r>
            <w:r w:rsidRPr="00345FE1">
              <w:t xml:space="preserve">, 2023, roč. 27, č. 1/2023, s. </w:t>
            </w:r>
            <w:proofErr w:type="gramStart"/>
            <w:r w:rsidRPr="00345FE1">
              <w:t>21 - 26</w:t>
            </w:r>
            <w:proofErr w:type="gramEnd"/>
            <w:r w:rsidRPr="00345FE1">
              <w:t xml:space="preserve">. ISSN 1211-8737. </w:t>
            </w:r>
            <w:proofErr w:type="spellStart"/>
            <w:r>
              <w:t>Jost</w:t>
            </w:r>
            <w:proofErr w:type="spellEnd"/>
          </w:p>
          <w:p w14:paraId="45282EF4" w14:textId="77777777" w:rsidR="00870404" w:rsidRPr="00345FE1" w:rsidRDefault="00870404" w:rsidP="00087553"/>
          <w:p w14:paraId="319E1564" w14:textId="77777777" w:rsidR="00870404" w:rsidRPr="00345FE1" w:rsidRDefault="00870404" w:rsidP="00087553">
            <w:pPr>
              <w:jc w:val="both"/>
              <w:rPr>
                <w:bCs/>
                <w:i/>
                <w:iCs/>
              </w:rPr>
            </w:pPr>
            <w:r w:rsidRPr="00345FE1">
              <w:rPr>
                <w:bCs/>
                <w:i/>
                <w:iCs/>
              </w:rPr>
              <w:t>Přehled významné projektové a výzkumné činnosti vztažené k zabezpečovaným předmětům:</w:t>
            </w:r>
          </w:p>
          <w:p w14:paraId="18A77380" w14:textId="77777777" w:rsidR="00870404" w:rsidRPr="00345FE1" w:rsidRDefault="00870404" w:rsidP="00087553">
            <w:pPr>
              <w:tabs>
                <w:tab w:val="left" w:pos="963"/>
              </w:tabs>
              <w:ind w:left="963" w:hanging="963"/>
              <w:jc w:val="both"/>
            </w:pPr>
          </w:p>
          <w:p w14:paraId="6B06A4A1" w14:textId="77777777" w:rsidR="00870404" w:rsidRPr="00345FE1" w:rsidRDefault="00870404" w:rsidP="00087553">
            <w:pPr>
              <w:tabs>
                <w:tab w:val="left" w:pos="963"/>
              </w:tabs>
              <w:ind w:left="963" w:hanging="963"/>
              <w:jc w:val="both"/>
            </w:pPr>
            <w:r w:rsidRPr="00345FE1">
              <w:t>2020-2023</w:t>
            </w:r>
            <w:r w:rsidRPr="00345FE1">
              <w:tab/>
              <w:t>Inteligentní robotická ochrana zdraví ekosystému hydroponického skleníku</w:t>
            </w:r>
            <w:r>
              <w:t xml:space="preserve">, poskytovatel </w:t>
            </w:r>
            <w:r w:rsidRPr="00345FE1">
              <w:t>TAČR, FW01010381, odpovědný řešitel za UTB</w:t>
            </w:r>
          </w:p>
          <w:p w14:paraId="78E697FD" w14:textId="77777777" w:rsidR="00870404" w:rsidRPr="00345FE1" w:rsidRDefault="00870404" w:rsidP="00087553">
            <w:pPr>
              <w:tabs>
                <w:tab w:val="left" w:pos="963"/>
              </w:tabs>
              <w:ind w:left="963" w:hanging="963"/>
              <w:jc w:val="both"/>
            </w:pPr>
            <w:r w:rsidRPr="00345FE1">
              <w:t>2024-</w:t>
            </w:r>
            <w:proofErr w:type="gramStart"/>
            <w:r w:rsidRPr="00345FE1">
              <w:t xml:space="preserve">2025  </w:t>
            </w:r>
            <w:r>
              <w:tab/>
            </w:r>
            <w:proofErr w:type="spellStart"/>
            <w:proofErr w:type="gramEnd"/>
            <w:r w:rsidRPr="00345FE1">
              <w:t>Fail-safe</w:t>
            </w:r>
            <w:proofErr w:type="spellEnd"/>
            <w:r w:rsidRPr="00345FE1">
              <w:t xml:space="preserve"> a kyberneticky bezpečný distribuovaný řídicí systém založený na technologii blockchainu</w:t>
            </w:r>
            <w:r>
              <w:t xml:space="preserve">, poskytovatel </w:t>
            </w:r>
            <w:r w:rsidRPr="00345FE1">
              <w:t>TAČR, FW10010237, odpovědný řešitel za UTB</w:t>
            </w:r>
          </w:p>
          <w:p w14:paraId="4161CD81" w14:textId="5E39E926" w:rsidR="00870404" w:rsidRPr="00345FE1" w:rsidRDefault="00870404" w:rsidP="00087553">
            <w:pPr>
              <w:tabs>
                <w:tab w:val="left" w:pos="963"/>
              </w:tabs>
              <w:ind w:left="963" w:hanging="963"/>
              <w:jc w:val="both"/>
            </w:pPr>
            <w:r w:rsidRPr="00345FE1">
              <w:t>2</w:t>
            </w:r>
            <w:r>
              <w:t>021</w:t>
            </w:r>
            <w:r>
              <w:tab/>
            </w:r>
            <w:r w:rsidRPr="00345FE1">
              <w:t>Patent v ČR/EU udělen (2021): JAŠEK, Roman, Milan OULEHLA, Petr ŽÁČEK, Jan KRŇÁVEK, Vladimír LAZECKÝ, Jacek MAKOWSKI,</w:t>
            </w:r>
            <w:r>
              <w:t xml:space="preserve"> Tomáš MALÍK,</w:t>
            </w:r>
            <w:r w:rsidRPr="00345FE1">
              <w:t xml:space="preserve"> Malík TOMÁŠ a Malík JIŘÍ. IDENTITY AND LICENSE VERIFICATION SYSTEM FOR WORKING WITH HIGHLY SENSITIVE DATA. WO2021/058042 A1. Česká </w:t>
            </w:r>
            <w:proofErr w:type="gramStart"/>
            <w:r w:rsidRPr="00345FE1">
              <w:t>Republika</w:t>
            </w:r>
            <w:proofErr w:type="gramEnd"/>
            <w:r w:rsidRPr="00345FE1">
              <w:t xml:space="preserve">. PCT/CZ2019/050040. </w:t>
            </w:r>
            <w:r>
              <w:t xml:space="preserve">Číslo </w:t>
            </w:r>
            <w:r w:rsidRPr="00276D46">
              <w:t>PV 2019-607</w:t>
            </w:r>
            <w:r>
              <w:t xml:space="preserve">. Dostupné z: </w:t>
            </w:r>
            <w:hyperlink r:id="rId37" w:history="1">
              <w:r w:rsidRPr="006D69E7">
                <w:rPr>
                  <w:rStyle w:val="Hypertextovodkaz"/>
                </w:rPr>
                <w:t>https://isdv.upv.gov.cz/webapp/resdb.print_detail.det?pspis=PT/2019-607&amp;plang=CS</w:t>
              </w:r>
            </w:hyperlink>
            <w:r>
              <w:t xml:space="preserve"> </w:t>
            </w:r>
          </w:p>
        </w:tc>
      </w:tr>
      <w:tr w:rsidR="00870404" w:rsidRPr="00345FE1" w14:paraId="31A53DC5" w14:textId="77777777" w:rsidTr="00087553">
        <w:trPr>
          <w:trHeight w:val="218"/>
        </w:trPr>
        <w:tc>
          <w:tcPr>
            <w:tcW w:w="9859" w:type="dxa"/>
            <w:gridSpan w:val="8"/>
            <w:shd w:val="clear" w:color="auto" w:fill="F7CAAC"/>
          </w:tcPr>
          <w:p w14:paraId="3A92ED45" w14:textId="77777777" w:rsidR="00870404" w:rsidRPr="00345FE1" w:rsidRDefault="00870404" w:rsidP="00087553">
            <w:pPr>
              <w:rPr>
                <w:b/>
              </w:rPr>
            </w:pPr>
            <w:r w:rsidRPr="00345FE1">
              <w:rPr>
                <w:b/>
              </w:rPr>
              <w:t>Působení v zahraničí</w:t>
            </w:r>
          </w:p>
        </w:tc>
      </w:tr>
      <w:tr w:rsidR="00870404" w:rsidRPr="00345FE1" w14:paraId="3BB4D9BE" w14:textId="77777777" w:rsidTr="00087553">
        <w:trPr>
          <w:trHeight w:val="328"/>
        </w:trPr>
        <w:tc>
          <w:tcPr>
            <w:tcW w:w="9859" w:type="dxa"/>
            <w:gridSpan w:val="8"/>
          </w:tcPr>
          <w:p w14:paraId="2B3F6FE8" w14:textId="77777777" w:rsidR="00870404" w:rsidRPr="00345FE1" w:rsidRDefault="00870404" w:rsidP="00087553"/>
        </w:tc>
      </w:tr>
      <w:tr w:rsidR="00870404" w:rsidRPr="00345FE1" w14:paraId="0A6267E6" w14:textId="77777777" w:rsidTr="00087553">
        <w:trPr>
          <w:cantSplit/>
          <w:trHeight w:val="470"/>
        </w:trPr>
        <w:tc>
          <w:tcPr>
            <w:tcW w:w="2518" w:type="dxa"/>
            <w:shd w:val="clear" w:color="auto" w:fill="F7CAAC"/>
          </w:tcPr>
          <w:p w14:paraId="24122C49" w14:textId="77777777" w:rsidR="00870404" w:rsidRPr="00345FE1" w:rsidRDefault="00870404" w:rsidP="00087553">
            <w:pPr>
              <w:jc w:val="both"/>
              <w:rPr>
                <w:b/>
              </w:rPr>
            </w:pPr>
            <w:r w:rsidRPr="00345FE1">
              <w:rPr>
                <w:b/>
              </w:rPr>
              <w:t xml:space="preserve">Podpis </w:t>
            </w:r>
          </w:p>
        </w:tc>
        <w:tc>
          <w:tcPr>
            <w:tcW w:w="4536" w:type="dxa"/>
            <w:gridSpan w:val="3"/>
          </w:tcPr>
          <w:p w14:paraId="6839B353" w14:textId="77777777" w:rsidR="00870404" w:rsidRPr="00345FE1" w:rsidRDefault="00870404" w:rsidP="00087553">
            <w:pPr>
              <w:jc w:val="both"/>
            </w:pPr>
          </w:p>
        </w:tc>
        <w:tc>
          <w:tcPr>
            <w:tcW w:w="786" w:type="dxa"/>
            <w:shd w:val="clear" w:color="auto" w:fill="F7CAAC"/>
          </w:tcPr>
          <w:p w14:paraId="08A169F2" w14:textId="77777777" w:rsidR="00870404" w:rsidRPr="00345FE1" w:rsidRDefault="00870404" w:rsidP="00087553">
            <w:pPr>
              <w:jc w:val="both"/>
            </w:pPr>
            <w:r w:rsidRPr="00345FE1">
              <w:rPr>
                <w:b/>
              </w:rPr>
              <w:t>datum</w:t>
            </w:r>
          </w:p>
        </w:tc>
        <w:tc>
          <w:tcPr>
            <w:tcW w:w="2019" w:type="dxa"/>
            <w:gridSpan w:val="3"/>
          </w:tcPr>
          <w:p w14:paraId="336A26E1" w14:textId="77777777" w:rsidR="00870404" w:rsidRPr="00345FE1" w:rsidRDefault="00870404" w:rsidP="00087553">
            <w:pPr>
              <w:jc w:val="both"/>
            </w:pPr>
            <w:r>
              <w:t>27. 8. 2024</w:t>
            </w:r>
          </w:p>
        </w:tc>
      </w:tr>
    </w:tbl>
    <w:p w14:paraId="7C389414" w14:textId="77777777" w:rsidR="00870404" w:rsidRDefault="00870404" w:rsidP="00870404">
      <w:pPr>
        <w:spacing w:after="160" w:line="259" w:lineRule="auto"/>
      </w:pPr>
    </w:p>
    <w:p w14:paraId="2195C5F1" w14:textId="77777777" w:rsidR="00870404" w:rsidRDefault="00870404" w:rsidP="00870404">
      <w:pPr>
        <w:suppressAutoHyphens w:val="0"/>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283"/>
        <w:gridCol w:w="542"/>
        <w:gridCol w:w="1712"/>
        <w:gridCol w:w="143"/>
        <w:gridCol w:w="379"/>
        <w:gridCol w:w="185"/>
        <w:gridCol w:w="281"/>
        <w:gridCol w:w="989"/>
        <w:gridCol w:w="706"/>
        <w:gridCol w:w="124"/>
        <w:gridCol w:w="629"/>
        <w:gridCol w:w="690"/>
        <w:gridCol w:w="691"/>
      </w:tblGrid>
      <w:tr w:rsidR="00870404" w:rsidRPr="00A225E8" w14:paraId="2B56447C" w14:textId="77777777" w:rsidTr="00087553">
        <w:tc>
          <w:tcPr>
            <w:tcW w:w="9859" w:type="dxa"/>
            <w:gridSpan w:val="14"/>
            <w:tcBorders>
              <w:bottom w:val="double" w:sz="4" w:space="0" w:color="auto"/>
            </w:tcBorders>
            <w:shd w:val="clear" w:color="auto" w:fill="BDD6EE"/>
          </w:tcPr>
          <w:p w14:paraId="09D78000" w14:textId="44A7E36D" w:rsidR="00870404" w:rsidRPr="00A225E8" w:rsidRDefault="00870404" w:rsidP="00087553">
            <w:pPr>
              <w:tabs>
                <w:tab w:val="right" w:pos="9542"/>
              </w:tabs>
              <w:jc w:val="both"/>
              <w:rPr>
                <w:b/>
                <w:sz w:val="28"/>
              </w:rPr>
            </w:pPr>
            <w:r w:rsidRPr="00A225E8">
              <w:rPr>
                <w:b/>
                <w:sz w:val="28"/>
              </w:rPr>
              <w:lastRenderedPageBreak/>
              <w:t>C-I – Personální zabezpečení</w:t>
            </w:r>
            <w:r w:rsidRPr="00345FE1">
              <w:rPr>
                <w:b/>
                <w:sz w:val="28"/>
              </w:rPr>
              <w:t xml:space="preserve">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A225E8" w14:paraId="194CAB03" w14:textId="77777777" w:rsidTr="00087553">
        <w:tc>
          <w:tcPr>
            <w:tcW w:w="2505" w:type="dxa"/>
            <w:tcBorders>
              <w:top w:val="double" w:sz="4" w:space="0" w:color="auto"/>
            </w:tcBorders>
            <w:shd w:val="clear" w:color="auto" w:fill="F7CAAC"/>
          </w:tcPr>
          <w:p w14:paraId="278E23A3" w14:textId="77777777" w:rsidR="00870404" w:rsidRPr="00A225E8" w:rsidRDefault="00870404" w:rsidP="00087553">
            <w:pPr>
              <w:jc w:val="both"/>
              <w:rPr>
                <w:b/>
              </w:rPr>
            </w:pPr>
            <w:r w:rsidRPr="00A225E8">
              <w:rPr>
                <w:b/>
              </w:rPr>
              <w:t>Vysoká škola</w:t>
            </w:r>
          </w:p>
        </w:tc>
        <w:tc>
          <w:tcPr>
            <w:tcW w:w="7354" w:type="dxa"/>
            <w:gridSpan w:val="13"/>
          </w:tcPr>
          <w:p w14:paraId="12F9EED9" w14:textId="77777777" w:rsidR="00870404" w:rsidRPr="00A225E8" w:rsidRDefault="00870404" w:rsidP="00087553">
            <w:pPr>
              <w:jc w:val="both"/>
            </w:pPr>
            <w:r w:rsidRPr="00471CB3">
              <w:t>Univerzita Tomáše Bati ve Zlíně</w:t>
            </w:r>
          </w:p>
        </w:tc>
      </w:tr>
      <w:tr w:rsidR="00870404" w:rsidRPr="00A225E8" w14:paraId="0AD9923A" w14:textId="77777777" w:rsidTr="00087553">
        <w:tc>
          <w:tcPr>
            <w:tcW w:w="2505" w:type="dxa"/>
            <w:shd w:val="clear" w:color="auto" w:fill="F7CAAC"/>
          </w:tcPr>
          <w:p w14:paraId="2D496410" w14:textId="77777777" w:rsidR="00870404" w:rsidRPr="00A225E8" w:rsidRDefault="00870404" w:rsidP="00087553">
            <w:pPr>
              <w:jc w:val="both"/>
              <w:rPr>
                <w:b/>
              </w:rPr>
            </w:pPr>
            <w:r w:rsidRPr="00A225E8">
              <w:rPr>
                <w:b/>
              </w:rPr>
              <w:t>Součást vysoké školy</w:t>
            </w:r>
          </w:p>
        </w:tc>
        <w:tc>
          <w:tcPr>
            <w:tcW w:w="7354" w:type="dxa"/>
            <w:gridSpan w:val="13"/>
          </w:tcPr>
          <w:p w14:paraId="739088B6" w14:textId="77777777" w:rsidR="00870404" w:rsidRPr="00A225E8" w:rsidRDefault="00870404" w:rsidP="00087553">
            <w:pPr>
              <w:jc w:val="both"/>
            </w:pPr>
            <w:r w:rsidRPr="00471CB3">
              <w:t>Fakulta aplikované informatiky</w:t>
            </w:r>
          </w:p>
        </w:tc>
      </w:tr>
      <w:tr w:rsidR="00870404" w:rsidRPr="00A225E8" w14:paraId="4D6A372A" w14:textId="77777777" w:rsidTr="00087553">
        <w:tc>
          <w:tcPr>
            <w:tcW w:w="2505" w:type="dxa"/>
            <w:shd w:val="clear" w:color="auto" w:fill="F7CAAC"/>
          </w:tcPr>
          <w:p w14:paraId="57CB61F5" w14:textId="77777777" w:rsidR="00870404" w:rsidRPr="00A225E8" w:rsidRDefault="00870404" w:rsidP="00087553">
            <w:pPr>
              <w:jc w:val="both"/>
              <w:rPr>
                <w:b/>
              </w:rPr>
            </w:pPr>
            <w:r w:rsidRPr="00A225E8">
              <w:rPr>
                <w:b/>
              </w:rPr>
              <w:t>Název studijního programu</w:t>
            </w:r>
          </w:p>
        </w:tc>
        <w:tc>
          <w:tcPr>
            <w:tcW w:w="7354" w:type="dxa"/>
            <w:gridSpan w:val="13"/>
          </w:tcPr>
          <w:p w14:paraId="3079D842" w14:textId="5D335400" w:rsidR="00870404" w:rsidRPr="00A225E8" w:rsidRDefault="00D217E0" w:rsidP="00087553">
            <w:pPr>
              <w:jc w:val="both"/>
            </w:pPr>
            <w:proofErr w:type="spellStart"/>
            <w:r>
              <w:t>Security</w:t>
            </w:r>
            <w:proofErr w:type="spellEnd"/>
            <w:r>
              <w:t xml:space="preserve"> Technologies, Systems and Management</w:t>
            </w:r>
          </w:p>
        </w:tc>
      </w:tr>
      <w:tr w:rsidR="00870404" w:rsidRPr="00A225E8" w14:paraId="32BA61B3" w14:textId="77777777" w:rsidTr="00087553">
        <w:tc>
          <w:tcPr>
            <w:tcW w:w="2505" w:type="dxa"/>
            <w:shd w:val="clear" w:color="auto" w:fill="F7CAAC"/>
          </w:tcPr>
          <w:p w14:paraId="7ED32244" w14:textId="77777777" w:rsidR="00870404" w:rsidRPr="00A225E8" w:rsidRDefault="00870404" w:rsidP="00087553">
            <w:pPr>
              <w:jc w:val="both"/>
              <w:rPr>
                <w:b/>
              </w:rPr>
            </w:pPr>
            <w:r w:rsidRPr="00A225E8">
              <w:rPr>
                <w:b/>
              </w:rPr>
              <w:t>Jméno a příjmení</w:t>
            </w:r>
          </w:p>
        </w:tc>
        <w:tc>
          <w:tcPr>
            <w:tcW w:w="4514" w:type="dxa"/>
            <w:gridSpan w:val="8"/>
          </w:tcPr>
          <w:p w14:paraId="04D68D02" w14:textId="77777777" w:rsidR="00870404" w:rsidRPr="00A225E8" w:rsidRDefault="00870404" w:rsidP="00087553">
            <w:pPr>
              <w:jc w:val="both"/>
            </w:pPr>
            <w:r>
              <w:t xml:space="preserve">Zuzana </w:t>
            </w:r>
            <w:bookmarkStart w:id="292" w:name="CI_KominkovaOplatkova"/>
            <w:r>
              <w:t>Komínková Oplatková</w:t>
            </w:r>
            <w:bookmarkEnd w:id="292"/>
          </w:p>
        </w:tc>
        <w:tc>
          <w:tcPr>
            <w:tcW w:w="706" w:type="dxa"/>
            <w:shd w:val="clear" w:color="auto" w:fill="F7CAAC"/>
          </w:tcPr>
          <w:p w14:paraId="35EC3468" w14:textId="77777777" w:rsidR="00870404" w:rsidRPr="00A225E8" w:rsidRDefault="00870404" w:rsidP="00087553">
            <w:pPr>
              <w:jc w:val="both"/>
              <w:rPr>
                <w:b/>
              </w:rPr>
            </w:pPr>
            <w:r w:rsidRPr="00A225E8">
              <w:rPr>
                <w:b/>
              </w:rPr>
              <w:t>Tituly</w:t>
            </w:r>
          </w:p>
        </w:tc>
        <w:tc>
          <w:tcPr>
            <w:tcW w:w="2134" w:type="dxa"/>
            <w:gridSpan w:val="4"/>
          </w:tcPr>
          <w:p w14:paraId="41A359D7" w14:textId="77777777" w:rsidR="00870404" w:rsidRPr="00A225E8" w:rsidRDefault="00870404" w:rsidP="00087553">
            <w:pPr>
              <w:jc w:val="both"/>
            </w:pPr>
            <w:r>
              <w:t>prof., Ing., Ph.D.</w:t>
            </w:r>
          </w:p>
        </w:tc>
      </w:tr>
      <w:tr w:rsidR="00870404" w:rsidRPr="00A225E8" w14:paraId="560E5F8F" w14:textId="77777777" w:rsidTr="00087553">
        <w:tc>
          <w:tcPr>
            <w:tcW w:w="2505" w:type="dxa"/>
            <w:shd w:val="clear" w:color="auto" w:fill="F7CAAC"/>
          </w:tcPr>
          <w:p w14:paraId="3342ECA4" w14:textId="77777777" w:rsidR="00870404" w:rsidRPr="00A225E8" w:rsidRDefault="00870404" w:rsidP="00087553">
            <w:pPr>
              <w:jc w:val="both"/>
              <w:rPr>
                <w:b/>
              </w:rPr>
            </w:pPr>
            <w:r w:rsidRPr="00A225E8">
              <w:rPr>
                <w:b/>
              </w:rPr>
              <w:t>Rok narození</w:t>
            </w:r>
          </w:p>
        </w:tc>
        <w:tc>
          <w:tcPr>
            <w:tcW w:w="825" w:type="dxa"/>
            <w:gridSpan w:val="2"/>
          </w:tcPr>
          <w:p w14:paraId="297D1689" w14:textId="77777777" w:rsidR="00870404" w:rsidRPr="00A225E8" w:rsidRDefault="00870404" w:rsidP="00087553">
            <w:pPr>
              <w:jc w:val="both"/>
            </w:pPr>
            <w:r>
              <w:t>1980</w:t>
            </w:r>
          </w:p>
        </w:tc>
        <w:tc>
          <w:tcPr>
            <w:tcW w:w="1712" w:type="dxa"/>
            <w:shd w:val="clear" w:color="auto" w:fill="F7CAAC"/>
          </w:tcPr>
          <w:p w14:paraId="3ED66022" w14:textId="77777777" w:rsidR="00870404" w:rsidRPr="00A225E8" w:rsidRDefault="00870404" w:rsidP="00087553">
            <w:pPr>
              <w:jc w:val="both"/>
              <w:rPr>
                <w:b/>
              </w:rPr>
            </w:pPr>
            <w:r w:rsidRPr="00A225E8">
              <w:rPr>
                <w:b/>
              </w:rPr>
              <w:t>typ vztahu k VŠ</w:t>
            </w:r>
          </w:p>
        </w:tc>
        <w:tc>
          <w:tcPr>
            <w:tcW w:w="988" w:type="dxa"/>
            <w:gridSpan w:val="4"/>
          </w:tcPr>
          <w:p w14:paraId="4132D470" w14:textId="77777777" w:rsidR="00870404" w:rsidRPr="00A225E8" w:rsidRDefault="00870404" w:rsidP="00087553">
            <w:pPr>
              <w:jc w:val="both"/>
            </w:pPr>
            <w:r>
              <w:t>pp.</w:t>
            </w:r>
          </w:p>
        </w:tc>
        <w:tc>
          <w:tcPr>
            <w:tcW w:w="989" w:type="dxa"/>
            <w:shd w:val="clear" w:color="auto" w:fill="F7CAAC"/>
          </w:tcPr>
          <w:p w14:paraId="560CAF98" w14:textId="77777777" w:rsidR="00870404" w:rsidRPr="00A225E8" w:rsidRDefault="00870404" w:rsidP="00087553">
            <w:pPr>
              <w:jc w:val="both"/>
              <w:rPr>
                <w:b/>
              </w:rPr>
            </w:pPr>
            <w:r w:rsidRPr="00A225E8">
              <w:rPr>
                <w:b/>
              </w:rPr>
              <w:t>rozsah</w:t>
            </w:r>
          </w:p>
        </w:tc>
        <w:tc>
          <w:tcPr>
            <w:tcW w:w="706" w:type="dxa"/>
          </w:tcPr>
          <w:p w14:paraId="3FB92B11" w14:textId="77777777" w:rsidR="00870404" w:rsidRPr="00A225E8" w:rsidRDefault="00870404" w:rsidP="00087553">
            <w:pPr>
              <w:jc w:val="both"/>
            </w:pPr>
            <w:r>
              <w:t>40</w:t>
            </w:r>
          </w:p>
        </w:tc>
        <w:tc>
          <w:tcPr>
            <w:tcW w:w="753" w:type="dxa"/>
            <w:gridSpan w:val="2"/>
            <w:shd w:val="clear" w:color="auto" w:fill="F7CAAC"/>
          </w:tcPr>
          <w:p w14:paraId="3DB604A4" w14:textId="77777777" w:rsidR="00870404" w:rsidRPr="00A225E8" w:rsidRDefault="00870404" w:rsidP="00087553">
            <w:pPr>
              <w:jc w:val="both"/>
              <w:rPr>
                <w:b/>
              </w:rPr>
            </w:pPr>
            <w:r w:rsidRPr="00A225E8">
              <w:rPr>
                <w:b/>
              </w:rPr>
              <w:t>do kdy</w:t>
            </w:r>
          </w:p>
        </w:tc>
        <w:tc>
          <w:tcPr>
            <w:tcW w:w="1381" w:type="dxa"/>
            <w:gridSpan w:val="2"/>
          </w:tcPr>
          <w:p w14:paraId="0ADCDCC6" w14:textId="77777777" w:rsidR="00870404" w:rsidRPr="00A225E8" w:rsidRDefault="00870404" w:rsidP="00087553">
            <w:pPr>
              <w:jc w:val="both"/>
            </w:pPr>
            <w:r>
              <w:t>N</w:t>
            </w:r>
          </w:p>
        </w:tc>
      </w:tr>
      <w:tr w:rsidR="00870404" w:rsidRPr="00A225E8" w14:paraId="4820902F" w14:textId="77777777" w:rsidTr="00087553">
        <w:tc>
          <w:tcPr>
            <w:tcW w:w="5042" w:type="dxa"/>
            <w:gridSpan w:val="4"/>
            <w:shd w:val="clear" w:color="auto" w:fill="F7CAAC"/>
          </w:tcPr>
          <w:p w14:paraId="0074E3AB" w14:textId="77777777" w:rsidR="00870404" w:rsidRPr="00A225E8" w:rsidRDefault="00870404" w:rsidP="00087553">
            <w:pPr>
              <w:jc w:val="both"/>
              <w:rPr>
                <w:b/>
              </w:rPr>
            </w:pPr>
            <w:r w:rsidRPr="00A225E8">
              <w:rPr>
                <w:b/>
              </w:rPr>
              <w:t>Typ vztahu na součásti VŠ, která uskutečňuje st. program</w:t>
            </w:r>
          </w:p>
        </w:tc>
        <w:tc>
          <w:tcPr>
            <w:tcW w:w="988" w:type="dxa"/>
            <w:gridSpan w:val="4"/>
          </w:tcPr>
          <w:p w14:paraId="1F4ECE1F" w14:textId="77777777" w:rsidR="00870404" w:rsidRPr="00A225E8" w:rsidRDefault="00870404" w:rsidP="00087553">
            <w:pPr>
              <w:jc w:val="both"/>
            </w:pPr>
            <w:r>
              <w:t>pp.</w:t>
            </w:r>
          </w:p>
        </w:tc>
        <w:tc>
          <w:tcPr>
            <w:tcW w:w="989" w:type="dxa"/>
            <w:shd w:val="clear" w:color="auto" w:fill="F7CAAC"/>
          </w:tcPr>
          <w:p w14:paraId="2D463B2E" w14:textId="77777777" w:rsidR="00870404" w:rsidRPr="00A225E8" w:rsidRDefault="00870404" w:rsidP="00087553">
            <w:pPr>
              <w:jc w:val="both"/>
              <w:rPr>
                <w:b/>
              </w:rPr>
            </w:pPr>
            <w:r w:rsidRPr="00A225E8">
              <w:rPr>
                <w:b/>
              </w:rPr>
              <w:t>rozsah</w:t>
            </w:r>
          </w:p>
        </w:tc>
        <w:tc>
          <w:tcPr>
            <w:tcW w:w="706" w:type="dxa"/>
          </w:tcPr>
          <w:p w14:paraId="7A59105D" w14:textId="77777777" w:rsidR="00870404" w:rsidRPr="00A225E8" w:rsidRDefault="00870404" w:rsidP="00087553">
            <w:pPr>
              <w:jc w:val="both"/>
            </w:pPr>
            <w:r>
              <w:t>40</w:t>
            </w:r>
          </w:p>
        </w:tc>
        <w:tc>
          <w:tcPr>
            <w:tcW w:w="753" w:type="dxa"/>
            <w:gridSpan w:val="2"/>
            <w:shd w:val="clear" w:color="auto" w:fill="F7CAAC"/>
          </w:tcPr>
          <w:p w14:paraId="45D5AE44" w14:textId="77777777" w:rsidR="00870404" w:rsidRPr="00A225E8" w:rsidRDefault="00870404" w:rsidP="00087553">
            <w:pPr>
              <w:jc w:val="both"/>
              <w:rPr>
                <w:b/>
              </w:rPr>
            </w:pPr>
            <w:r w:rsidRPr="00A225E8">
              <w:rPr>
                <w:b/>
              </w:rPr>
              <w:t>do kdy</w:t>
            </w:r>
          </w:p>
        </w:tc>
        <w:tc>
          <w:tcPr>
            <w:tcW w:w="1381" w:type="dxa"/>
            <w:gridSpan w:val="2"/>
          </w:tcPr>
          <w:p w14:paraId="318B4D48" w14:textId="77777777" w:rsidR="00870404" w:rsidRPr="00A225E8" w:rsidRDefault="00870404" w:rsidP="00087553">
            <w:pPr>
              <w:jc w:val="both"/>
            </w:pPr>
            <w:r>
              <w:t>N</w:t>
            </w:r>
          </w:p>
        </w:tc>
      </w:tr>
      <w:tr w:rsidR="00870404" w:rsidRPr="00A225E8" w14:paraId="3C0F37DC" w14:textId="77777777" w:rsidTr="00087553">
        <w:tc>
          <w:tcPr>
            <w:tcW w:w="6030" w:type="dxa"/>
            <w:gridSpan w:val="8"/>
            <w:shd w:val="clear" w:color="auto" w:fill="F7CAAC"/>
          </w:tcPr>
          <w:p w14:paraId="24482A6D" w14:textId="77777777" w:rsidR="00870404" w:rsidRPr="00A225E8" w:rsidRDefault="00870404" w:rsidP="00087553">
            <w:pPr>
              <w:jc w:val="both"/>
            </w:pPr>
            <w:r w:rsidRPr="00A225E8">
              <w:rPr>
                <w:b/>
              </w:rPr>
              <w:t>Další současná působení jako akademický pracovník na jiných VŠ</w:t>
            </w:r>
          </w:p>
        </w:tc>
        <w:tc>
          <w:tcPr>
            <w:tcW w:w="1695" w:type="dxa"/>
            <w:gridSpan w:val="2"/>
            <w:shd w:val="clear" w:color="auto" w:fill="F7CAAC"/>
          </w:tcPr>
          <w:p w14:paraId="7F9058C8" w14:textId="77777777" w:rsidR="00870404" w:rsidRPr="00A225E8" w:rsidRDefault="00870404" w:rsidP="00087553">
            <w:pPr>
              <w:jc w:val="both"/>
              <w:rPr>
                <w:b/>
              </w:rPr>
            </w:pPr>
            <w:r w:rsidRPr="00A225E8">
              <w:rPr>
                <w:b/>
              </w:rPr>
              <w:t xml:space="preserve">typ </w:t>
            </w:r>
            <w:proofErr w:type="spellStart"/>
            <w:r w:rsidRPr="00A225E8">
              <w:rPr>
                <w:b/>
              </w:rPr>
              <w:t>prac</w:t>
            </w:r>
            <w:proofErr w:type="spellEnd"/>
            <w:r w:rsidRPr="00A225E8">
              <w:rPr>
                <w:b/>
              </w:rPr>
              <w:t>. vztahu</w:t>
            </w:r>
          </w:p>
        </w:tc>
        <w:tc>
          <w:tcPr>
            <w:tcW w:w="2134" w:type="dxa"/>
            <w:gridSpan w:val="4"/>
            <w:shd w:val="clear" w:color="auto" w:fill="F7CAAC"/>
          </w:tcPr>
          <w:p w14:paraId="5FAAF1E8" w14:textId="77777777" w:rsidR="00870404" w:rsidRPr="00A225E8" w:rsidRDefault="00870404" w:rsidP="00087553">
            <w:pPr>
              <w:jc w:val="both"/>
              <w:rPr>
                <w:b/>
              </w:rPr>
            </w:pPr>
            <w:r w:rsidRPr="00A225E8">
              <w:rPr>
                <w:b/>
              </w:rPr>
              <w:t>rozsah</w:t>
            </w:r>
          </w:p>
        </w:tc>
      </w:tr>
      <w:tr w:rsidR="00870404" w:rsidRPr="00A225E8" w14:paraId="053F00BD" w14:textId="77777777" w:rsidTr="00087553">
        <w:tc>
          <w:tcPr>
            <w:tcW w:w="6030" w:type="dxa"/>
            <w:gridSpan w:val="8"/>
          </w:tcPr>
          <w:p w14:paraId="2EDEBFF3" w14:textId="77777777" w:rsidR="00870404" w:rsidRPr="00A225E8" w:rsidRDefault="00870404" w:rsidP="00087553">
            <w:pPr>
              <w:jc w:val="both"/>
            </w:pPr>
          </w:p>
        </w:tc>
        <w:tc>
          <w:tcPr>
            <w:tcW w:w="1695" w:type="dxa"/>
            <w:gridSpan w:val="2"/>
          </w:tcPr>
          <w:p w14:paraId="32769CA1" w14:textId="77777777" w:rsidR="00870404" w:rsidRPr="00A225E8" w:rsidRDefault="00870404" w:rsidP="00087553">
            <w:pPr>
              <w:jc w:val="both"/>
            </w:pPr>
          </w:p>
        </w:tc>
        <w:tc>
          <w:tcPr>
            <w:tcW w:w="2134" w:type="dxa"/>
            <w:gridSpan w:val="4"/>
          </w:tcPr>
          <w:p w14:paraId="0B638DAE" w14:textId="77777777" w:rsidR="00870404" w:rsidRPr="00A225E8" w:rsidRDefault="00870404" w:rsidP="00087553">
            <w:pPr>
              <w:jc w:val="both"/>
            </w:pPr>
          </w:p>
        </w:tc>
      </w:tr>
      <w:tr w:rsidR="00870404" w:rsidRPr="00A225E8" w14:paraId="333A0888" w14:textId="77777777" w:rsidTr="00087553">
        <w:tc>
          <w:tcPr>
            <w:tcW w:w="9859" w:type="dxa"/>
            <w:gridSpan w:val="14"/>
            <w:shd w:val="clear" w:color="auto" w:fill="F7CAAC"/>
          </w:tcPr>
          <w:p w14:paraId="5D0C12CC" w14:textId="77777777" w:rsidR="00870404" w:rsidRPr="00A225E8" w:rsidRDefault="00870404" w:rsidP="00087553">
            <w:pPr>
              <w:jc w:val="both"/>
            </w:pPr>
            <w:r w:rsidRPr="00A225E8">
              <w:rPr>
                <w:b/>
              </w:rPr>
              <w:t>Předměty příslušného studijního programu a způsob zapojení do jejich výuky, příp. další zapojení do uskutečňování studijního programu</w:t>
            </w:r>
          </w:p>
        </w:tc>
      </w:tr>
      <w:tr w:rsidR="00870404" w:rsidRPr="00A225E8" w14:paraId="6BAD8326" w14:textId="77777777" w:rsidTr="00087553">
        <w:trPr>
          <w:trHeight w:val="835"/>
        </w:trPr>
        <w:tc>
          <w:tcPr>
            <w:tcW w:w="9859" w:type="dxa"/>
            <w:gridSpan w:val="14"/>
            <w:tcBorders>
              <w:top w:val="nil"/>
            </w:tcBorders>
          </w:tcPr>
          <w:p w14:paraId="54661CE0" w14:textId="77777777" w:rsidR="00870404" w:rsidRPr="00471CB3" w:rsidRDefault="00870404" w:rsidP="00087553">
            <w:pPr>
              <w:rPr>
                <w:b/>
              </w:rPr>
            </w:pPr>
            <w:r w:rsidRPr="00471CB3">
              <w:rPr>
                <w:b/>
              </w:rPr>
              <w:t>Zapojení do uskutečňování studijního programu:</w:t>
            </w:r>
          </w:p>
          <w:p w14:paraId="6C6EA48D"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6BAB93A1" w14:textId="77777777" w:rsidR="00870404" w:rsidRPr="00471CB3" w:rsidRDefault="00870404" w:rsidP="00087553">
            <w:pPr>
              <w:rPr>
                <w:b/>
              </w:rPr>
            </w:pPr>
            <w:r w:rsidRPr="00471CB3">
              <w:rPr>
                <w:b/>
              </w:rPr>
              <w:t>Předměty studijního programu:</w:t>
            </w:r>
          </w:p>
          <w:p w14:paraId="304B8299" w14:textId="2D38A55D" w:rsidR="00870404" w:rsidRPr="00471CB3" w:rsidRDefault="001439AC" w:rsidP="00C31356">
            <w:pPr>
              <w:pStyle w:val="Odstavecseseznamem"/>
              <w:numPr>
                <w:ilvl w:val="0"/>
                <w:numId w:val="4"/>
              </w:numPr>
              <w:suppressAutoHyphens w:val="0"/>
              <w:ind w:left="714" w:hanging="357"/>
              <w:jc w:val="both"/>
            </w:pPr>
            <w:r>
              <w:t xml:space="preserve">Multimedia Data </w:t>
            </w:r>
            <w:proofErr w:type="spellStart"/>
            <w:r>
              <w:t>Processing</w:t>
            </w:r>
            <w:proofErr w:type="spellEnd"/>
            <w:r w:rsidR="00870404" w:rsidRPr="00471CB3">
              <w:t xml:space="preserve"> (garant předmětu, vyučující (</w:t>
            </w:r>
            <w:r w:rsidR="00870404">
              <w:t>10</w:t>
            </w:r>
            <w:r w:rsidR="00870404" w:rsidRPr="00471CB3">
              <w:t>0 %), konzultant, zkoušející)</w:t>
            </w:r>
          </w:p>
          <w:p w14:paraId="5BDDEBD7" w14:textId="569A2CE4" w:rsidR="00870404" w:rsidRPr="00E32FE6" w:rsidRDefault="001439AC" w:rsidP="00C31356">
            <w:pPr>
              <w:pStyle w:val="Odstavecseseznamem"/>
              <w:numPr>
                <w:ilvl w:val="0"/>
                <w:numId w:val="4"/>
              </w:numPr>
              <w:suppressAutoHyphens w:val="0"/>
              <w:ind w:left="714" w:hanging="357"/>
              <w:jc w:val="both"/>
            </w:pPr>
            <w:proofErr w:type="spellStart"/>
            <w:r>
              <w:t>Selected</w:t>
            </w:r>
            <w:proofErr w:type="spellEnd"/>
            <w:r>
              <w:t xml:space="preserve"> </w:t>
            </w:r>
            <w:proofErr w:type="spellStart"/>
            <w:r>
              <w:t>Chapters</w:t>
            </w:r>
            <w:proofErr w:type="spellEnd"/>
            <w:r>
              <w:t xml:space="preserve"> </w:t>
            </w:r>
            <w:proofErr w:type="spellStart"/>
            <w:r>
              <w:t>from</w:t>
            </w:r>
            <w:proofErr w:type="spellEnd"/>
            <w:r>
              <w:t xml:space="preserve"> </w:t>
            </w:r>
            <w:proofErr w:type="spellStart"/>
            <w:r>
              <w:t>Artificial</w:t>
            </w:r>
            <w:proofErr w:type="spellEnd"/>
            <w:r>
              <w:t xml:space="preserve"> </w:t>
            </w:r>
            <w:proofErr w:type="spellStart"/>
            <w:r>
              <w:t>Intelligence</w:t>
            </w:r>
            <w:proofErr w:type="spellEnd"/>
            <w:r w:rsidR="00870404" w:rsidRPr="00471CB3">
              <w:t xml:space="preserve"> (</w:t>
            </w:r>
            <w:r w:rsidR="00870404">
              <w:t xml:space="preserve">náhradní </w:t>
            </w:r>
            <w:r w:rsidR="00870404" w:rsidRPr="00471CB3">
              <w:t>vyučující, konzultant, zkoušející)</w:t>
            </w:r>
          </w:p>
        </w:tc>
      </w:tr>
      <w:tr w:rsidR="00870404" w:rsidRPr="00A225E8" w14:paraId="18C96864" w14:textId="77777777" w:rsidTr="00087553">
        <w:trPr>
          <w:trHeight w:val="340"/>
        </w:trPr>
        <w:tc>
          <w:tcPr>
            <w:tcW w:w="9859" w:type="dxa"/>
            <w:gridSpan w:val="14"/>
            <w:tcBorders>
              <w:top w:val="nil"/>
            </w:tcBorders>
            <w:shd w:val="clear" w:color="auto" w:fill="FBD4B4"/>
          </w:tcPr>
          <w:p w14:paraId="7A8D4628" w14:textId="77777777" w:rsidR="00870404" w:rsidRPr="00A225E8" w:rsidRDefault="00870404" w:rsidP="00087553">
            <w:pPr>
              <w:jc w:val="both"/>
              <w:rPr>
                <w:b/>
              </w:rPr>
            </w:pPr>
            <w:r w:rsidRPr="00A225E8">
              <w:rPr>
                <w:b/>
              </w:rPr>
              <w:t>Zapojení do výuky v dalších studijních programech na téže vysoké škole (pouze u garantů ZT a PZ předmětů)</w:t>
            </w:r>
          </w:p>
        </w:tc>
      </w:tr>
      <w:tr w:rsidR="00870404" w:rsidRPr="00A225E8" w14:paraId="31A71CFD" w14:textId="77777777" w:rsidTr="00087553">
        <w:trPr>
          <w:trHeight w:val="340"/>
        </w:trPr>
        <w:tc>
          <w:tcPr>
            <w:tcW w:w="2788" w:type="dxa"/>
            <w:gridSpan w:val="2"/>
            <w:tcBorders>
              <w:top w:val="nil"/>
            </w:tcBorders>
          </w:tcPr>
          <w:p w14:paraId="01B6818C" w14:textId="77777777" w:rsidR="00870404" w:rsidRPr="00A225E8" w:rsidRDefault="00870404" w:rsidP="00087553">
            <w:pPr>
              <w:jc w:val="both"/>
              <w:rPr>
                <w:b/>
              </w:rPr>
            </w:pPr>
            <w:r w:rsidRPr="00A225E8">
              <w:rPr>
                <w:b/>
              </w:rPr>
              <w:t>Název studijního předmětu</w:t>
            </w:r>
          </w:p>
        </w:tc>
        <w:tc>
          <w:tcPr>
            <w:tcW w:w="2397" w:type="dxa"/>
            <w:gridSpan w:val="3"/>
            <w:tcBorders>
              <w:top w:val="nil"/>
            </w:tcBorders>
          </w:tcPr>
          <w:p w14:paraId="51949AB2" w14:textId="77777777" w:rsidR="00870404" w:rsidRPr="00A225E8" w:rsidRDefault="00870404" w:rsidP="00087553">
            <w:pPr>
              <w:jc w:val="both"/>
              <w:rPr>
                <w:b/>
              </w:rPr>
            </w:pPr>
            <w:r w:rsidRPr="00A225E8">
              <w:rPr>
                <w:b/>
              </w:rPr>
              <w:t>Název studijního programu</w:t>
            </w:r>
          </w:p>
        </w:tc>
        <w:tc>
          <w:tcPr>
            <w:tcW w:w="564" w:type="dxa"/>
            <w:gridSpan w:val="2"/>
            <w:tcBorders>
              <w:top w:val="nil"/>
            </w:tcBorders>
          </w:tcPr>
          <w:p w14:paraId="4CFF7967" w14:textId="77777777" w:rsidR="00870404" w:rsidRPr="00A225E8" w:rsidRDefault="00870404" w:rsidP="00087553">
            <w:pPr>
              <w:jc w:val="both"/>
              <w:rPr>
                <w:b/>
              </w:rPr>
            </w:pPr>
            <w:r w:rsidRPr="00A225E8">
              <w:rPr>
                <w:b/>
              </w:rPr>
              <w:t>Sem.</w:t>
            </w:r>
          </w:p>
        </w:tc>
        <w:tc>
          <w:tcPr>
            <w:tcW w:w="2100" w:type="dxa"/>
            <w:gridSpan w:val="4"/>
            <w:tcBorders>
              <w:top w:val="nil"/>
            </w:tcBorders>
          </w:tcPr>
          <w:p w14:paraId="7FE153FC" w14:textId="77777777" w:rsidR="00870404" w:rsidRPr="00A225E8" w:rsidRDefault="00870404" w:rsidP="00087553">
            <w:pPr>
              <w:jc w:val="both"/>
              <w:rPr>
                <w:b/>
              </w:rPr>
            </w:pPr>
            <w:r w:rsidRPr="00A225E8">
              <w:rPr>
                <w:b/>
              </w:rPr>
              <w:t>Role ve výuce daného předmětu</w:t>
            </w:r>
          </w:p>
        </w:tc>
        <w:tc>
          <w:tcPr>
            <w:tcW w:w="2010" w:type="dxa"/>
            <w:gridSpan w:val="3"/>
            <w:tcBorders>
              <w:top w:val="nil"/>
            </w:tcBorders>
          </w:tcPr>
          <w:p w14:paraId="025FD626" w14:textId="77777777" w:rsidR="00870404" w:rsidRPr="00A225E8" w:rsidRDefault="00870404" w:rsidP="00087553">
            <w:pPr>
              <w:jc w:val="both"/>
              <w:rPr>
                <w:b/>
              </w:rPr>
            </w:pPr>
            <w:r w:rsidRPr="00A225E8">
              <w:rPr>
                <w:b/>
              </w:rPr>
              <w:t>(</w:t>
            </w:r>
            <w:r w:rsidRPr="00A225E8">
              <w:rPr>
                <w:b/>
                <w:i/>
                <w:iCs/>
              </w:rPr>
              <w:t>nepovinný údaj</w:t>
            </w:r>
            <w:r w:rsidRPr="00A225E8">
              <w:rPr>
                <w:b/>
              </w:rPr>
              <w:t>) Počet hodin za semestr</w:t>
            </w:r>
          </w:p>
        </w:tc>
      </w:tr>
      <w:tr w:rsidR="00870404" w:rsidRPr="00A225E8" w14:paraId="5E06C90C" w14:textId="77777777" w:rsidTr="00087553">
        <w:trPr>
          <w:trHeight w:val="285"/>
        </w:trPr>
        <w:tc>
          <w:tcPr>
            <w:tcW w:w="2788" w:type="dxa"/>
            <w:gridSpan w:val="2"/>
            <w:tcBorders>
              <w:top w:val="nil"/>
            </w:tcBorders>
          </w:tcPr>
          <w:p w14:paraId="730FDDB1" w14:textId="77777777" w:rsidR="00870404" w:rsidRPr="00763269" w:rsidRDefault="00870404" w:rsidP="00087553">
            <w:pPr>
              <w:jc w:val="both"/>
            </w:pPr>
            <w:r>
              <w:t>Umělá a výpočetní inteligence</w:t>
            </w:r>
          </w:p>
        </w:tc>
        <w:tc>
          <w:tcPr>
            <w:tcW w:w="2397" w:type="dxa"/>
            <w:gridSpan w:val="3"/>
            <w:tcBorders>
              <w:top w:val="nil"/>
            </w:tcBorders>
          </w:tcPr>
          <w:p w14:paraId="42B8C098" w14:textId="77777777" w:rsidR="00870404" w:rsidRDefault="00870404" w:rsidP="00087553">
            <w:r>
              <w:t>Bc. stud. program Softwarové inženýrství</w:t>
            </w:r>
          </w:p>
          <w:p w14:paraId="44C15345" w14:textId="77777777" w:rsidR="00870404" w:rsidRPr="00763269" w:rsidRDefault="00870404" w:rsidP="00087553">
            <w:r>
              <w:t>Bc. stud. program Aplikovaná informatika v průmyslové automatizaci</w:t>
            </w:r>
          </w:p>
        </w:tc>
        <w:tc>
          <w:tcPr>
            <w:tcW w:w="564" w:type="dxa"/>
            <w:gridSpan w:val="2"/>
            <w:tcBorders>
              <w:top w:val="nil"/>
            </w:tcBorders>
          </w:tcPr>
          <w:p w14:paraId="47A465EB" w14:textId="77777777" w:rsidR="00870404" w:rsidRPr="00763269" w:rsidRDefault="00870404" w:rsidP="00087553">
            <w:pPr>
              <w:jc w:val="both"/>
            </w:pPr>
            <w:r>
              <w:t>2.</w:t>
            </w:r>
          </w:p>
        </w:tc>
        <w:tc>
          <w:tcPr>
            <w:tcW w:w="2100" w:type="dxa"/>
            <w:gridSpan w:val="4"/>
            <w:tcBorders>
              <w:top w:val="nil"/>
            </w:tcBorders>
          </w:tcPr>
          <w:p w14:paraId="08E6B8C6" w14:textId="77777777" w:rsidR="00870404" w:rsidRPr="00763269" w:rsidRDefault="00870404" w:rsidP="00087553">
            <w:r w:rsidRPr="00763269">
              <w:t>Garant předmětu, přednášející (100 %)</w:t>
            </w:r>
          </w:p>
        </w:tc>
        <w:tc>
          <w:tcPr>
            <w:tcW w:w="2010" w:type="dxa"/>
            <w:gridSpan w:val="3"/>
            <w:tcBorders>
              <w:top w:val="nil"/>
            </w:tcBorders>
          </w:tcPr>
          <w:p w14:paraId="164B3396" w14:textId="77777777" w:rsidR="00870404" w:rsidRPr="00763269" w:rsidRDefault="00870404" w:rsidP="00087553">
            <w:pPr>
              <w:jc w:val="both"/>
            </w:pPr>
          </w:p>
        </w:tc>
      </w:tr>
      <w:tr w:rsidR="00870404" w:rsidRPr="00A225E8" w14:paraId="4C155DDC" w14:textId="77777777" w:rsidTr="00087553">
        <w:trPr>
          <w:trHeight w:val="284"/>
        </w:trPr>
        <w:tc>
          <w:tcPr>
            <w:tcW w:w="2788" w:type="dxa"/>
            <w:gridSpan w:val="2"/>
            <w:tcBorders>
              <w:top w:val="nil"/>
            </w:tcBorders>
          </w:tcPr>
          <w:p w14:paraId="455BBD1B" w14:textId="77777777" w:rsidR="00870404" w:rsidRDefault="00870404" w:rsidP="00087553">
            <w:pPr>
              <w:jc w:val="both"/>
            </w:pPr>
            <w:r>
              <w:t>Strojové učení</w:t>
            </w:r>
          </w:p>
        </w:tc>
        <w:tc>
          <w:tcPr>
            <w:tcW w:w="2397" w:type="dxa"/>
            <w:gridSpan w:val="3"/>
            <w:tcBorders>
              <w:top w:val="nil"/>
            </w:tcBorders>
          </w:tcPr>
          <w:p w14:paraId="6B72964A" w14:textId="77777777" w:rsidR="00870404" w:rsidRDefault="00870404" w:rsidP="00087553">
            <w:r>
              <w:t>Mgr. stud. program Informační technologie</w:t>
            </w:r>
          </w:p>
        </w:tc>
        <w:tc>
          <w:tcPr>
            <w:tcW w:w="564" w:type="dxa"/>
            <w:gridSpan w:val="2"/>
            <w:tcBorders>
              <w:top w:val="nil"/>
            </w:tcBorders>
          </w:tcPr>
          <w:p w14:paraId="25FC7ACA" w14:textId="77777777" w:rsidR="00870404" w:rsidRPr="00763269" w:rsidRDefault="00870404" w:rsidP="00087553">
            <w:pPr>
              <w:jc w:val="both"/>
            </w:pPr>
            <w:r>
              <w:t>1.</w:t>
            </w:r>
          </w:p>
        </w:tc>
        <w:tc>
          <w:tcPr>
            <w:tcW w:w="2100" w:type="dxa"/>
            <w:gridSpan w:val="4"/>
            <w:tcBorders>
              <w:top w:val="nil"/>
            </w:tcBorders>
          </w:tcPr>
          <w:p w14:paraId="61FF4C0E" w14:textId="77777777" w:rsidR="00870404" w:rsidRPr="00763269" w:rsidRDefault="00870404" w:rsidP="00087553">
            <w:r w:rsidRPr="00763269">
              <w:t>Garant předmětu, přednášející (100 %)</w:t>
            </w:r>
          </w:p>
        </w:tc>
        <w:tc>
          <w:tcPr>
            <w:tcW w:w="2010" w:type="dxa"/>
            <w:gridSpan w:val="3"/>
            <w:tcBorders>
              <w:top w:val="nil"/>
            </w:tcBorders>
          </w:tcPr>
          <w:p w14:paraId="1A15A987" w14:textId="77777777" w:rsidR="00870404" w:rsidRPr="00763269" w:rsidRDefault="00870404" w:rsidP="00087553">
            <w:pPr>
              <w:jc w:val="both"/>
            </w:pPr>
          </w:p>
        </w:tc>
      </w:tr>
      <w:tr w:rsidR="00870404" w:rsidRPr="00A225E8" w14:paraId="270CD58D" w14:textId="77777777" w:rsidTr="00087553">
        <w:trPr>
          <w:trHeight w:val="284"/>
        </w:trPr>
        <w:tc>
          <w:tcPr>
            <w:tcW w:w="2788" w:type="dxa"/>
            <w:gridSpan w:val="2"/>
            <w:tcBorders>
              <w:top w:val="nil"/>
            </w:tcBorders>
          </w:tcPr>
          <w:p w14:paraId="6ABE9524" w14:textId="77777777" w:rsidR="00870404" w:rsidRDefault="00870404" w:rsidP="00087553">
            <w:pPr>
              <w:jc w:val="both"/>
            </w:pPr>
            <w:r>
              <w:t>Umělé neuronové sítě</w:t>
            </w:r>
          </w:p>
        </w:tc>
        <w:tc>
          <w:tcPr>
            <w:tcW w:w="2397" w:type="dxa"/>
            <w:gridSpan w:val="3"/>
            <w:tcBorders>
              <w:top w:val="nil"/>
            </w:tcBorders>
          </w:tcPr>
          <w:p w14:paraId="2C6C6636" w14:textId="77777777" w:rsidR="00870404" w:rsidRDefault="00870404" w:rsidP="00087553">
            <w:r>
              <w:t>Mgr. stud. program Informační technologie</w:t>
            </w:r>
          </w:p>
        </w:tc>
        <w:tc>
          <w:tcPr>
            <w:tcW w:w="564" w:type="dxa"/>
            <w:gridSpan w:val="2"/>
            <w:tcBorders>
              <w:top w:val="nil"/>
            </w:tcBorders>
          </w:tcPr>
          <w:p w14:paraId="559A012E" w14:textId="77777777" w:rsidR="00870404" w:rsidRPr="00763269" w:rsidRDefault="00870404" w:rsidP="00087553">
            <w:pPr>
              <w:jc w:val="both"/>
            </w:pPr>
            <w:r>
              <w:t>2.</w:t>
            </w:r>
          </w:p>
        </w:tc>
        <w:tc>
          <w:tcPr>
            <w:tcW w:w="2100" w:type="dxa"/>
            <w:gridSpan w:val="4"/>
            <w:tcBorders>
              <w:top w:val="nil"/>
            </w:tcBorders>
          </w:tcPr>
          <w:p w14:paraId="102C1A34" w14:textId="77777777" w:rsidR="00870404" w:rsidRPr="00763269" w:rsidRDefault="00870404" w:rsidP="00087553">
            <w:r w:rsidRPr="00763269">
              <w:t>Garant předmětu, přednášející (100 %)</w:t>
            </w:r>
          </w:p>
        </w:tc>
        <w:tc>
          <w:tcPr>
            <w:tcW w:w="2010" w:type="dxa"/>
            <w:gridSpan w:val="3"/>
            <w:tcBorders>
              <w:top w:val="nil"/>
            </w:tcBorders>
          </w:tcPr>
          <w:p w14:paraId="06F6043A" w14:textId="77777777" w:rsidR="00870404" w:rsidRPr="00763269" w:rsidRDefault="00870404" w:rsidP="00087553">
            <w:pPr>
              <w:jc w:val="both"/>
            </w:pPr>
          </w:p>
        </w:tc>
      </w:tr>
      <w:tr w:rsidR="00870404" w:rsidRPr="00A225E8" w14:paraId="4183E7BD" w14:textId="77777777" w:rsidTr="00087553">
        <w:trPr>
          <w:trHeight w:val="284"/>
        </w:trPr>
        <w:tc>
          <w:tcPr>
            <w:tcW w:w="2788" w:type="dxa"/>
            <w:gridSpan w:val="2"/>
            <w:tcBorders>
              <w:top w:val="nil"/>
            </w:tcBorders>
          </w:tcPr>
          <w:p w14:paraId="326949B5" w14:textId="77777777" w:rsidR="00870404" w:rsidRDefault="00870404" w:rsidP="00087553">
            <w:pPr>
              <w:jc w:val="both"/>
            </w:pPr>
            <w:r>
              <w:t xml:space="preserve">Soft </w:t>
            </w:r>
            <w:proofErr w:type="spellStart"/>
            <w:r>
              <w:t>computing</w:t>
            </w:r>
            <w:proofErr w:type="spellEnd"/>
            <w:r>
              <w:t xml:space="preserve"> v automatickém řízení</w:t>
            </w:r>
          </w:p>
        </w:tc>
        <w:tc>
          <w:tcPr>
            <w:tcW w:w="2397" w:type="dxa"/>
            <w:gridSpan w:val="3"/>
            <w:tcBorders>
              <w:top w:val="nil"/>
            </w:tcBorders>
          </w:tcPr>
          <w:p w14:paraId="0C3D632C" w14:textId="77777777" w:rsidR="00870404" w:rsidRDefault="00870404" w:rsidP="00087553">
            <w:r>
              <w:t>Mgr. stud. program Automatické řízení a informatika v průmyslu 4.0</w:t>
            </w:r>
          </w:p>
        </w:tc>
        <w:tc>
          <w:tcPr>
            <w:tcW w:w="564" w:type="dxa"/>
            <w:gridSpan w:val="2"/>
            <w:tcBorders>
              <w:top w:val="nil"/>
            </w:tcBorders>
          </w:tcPr>
          <w:p w14:paraId="2A124E3A" w14:textId="77777777" w:rsidR="00870404" w:rsidRPr="00763269" w:rsidRDefault="00870404" w:rsidP="00087553">
            <w:pPr>
              <w:jc w:val="both"/>
            </w:pPr>
            <w:r>
              <w:t>2.</w:t>
            </w:r>
          </w:p>
        </w:tc>
        <w:tc>
          <w:tcPr>
            <w:tcW w:w="2100" w:type="dxa"/>
            <w:gridSpan w:val="4"/>
            <w:tcBorders>
              <w:top w:val="nil"/>
            </w:tcBorders>
          </w:tcPr>
          <w:p w14:paraId="1B4FC63D" w14:textId="77777777" w:rsidR="00870404" w:rsidRPr="00763269" w:rsidRDefault="00870404" w:rsidP="00087553">
            <w:r w:rsidRPr="00763269">
              <w:t>Garant předmětu, přednášející (100 %)</w:t>
            </w:r>
          </w:p>
        </w:tc>
        <w:tc>
          <w:tcPr>
            <w:tcW w:w="2010" w:type="dxa"/>
            <w:gridSpan w:val="3"/>
            <w:tcBorders>
              <w:top w:val="nil"/>
            </w:tcBorders>
          </w:tcPr>
          <w:p w14:paraId="5E74CA5B" w14:textId="77777777" w:rsidR="00870404" w:rsidRPr="00763269" w:rsidRDefault="00870404" w:rsidP="00087553">
            <w:pPr>
              <w:jc w:val="both"/>
            </w:pPr>
          </w:p>
        </w:tc>
      </w:tr>
      <w:tr w:rsidR="00870404" w:rsidRPr="00A225E8" w14:paraId="0B298F24" w14:textId="77777777" w:rsidTr="00087553">
        <w:trPr>
          <w:trHeight w:val="284"/>
        </w:trPr>
        <w:tc>
          <w:tcPr>
            <w:tcW w:w="2788" w:type="dxa"/>
            <w:gridSpan w:val="2"/>
            <w:tcBorders>
              <w:top w:val="nil"/>
            </w:tcBorders>
          </w:tcPr>
          <w:p w14:paraId="7C5E1FF6" w14:textId="77777777" w:rsidR="00870404" w:rsidRDefault="00870404" w:rsidP="00087553">
            <w:pPr>
              <w:jc w:val="both"/>
            </w:pPr>
            <w:r>
              <w:t>Multimédia</w:t>
            </w:r>
          </w:p>
        </w:tc>
        <w:tc>
          <w:tcPr>
            <w:tcW w:w="2397" w:type="dxa"/>
            <w:gridSpan w:val="3"/>
            <w:tcBorders>
              <w:top w:val="nil"/>
            </w:tcBorders>
          </w:tcPr>
          <w:p w14:paraId="41FD2C8F" w14:textId="77777777" w:rsidR="00870404" w:rsidRDefault="00870404" w:rsidP="00087553">
            <w:r>
              <w:t>Mgr. stud. program Učitelství informatiky pro základní a střední školy</w:t>
            </w:r>
          </w:p>
        </w:tc>
        <w:tc>
          <w:tcPr>
            <w:tcW w:w="564" w:type="dxa"/>
            <w:gridSpan w:val="2"/>
            <w:tcBorders>
              <w:top w:val="nil"/>
            </w:tcBorders>
          </w:tcPr>
          <w:p w14:paraId="28A33E18" w14:textId="77777777" w:rsidR="00870404" w:rsidRPr="00763269" w:rsidRDefault="00870404" w:rsidP="00087553">
            <w:pPr>
              <w:jc w:val="both"/>
            </w:pPr>
            <w:r>
              <w:t>2.</w:t>
            </w:r>
          </w:p>
        </w:tc>
        <w:tc>
          <w:tcPr>
            <w:tcW w:w="2100" w:type="dxa"/>
            <w:gridSpan w:val="4"/>
            <w:tcBorders>
              <w:top w:val="nil"/>
            </w:tcBorders>
          </w:tcPr>
          <w:p w14:paraId="1991F7E3" w14:textId="77777777" w:rsidR="00870404" w:rsidRPr="00763269" w:rsidRDefault="00870404" w:rsidP="00087553">
            <w:r w:rsidRPr="00763269">
              <w:t>Garant předmětu</w:t>
            </w:r>
            <w:r>
              <w:t xml:space="preserve"> </w:t>
            </w:r>
            <w:r w:rsidRPr="00763269">
              <w:t>(100 %)</w:t>
            </w:r>
          </w:p>
        </w:tc>
        <w:tc>
          <w:tcPr>
            <w:tcW w:w="2010" w:type="dxa"/>
            <w:gridSpan w:val="3"/>
            <w:tcBorders>
              <w:top w:val="nil"/>
            </w:tcBorders>
          </w:tcPr>
          <w:p w14:paraId="0FDF78CA" w14:textId="77777777" w:rsidR="00870404" w:rsidRPr="00763269" w:rsidRDefault="00870404" w:rsidP="00087553">
            <w:pPr>
              <w:jc w:val="both"/>
            </w:pPr>
          </w:p>
        </w:tc>
      </w:tr>
      <w:tr w:rsidR="00870404" w:rsidRPr="00A225E8" w14:paraId="413A3220" w14:textId="77777777" w:rsidTr="00087553">
        <w:tc>
          <w:tcPr>
            <w:tcW w:w="9859" w:type="dxa"/>
            <w:gridSpan w:val="14"/>
            <w:shd w:val="clear" w:color="auto" w:fill="F7CAAC"/>
          </w:tcPr>
          <w:p w14:paraId="5464FC91" w14:textId="77777777" w:rsidR="00870404" w:rsidRPr="00A225E8" w:rsidRDefault="00870404" w:rsidP="00087553">
            <w:pPr>
              <w:jc w:val="both"/>
            </w:pPr>
            <w:r w:rsidRPr="00A225E8">
              <w:rPr>
                <w:b/>
              </w:rPr>
              <w:t xml:space="preserve">Údaje o vzdělání na VŠ </w:t>
            </w:r>
          </w:p>
        </w:tc>
      </w:tr>
      <w:tr w:rsidR="00870404" w:rsidRPr="00A225E8" w14:paraId="0C03AA2E" w14:textId="77777777" w:rsidTr="00087553">
        <w:trPr>
          <w:trHeight w:val="863"/>
        </w:trPr>
        <w:tc>
          <w:tcPr>
            <w:tcW w:w="9859" w:type="dxa"/>
            <w:gridSpan w:val="14"/>
          </w:tcPr>
          <w:p w14:paraId="70A1BB3B" w14:textId="77777777" w:rsidR="00870404" w:rsidRPr="00F470B4" w:rsidRDefault="00870404" w:rsidP="00087553">
            <w:pPr>
              <w:tabs>
                <w:tab w:val="left" w:pos="956"/>
              </w:tabs>
              <w:ind w:left="956" w:hanging="956"/>
            </w:pPr>
            <w:r w:rsidRPr="00F470B4">
              <w:t>1998</w:t>
            </w:r>
            <w:r>
              <w:t>-</w:t>
            </w:r>
            <w:r w:rsidRPr="00F470B4">
              <w:t>2003</w:t>
            </w:r>
            <w:r>
              <w:tab/>
            </w:r>
            <w:r w:rsidRPr="00F470B4">
              <w:t>UTB ve Zlíně, Fakulta technologická, Institut informačních technologií, obor „Automatizace a řídící technologie ve spotřebním průmyslu“, (Ing.)</w:t>
            </w:r>
          </w:p>
          <w:p w14:paraId="0798BCD3" w14:textId="77777777" w:rsidR="00870404" w:rsidRDefault="00870404" w:rsidP="00087553">
            <w:pPr>
              <w:tabs>
                <w:tab w:val="left" w:pos="956"/>
              </w:tabs>
              <w:ind w:left="956" w:hanging="956"/>
              <w:jc w:val="both"/>
            </w:pPr>
            <w:r w:rsidRPr="00F470B4">
              <w:t>2003</w:t>
            </w:r>
            <w:r>
              <w:t>-</w:t>
            </w:r>
            <w:r w:rsidRPr="00F470B4">
              <w:t xml:space="preserve">2008 </w:t>
            </w:r>
            <w:r>
              <w:tab/>
            </w:r>
            <w:r w:rsidRPr="00F470B4">
              <w:t>UTB ve Zlíně, Fakulta aplikované informatiky, obor „Technická kybernetika“, (Ph.D.)</w:t>
            </w:r>
          </w:p>
          <w:p w14:paraId="09909DD5" w14:textId="77777777" w:rsidR="00870404" w:rsidRPr="00A225E8" w:rsidRDefault="00870404" w:rsidP="00087553">
            <w:pPr>
              <w:tabs>
                <w:tab w:val="left" w:pos="956"/>
              </w:tabs>
              <w:ind w:left="956" w:hanging="956"/>
              <w:jc w:val="both"/>
              <w:rPr>
                <w:b/>
              </w:rPr>
            </w:pPr>
            <w:r>
              <w:t xml:space="preserve">2013 </w:t>
            </w:r>
            <w:r>
              <w:tab/>
              <w:t>Vysoké učení technické v Brně, Fakulta strojního inženýrství, obor „Výpočetní technika a informatika“, (doc.)</w:t>
            </w:r>
          </w:p>
        </w:tc>
      </w:tr>
      <w:tr w:rsidR="00870404" w:rsidRPr="00A225E8" w14:paraId="558BD96F" w14:textId="77777777" w:rsidTr="00087553">
        <w:tc>
          <w:tcPr>
            <w:tcW w:w="9859" w:type="dxa"/>
            <w:gridSpan w:val="14"/>
            <w:shd w:val="clear" w:color="auto" w:fill="F7CAAC"/>
          </w:tcPr>
          <w:p w14:paraId="03A46A3A" w14:textId="77777777" w:rsidR="00870404" w:rsidRPr="00A225E8" w:rsidRDefault="00870404" w:rsidP="00087553">
            <w:pPr>
              <w:jc w:val="both"/>
              <w:rPr>
                <w:b/>
              </w:rPr>
            </w:pPr>
            <w:r w:rsidRPr="00A225E8">
              <w:rPr>
                <w:b/>
              </w:rPr>
              <w:t>Údaje o odborném působení od absolvování VŠ</w:t>
            </w:r>
          </w:p>
        </w:tc>
      </w:tr>
      <w:tr w:rsidR="00870404" w:rsidRPr="00A225E8" w14:paraId="0B9C1308" w14:textId="77777777" w:rsidTr="00087553">
        <w:trPr>
          <w:trHeight w:val="566"/>
        </w:trPr>
        <w:tc>
          <w:tcPr>
            <w:tcW w:w="9859" w:type="dxa"/>
            <w:gridSpan w:val="14"/>
          </w:tcPr>
          <w:p w14:paraId="71215129" w14:textId="77777777" w:rsidR="00870404" w:rsidRPr="00F470B4" w:rsidRDefault="00870404" w:rsidP="00087553">
            <w:pPr>
              <w:tabs>
                <w:tab w:val="left" w:pos="956"/>
              </w:tabs>
              <w:ind w:left="956" w:hanging="956"/>
            </w:pPr>
            <w:r w:rsidRPr="00F470B4">
              <w:t>2004</w:t>
            </w:r>
            <w:r>
              <w:t>-</w:t>
            </w:r>
            <w:r w:rsidRPr="00F470B4">
              <w:t xml:space="preserve">2008 </w:t>
            </w:r>
            <w:r>
              <w:tab/>
            </w:r>
            <w:r w:rsidRPr="00F470B4">
              <w:t>UTB ve Zlíně, Fakulta aplikované informatiky, Ústav informatiky a umělé inteligence, lektor</w:t>
            </w:r>
          </w:p>
          <w:p w14:paraId="263389EE" w14:textId="77777777" w:rsidR="00870404" w:rsidRPr="00F470B4" w:rsidRDefault="00870404" w:rsidP="00087553">
            <w:pPr>
              <w:tabs>
                <w:tab w:val="left" w:pos="956"/>
              </w:tabs>
              <w:ind w:left="956" w:hanging="956"/>
            </w:pPr>
            <w:r w:rsidRPr="00F470B4">
              <w:t>2008</w:t>
            </w:r>
            <w:r>
              <w:t>-</w:t>
            </w:r>
            <w:r w:rsidRPr="00F470B4">
              <w:t xml:space="preserve">2013 </w:t>
            </w:r>
            <w:r>
              <w:tab/>
            </w:r>
            <w:r w:rsidRPr="00F470B4">
              <w:t>UTB ve Zlíně, Fakulta aplikované informatiky, Ústav informatiky a umělé inteligence, odborný asistent</w:t>
            </w:r>
          </w:p>
          <w:p w14:paraId="223F4901" w14:textId="77777777" w:rsidR="00870404" w:rsidRDefault="00870404" w:rsidP="00087553">
            <w:pPr>
              <w:tabs>
                <w:tab w:val="left" w:pos="956"/>
              </w:tabs>
              <w:ind w:left="956" w:hanging="956"/>
            </w:pPr>
            <w:r w:rsidRPr="00F470B4">
              <w:t>2013</w:t>
            </w:r>
            <w:r>
              <w:t>-2023</w:t>
            </w:r>
            <w:r w:rsidRPr="00F470B4">
              <w:t xml:space="preserve"> </w:t>
            </w:r>
            <w:r>
              <w:tab/>
            </w:r>
            <w:r w:rsidRPr="00F470B4">
              <w:t>UTB ve Zlíně, Fakulta aplikované informatiky, Ústav informatiky a umělé inteligence, docent</w:t>
            </w:r>
          </w:p>
          <w:p w14:paraId="70E06129" w14:textId="77777777" w:rsidR="00870404" w:rsidRDefault="00870404" w:rsidP="00087553">
            <w:pPr>
              <w:tabs>
                <w:tab w:val="left" w:pos="956"/>
              </w:tabs>
              <w:ind w:left="956" w:hanging="956"/>
            </w:pPr>
            <w:proofErr w:type="gramStart"/>
            <w:r>
              <w:t>2023-dosud</w:t>
            </w:r>
            <w:proofErr w:type="gramEnd"/>
            <w:r w:rsidRPr="00F470B4">
              <w:t xml:space="preserve"> UTB ve Zlíně, Fakulta aplikované informatiky, Ústav informatiky a umělé inteligence, </w:t>
            </w:r>
            <w:r>
              <w:t>profesor</w:t>
            </w:r>
          </w:p>
          <w:p w14:paraId="6AFC4BC4" w14:textId="77777777" w:rsidR="00870404" w:rsidRDefault="00870404" w:rsidP="00087553">
            <w:pPr>
              <w:tabs>
                <w:tab w:val="left" w:pos="956"/>
              </w:tabs>
              <w:ind w:left="956" w:hanging="956"/>
            </w:pPr>
            <w:r>
              <w:t xml:space="preserve">2019-2019 </w:t>
            </w:r>
            <w:r>
              <w:tab/>
            </w:r>
            <w:r w:rsidRPr="00F470B4">
              <w:t>UTB ve Zlíně</w:t>
            </w:r>
            <w:r>
              <w:t xml:space="preserve">, prorektor pro internacionalizaci     </w:t>
            </w:r>
          </w:p>
          <w:p w14:paraId="6BF3915E" w14:textId="77777777" w:rsidR="00870404" w:rsidRPr="00F470B4" w:rsidRDefault="00870404" w:rsidP="00087553">
            <w:pPr>
              <w:tabs>
                <w:tab w:val="left" w:pos="956"/>
              </w:tabs>
              <w:ind w:left="956" w:hanging="956"/>
            </w:pPr>
            <w:proofErr w:type="gramStart"/>
            <w:r>
              <w:t>2016-dosud</w:t>
            </w:r>
            <w:proofErr w:type="gramEnd"/>
            <w:r>
              <w:t xml:space="preserve"> </w:t>
            </w:r>
            <w:r w:rsidRPr="00C4078A">
              <w:t>Ostravská univerzita, Přírodovědecká fakulta</w:t>
            </w:r>
            <w:r>
              <w:t xml:space="preserve">, člen </w:t>
            </w:r>
            <w:r w:rsidRPr="00C4078A">
              <w:t>Oborov</w:t>
            </w:r>
            <w:r>
              <w:t>é</w:t>
            </w:r>
            <w:r w:rsidRPr="00C4078A">
              <w:t xml:space="preserve"> rada doktorského studijního programu Aplikovaná informatika</w:t>
            </w:r>
          </w:p>
          <w:p w14:paraId="7A1CA407" w14:textId="77777777" w:rsidR="00870404" w:rsidRDefault="00870404" w:rsidP="00087553">
            <w:pPr>
              <w:tabs>
                <w:tab w:val="left" w:pos="956"/>
              </w:tabs>
              <w:ind w:left="956" w:hanging="956"/>
            </w:pPr>
            <w:proofErr w:type="gramStart"/>
            <w:r w:rsidRPr="00F470B4">
              <w:t>2018</w:t>
            </w:r>
            <w:r>
              <w:t>-</w:t>
            </w:r>
            <w:r w:rsidRPr="00F470B4">
              <w:t>dosud</w:t>
            </w:r>
            <w:proofErr w:type="gramEnd"/>
            <w:r w:rsidRPr="00F470B4">
              <w:t xml:space="preserve"> UTB ve Zlíně, Fakulta aplikované informatiky, člen Rady studijních programů</w:t>
            </w:r>
          </w:p>
          <w:p w14:paraId="37CD9B80" w14:textId="77777777" w:rsidR="00870404" w:rsidRDefault="00870404" w:rsidP="00087553">
            <w:pPr>
              <w:tabs>
                <w:tab w:val="left" w:pos="956"/>
              </w:tabs>
              <w:ind w:left="956" w:hanging="956"/>
            </w:pPr>
            <w:r>
              <w:t xml:space="preserve">2019-2023 </w:t>
            </w:r>
            <w:r>
              <w:tab/>
            </w:r>
            <w:r w:rsidRPr="00F470B4">
              <w:t xml:space="preserve">UTB ve Zlíně, člen </w:t>
            </w:r>
            <w:r>
              <w:t>Vědecké rady</w:t>
            </w:r>
          </w:p>
          <w:p w14:paraId="65D35A2F" w14:textId="77777777" w:rsidR="00870404" w:rsidRDefault="00870404" w:rsidP="00087553">
            <w:pPr>
              <w:tabs>
                <w:tab w:val="left" w:pos="956"/>
              </w:tabs>
              <w:ind w:left="956" w:hanging="956"/>
            </w:pPr>
            <w:proofErr w:type="gramStart"/>
            <w:r w:rsidRPr="00F470B4">
              <w:t>20</w:t>
            </w:r>
            <w:r>
              <w:t>22-</w:t>
            </w:r>
            <w:r w:rsidRPr="00F470B4">
              <w:t>dosud</w:t>
            </w:r>
            <w:proofErr w:type="gramEnd"/>
            <w:r w:rsidRPr="00F470B4">
              <w:t xml:space="preserve"> UTB ve Zlíně, Fakulta aplikované informatiky, člen </w:t>
            </w:r>
            <w:r>
              <w:t>Oborové rady doktorských</w:t>
            </w:r>
            <w:r w:rsidRPr="00F470B4">
              <w:t xml:space="preserve"> studijních programů</w:t>
            </w:r>
          </w:p>
          <w:p w14:paraId="7837B15C" w14:textId="77777777" w:rsidR="00870404" w:rsidRPr="00B3019F" w:rsidRDefault="00870404" w:rsidP="00087553">
            <w:pPr>
              <w:tabs>
                <w:tab w:val="left" w:pos="956"/>
              </w:tabs>
              <w:ind w:left="956" w:hanging="956"/>
            </w:pPr>
            <w:proofErr w:type="gramStart"/>
            <w:r>
              <w:t>2024-dosud</w:t>
            </w:r>
            <w:proofErr w:type="gramEnd"/>
            <w:r>
              <w:rPr>
                <w:lang w:val="en-US"/>
              </w:rPr>
              <w:t xml:space="preserve"> V</w:t>
            </w:r>
            <w:r>
              <w:t>ŠB-TUO, Fakulta elektrotechniky a informatiky, člen Vědecké rady</w:t>
            </w:r>
          </w:p>
        </w:tc>
      </w:tr>
      <w:tr w:rsidR="00870404" w:rsidRPr="00A225E8" w14:paraId="0445759F" w14:textId="77777777" w:rsidTr="00087553">
        <w:trPr>
          <w:trHeight w:val="250"/>
        </w:trPr>
        <w:tc>
          <w:tcPr>
            <w:tcW w:w="9859" w:type="dxa"/>
            <w:gridSpan w:val="14"/>
            <w:shd w:val="clear" w:color="auto" w:fill="F7CAAC"/>
          </w:tcPr>
          <w:p w14:paraId="7D92D013" w14:textId="77777777" w:rsidR="00870404" w:rsidRPr="00A225E8" w:rsidRDefault="00870404" w:rsidP="00087553">
            <w:pPr>
              <w:jc w:val="both"/>
            </w:pPr>
            <w:r w:rsidRPr="00A225E8">
              <w:rPr>
                <w:b/>
              </w:rPr>
              <w:t>Zkušenosti s vedením kvalifikačních a rigorózních prací</w:t>
            </w:r>
          </w:p>
        </w:tc>
      </w:tr>
      <w:tr w:rsidR="00870404" w:rsidRPr="00A225E8" w14:paraId="7CF5BBE4" w14:textId="77777777" w:rsidTr="00087553">
        <w:trPr>
          <w:trHeight w:val="1105"/>
        </w:trPr>
        <w:tc>
          <w:tcPr>
            <w:tcW w:w="9859" w:type="dxa"/>
            <w:gridSpan w:val="14"/>
          </w:tcPr>
          <w:p w14:paraId="77BE0D08" w14:textId="77777777" w:rsidR="00870404" w:rsidRPr="00F470B4" w:rsidRDefault="00870404" w:rsidP="00087553">
            <w:r>
              <w:t xml:space="preserve">Za posledních 10 let </w:t>
            </w:r>
            <w:proofErr w:type="spellStart"/>
            <w:r>
              <w:t>úspěšne</w:t>
            </w:r>
            <w:proofErr w:type="spellEnd"/>
            <w:r>
              <w:t xml:space="preserve"> vedla 6 bakalářských a 26 diplomových prací.</w:t>
            </w:r>
          </w:p>
          <w:p w14:paraId="5106D58E" w14:textId="77777777" w:rsidR="00870404" w:rsidRPr="00F470B4" w:rsidRDefault="00870404" w:rsidP="00087553">
            <w:r w:rsidRPr="00F470B4">
              <w:t xml:space="preserve">Školitel </w:t>
            </w:r>
            <w:r>
              <w:t>4</w:t>
            </w:r>
            <w:r w:rsidRPr="00F470B4">
              <w:t xml:space="preserve"> student</w:t>
            </w:r>
            <w:r>
              <w:t>ů</w:t>
            </w:r>
            <w:r w:rsidRPr="00F470B4">
              <w:t xml:space="preserve"> s úspěšnou obhajobou disertační práce</w:t>
            </w:r>
            <w:r>
              <w:t xml:space="preserve">, </w:t>
            </w:r>
            <w:r w:rsidRPr="00F470B4">
              <w:t xml:space="preserve">Konzultant </w:t>
            </w:r>
            <w:r>
              <w:t>2</w:t>
            </w:r>
            <w:r w:rsidRPr="00F470B4">
              <w:t xml:space="preserve"> student</w:t>
            </w:r>
            <w:r>
              <w:t>ů</w:t>
            </w:r>
            <w:r w:rsidRPr="00F470B4">
              <w:t xml:space="preserve"> s úspěšnou obhajobou disertační práce.</w:t>
            </w:r>
          </w:p>
          <w:p w14:paraId="0E3B86ED" w14:textId="77777777" w:rsidR="00870404" w:rsidRPr="00F470B4" w:rsidRDefault="00870404" w:rsidP="00087553">
            <w:r w:rsidRPr="00F470B4">
              <w:t>Školitel-specialista 1 studenta s úspěšnou obhajobou disertační práce na ČVUT, FEL.</w:t>
            </w:r>
          </w:p>
          <w:p w14:paraId="1CB3D983" w14:textId="77777777" w:rsidR="00870404" w:rsidRPr="00F470B4" w:rsidRDefault="00870404" w:rsidP="00087553">
            <w:r w:rsidRPr="00F470B4">
              <w:t xml:space="preserve">Co-supervisor 1 studenta s úspěšnou obhajobou disertační práce na University </w:t>
            </w:r>
            <w:proofErr w:type="spellStart"/>
            <w:r w:rsidRPr="00F470B4">
              <w:t>of</w:t>
            </w:r>
            <w:proofErr w:type="spellEnd"/>
            <w:r w:rsidRPr="00F470B4">
              <w:t xml:space="preserve"> Malta, FICT.</w:t>
            </w:r>
          </w:p>
          <w:p w14:paraId="3AAC3EE5" w14:textId="77777777" w:rsidR="00870404" w:rsidRPr="00A225E8" w:rsidRDefault="00870404" w:rsidP="00087553">
            <w:pPr>
              <w:jc w:val="both"/>
            </w:pPr>
            <w:r w:rsidRPr="00F470B4">
              <w:t>Školitel 3 studentů a konzultant 1 studenta aktivně studující doktorský studijní program.</w:t>
            </w:r>
          </w:p>
        </w:tc>
      </w:tr>
      <w:tr w:rsidR="00870404" w:rsidRPr="00A225E8" w14:paraId="49C158F0" w14:textId="77777777" w:rsidTr="00087553">
        <w:trPr>
          <w:cantSplit/>
        </w:trPr>
        <w:tc>
          <w:tcPr>
            <w:tcW w:w="3330" w:type="dxa"/>
            <w:gridSpan w:val="3"/>
            <w:tcBorders>
              <w:top w:val="single" w:sz="12" w:space="0" w:color="auto"/>
            </w:tcBorders>
            <w:shd w:val="clear" w:color="auto" w:fill="F7CAAC"/>
          </w:tcPr>
          <w:p w14:paraId="7A361ED3" w14:textId="77777777" w:rsidR="00870404" w:rsidRPr="00A225E8" w:rsidRDefault="00870404" w:rsidP="00087553">
            <w:pPr>
              <w:jc w:val="both"/>
            </w:pPr>
            <w:r w:rsidRPr="00A225E8">
              <w:rPr>
                <w:b/>
              </w:rPr>
              <w:t xml:space="preserve">Obor habilitačního řízení </w:t>
            </w:r>
          </w:p>
        </w:tc>
        <w:tc>
          <w:tcPr>
            <w:tcW w:w="2234" w:type="dxa"/>
            <w:gridSpan w:val="3"/>
            <w:tcBorders>
              <w:top w:val="single" w:sz="12" w:space="0" w:color="auto"/>
            </w:tcBorders>
            <w:shd w:val="clear" w:color="auto" w:fill="F7CAAC"/>
          </w:tcPr>
          <w:p w14:paraId="09496E61" w14:textId="77777777" w:rsidR="00870404" w:rsidRPr="00A225E8" w:rsidRDefault="00870404" w:rsidP="00087553">
            <w:pPr>
              <w:jc w:val="both"/>
            </w:pPr>
            <w:r w:rsidRPr="00A225E8">
              <w:rPr>
                <w:b/>
              </w:rPr>
              <w:t>Rok udělení hodnosti</w:t>
            </w:r>
          </w:p>
        </w:tc>
        <w:tc>
          <w:tcPr>
            <w:tcW w:w="2285" w:type="dxa"/>
            <w:gridSpan w:val="5"/>
            <w:tcBorders>
              <w:top w:val="single" w:sz="12" w:space="0" w:color="auto"/>
              <w:right w:val="single" w:sz="12" w:space="0" w:color="auto"/>
            </w:tcBorders>
            <w:shd w:val="clear" w:color="auto" w:fill="F7CAAC"/>
          </w:tcPr>
          <w:p w14:paraId="611C3E1A" w14:textId="77777777" w:rsidR="00870404" w:rsidRPr="00A225E8" w:rsidRDefault="00870404" w:rsidP="00087553">
            <w:pPr>
              <w:jc w:val="both"/>
            </w:pPr>
            <w:r w:rsidRPr="00A225E8">
              <w:rPr>
                <w:b/>
              </w:rPr>
              <w:t>Řízení konáno na VŠ</w:t>
            </w:r>
          </w:p>
        </w:tc>
        <w:tc>
          <w:tcPr>
            <w:tcW w:w="2010" w:type="dxa"/>
            <w:gridSpan w:val="3"/>
            <w:tcBorders>
              <w:top w:val="single" w:sz="12" w:space="0" w:color="auto"/>
              <w:left w:val="single" w:sz="12" w:space="0" w:color="auto"/>
            </w:tcBorders>
            <w:shd w:val="clear" w:color="auto" w:fill="F7CAAC"/>
          </w:tcPr>
          <w:p w14:paraId="1387547F" w14:textId="77777777" w:rsidR="00870404" w:rsidRPr="00A225E8" w:rsidRDefault="00870404" w:rsidP="00087553">
            <w:pPr>
              <w:jc w:val="both"/>
              <w:rPr>
                <w:b/>
              </w:rPr>
            </w:pPr>
            <w:r w:rsidRPr="00A225E8">
              <w:rPr>
                <w:b/>
              </w:rPr>
              <w:t>Ohlasy publikací</w:t>
            </w:r>
          </w:p>
        </w:tc>
      </w:tr>
      <w:tr w:rsidR="00870404" w:rsidRPr="00A225E8" w14:paraId="179E284C" w14:textId="77777777" w:rsidTr="00087553">
        <w:trPr>
          <w:cantSplit/>
        </w:trPr>
        <w:tc>
          <w:tcPr>
            <w:tcW w:w="3330" w:type="dxa"/>
            <w:gridSpan w:val="3"/>
          </w:tcPr>
          <w:p w14:paraId="197DCFFF" w14:textId="77777777" w:rsidR="00870404" w:rsidRPr="00A225E8" w:rsidRDefault="00870404" w:rsidP="00087553">
            <w:pPr>
              <w:jc w:val="both"/>
            </w:pPr>
            <w:r w:rsidRPr="00F470B4">
              <w:t>Výpočetní technika a informatika</w:t>
            </w:r>
          </w:p>
        </w:tc>
        <w:tc>
          <w:tcPr>
            <w:tcW w:w="2234" w:type="dxa"/>
            <w:gridSpan w:val="3"/>
          </w:tcPr>
          <w:p w14:paraId="0AA13731" w14:textId="77777777" w:rsidR="00870404" w:rsidRPr="00A225E8" w:rsidRDefault="00870404" w:rsidP="00087553">
            <w:pPr>
              <w:jc w:val="both"/>
            </w:pPr>
            <w:r w:rsidRPr="00F470B4">
              <w:t>2013</w:t>
            </w:r>
          </w:p>
        </w:tc>
        <w:tc>
          <w:tcPr>
            <w:tcW w:w="2285" w:type="dxa"/>
            <w:gridSpan w:val="5"/>
            <w:tcBorders>
              <w:right w:val="single" w:sz="12" w:space="0" w:color="auto"/>
            </w:tcBorders>
          </w:tcPr>
          <w:p w14:paraId="65CF0633" w14:textId="77777777" w:rsidR="00870404" w:rsidRPr="00A225E8" w:rsidRDefault="00870404" w:rsidP="00087553">
            <w:pPr>
              <w:jc w:val="both"/>
            </w:pPr>
            <w:r w:rsidRPr="00F470B4">
              <w:t>VUT v Brně</w:t>
            </w:r>
          </w:p>
        </w:tc>
        <w:tc>
          <w:tcPr>
            <w:tcW w:w="629" w:type="dxa"/>
            <w:tcBorders>
              <w:left w:val="single" w:sz="12" w:space="0" w:color="auto"/>
            </w:tcBorders>
            <w:shd w:val="clear" w:color="auto" w:fill="F7CAAC"/>
          </w:tcPr>
          <w:p w14:paraId="522DC398" w14:textId="77777777" w:rsidR="00870404" w:rsidRPr="00A225E8" w:rsidRDefault="00870404" w:rsidP="00087553">
            <w:pPr>
              <w:jc w:val="both"/>
            </w:pPr>
            <w:proofErr w:type="spellStart"/>
            <w:r w:rsidRPr="00A225E8">
              <w:rPr>
                <w:b/>
              </w:rPr>
              <w:t>WoS</w:t>
            </w:r>
            <w:proofErr w:type="spellEnd"/>
          </w:p>
        </w:tc>
        <w:tc>
          <w:tcPr>
            <w:tcW w:w="690" w:type="dxa"/>
            <w:shd w:val="clear" w:color="auto" w:fill="F7CAAC"/>
          </w:tcPr>
          <w:p w14:paraId="40B57BBB" w14:textId="77777777" w:rsidR="00870404" w:rsidRPr="00A225E8" w:rsidRDefault="00870404" w:rsidP="00087553">
            <w:pPr>
              <w:jc w:val="both"/>
              <w:rPr>
                <w:sz w:val="18"/>
              </w:rPr>
            </w:pPr>
            <w:proofErr w:type="spellStart"/>
            <w:r w:rsidRPr="00A225E8">
              <w:rPr>
                <w:b/>
                <w:sz w:val="18"/>
              </w:rPr>
              <w:t>Scopus</w:t>
            </w:r>
            <w:proofErr w:type="spellEnd"/>
          </w:p>
        </w:tc>
        <w:tc>
          <w:tcPr>
            <w:tcW w:w="691" w:type="dxa"/>
            <w:shd w:val="clear" w:color="auto" w:fill="F7CAAC"/>
          </w:tcPr>
          <w:p w14:paraId="0D5882CA" w14:textId="77777777" w:rsidR="00870404" w:rsidRPr="00A225E8" w:rsidRDefault="00870404" w:rsidP="00087553">
            <w:pPr>
              <w:jc w:val="both"/>
            </w:pPr>
            <w:r w:rsidRPr="00A225E8">
              <w:rPr>
                <w:b/>
                <w:sz w:val="18"/>
              </w:rPr>
              <w:t>ostatní</w:t>
            </w:r>
          </w:p>
        </w:tc>
      </w:tr>
      <w:tr w:rsidR="00870404" w:rsidRPr="00A225E8" w14:paraId="6DF9FF4B" w14:textId="77777777" w:rsidTr="00087553">
        <w:trPr>
          <w:cantSplit/>
          <w:trHeight w:val="70"/>
        </w:trPr>
        <w:tc>
          <w:tcPr>
            <w:tcW w:w="3330" w:type="dxa"/>
            <w:gridSpan w:val="3"/>
            <w:shd w:val="clear" w:color="auto" w:fill="F7CAAC"/>
          </w:tcPr>
          <w:p w14:paraId="297CA5D5" w14:textId="77777777" w:rsidR="00870404" w:rsidRPr="00A225E8" w:rsidRDefault="00870404" w:rsidP="00087553">
            <w:pPr>
              <w:jc w:val="both"/>
            </w:pPr>
            <w:r w:rsidRPr="00A225E8">
              <w:rPr>
                <w:b/>
              </w:rPr>
              <w:t>Obor jmenovacího řízení</w:t>
            </w:r>
          </w:p>
        </w:tc>
        <w:tc>
          <w:tcPr>
            <w:tcW w:w="2234" w:type="dxa"/>
            <w:gridSpan w:val="3"/>
            <w:shd w:val="clear" w:color="auto" w:fill="F7CAAC"/>
          </w:tcPr>
          <w:p w14:paraId="2DF29507" w14:textId="77777777" w:rsidR="00870404" w:rsidRPr="00A225E8" w:rsidRDefault="00870404" w:rsidP="00087553">
            <w:pPr>
              <w:jc w:val="both"/>
            </w:pPr>
            <w:r w:rsidRPr="00A225E8">
              <w:rPr>
                <w:b/>
              </w:rPr>
              <w:t>Rok udělení hodnosti</w:t>
            </w:r>
          </w:p>
        </w:tc>
        <w:tc>
          <w:tcPr>
            <w:tcW w:w="2285" w:type="dxa"/>
            <w:gridSpan w:val="5"/>
            <w:tcBorders>
              <w:right w:val="single" w:sz="12" w:space="0" w:color="auto"/>
            </w:tcBorders>
            <w:shd w:val="clear" w:color="auto" w:fill="F7CAAC"/>
          </w:tcPr>
          <w:p w14:paraId="4E4BED4E" w14:textId="77777777" w:rsidR="00870404" w:rsidRPr="00A225E8" w:rsidRDefault="00870404" w:rsidP="00087553">
            <w:pPr>
              <w:jc w:val="both"/>
            </w:pPr>
            <w:r w:rsidRPr="00A225E8">
              <w:rPr>
                <w:b/>
              </w:rPr>
              <w:t>Řízení konáno na VŠ</w:t>
            </w:r>
          </w:p>
        </w:tc>
        <w:tc>
          <w:tcPr>
            <w:tcW w:w="629" w:type="dxa"/>
            <w:tcBorders>
              <w:left w:val="single" w:sz="12" w:space="0" w:color="auto"/>
            </w:tcBorders>
          </w:tcPr>
          <w:p w14:paraId="51DBB947" w14:textId="77777777" w:rsidR="00870404" w:rsidRPr="00A225E8" w:rsidRDefault="00870404" w:rsidP="00087553">
            <w:pPr>
              <w:jc w:val="both"/>
              <w:rPr>
                <w:b/>
              </w:rPr>
            </w:pPr>
            <w:r>
              <w:rPr>
                <w:b/>
              </w:rPr>
              <w:t>451</w:t>
            </w:r>
          </w:p>
        </w:tc>
        <w:tc>
          <w:tcPr>
            <w:tcW w:w="690" w:type="dxa"/>
          </w:tcPr>
          <w:p w14:paraId="755FC0DE" w14:textId="77777777" w:rsidR="00870404" w:rsidRPr="00A225E8" w:rsidRDefault="00870404" w:rsidP="00087553">
            <w:pPr>
              <w:jc w:val="both"/>
              <w:rPr>
                <w:b/>
              </w:rPr>
            </w:pPr>
            <w:r>
              <w:rPr>
                <w:b/>
              </w:rPr>
              <w:t>913</w:t>
            </w:r>
          </w:p>
        </w:tc>
        <w:tc>
          <w:tcPr>
            <w:tcW w:w="691" w:type="dxa"/>
          </w:tcPr>
          <w:p w14:paraId="7576E9F3" w14:textId="77777777" w:rsidR="00870404" w:rsidRPr="00A225E8" w:rsidRDefault="00870404" w:rsidP="00087553">
            <w:pPr>
              <w:jc w:val="both"/>
              <w:rPr>
                <w:b/>
              </w:rPr>
            </w:pPr>
            <w:r>
              <w:rPr>
                <w:b/>
              </w:rPr>
              <w:t>2204</w:t>
            </w:r>
          </w:p>
        </w:tc>
      </w:tr>
      <w:tr w:rsidR="00870404" w:rsidRPr="00A225E8" w14:paraId="1A3E742C" w14:textId="77777777" w:rsidTr="00087553">
        <w:trPr>
          <w:trHeight w:val="205"/>
        </w:trPr>
        <w:tc>
          <w:tcPr>
            <w:tcW w:w="3330" w:type="dxa"/>
            <w:gridSpan w:val="3"/>
          </w:tcPr>
          <w:p w14:paraId="2AC3CF5E" w14:textId="77777777" w:rsidR="00870404" w:rsidRPr="00A225E8" w:rsidRDefault="00870404" w:rsidP="00087553">
            <w:pPr>
              <w:jc w:val="both"/>
            </w:pPr>
            <w:r>
              <w:t>Aplikovaná informatika</w:t>
            </w:r>
          </w:p>
        </w:tc>
        <w:tc>
          <w:tcPr>
            <w:tcW w:w="2234" w:type="dxa"/>
            <w:gridSpan w:val="3"/>
          </w:tcPr>
          <w:p w14:paraId="34F70B03" w14:textId="77777777" w:rsidR="00870404" w:rsidRPr="00A225E8" w:rsidRDefault="00870404" w:rsidP="00087553">
            <w:pPr>
              <w:jc w:val="both"/>
            </w:pPr>
            <w:r>
              <w:t>2023</w:t>
            </w:r>
          </w:p>
        </w:tc>
        <w:tc>
          <w:tcPr>
            <w:tcW w:w="2285" w:type="dxa"/>
            <w:gridSpan w:val="5"/>
            <w:tcBorders>
              <w:right w:val="single" w:sz="12" w:space="0" w:color="auto"/>
            </w:tcBorders>
          </w:tcPr>
          <w:p w14:paraId="046E3EF8" w14:textId="77777777" w:rsidR="00870404" w:rsidRPr="00A225E8" w:rsidRDefault="00870404" w:rsidP="00087553">
            <w:pPr>
              <w:jc w:val="both"/>
            </w:pPr>
            <w:r>
              <w:t>UTB ve Zlíně</w:t>
            </w:r>
          </w:p>
        </w:tc>
        <w:tc>
          <w:tcPr>
            <w:tcW w:w="1319" w:type="dxa"/>
            <w:gridSpan w:val="2"/>
            <w:tcBorders>
              <w:left w:val="single" w:sz="12" w:space="0" w:color="auto"/>
            </w:tcBorders>
            <w:shd w:val="clear" w:color="auto" w:fill="FBD4B4"/>
            <w:vAlign w:val="center"/>
          </w:tcPr>
          <w:p w14:paraId="14727182" w14:textId="77777777" w:rsidR="00870404" w:rsidRPr="00A225E8" w:rsidRDefault="00870404" w:rsidP="00087553">
            <w:pPr>
              <w:jc w:val="both"/>
              <w:rPr>
                <w:b/>
                <w:sz w:val="18"/>
              </w:rPr>
            </w:pPr>
            <w:r w:rsidRPr="00A225E8">
              <w:rPr>
                <w:b/>
                <w:sz w:val="18"/>
              </w:rPr>
              <w:t xml:space="preserve">H-index </w:t>
            </w:r>
            <w:proofErr w:type="spellStart"/>
            <w:r w:rsidRPr="00A225E8">
              <w:rPr>
                <w:b/>
                <w:sz w:val="18"/>
              </w:rPr>
              <w:t>WoS</w:t>
            </w:r>
            <w:proofErr w:type="spellEnd"/>
            <w:r w:rsidRPr="00A225E8">
              <w:rPr>
                <w:b/>
                <w:sz w:val="18"/>
              </w:rPr>
              <w:t>/</w:t>
            </w:r>
            <w:proofErr w:type="spellStart"/>
            <w:r w:rsidRPr="00A225E8">
              <w:rPr>
                <w:b/>
                <w:sz w:val="18"/>
              </w:rPr>
              <w:t>Scopus</w:t>
            </w:r>
            <w:proofErr w:type="spellEnd"/>
          </w:p>
        </w:tc>
        <w:tc>
          <w:tcPr>
            <w:tcW w:w="691" w:type="dxa"/>
            <w:vAlign w:val="center"/>
          </w:tcPr>
          <w:p w14:paraId="057951A9" w14:textId="77777777" w:rsidR="00870404" w:rsidRPr="00A225E8" w:rsidRDefault="00870404" w:rsidP="00087553">
            <w:pPr>
              <w:rPr>
                <w:b/>
              </w:rPr>
            </w:pPr>
            <w:proofErr w:type="gramStart"/>
            <w:r>
              <w:rPr>
                <w:b/>
              </w:rPr>
              <w:t xml:space="preserve">14  </w:t>
            </w:r>
            <w:r w:rsidRPr="00A225E8">
              <w:rPr>
                <w:b/>
              </w:rPr>
              <w:t>/</w:t>
            </w:r>
            <w:proofErr w:type="gramEnd"/>
            <w:r>
              <w:rPr>
                <w:b/>
              </w:rPr>
              <w:t xml:space="preserve"> 17</w:t>
            </w:r>
          </w:p>
        </w:tc>
      </w:tr>
      <w:tr w:rsidR="00870404" w:rsidRPr="00A225E8" w14:paraId="13E3D188" w14:textId="77777777" w:rsidTr="00087553">
        <w:tc>
          <w:tcPr>
            <w:tcW w:w="9859" w:type="dxa"/>
            <w:gridSpan w:val="14"/>
            <w:shd w:val="clear" w:color="auto" w:fill="F7CAAC"/>
          </w:tcPr>
          <w:p w14:paraId="68FB832A" w14:textId="77777777" w:rsidR="00870404" w:rsidRPr="00A225E8" w:rsidRDefault="00870404" w:rsidP="00087553">
            <w:pPr>
              <w:jc w:val="both"/>
              <w:rPr>
                <w:b/>
              </w:rPr>
            </w:pPr>
            <w:r w:rsidRPr="00A225E8">
              <w:rPr>
                <w:b/>
              </w:rPr>
              <w:lastRenderedPageBreak/>
              <w:t xml:space="preserve">Přehled o nejvýznamnější publikační a další tvůrčí činnosti nebo další profesní činnosti u odborníků z praxe vztahující se k zabezpečovaným předmětům </w:t>
            </w:r>
          </w:p>
        </w:tc>
      </w:tr>
      <w:tr w:rsidR="00870404" w:rsidRPr="00A225E8" w14:paraId="5F70A266" w14:textId="77777777" w:rsidTr="00087553">
        <w:trPr>
          <w:trHeight w:val="2347"/>
        </w:trPr>
        <w:tc>
          <w:tcPr>
            <w:tcW w:w="9859" w:type="dxa"/>
            <w:gridSpan w:val="14"/>
          </w:tcPr>
          <w:p w14:paraId="25E9F7C5"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 </w:t>
            </w:r>
            <w:r>
              <w:t>152</w:t>
            </w:r>
            <w:r w:rsidRPr="000E699B">
              <w:t xml:space="preserve"> (</w:t>
            </w:r>
            <w:proofErr w:type="spellStart"/>
            <w:r w:rsidRPr="000E699B">
              <w:t>ResearcherID</w:t>
            </w:r>
            <w:proofErr w:type="spellEnd"/>
            <w:r w:rsidRPr="000E699B">
              <w:t xml:space="preserve">: </w:t>
            </w:r>
            <w:r w:rsidRPr="002D6620">
              <w:t>H-6354-2012</w:t>
            </w:r>
            <w:r w:rsidRPr="000E699B">
              <w:t xml:space="preserve">), </w:t>
            </w:r>
            <w:proofErr w:type="spellStart"/>
            <w:r w:rsidRPr="000E699B">
              <w:t>Scopus</w:t>
            </w:r>
            <w:proofErr w:type="spellEnd"/>
            <w:r w:rsidRPr="000E699B">
              <w:t xml:space="preserve">: </w:t>
            </w:r>
            <w:r>
              <w:t>206</w:t>
            </w:r>
            <w:r w:rsidRPr="000E699B">
              <w:t xml:space="preserve"> (</w:t>
            </w:r>
            <w:proofErr w:type="spellStart"/>
            <w:r w:rsidRPr="000E699B">
              <w:t>Author</w:t>
            </w:r>
            <w:proofErr w:type="spellEnd"/>
            <w:r w:rsidRPr="000E699B">
              <w:t xml:space="preserve"> ID </w:t>
            </w:r>
            <w:r w:rsidRPr="00840E15">
              <w:t>15043128400</w:t>
            </w:r>
            <w:r w:rsidRPr="000E699B">
              <w:t>)</w:t>
            </w:r>
          </w:p>
          <w:p w14:paraId="1BD2FE3C" w14:textId="24B8BB8D" w:rsidR="00870404" w:rsidRPr="00F470B4" w:rsidRDefault="00007B99" w:rsidP="00087553">
            <w:pPr>
              <w:rPr>
                <w:bCs/>
                <w:sz w:val="18"/>
                <w:lang w:val="en-GB" w:eastAsia="en-GB"/>
              </w:rPr>
            </w:pPr>
            <w:hyperlink r:id="rId38" w:history="1">
              <w:r w:rsidR="00870404" w:rsidRPr="00484B37">
                <w:rPr>
                  <w:rStyle w:val="Hypertextovodkaz"/>
                  <w:bCs/>
                  <w:sz w:val="18"/>
                  <w:lang w:val="en-GB" w:eastAsia="en-GB"/>
                </w:rPr>
                <w:t>https://orcid.org/0000-0001-8050-162X</w:t>
              </w:r>
            </w:hyperlink>
            <w:r w:rsidR="00870404">
              <w:rPr>
                <w:bCs/>
                <w:sz w:val="18"/>
                <w:lang w:val="en-GB" w:eastAsia="en-GB"/>
              </w:rPr>
              <w:t xml:space="preserve"> </w:t>
            </w:r>
          </w:p>
          <w:p w14:paraId="08700A15" w14:textId="77777777" w:rsidR="00870404" w:rsidRDefault="00870404" w:rsidP="00087553">
            <w:r w:rsidRPr="009D70DA">
              <w:t>TUREČKOVÁ, Alžběta</w:t>
            </w:r>
            <w:r>
              <w:rPr>
                <w:lang w:val="en-US"/>
              </w:rPr>
              <w:t>;</w:t>
            </w:r>
            <w:r>
              <w:t xml:space="preserve"> </w:t>
            </w:r>
            <w:r w:rsidRPr="009D70DA">
              <w:t>TUREČEK, Tomá</w:t>
            </w:r>
            <w:r>
              <w:t xml:space="preserve">š; </w:t>
            </w:r>
            <w:r w:rsidRPr="009D70DA">
              <w:t>JANKŮ, Peter</w:t>
            </w:r>
            <w:r>
              <w:t xml:space="preserve">; </w:t>
            </w:r>
            <w:r w:rsidRPr="009D70DA">
              <w:t>VAŘACHA, Pavel</w:t>
            </w:r>
            <w:r>
              <w:t xml:space="preserve">; </w:t>
            </w:r>
            <w:r w:rsidRPr="009D70DA">
              <w:t>ŠENKEŘÍK, Roman</w:t>
            </w:r>
            <w:r>
              <w:t xml:space="preserve">; </w:t>
            </w:r>
            <w:r w:rsidRPr="009D70DA">
              <w:t>JAŠEK, Roman</w:t>
            </w:r>
            <w:r>
              <w:t xml:space="preserve">; </w:t>
            </w:r>
            <w:r w:rsidRPr="009D70DA">
              <w:t>PSOTA, Václav</w:t>
            </w:r>
            <w:r>
              <w:t xml:space="preserve">; </w:t>
            </w:r>
            <w:r w:rsidRPr="009D70DA">
              <w:t>ŠTĚPÁNEK, Vít</w:t>
            </w:r>
            <w:r>
              <w:t xml:space="preserve">; </w:t>
            </w:r>
            <w:r>
              <w:rPr>
                <w:b/>
                <w:bCs/>
              </w:rPr>
              <w:t>KOMÍNKOVÁ OPLATKOVÁ</w:t>
            </w:r>
            <w:r>
              <w:t xml:space="preserve">, </w:t>
            </w:r>
            <w:r>
              <w:rPr>
                <w:b/>
                <w:bCs/>
              </w:rPr>
              <w:t xml:space="preserve">Zuzana </w:t>
            </w:r>
            <w:r w:rsidRPr="00066999">
              <w:rPr>
                <w:b/>
                <w:bCs/>
              </w:rPr>
              <w:t>(15 %)</w:t>
            </w:r>
            <w:r>
              <w:t xml:space="preserve">. </w:t>
            </w:r>
            <w:proofErr w:type="spellStart"/>
            <w:r>
              <w:t>Slicing</w:t>
            </w:r>
            <w:proofErr w:type="spellEnd"/>
            <w:r>
              <w:t xml:space="preserve"> </w:t>
            </w:r>
            <w:proofErr w:type="spellStart"/>
            <w:r>
              <w:t>aided</w:t>
            </w:r>
            <w:proofErr w:type="spellEnd"/>
            <w:r>
              <w:t xml:space="preserve"> </w:t>
            </w:r>
            <w:proofErr w:type="spellStart"/>
            <w:r>
              <w:t>large</w:t>
            </w:r>
            <w:proofErr w:type="spellEnd"/>
            <w:r>
              <w:t xml:space="preserve"> </w:t>
            </w:r>
            <w:proofErr w:type="spellStart"/>
            <w:r>
              <w:t>scale</w:t>
            </w:r>
            <w:proofErr w:type="spellEnd"/>
            <w:r>
              <w:t xml:space="preserve"> </w:t>
            </w:r>
            <w:proofErr w:type="spellStart"/>
            <w:r>
              <w:t>tomato</w:t>
            </w:r>
            <w:proofErr w:type="spellEnd"/>
            <w:r>
              <w:t xml:space="preserve"> </w:t>
            </w:r>
            <w:proofErr w:type="spellStart"/>
            <w:r>
              <w:t>fruit</w:t>
            </w:r>
            <w:proofErr w:type="spellEnd"/>
            <w:r>
              <w:t xml:space="preserve"> </w:t>
            </w:r>
            <w:proofErr w:type="spellStart"/>
            <w:r>
              <w:t>detection</w:t>
            </w:r>
            <w:proofErr w:type="spellEnd"/>
            <w:r>
              <w:t xml:space="preserve"> and </w:t>
            </w:r>
            <w:proofErr w:type="spellStart"/>
            <w:r>
              <w:t>counting</w:t>
            </w:r>
            <w:proofErr w:type="spellEnd"/>
            <w:r>
              <w:t xml:space="preserve"> in </w:t>
            </w:r>
            <w:proofErr w:type="gramStart"/>
            <w:r>
              <w:t>360-degree</w:t>
            </w:r>
            <w:proofErr w:type="gramEnd"/>
            <w:r>
              <w:t xml:space="preserve"> video data </w:t>
            </w:r>
            <w:proofErr w:type="spellStart"/>
            <w:r>
              <w:t>from</w:t>
            </w:r>
            <w:proofErr w:type="spellEnd"/>
            <w:r>
              <w:t xml:space="preserve"> a </w:t>
            </w:r>
            <w:proofErr w:type="spellStart"/>
            <w:r>
              <w:t>greenhouse</w:t>
            </w:r>
            <w:proofErr w:type="spellEnd"/>
            <w:r>
              <w:t xml:space="preserve">. </w:t>
            </w:r>
            <w:proofErr w:type="spellStart"/>
            <w:r>
              <w:rPr>
                <w:i/>
                <w:iCs/>
              </w:rPr>
              <w:t>Measurement</w:t>
            </w:r>
            <w:proofErr w:type="spellEnd"/>
            <w:r>
              <w:t xml:space="preserve">, 2022, s. 1-11. ISSN 0263-2241. </w:t>
            </w:r>
            <w:proofErr w:type="spellStart"/>
            <w:r>
              <w:t>Jimp</w:t>
            </w:r>
            <w:proofErr w:type="spellEnd"/>
          </w:p>
          <w:p w14:paraId="4D3F89A4" w14:textId="77777777" w:rsidR="00870404" w:rsidRDefault="00870404" w:rsidP="00087553">
            <w:r w:rsidRPr="00F97139">
              <w:t>HUYNH, Minh Huy</w:t>
            </w:r>
            <w:r>
              <w:rPr>
                <w:lang w:val="en-US"/>
              </w:rPr>
              <w:t xml:space="preserve">; </w:t>
            </w:r>
            <w:r w:rsidRPr="00F97139">
              <w:t>VO, Bay</w:t>
            </w:r>
            <w:r>
              <w:t xml:space="preserve">; </w:t>
            </w:r>
            <w:r>
              <w:rPr>
                <w:b/>
                <w:bCs/>
              </w:rPr>
              <w:t>KOMÍNKOVÁ OPLATKOVÁ</w:t>
            </w:r>
            <w:r>
              <w:t xml:space="preserve">, </w:t>
            </w:r>
            <w:r>
              <w:rPr>
                <w:b/>
                <w:bCs/>
              </w:rPr>
              <w:t xml:space="preserve">Zuzana </w:t>
            </w:r>
            <w:r w:rsidRPr="00066999">
              <w:rPr>
                <w:b/>
                <w:bCs/>
              </w:rPr>
              <w:t>(15 %)</w:t>
            </w:r>
            <w:r>
              <w:t xml:space="preserve">; </w:t>
            </w:r>
            <w:proofErr w:type="spellStart"/>
            <w:r w:rsidRPr="00F97139">
              <w:t>Pedrycz</w:t>
            </w:r>
            <w:proofErr w:type="spellEnd"/>
            <w:r w:rsidRPr="00F97139">
              <w:t>, Witold</w:t>
            </w:r>
            <w:r>
              <w:t xml:space="preserve">. An </w:t>
            </w:r>
            <w:proofErr w:type="spellStart"/>
            <w:r>
              <w:t>approach</w:t>
            </w:r>
            <w:proofErr w:type="spellEnd"/>
            <w:r>
              <w:t xml:space="preserve"> </w:t>
            </w:r>
            <w:proofErr w:type="spellStart"/>
            <w:r>
              <w:t>for</w:t>
            </w:r>
            <w:proofErr w:type="spellEnd"/>
            <w:r>
              <w:t xml:space="preserve"> </w:t>
            </w:r>
            <w:proofErr w:type="spellStart"/>
            <w:r>
              <w:t>incremental</w:t>
            </w:r>
            <w:proofErr w:type="spellEnd"/>
            <w:r>
              <w:t xml:space="preserve"> </w:t>
            </w:r>
            <w:proofErr w:type="spellStart"/>
            <w:r>
              <w:t>mining</w:t>
            </w:r>
            <w:proofErr w:type="spellEnd"/>
            <w:r>
              <w:t xml:space="preserve"> </w:t>
            </w:r>
            <w:proofErr w:type="spellStart"/>
            <w:r>
              <w:t>of</w:t>
            </w:r>
            <w:proofErr w:type="spellEnd"/>
            <w:r>
              <w:t xml:space="preserve"> </w:t>
            </w:r>
            <w:proofErr w:type="spellStart"/>
            <w:r>
              <w:t>clickstream</w:t>
            </w:r>
            <w:proofErr w:type="spellEnd"/>
            <w:r>
              <w:t xml:space="preserve"> </w:t>
            </w:r>
            <w:proofErr w:type="spellStart"/>
            <w:r>
              <w:t>patterns</w:t>
            </w:r>
            <w:proofErr w:type="spellEnd"/>
            <w:r>
              <w:t xml:space="preserve"> as a </w:t>
            </w:r>
            <w:proofErr w:type="spellStart"/>
            <w:r>
              <w:t>service</w:t>
            </w:r>
            <w:proofErr w:type="spellEnd"/>
            <w:r>
              <w:t xml:space="preserve"> </w:t>
            </w:r>
            <w:proofErr w:type="spellStart"/>
            <w:r>
              <w:t>application</w:t>
            </w:r>
            <w:proofErr w:type="spellEnd"/>
            <w:r>
              <w:t xml:space="preserve">. </w:t>
            </w:r>
            <w:r>
              <w:rPr>
                <w:i/>
                <w:iCs/>
              </w:rPr>
              <w:t xml:space="preserve">IEEE </w:t>
            </w:r>
            <w:proofErr w:type="spellStart"/>
            <w:r>
              <w:rPr>
                <w:i/>
                <w:iCs/>
              </w:rPr>
              <w:t>Transactions</w:t>
            </w:r>
            <w:proofErr w:type="spellEnd"/>
            <w:r>
              <w:rPr>
                <w:i/>
                <w:iCs/>
              </w:rPr>
              <w:t xml:space="preserve"> on </w:t>
            </w:r>
            <w:proofErr w:type="spellStart"/>
            <w:r>
              <w:rPr>
                <w:i/>
                <w:iCs/>
              </w:rPr>
              <w:t>Services</w:t>
            </w:r>
            <w:proofErr w:type="spellEnd"/>
            <w:r>
              <w:rPr>
                <w:i/>
                <w:iCs/>
              </w:rPr>
              <w:t xml:space="preserve"> </w:t>
            </w:r>
            <w:proofErr w:type="spellStart"/>
            <w:r>
              <w:rPr>
                <w:i/>
                <w:iCs/>
              </w:rPr>
              <w:t>Computing</w:t>
            </w:r>
            <w:proofErr w:type="spellEnd"/>
            <w:r>
              <w:t xml:space="preserve">, 2023, roč. 16, č. 6, s. 3892-3905. ISSN 1939-1374. </w:t>
            </w:r>
            <w:proofErr w:type="spellStart"/>
            <w:r>
              <w:t>Jimp</w:t>
            </w:r>
            <w:proofErr w:type="spellEnd"/>
          </w:p>
          <w:p w14:paraId="19903365" w14:textId="77777777" w:rsidR="00870404" w:rsidRDefault="00870404" w:rsidP="00087553">
            <w:pPr>
              <w:jc w:val="both"/>
              <w:rPr>
                <w:bCs/>
              </w:rPr>
            </w:pPr>
            <w:r>
              <w:rPr>
                <w:bCs/>
              </w:rPr>
              <w:t>HUYNH</w:t>
            </w:r>
            <w:r w:rsidRPr="00B54736">
              <w:rPr>
                <w:bCs/>
              </w:rPr>
              <w:t xml:space="preserve">, Huy Minh, </w:t>
            </w:r>
            <w:r>
              <w:rPr>
                <w:bCs/>
              </w:rPr>
              <w:t>NGUYEN</w:t>
            </w:r>
            <w:r w:rsidRPr="00B54736">
              <w:rPr>
                <w:bCs/>
              </w:rPr>
              <w:t xml:space="preserve">, Loan T., VO, Bay, </w:t>
            </w:r>
            <w:r>
              <w:rPr>
                <w:b/>
                <w:bCs/>
              </w:rPr>
              <w:t>KOMÍNKOVÁ OPLATKOVÁ</w:t>
            </w:r>
            <w:r>
              <w:t xml:space="preserve">, </w:t>
            </w:r>
            <w:r>
              <w:rPr>
                <w:b/>
                <w:bCs/>
              </w:rPr>
              <w:t>Zuzana</w:t>
            </w:r>
            <w:r>
              <w:rPr>
                <w:bCs/>
              </w:rPr>
              <w:t xml:space="preserve"> </w:t>
            </w:r>
            <w:r w:rsidRPr="00066999">
              <w:rPr>
                <w:b/>
              </w:rPr>
              <w:t xml:space="preserve">(15 </w:t>
            </w:r>
            <w:r w:rsidRPr="00066999">
              <w:rPr>
                <w:b/>
                <w:lang w:val="en-US"/>
              </w:rPr>
              <w:t>%</w:t>
            </w:r>
            <w:r w:rsidRPr="00066999">
              <w:rPr>
                <w:b/>
              </w:rPr>
              <w:t>)</w:t>
            </w:r>
            <w:r w:rsidRPr="00B54736">
              <w:rPr>
                <w:bCs/>
              </w:rPr>
              <w:t xml:space="preserve">, </w:t>
            </w:r>
            <w:proofErr w:type="spellStart"/>
            <w:r>
              <w:rPr>
                <w:bCs/>
              </w:rPr>
              <w:t>Fournierviger</w:t>
            </w:r>
            <w:proofErr w:type="spellEnd"/>
            <w:r w:rsidRPr="00B54736">
              <w:rPr>
                <w:bCs/>
              </w:rPr>
              <w:t xml:space="preserve">, Philipe, YUN, </w:t>
            </w:r>
            <w:proofErr w:type="spellStart"/>
            <w:r w:rsidRPr="00B54736">
              <w:rPr>
                <w:bCs/>
              </w:rPr>
              <w:t>Unil</w:t>
            </w:r>
            <w:proofErr w:type="spellEnd"/>
            <w:r w:rsidRPr="00B54736">
              <w:rPr>
                <w:bCs/>
              </w:rPr>
              <w:t xml:space="preserve">. An </w:t>
            </w:r>
            <w:proofErr w:type="spellStart"/>
            <w:r w:rsidRPr="00B54736">
              <w:rPr>
                <w:bCs/>
              </w:rPr>
              <w:t>efficient</w:t>
            </w:r>
            <w:proofErr w:type="spellEnd"/>
            <w:r w:rsidRPr="00B54736">
              <w:rPr>
                <w:bCs/>
              </w:rPr>
              <w:t xml:space="preserve"> </w:t>
            </w:r>
            <w:proofErr w:type="spellStart"/>
            <w:r w:rsidRPr="00B54736">
              <w:rPr>
                <w:bCs/>
              </w:rPr>
              <w:t>parallel</w:t>
            </w:r>
            <w:proofErr w:type="spellEnd"/>
            <w:r w:rsidRPr="00B54736">
              <w:rPr>
                <w:bCs/>
              </w:rPr>
              <w:t xml:space="preserve"> </w:t>
            </w:r>
            <w:proofErr w:type="spellStart"/>
            <w:r w:rsidRPr="00B54736">
              <w:rPr>
                <w:bCs/>
              </w:rPr>
              <w:t>algorithm</w:t>
            </w:r>
            <w:proofErr w:type="spellEnd"/>
            <w:r w:rsidRPr="00B54736">
              <w:rPr>
                <w:bCs/>
              </w:rPr>
              <w:t xml:space="preserve"> </w:t>
            </w:r>
            <w:proofErr w:type="spellStart"/>
            <w:r w:rsidRPr="00B54736">
              <w:rPr>
                <w:bCs/>
              </w:rPr>
              <w:t>for</w:t>
            </w:r>
            <w:proofErr w:type="spellEnd"/>
            <w:r w:rsidRPr="00B54736">
              <w:rPr>
                <w:bCs/>
              </w:rPr>
              <w:t xml:space="preserve"> </w:t>
            </w:r>
            <w:proofErr w:type="spellStart"/>
            <w:r w:rsidRPr="00B54736">
              <w:rPr>
                <w:bCs/>
              </w:rPr>
              <w:t>mining</w:t>
            </w:r>
            <w:proofErr w:type="spellEnd"/>
            <w:r w:rsidRPr="00B54736">
              <w:rPr>
                <w:bCs/>
              </w:rPr>
              <w:t xml:space="preserve"> </w:t>
            </w:r>
            <w:proofErr w:type="spellStart"/>
            <w:r w:rsidRPr="00B54736">
              <w:rPr>
                <w:bCs/>
              </w:rPr>
              <w:t>weighted</w:t>
            </w:r>
            <w:proofErr w:type="spellEnd"/>
            <w:r w:rsidRPr="00B54736">
              <w:rPr>
                <w:bCs/>
              </w:rPr>
              <w:t xml:space="preserve"> </w:t>
            </w:r>
            <w:proofErr w:type="spellStart"/>
            <w:r w:rsidRPr="00B54736">
              <w:rPr>
                <w:bCs/>
              </w:rPr>
              <w:t>clickstream</w:t>
            </w:r>
            <w:proofErr w:type="spellEnd"/>
            <w:r w:rsidRPr="00B54736">
              <w:rPr>
                <w:bCs/>
              </w:rPr>
              <w:t xml:space="preserve"> </w:t>
            </w:r>
            <w:proofErr w:type="spellStart"/>
            <w:r w:rsidRPr="00B54736">
              <w:rPr>
                <w:bCs/>
              </w:rPr>
              <w:t>patterns</w:t>
            </w:r>
            <w:proofErr w:type="spellEnd"/>
            <w:r w:rsidRPr="00B54736">
              <w:rPr>
                <w:bCs/>
              </w:rPr>
              <w:t>,</w:t>
            </w:r>
            <w:r w:rsidRPr="00B54736">
              <w:rPr>
                <w:bCs/>
                <w:i/>
                <w:iCs/>
              </w:rPr>
              <w:t xml:space="preserve"> </w:t>
            </w:r>
            <w:proofErr w:type="spellStart"/>
            <w:r w:rsidRPr="00B54736">
              <w:rPr>
                <w:bCs/>
                <w:i/>
                <w:iCs/>
              </w:rPr>
              <w:t>Information</w:t>
            </w:r>
            <w:proofErr w:type="spellEnd"/>
            <w:r>
              <w:rPr>
                <w:bCs/>
                <w:i/>
                <w:iCs/>
              </w:rPr>
              <w:t xml:space="preserve"> </w:t>
            </w:r>
            <w:proofErr w:type="spellStart"/>
            <w:r w:rsidRPr="00B54736">
              <w:rPr>
                <w:bCs/>
                <w:i/>
                <w:iCs/>
              </w:rPr>
              <w:t>Sciences</w:t>
            </w:r>
            <w:proofErr w:type="spellEnd"/>
            <w:r w:rsidRPr="00B54736">
              <w:rPr>
                <w:bCs/>
                <w:i/>
                <w:iCs/>
              </w:rPr>
              <w:t xml:space="preserve">, </w:t>
            </w:r>
            <w:r w:rsidRPr="00B54736">
              <w:rPr>
                <w:bCs/>
              </w:rPr>
              <w:t>č. 582, s. 349-368, 2022, ISSN 0020-0255</w:t>
            </w:r>
            <w:r>
              <w:rPr>
                <w:bCs/>
              </w:rPr>
              <w:t xml:space="preserve">. </w:t>
            </w:r>
            <w:proofErr w:type="spellStart"/>
            <w:r>
              <w:rPr>
                <w:bCs/>
              </w:rPr>
              <w:t>Jimp</w:t>
            </w:r>
            <w:proofErr w:type="spellEnd"/>
          </w:p>
          <w:p w14:paraId="4C1062DC" w14:textId="77777777" w:rsidR="00870404" w:rsidRPr="001E53D3" w:rsidRDefault="00870404" w:rsidP="00087553">
            <w:pPr>
              <w:jc w:val="both"/>
              <w:rPr>
                <w:bCs/>
              </w:rPr>
            </w:pPr>
            <w:r w:rsidRPr="008F4C6B">
              <w:t xml:space="preserve">BOTCHWAY, Raphael </w:t>
            </w:r>
            <w:proofErr w:type="spellStart"/>
            <w:r w:rsidRPr="008F4C6B">
              <w:t>Kwaku</w:t>
            </w:r>
            <w:proofErr w:type="spellEnd"/>
            <w:r>
              <w:rPr>
                <w:lang w:val="en-US"/>
              </w:rPr>
              <w:t xml:space="preserve">; </w:t>
            </w:r>
            <w:r w:rsidRPr="008F4C6B">
              <w:t xml:space="preserve">JIBRIL, Abdul </w:t>
            </w:r>
            <w:proofErr w:type="spellStart"/>
            <w:r w:rsidRPr="008F4C6B">
              <w:t>Bashiru</w:t>
            </w:r>
            <w:proofErr w:type="spellEnd"/>
            <w:r>
              <w:t xml:space="preserve">; </w:t>
            </w:r>
            <w:r>
              <w:rPr>
                <w:b/>
                <w:bCs/>
              </w:rPr>
              <w:t>KOMÍNKOVÁ OPLATKOVÁ</w:t>
            </w:r>
            <w:r>
              <w:t xml:space="preserve">, </w:t>
            </w:r>
            <w:r>
              <w:rPr>
                <w:b/>
                <w:bCs/>
              </w:rPr>
              <w:t xml:space="preserve">Zuzana </w:t>
            </w:r>
            <w:r w:rsidRPr="00066999">
              <w:rPr>
                <w:b/>
                <w:bCs/>
              </w:rPr>
              <w:t>(15 %)</w:t>
            </w:r>
            <w:r>
              <w:t xml:space="preserve">; </w:t>
            </w:r>
            <w:r w:rsidRPr="008F4C6B">
              <w:t>JAŠEK, Roman</w:t>
            </w:r>
            <w:r>
              <w:t xml:space="preserve">; </w:t>
            </w:r>
            <w:r w:rsidRPr="008F4C6B">
              <w:t xml:space="preserve">KWARTENG, Michael </w:t>
            </w:r>
            <w:proofErr w:type="spellStart"/>
            <w:r w:rsidRPr="008F4C6B">
              <w:t>Adu</w:t>
            </w:r>
            <w:proofErr w:type="spellEnd"/>
            <w:r w:rsidRPr="008F4C6B">
              <w:t>.</w:t>
            </w:r>
            <w:r>
              <w:t xml:space="preserve"> </w:t>
            </w:r>
            <w:proofErr w:type="spellStart"/>
            <w:r>
              <w:t>Decision</w:t>
            </w:r>
            <w:proofErr w:type="spellEnd"/>
            <w:r>
              <w:t xml:space="preserve"> science: a </w:t>
            </w:r>
            <w:proofErr w:type="spellStart"/>
            <w:r>
              <w:t>multi-criteria</w:t>
            </w:r>
            <w:proofErr w:type="spellEnd"/>
            <w:r>
              <w:t xml:space="preserve"> </w:t>
            </w:r>
            <w:proofErr w:type="spellStart"/>
            <w:r>
              <w:t>decision</w:t>
            </w:r>
            <w:proofErr w:type="spellEnd"/>
            <w:r>
              <w:t xml:space="preserve"> framework </w:t>
            </w:r>
            <w:proofErr w:type="spellStart"/>
            <w:r>
              <w:t>for</w:t>
            </w:r>
            <w:proofErr w:type="spellEnd"/>
            <w:r>
              <w:t xml:space="preserve"> </w:t>
            </w:r>
            <w:proofErr w:type="spellStart"/>
            <w:r>
              <w:t>enhancing</w:t>
            </w:r>
            <w:proofErr w:type="spellEnd"/>
            <w:r>
              <w:t xml:space="preserve"> </w:t>
            </w:r>
            <w:proofErr w:type="spellStart"/>
            <w:r>
              <w:t>an</w:t>
            </w:r>
            <w:proofErr w:type="spellEnd"/>
            <w:r>
              <w:t xml:space="preserve"> </w:t>
            </w:r>
            <w:proofErr w:type="spellStart"/>
            <w:r>
              <w:t>electoral</w:t>
            </w:r>
            <w:proofErr w:type="spellEnd"/>
            <w:r>
              <w:t xml:space="preserve"> </w:t>
            </w:r>
            <w:proofErr w:type="spellStart"/>
            <w:r>
              <w:t>voting</w:t>
            </w:r>
            <w:proofErr w:type="spellEnd"/>
            <w:r>
              <w:t xml:space="preserve"> </w:t>
            </w:r>
            <w:proofErr w:type="spellStart"/>
            <w:r>
              <w:t>system</w:t>
            </w:r>
            <w:proofErr w:type="spellEnd"/>
            <w:r>
              <w:t xml:space="preserve">. </w:t>
            </w:r>
            <w:r>
              <w:rPr>
                <w:i/>
                <w:iCs/>
              </w:rPr>
              <w:t xml:space="preserve">Systems Science &amp; </w:t>
            </w:r>
            <w:proofErr w:type="spellStart"/>
            <w:r>
              <w:rPr>
                <w:i/>
                <w:iCs/>
              </w:rPr>
              <w:t>Control</w:t>
            </w:r>
            <w:proofErr w:type="spellEnd"/>
            <w:r>
              <w:rPr>
                <w:i/>
                <w:iCs/>
              </w:rPr>
              <w:t xml:space="preserve"> </w:t>
            </w:r>
            <w:proofErr w:type="spellStart"/>
            <w:r>
              <w:rPr>
                <w:i/>
                <w:iCs/>
              </w:rPr>
              <w:t>Engineering</w:t>
            </w:r>
            <w:proofErr w:type="spellEnd"/>
            <w:r>
              <w:t xml:space="preserve">, 2021, roč. 9, č. 1, s. 556-569. ISSN 2164-2583. </w:t>
            </w:r>
            <w:proofErr w:type="spellStart"/>
            <w:r>
              <w:t>Jimp</w:t>
            </w:r>
            <w:proofErr w:type="spellEnd"/>
          </w:p>
          <w:p w14:paraId="2BAD8277" w14:textId="77777777" w:rsidR="00870404" w:rsidRPr="00520755" w:rsidRDefault="00870404" w:rsidP="00087553">
            <w:pPr>
              <w:jc w:val="both"/>
              <w:rPr>
                <w:bCs/>
              </w:rPr>
            </w:pPr>
            <w:r w:rsidRPr="009D70DA">
              <w:t>TUREČKOVÁ</w:t>
            </w:r>
            <w:r w:rsidRPr="00520755">
              <w:rPr>
                <w:bCs/>
              </w:rPr>
              <w:t xml:space="preserve">, Alžběta, </w:t>
            </w:r>
            <w:r w:rsidRPr="009D70DA">
              <w:t>TUREČEK</w:t>
            </w:r>
            <w:r w:rsidRPr="00520755">
              <w:rPr>
                <w:bCs/>
              </w:rPr>
              <w:t xml:space="preserve">, Tomáš, </w:t>
            </w:r>
            <w:r>
              <w:rPr>
                <w:b/>
                <w:bCs/>
              </w:rPr>
              <w:t>KOMÍNKOVÁ OPLATKOVÁ</w:t>
            </w:r>
            <w:r>
              <w:t xml:space="preserve">, </w:t>
            </w:r>
            <w:r>
              <w:rPr>
                <w:b/>
                <w:bCs/>
              </w:rPr>
              <w:t xml:space="preserve">Zuzana </w:t>
            </w:r>
            <w:r w:rsidRPr="00066999">
              <w:rPr>
                <w:b/>
              </w:rPr>
              <w:t xml:space="preserve">(10 </w:t>
            </w:r>
            <w:r w:rsidRPr="00066999">
              <w:rPr>
                <w:b/>
                <w:lang w:val="en-US"/>
              </w:rPr>
              <w:t>%</w:t>
            </w:r>
            <w:r w:rsidRPr="00066999">
              <w:rPr>
                <w:b/>
              </w:rPr>
              <w:t>)</w:t>
            </w:r>
            <w:r w:rsidRPr="00520755">
              <w:rPr>
                <w:bCs/>
              </w:rPr>
              <w:t xml:space="preserve">, </w:t>
            </w:r>
            <w:r>
              <w:rPr>
                <w:bCs/>
              </w:rPr>
              <w:t>RODRIGUEZ – SANCHEZ</w:t>
            </w:r>
            <w:r w:rsidRPr="00520755">
              <w:rPr>
                <w:bCs/>
              </w:rPr>
              <w:t xml:space="preserve">, Antonio. </w:t>
            </w:r>
            <w:proofErr w:type="spellStart"/>
            <w:r w:rsidRPr="00520755">
              <w:rPr>
                <w:bCs/>
              </w:rPr>
              <w:t>Improving</w:t>
            </w:r>
            <w:proofErr w:type="spellEnd"/>
            <w:r w:rsidRPr="00520755">
              <w:rPr>
                <w:bCs/>
              </w:rPr>
              <w:t xml:space="preserve"> CT Image Tumor </w:t>
            </w:r>
            <w:proofErr w:type="spellStart"/>
            <w:r w:rsidRPr="00520755">
              <w:rPr>
                <w:bCs/>
              </w:rPr>
              <w:t>Segmentation</w:t>
            </w:r>
            <w:proofErr w:type="spellEnd"/>
            <w:r w:rsidRPr="00520755">
              <w:rPr>
                <w:bCs/>
              </w:rPr>
              <w:t xml:space="preserve"> </w:t>
            </w:r>
            <w:proofErr w:type="spellStart"/>
            <w:r w:rsidRPr="00520755">
              <w:rPr>
                <w:bCs/>
              </w:rPr>
              <w:t>Through</w:t>
            </w:r>
            <w:proofErr w:type="spellEnd"/>
            <w:r w:rsidRPr="00520755">
              <w:rPr>
                <w:bCs/>
              </w:rPr>
              <w:t xml:space="preserve"> </w:t>
            </w:r>
            <w:proofErr w:type="spellStart"/>
            <w:r w:rsidRPr="00520755">
              <w:rPr>
                <w:bCs/>
              </w:rPr>
              <w:t>Deep</w:t>
            </w:r>
            <w:proofErr w:type="spellEnd"/>
            <w:r w:rsidRPr="00520755">
              <w:rPr>
                <w:bCs/>
              </w:rPr>
              <w:t xml:space="preserve"> </w:t>
            </w:r>
            <w:proofErr w:type="spellStart"/>
            <w:r w:rsidRPr="00520755">
              <w:rPr>
                <w:bCs/>
              </w:rPr>
              <w:t>Supervision</w:t>
            </w:r>
            <w:proofErr w:type="spellEnd"/>
            <w:r w:rsidRPr="00520755">
              <w:rPr>
                <w:bCs/>
              </w:rPr>
              <w:t xml:space="preserve"> and </w:t>
            </w:r>
            <w:proofErr w:type="spellStart"/>
            <w:r w:rsidRPr="00520755">
              <w:rPr>
                <w:bCs/>
              </w:rPr>
              <w:t>Attentional</w:t>
            </w:r>
            <w:proofErr w:type="spellEnd"/>
            <w:r w:rsidRPr="00520755">
              <w:rPr>
                <w:bCs/>
              </w:rPr>
              <w:t xml:space="preserve"> Gates.</w:t>
            </w:r>
            <w:r w:rsidRPr="00520755">
              <w:rPr>
                <w:bCs/>
                <w:i/>
                <w:iCs/>
              </w:rPr>
              <w:t xml:space="preserve"> </w:t>
            </w:r>
            <w:proofErr w:type="spellStart"/>
            <w:r w:rsidRPr="00520755">
              <w:rPr>
                <w:bCs/>
                <w:i/>
                <w:iCs/>
              </w:rPr>
              <w:t>Frontiers</w:t>
            </w:r>
            <w:proofErr w:type="spellEnd"/>
            <w:r w:rsidRPr="00520755">
              <w:rPr>
                <w:bCs/>
                <w:i/>
                <w:iCs/>
              </w:rPr>
              <w:t xml:space="preserve"> </w:t>
            </w:r>
            <w:proofErr w:type="spellStart"/>
            <w:r w:rsidRPr="00520755">
              <w:rPr>
                <w:bCs/>
                <w:i/>
                <w:iCs/>
              </w:rPr>
              <w:t>Robotics</w:t>
            </w:r>
            <w:proofErr w:type="spellEnd"/>
            <w:r w:rsidRPr="00520755">
              <w:rPr>
                <w:bCs/>
                <w:i/>
                <w:iCs/>
              </w:rPr>
              <w:t xml:space="preserve"> AI, </w:t>
            </w:r>
            <w:r w:rsidRPr="00520755">
              <w:rPr>
                <w:bCs/>
              </w:rPr>
              <w:t>2020, roč. 7, č., s. 1-14. ISSN 2296-9144.</w:t>
            </w:r>
            <w:r>
              <w:rPr>
                <w:bCs/>
              </w:rPr>
              <w:t xml:space="preserve"> </w:t>
            </w:r>
            <w:proofErr w:type="spellStart"/>
            <w:r>
              <w:rPr>
                <w:bCs/>
              </w:rPr>
              <w:t>Jsc</w:t>
            </w:r>
            <w:proofErr w:type="spellEnd"/>
          </w:p>
          <w:p w14:paraId="3A72E254" w14:textId="77777777" w:rsidR="00870404" w:rsidRPr="00520755" w:rsidRDefault="00870404" w:rsidP="00087553">
            <w:pPr>
              <w:jc w:val="both"/>
              <w:rPr>
                <w:bCs/>
              </w:rPr>
            </w:pPr>
          </w:p>
          <w:p w14:paraId="646174D9" w14:textId="77777777" w:rsidR="00870404" w:rsidRDefault="00870404" w:rsidP="00087553">
            <w:pPr>
              <w:jc w:val="both"/>
              <w:rPr>
                <w:bCs/>
                <w:i/>
                <w:iCs/>
              </w:rPr>
            </w:pPr>
            <w:r w:rsidRPr="003F5171">
              <w:rPr>
                <w:bCs/>
                <w:i/>
                <w:iCs/>
              </w:rPr>
              <w:t>Přehled projektové činnosti:</w:t>
            </w:r>
          </w:p>
          <w:p w14:paraId="09CC9BDA" w14:textId="77777777" w:rsidR="00870404" w:rsidRPr="001D6775" w:rsidRDefault="00870404" w:rsidP="00087553">
            <w:pPr>
              <w:suppressAutoHyphens w:val="0"/>
              <w:ind w:left="956" w:hanging="956"/>
              <w:jc w:val="both"/>
              <w:rPr>
                <w:bCs/>
              </w:rPr>
            </w:pPr>
            <w:r>
              <w:rPr>
                <w:bCs/>
              </w:rPr>
              <w:t>2023-2027</w:t>
            </w:r>
            <w:r>
              <w:rPr>
                <w:bCs/>
              </w:rPr>
              <w:tab/>
            </w:r>
            <w:proofErr w:type="spellStart"/>
            <w:r w:rsidRPr="00E10F41">
              <w:rPr>
                <w:bCs/>
              </w:rPr>
              <w:t>Randomised</w:t>
            </w:r>
            <w:proofErr w:type="spellEnd"/>
            <w:r w:rsidRPr="00E10F41">
              <w:rPr>
                <w:bCs/>
              </w:rPr>
              <w:t xml:space="preserve"> </w:t>
            </w:r>
            <w:proofErr w:type="spellStart"/>
            <w:r w:rsidRPr="00E10F41">
              <w:rPr>
                <w:bCs/>
              </w:rPr>
              <w:t>Optimisation</w:t>
            </w:r>
            <w:proofErr w:type="spellEnd"/>
            <w:r w:rsidRPr="00E10F41">
              <w:rPr>
                <w:bCs/>
              </w:rPr>
              <w:t xml:space="preserve"> </w:t>
            </w:r>
            <w:proofErr w:type="spellStart"/>
            <w:r w:rsidRPr="00E10F41">
              <w:rPr>
                <w:bCs/>
              </w:rPr>
              <w:t>Algorithms</w:t>
            </w:r>
            <w:proofErr w:type="spellEnd"/>
            <w:r w:rsidRPr="00E10F41">
              <w:rPr>
                <w:bCs/>
              </w:rPr>
              <w:t xml:space="preserve"> </w:t>
            </w:r>
            <w:proofErr w:type="spellStart"/>
            <w:r w:rsidRPr="00E10F41">
              <w:rPr>
                <w:bCs/>
              </w:rPr>
              <w:t>Research</w:t>
            </w:r>
            <w:proofErr w:type="spellEnd"/>
            <w:r w:rsidRPr="00E10F41">
              <w:rPr>
                <w:bCs/>
              </w:rPr>
              <w:t xml:space="preserve"> Network (ROAR-NET)</w:t>
            </w:r>
            <w:r w:rsidRPr="001F7AB3">
              <w:rPr>
                <w:bCs/>
              </w:rPr>
              <w:t>,</w:t>
            </w:r>
            <w:r>
              <w:rPr>
                <w:bCs/>
              </w:rPr>
              <w:t xml:space="preserve"> poskytovatel EU, </w:t>
            </w:r>
            <w:r w:rsidRPr="001F7AB3">
              <w:rPr>
                <w:bCs/>
              </w:rPr>
              <w:t xml:space="preserve">COST </w:t>
            </w:r>
            <w:proofErr w:type="spellStart"/>
            <w:r w:rsidRPr="001F7AB3">
              <w:rPr>
                <w:bCs/>
              </w:rPr>
              <w:t>Action</w:t>
            </w:r>
            <w:proofErr w:type="spellEnd"/>
            <w:r w:rsidRPr="001F7AB3">
              <w:rPr>
                <w:bCs/>
              </w:rPr>
              <w:t>,</w:t>
            </w:r>
            <w:r>
              <w:rPr>
                <w:bCs/>
              </w:rPr>
              <w:t xml:space="preserve"> </w:t>
            </w:r>
            <w:r w:rsidRPr="00E10F41">
              <w:rPr>
                <w:bCs/>
              </w:rPr>
              <w:t>CA22137</w:t>
            </w:r>
            <w:r>
              <w:rPr>
                <w:bCs/>
              </w:rPr>
              <w:t>,</w:t>
            </w:r>
            <w:r w:rsidRPr="001F7AB3">
              <w:rPr>
                <w:bCs/>
              </w:rPr>
              <w:t xml:space="preserve"> </w:t>
            </w:r>
            <w:r>
              <w:rPr>
                <w:bCs/>
              </w:rPr>
              <w:t>člen řešitelského týmu</w:t>
            </w:r>
          </w:p>
          <w:p w14:paraId="0983A6B5" w14:textId="77777777" w:rsidR="00870404" w:rsidRDefault="00870404" w:rsidP="00087553">
            <w:pPr>
              <w:suppressAutoHyphens w:val="0"/>
              <w:ind w:left="956" w:hanging="956"/>
              <w:jc w:val="both"/>
              <w:rPr>
                <w:bCs/>
              </w:rPr>
            </w:pPr>
            <w:r>
              <w:rPr>
                <w:bCs/>
              </w:rPr>
              <w:t>2021-2024</w:t>
            </w:r>
            <w:r>
              <w:rPr>
                <w:bCs/>
              </w:rPr>
              <w:tab/>
            </w:r>
            <w:proofErr w:type="spellStart"/>
            <w:r w:rsidRPr="005D10F9">
              <w:rPr>
                <w:bCs/>
              </w:rPr>
              <w:t>Metaheuristic-based</w:t>
            </w:r>
            <w:proofErr w:type="spellEnd"/>
            <w:r w:rsidRPr="005D10F9">
              <w:rPr>
                <w:bCs/>
              </w:rPr>
              <w:t xml:space="preserve"> </w:t>
            </w:r>
            <w:proofErr w:type="spellStart"/>
            <w:r w:rsidRPr="005D10F9">
              <w:rPr>
                <w:bCs/>
              </w:rPr>
              <w:t>parametric</w:t>
            </w:r>
            <w:proofErr w:type="spellEnd"/>
            <w:r w:rsidRPr="005D10F9">
              <w:rPr>
                <w:bCs/>
              </w:rPr>
              <w:t xml:space="preserve"> </w:t>
            </w:r>
            <w:proofErr w:type="spellStart"/>
            <w:r w:rsidRPr="005D10F9">
              <w:rPr>
                <w:bCs/>
              </w:rPr>
              <w:t>optimization</w:t>
            </w:r>
            <w:proofErr w:type="spellEnd"/>
            <w:r w:rsidRPr="005D10F9">
              <w:rPr>
                <w:bCs/>
              </w:rPr>
              <w:t xml:space="preserve"> </w:t>
            </w:r>
            <w:proofErr w:type="spellStart"/>
            <w:r w:rsidRPr="005D10F9">
              <w:rPr>
                <w:bCs/>
              </w:rPr>
              <w:t>of</w:t>
            </w:r>
            <w:proofErr w:type="spellEnd"/>
            <w:r w:rsidRPr="005D10F9">
              <w:rPr>
                <w:bCs/>
              </w:rPr>
              <w:t xml:space="preserve"> </w:t>
            </w:r>
            <w:proofErr w:type="spellStart"/>
            <w:r w:rsidRPr="005D10F9">
              <w:rPr>
                <w:bCs/>
              </w:rPr>
              <w:t>time-delay</w:t>
            </w:r>
            <w:proofErr w:type="spellEnd"/>
            <w:r w:rsidRPr="005D10F9">
              <w:rPr>
                <w:bCs/>
              </w:rPr>
              <w:t xml:space="preserve"> </w:t>
            </w:r>
            <w:proofErr w:type="spellStart"/>
            <w:r w:rsidRPr="005D10F9">
              <w:rPr>
                <w:bCs/>
              </w:rPr>
              <w:t>models</w:t>
            </w:r>
            <w:proofErr w:type="spellEnd"/>
            <w:r w:rsidRPr="005D10F9">
              <w:rPr>
                <w:bCs/>
              </w:rPr>
              <w:t xml:space="preserve"> and </w:t>
            </w:r>
            <w:proofErr w:type="spellStart"/>
            <w:r w:rsidRPr="005D10F9">
              <w:rPr>
                <w:bCs/>
              </w:rPr>
              <w:t>control</w:t>
            </w:r>
            <w:proofErr w:type="spellEnd"/>
            <w:r w:rsidRPr="005D10F9">
              <w:rPr>
                <w:bCs/>
              </w:rPr>
              <w:t xml:space="preserve"> </w:t>
            </w:r>
            <w:proofErr w:type="spellStart"/>
            <w:r w:rsidRPr="005D10F9">
              <w:rPr>
                <w:bCs/>
              </w:rPr>
              <w:t>systems</w:t>
            </w:r>
            <w:proofErr w:type="spellEnd"/>
            <w:r>
              <w:rPr>
                <w:bCs/>
              </w:rPr>
              <w:t xml:space="preserve">, poskytovatel </w:t>
            </w:r>
            <w:r w:rsidRPr="005D10F9">
              <w:rPr>
                <w:bCs/>
              </w:rPr>
              <w:t>GA</w:t>
            </w:r>
            <w:r>
              <w:rPr>
                <w:bCs/>
              </w:rPr>
              <w:t>Č</w:t>
            </w:r>
            <w:r w:rsidRPr="005D10F9">
              <w:rPr>
                <w:bCs/>
              </w:rPr>
              <w:t xml:space="preserve">R a </w:t>
            </w:r>
            <w:proofErr w:type="spellStart"/>
            <w:r w:rsidRPr="005D10F9">
              <w:rPr>
                <w:bCs/>
              </w:rPr>
              <w:t>National</w:t>
            </w:r>
            <w:proofErr w:type="spellEnd"/>
            <w:r w:rsidRPr="005D10F9">
              <w:rPr>
                <w:bCs/>
              </w:rPr>
              <w:t xml:space="preserve"> Science Centre (NCN) </w:t>
            </w:r>
            <w:proofErr w:type="spellStart"/>
            <w:r w:rsidRPr="005D10F9">
              <w:rPr>
                <w:bCs/>
              </w:rPr>
              <w:t>Poland</w:t>
            </w:r>
            <w:proofErr w:type="spellEnd"/>
            <w:r w:rsidRPr="005D10F9">
              <w:rPr>
                <w:bCs/>
              </w:rPr>
              <w:t xml:space="preserve">: Lead </w:t>
            </w:r>
            <w:proofErr w:type="spellStart"/>
            <w:r w:rsidRPr="005D10F9">
              <w:rPr>
                <w:bCs/>
              </w:rPr>
              <w:t>Agency</w:t>
            </w:r>
            <w:proofErr w:type="spellEnd"/>
            <w:r w:rsidRPr="005D10F9">
              <w:rPr>
                <w:bCs/>
              </w:rPr>
              <w:t xml:space="preserve"> CEUS joint CZ-PL </w:t>
            </w:r>
            <w:proofErr w:type="spellStart"/>
            <w:r w:rsidRPr="005D10F9">
              <w:rPr>
                <w:bCs/>
              </w:rPr>
              <w:t>project</w:t>
            </w:r>
            <w:proofErr w:type="spellEnd"/>
            <w:r w:rsidRPr="005D10F9">
              <w:rPr>
                <w:bCs/>
              </w:rPr>
              <w:t xml:space="preserve">, </w:t>
            </w:r>
            <w:proofErr w:type="gramStart"/>
            <w:r w:rsidRPr="005D10F9">
              <w:rPr>
                <w:bCs/>
              </w:rPr>
              <w:t>21-45465L</w:t>
            </w:r>
            <w:proofErr w:type="gramEnd"/>
            <w:r>
              <w:rPr>
                <w:bCs/>
              </w:rPr>
              <w:t xml:space="preserve"> člen řešitelského týmu</w:t>
            </w:r>
          </w:p>
          <w:p w14:paraId="1A9F1D30" w14:textId="77777777" w:rsidR="00870404" w:rsidRDefault="00870404" w:rsidP="00087553">
            <w:pPr>
              <w:suppressAutoHyphens w:val="0"/>
              <w:ind w:left="956" w:hanging="956"/>
              <w:jc w:val="both"/>
              <w:rPr>
                <w:bCs/>
              </w:rPr>
            </w:pPr>
            <w:r>
              <w:rPr>
                <w:bCs/>
              </w:rPr>
              <w:t>2021-2023</w:t>
            </w:r>
            <w:r>
              <w:rPr>
                <w:bCs/>
              </w:rPr>
              <w:tab/>
            </w:r>
            <w:r w:rsidRPr="004873C0">
              <w:rPr>
                <w:bCs/>
              </w:rPr>
              <w:t>Vývoj nového bezpilotního systému pro monitorování a řízení ekologického hospodářství</w:t>
            </w:r>
            <w:r>
              <w:rPr>
                <w:bCs/>
              </w:rPr>
              <w:t xml:space="preserve">, poskytovatel </w:t>
            </w:r>
            <w:r w:rsidRPr="004873C0">
              <w:rPr>
                <w:bCs/>
              </w:rPr>
              <w:t>MPO OPPIK</w:t>
            </w:r>
            <w:r>
              <w:rPr>
                <w:bCs/>
              </w:rPr>
              <w:t>,</w:t>
            </w:r>
            <w:r w:rsidRPr="004873C0">
              <w:rPr>
                <w:bCs/>
              </w:rPr>
              <w:t xml:space="preserve"> CZ.01.1.02/0.0/0.0/20_321/</w:t>
            </w:r>
            <w:proofErr w:type="gramStart"/>
            <w:r w:rsidRPr="004873C0">
              <w:rPr>
                <w:bCs/>
              </w:rPr>
              <w:t xml:space="preserve">0023870, </w:t>
            </w:r>
            <w:r>
              <w:rPr>
                <w:bCs/>
              </w:rPr>
              <w:t xml:space="preserve"> spoluřešitel</w:t>
            </w:r>
            <w:proofErr w:type="gramEnd"/>
          </w:p>
          <w:p w14:paraId="652F6D16" w14:textId="77777777" w:rsidR="00870404" w:rsidRDefault="00870404" w:rsidP="00087553">
            <w:pPr>
              <w:suppressAutoHyphens w:val="0"/>
              <w:ind w:left="956" w:hanging="956"/>
              <w:jc w:val="both"/>
              <w:rPr>
                <w:bCs/>
              </w:rPr>
            </w:pPr>
            <w:r>
              <w:rPr>
                <w:bCs/>
              </w:rPr>
              <w:t>2020-2023</w:t>
            </w:r>
            <w:r>
              <w:rPr>
                <w:bCs/>
              </w:rPr>
              <w:tab/>
            </w:r>
            <w:r w:rsidRPr="00853D97">
              <w:rPr>
                <w:bCs/>
              </w:rPr>
              <w:t>Robotizované kamerové pracoviště pro měření a kontrolu tvarových vad výkovků a obrobků s využitím umělé inteligence,</w:t>
            </w:r>
            <w:r>
              <w:rPr>
                <w:bCs/>
              </w:rPr>
              <w:t xml:space="preserve"> poskytovatel </w:t>
            </w:r>
            <w:r w:rsidRPr="00853D97">
              <w:rPr>
                <w:bCs/>
              </w:rPr>
              <w:t>MPO OPPIK</w:t>
            </w:r>
            <w:r>
              <w:rPr>
                <w:bCs/>
              </w:rPr>
              <w:t>,</w:t>
            </w:r>
            <w:r w:rsidRPr="00853D97">
              <w:rPr>
                <w:bCs/>
              </w:rPr>
              <w:t xml:space="preserve"> CZ.01.1.02/0.0/0.0/20_321/</w:t>
            </w:r>
            <w:proofErr w:type="gramStart"/>
            <w:r w:rsidRPr="00853D97">
              <w:rPr>
                <w:bCs/>
              </w:rPr>
              <w:t xml:space="preserve">0023805,  </w:t>
            </w:r>
            <w:r>
              <w:rPr>
                <w:bCs/>
              </w:rPr>
              <w:t>člen</w:t>
            </w:r>
            <w:proofErr w:type="gramEnd"/>
            <w:r>
              <w:rPr>
                <w:bCs/>
              </w:rPr>
              <w:t xml:space="preserve"> řešitelského týmu</w:t>
            </w:r>
          </w:p>
          <w:p w14:paraId="6778DD1A" w14:textId="77777777" w:rsidR="00870404" w:rsidRDefault="00870404" w:rsidP="00087553">
            <w:pPr>
              <w:suppressAutoHyphens w:val="0"/>
              <w:ind w:left="956" w:hanging="956"/>
              <w:jc w:val="both"/>
              <w:rPr>
                <w:bCs/>
              </w:rPr>
            </w:pPr>
            <w:r>
              <w:rPr>
                <w:bCs/>
              </w:rPr>
              <w:t>2022-2023</w:t>
            </w:r>
            <w:r>
              <w:rPr>
                <w:bCs/>
              </w:rPr>
              <w:tab/>
            </w:r>
            <w:proofErr w:type="gramStart"/>
            <w:r w:rsidRPr="00853D97">
              <w:rPr>
                <w:bCs/>
              </w:rPr>
              <w:t>FLAPRIS - Systém</w:t>
            </w:r>
            <w:proofErr w:type="gramEnd"/>
            <w:r w:rsidRPr="00853D97">
              <w:rPr>
                <w:bCs/>
              </w:rPr>
              <w:t xml:space="preserve"> pro podporu zpřesněné a včasné předpovědi nebezpečí vzniku přívalových povodní a usnadnění činností krizových a povodňových orgánů kraje</w:t>
            </w:r>
            <w:r>
              <w:rPr>
                <w:bCs/>
              </w:rPr>
              <w:t xml:space="preserve">, poskytovatel </w:t>
            </w:r>
            <w:r w:rsidRPr="00853D97">
              <w:rPr>
                <w:bCs/>
              </w:rPr>
              <w:t>MV</w:t>
            </w:r>
            <w:r>
              <w:rPr>
                <w:bCs/>
              </w:rPr>
              <w:t xml:space="preserve"> ČR,</w:t>
            </w:r>
            <w:r w:rsidRPr="00853D97">
              <w:rPr>
                <w:bCs/>
              </w:rPr>
              <w:t xml:space="preserve"> SECTECH: VB01000008</w:t>
            </w:r>
            <w:r>
              <w:rPr>
                <w:bCs/>
              </w:rPr>
              <w:t>,</w:t>
            </w:r>
            <w:r w:rsidRPr="00853D97">
              <w:rPr>
                <w:bCs/>
              </w:rPr>
              <w:t xml:space="preserve"> </w:t>
            </w:r>
            <w:r>
              <w:rPr>
                <w:bCs/>
              </w:rPr>
              <w:t>člen řešitelského týmu</w:t>
            </w:r>
          </w:p>
          <w:p w14:paraId="22C70ECE" w14:textId="77777777" w:rsidR="00870404" w:rsidRDefault="00870404" w:rsidP="00087553">
            <w:pPr>
              <w:suppressAutoHyphens w:val="0"/>
              <w:ind w:left="956" w:hanging="956"/>
              <w:jc w:val="both"/>
              <w:rPr>
                <w:bCs/>
              </w:rPr>
            </w:pPr>
            <w:r>
              <w:rPr>
                <w:bCs/>
              </w:rPr>
              <w:t>2022-2025</w:t>
            </w:r>
            <w:r>
              <w:rPr>
                <w:bCs/>
              </w:rPr>
              <w:tab/>
            </w:r>
            <w:r w:rsidRPr="00122557">
              <w:rPr>
                <w:bCs/>
              </w:rPr>
              <w:t>Rekonstrukce scénáře bezpečnostního incidentu v prostředí virtuální reality</w:t>
            </w:r>
            <w:r>
              <w:rPr>
                <w:bCs/>
              </w:rPr>
              <w:t xml:space="preserve">, poskytovatel </w:t>
            </w:r>
            <w:r w:rsidRPr="00122557">
              <w:rPr>
                <w:bCs/>
              </w:rPr>
              <w:t>MV</w:t>
            </w:r>
            <w:r>
              <w:rPr>
                <w:bCs/>
              </w:rPr>
              <w:t xml:space="preserve"> ČR,</w:t>
            </w:r>
            <w:r w:rsidRPr="00122557">
              <w:rPr>
                <w:bCs/>
              </w:rPr>
              <w:t xml:space="preserve"> IMPAKT: VJ02010043</w:t>
            </w:r>
            <w:r>
              <w:rPr>
                <w:bCs/>
              </w:rPr>
              <w:t>, člen řešitelského týmu</w:t>
            </w:r>
          </w:p>
          <w:p w14:paraId="498FBEF1" w14:textId="77777777" w:rsidR="00870404" w:rsidRDefault="00870404" w:rsidP="00087553">
            <w:pPr>
              <w:suppressAutoHyphens w:val="0"/>
              <w:ind w:left="956" w:hanging="956"/>
              <w:jc w:val="both"/>
              <w:rPr>
                <w:bCs/>
              </w:rPr>
            </w:pPr>
            <w:r>
              <w:rPr>
                <w:bCs/>
              </w:rPr>
              <w:t>2020-2023</w:t>
            </w:r>
            <w:r>
              <w:rPr>
                <w:bCs/>
              </w:rPr>
              <w:tab/>
            </w:r>
            <w:r w:rsidRPr="00122557">
              <w:rPr>
                <w:bCs/>
              </w:rPr>
              <w:t>Inteligentní robotická ochrana zdraví ekosystému hydroponického skleníku</w:t>
            </w:r>
            <w:r>
              <w:rPr>
                <w:bCs/>
              </w:rPr>
              <w:t xml:space="preserve">, poskytovatel </w:t>
            </w:r>
            <w:r w:rsidRPr="00122557">
              <w:rPr>
                <w:bCs/>
              </w:rPr>
              <w:t>TAČR</w:t>
            </w:r>
            <w:r>
              <w:rPr>
                <w:bCs/>
              </w:rPr>
              <w:t>,</w:t>
            </w:r>
            <w:r w:rsidRPr="00122557">
              <w:rPr>
                <w:bCs/>
              </w:rPr>
              <w:t xml:space="preserve"> FW01010381</w:t>
            </w:r>
            <w:r>
              <w:rPr>
                <w:bCs/>
              </w:rPr>
              <w:t>, člen řešitelského týmu</w:t>
            </w:r>
          </w:p>
          <w:p w14:paraId="2A9CEFAE" w14:textId="77777777" w:rsidR="00870404" w:rsidRDefault="00870404" w:rsidP="00087553">
            <w:pPr>
              <w:suppressAutoHyphens w:val="0"/>
              <w:ind w:left="956" w:hanging="956"/>
              <w:jc w:val="both"/>
              <w:rPr>
                <w:bCs/>
              </w:rPr>
            </w:pPr>
            <w:r>
              <w:rPr>
                <w:bCs/>
              </w:rPr>
              <w:t>2015-2019</w:t>
            </w:r>
            <w:r>
              <w:rPr>
                <w:bCs/>
              </w:rPr>
              <w:tab/>
            </w:r>
            <w:proofErr w:type="spellStart"/>
            <w:r w:rsidRPr="001F7AB3">
              <w:rPr>
                <w:bCs/>
              </w:rPr>
              <w:t>High</w:t>
            </w:r>
            <w:proofErr w:type="spellEnd"/>
            <w:r w:rsidRPr="001F7AB3">
              <w:rPr>
                <w:bCs/>
              </w:rPr>
              <w:t xml:space="preserve">-Performance Modelling and </w:t>
            </w:r>
            <w:proofErr w:type="spellStart"/>
            <w:r w:rsidRPr="001F7AB3">
              <w:rPr>
                <w:bCs/>
              </w:rPr>
              <w:t>Simulation</w:t>
            </w:r>
            <w:proofErr w:type="spellEnd"/>
            <w:r w:rsidRPr="001F7AB3">
              <w:rPr>
                <w:bCs/>
              </w:rPr>
              <w:t xml:space="preserve"> </w:t>
            </w:r>
            <w:proofErr w:type="spellStart"/>
            <w:r w:rsidRPr="001F7AB3">
              <w:rPr>
                <w:bCs/>
              </w:rPr>
              <w:t>for</w:t>
            </w:r>
            <w:proofErr w:type="spellEnd"/>
            <w:r w:rsidRPr="001F7AB3">
              <w:rPr>
                <w:bCs/>
              </w:rPr>
              <w:t xml:space="preserve"> Big Data </w:t>
            </w:r>
            <w:proofErr w:type="spellStart"/>
            <w:r w:rsidRPr="001F7AB3">
              <w:rPr>
                <w:bCs/>
              </w:rPr>
              <w:t>Applications</w:t>
            </w:r>
            <w:proofErr w:type="spellEnd"/>
            <w:r w:rsidRPr="001F7AB3">
              <w:rPr>
                <w:bCs/>
              </w:rPr>
              <w:t xml:space="preserve"> (</w:t>
            </w:r>
            <w:proofErr w:type="spellStart"/>
            <w:r w:rsidRPr="001F7AB3">
              <w:rPr>
                <w:bCs/>
              </w:rPr>
              <w:t>cHiPSet</w:t>
            </w:r>
            <w:proofErr w:type="spellEnd"/>
            <w:r w:rsidRPr="001F7AB3">
              <w:rPr>
                <w:bCs/>
              </w:rPr>
              <w:t>),</w:t>
            </w:r>
            <w:r>
              <w:rPr>
                <w:bCs/>
              </w:rPr>
              <w:t xml:space="preserve"> poskytovatel EU, </w:t>
            </w:r>
            <w:r w:rsidRPr="001F7AB3">
              <w:rPr>
                <w:bCs/>
              </w:rPr>
              <w:t xml:space="preserve">COST </w:t>
            </w:r>
            <w:proofErr w:type="spellStart"/>
            <w:r w:rsidRPr="001F7AB3">
              <w:rPr>
                <w:bCs/>
              </w:rPr>
              <w:t>Action</w:t>
            </w:r>
            <w:proofErr w:type="spellEnd"/>
            <w:r w:rsidRPr="001F7AB3">
              <w:rPr>
                <w:bCs/>
              </w:rPr>
              <w:t>, IC</w:t>
            </w:r>
            <w:proofErr w:type="gramStart"/>
            <w:r w:rsidRPr="001F7AB3">
              <w:rPr>
                <w:bCs/>
              </w:rPr>
              <w:t xml:space="preserve">1406,  </w:t>
            </w:r>
            <w:r>
              <w:rPr>
                <w:bCs/>
              </w:rPr>
              <w:t>člen</w:t>
            </w:r>
            <w:proofErr w:type="gramEnd"/>
            <w:r>
              <w:rPr>
                <w:bCs/>
              </w:rPr>
              <w:t xml:space="preserve"> řešitelského týmu</w:t>
            </w:r>
          </w:p>
          <w:p w14:paraId="61A3AEAA" w14:textId="77777777" w:rsidR="00870404" w:rsidRPr="00A225E8" w:rsidRDefault="00870404" w:rsidP="00087553">
            <w:pPr>
              <w:suppressAutoHyphens w:val="0"/>
              <w:ind w:left="956" w:hanging="956"/>
              <w:jc w:val="both"/>
              <w:rPr>
                <w:b/>
              </w:rPr>
            </w:pPr>
          </w:p>
        </w:tc>
      </w:tr>
      <w:tr w:rsidR="00870404" w:rsidRPr="00A225E8" w14:paraId="15F874D1" w14:textId="77777777" w:rsidTr="00087553">
        <w:trPr>
          <w:trHeight w:val="218"/>
        </w:trPr>
        <w:tc>
          <w:tcPr>
            <w:tcW w:w="9859" w:type="dxa"/>
            <w:gridSpan w:val="14"/>
            <w:shd w:val="clear" w:color="auto" w:fill="F7CAAC"/>
          </w:tcPr>
          <w:p w14:paraId="7F12F972" w14:textId="77777777" w:rsidR="00870404" w:rsidRPr="00A225E8" w:rsidRDefault="00870404" w:rsidP="00087553">
            <w:pPr>
              <w:rPr>
                <w:b/>
              </w:rPr>
            </w:pPr>
            <w:r w:rsidRPr="00A225E8">
              <w:rPr>
                <w:b/>
              </w:rPr>
              <w:t>Působení v zahraničí</w:t>
            </w:r>
          </w:p>
        </w:tc>
      </w:tr>
      <w:tr w:rsidR="00870404" w:rsidRPr="00A225E8" w14:paraId="58CE35D4" w14:textId="77777777" w:rsidTr="00087553">
        <w:trPr>
          <w:trHeight w:val="328"/>
        </w:trPr>
        <w:tc>
          <w:tcPr>
            <w:tcW w:w="9859" w:type="dxa"/>
            <w:gridSpan w:val="14"/>
          </w:tcPr>
          <w:p w14:paraId="77A626B3" w14:textId="77777777" w:rsidR="00870404" w:rsidRPr="00F470B4" w:rsidRDefault="00870404" w:rsidP="00087553">
            <w:pPr>
              <w:rPr>
                <w:lang w:val="sk-SK"/>
              </w:rPr>
            </w:pPr>
            <w:r w:rsidRPr="00F470B4">
              <w:rPr>
                <w:lang w:val="sk-SK"/>
              </w:rPr>
              <w:t xml:space="preserve">10 </w:t>
            </w:r>
            <w:r w:rsidRPr="00F470B4">
              <w:t>- 12/</w:t>
            </w:r>
            <w:r w:rsidRPr="00F470B4">
              <w:rPr>
                <w:lang w:val="sk-SK"/>
              </w:rPr>
              <w:t xml:space="preserve"> 2002: </w:t>
            </w:r>
            <w:proofErr w:type="spellStart"/>
            <w:r w:rsidRPr="00F470B4">
              <w:rPr>
                <w:lang w:val="sk-SK"/>
              </w:rPr>
              <w:t>Stipendijní</w:t>
            </w:r>
            <w:proofErr w:type="spellEnd"/>
            <w:r w:rsidRPr="00F470B4">
              <w:rPr>
                <w:lang w:val="sk-SK"/>
              </w:rPr>
              <w:t xml:space="preserve"> pobyt v rámci programu Erasmus na </w:t>
            </w:r>
            <w:proofErr w:type="spellStart"/>
            <w:r w:rsidRPr="00F470B4">
              <w:rPr>
                <w:lang w:val="sk-SK"/>
              </w:rPr>
              <w:t>The</w:t>
            </w:r>
            <w:proofErr w:type="spellEnd"/>
            <w:r w:rsidRPr="00F470B4">
              <w:rPr>
                <w:lang w:val="sk-SK"/>
              </w:rPr>
              <w:t xml:space="preserve"> </w:t>
            </w:r>
            <w:proofErr w:type="spellStart"/>
            <w:r w:rsidRPr="00F470B4">
              <w:rPr>
                <w:lang w:val="sk-SK"/>
              </w:rPr>
              <w:t>Open</w:t>
            </w:r>
            <w:proofErr w:type="spellEnd"/>
            <w:r w:rsidRPr="00F470B4">
              <w:rPr>
                <w:lang w:val="sk-SK"/>
              </w:rPr>
              <w:t xml:space="preserve"> </w:t>
            </w:r>
            <w:proofErr w:type="spellStart"/>
            <w:r w:rsidRPr="00F470B4">
              <w:rPr>
                <w:lang w:val="sk-SK"/>
              </w:rPr>
              <w:t>University</w:t>
            </w:r>
            <w:proofErr w:type="spellEnd"/>
            <w:r w:rsidRPr="00F470B4">
              <w:rPr>
                <w:lang w:val="sk-SK"/>
              </w:rPr>
              <w:t xml:space="preserve">, </w:t>
            </w:r>
            <w:proofErr w:type="spellStart"/>
            <w:r w:rsidRPr="00F470B4">
              <w:rPr>
                <w:lang w:val="sk-SK"/>
              </w:rPr>
              <w:t>Oxford</w:t>
            </w:r>
            <w:proofErr w:type="spellEnd"/>
            <w:r w:rsidRPr="00F470B4">
              <w:rPr>
                <w:lang w:val="sk-SK"/>
              </w:rPr>
              <w:t xml:space="preserve"> </w:t>
            </w:r>
            <w:proofErr w:type="spellStart"/>
            <w:r w:rsidRPr="00F470B4">
              <w:rPr>
                <w:lang w:val="sk-SK"/>
              </w:rPr>
              <w:t>Research</w:t>
            </w:r>
            <w:proofErr w:type="spellEnd"/>
            <w:r w:rsidRPr="00F470B4">
              <w:rPr>
                <w:lang w:val="sk-SK"/>
              </w:rPr>
              <w:t xml:space="preserve"> </w:t>
            </w:r>
            <w:proofErr w:type="spellStart"/>
            <w:r w:rsidRPr="00F470B4">
              <w:rPr>
                <w:lang w:val="sk-SK"/>
              </w:rPr>
              <w:t>Unit</w:t>
            </w:r>
            <w:proofErr w:type="spellEnd"/>
            <w:r w:rsidRPr="00F470B4">
              <w:rPr>
                <w:lang w:val="sk-SK"/>
              </w:rPr>
              <w:t xml:space="preserve">, </w:t>
            </w:r>
            <w:proofErr w:type="spellStart"/>
            <w:r w:rsidRPr="00F470B4">
              <w:rPr>
                <w:lang w:val="sk-SK"/>
              </w:rPr>
              <w:t>Oxford</w:t>
            </w:r>
            <w:proofErr w:type="spellEnd"/>
            <w:r w:rsidRPr="00F470B4">
              <w:rPr>
                <w:lang w:val="sk-SK"/>
              </w:rPr>
              <w:t xml:space="preserve">, </w:t>
            </w:r>
            <w:proofErr w:type="spellStart"/>
            <w:r w:rsidRPr="00F470B4">
              <w:rPr>
                <w:lang w:val="sk-SK"/>
              </w:rPr>
              <w:t>Velká</w:t>
            </w:r>
            <w:proofErr w:type="spellEnd"/>
            <w:r w:rsidRPr="00F470B4">
              <w:rPr>
                <w:lang w:val="sk-SK"/>
              </w:rPr>
              <w:t xml:space="preserve"> Británie. (3 </w:t>
            </w:r>
            <w:proofErr w:type="spellStart"/>
            <w:r w:rsidRPr="00F470B4">
              <w:rPr>
                <w:lang w:val="sk-SK"/>
              </w:rPr>
              <w:t>měsíce</w:t>
            </w:r>
            <w:proofErr w:type="spellEnd"/>
            <w:r w:rsidRPr="00F470B4">
              <w:rPr>
                <w:lang w:val="sk-SK"/>
              </w:rPr>
              <w:t>).</w:t>
            </w:r>
          </w:p>
          <w:p w14:paraId="3C27AABF" w14:textId="77777777" w:rsidR="00870404" w:rsidRPr="00A225E8" w:rsidRDefault="00870404" w:rsidP="00087553">
            <w:pPr>
              <w:rPr>
                <w:b/>
              </w:rPr>
            </w:pPr>
            <w:r w:rsidRPr="00F470B4">
              <w:rPr>
                <w:lang w:val="sk-SK"/>
              </w:rPr>
              <w:t>04 – 0</w:t>
            </w:r>
            <w:r>
              <w:rPr>
                <w:lang w:val="sk-SK"/>
              </w:rPr>
              <w:t>7</w:t>
            </w:r>
            <w:r w:rsidRPr="00F470B4">
              <w:rPr>
                <w:lang w:val="sk-SK"/>
              </w:rPr>
              <w:t xml:space="preserve">/2004: </w:t>
            </w:r>
            <w:proofErr w:type="spellStart"/>
            <w:r w:rsidRPr="00F470B4">
              <w:rPr>
                <w:lang w:val="sk-SK"/>
              </w:rPr>
              <w:t>Stipendijní</w:t>
            </w:r>
            <w:proofErr w:type="spellEnd"/>
            <w:r w:rsidRPr="00F470B4">
              <w:rPr>
                <w:lang w:val="sk-SK"/>
              </w:rPr>
              <w:t xml:space="preserve"> pobyt v rámci programu </w:t>
            </w:r>
            <w:proofErr w:type="spellStart"/>
            <w:r w:rsidRPr="00F470B4">
              <w:rPr>
                <w:lang w:val="sk-SK"/>
              </w:rPr>
              <w:t>Nonlinear</w:t>
            </w:r>
            <w:proofErr w:type="spellEnd"/>
            <w:r w:rsidRPr="00F470B4">
              <w:rPr>
                <w:lang w:val="sk-SK"/>
              </w:rPr>
              <w:t xml:space="preserve"> and </w:t>
            </w:r>
            <w:proofErr w:type="spellStart"/>
            <w:r w:rsidRPr="00F470B4">
              <w:rPr>
                <w:lang w:val="sk-SK"/>
              </w:rPr>
              <w:t>adaptive</w:t>
            </w:r>
            <w:proofErr w:type="spellEnd"/>
            <w:r w:rsidRPr="00F470B4">
              <w:rPr>
                <w:lang w:val="sk-SK"/>
              </w:rPr>
              <w:t xml:space="preserve"> </w:t>
            </w:r>
            <w:proofErr w:type="spellStart"/>
            <w:r w:rsidRPr="00F470B4">
              <w:rPr>
                <w:lang w:val="sk-SK"/>
              </w:rPr>
              <w:t>control</w:t>
            </w:r>
            <w:proofErr w:type="spellEnd"/>
            <w:r w:rsidRPr="00F470B4">
              <w:rPr>
                <w:lang w:val="sk-SK"/>
              </w:rPr>
              <w:t xml:space="preserve">, </w:t>
            </w:r>
            <w:proofErr w:type="spellStart"/>
            <w:r w:rsidRPr="00F470B4">
              <w:rPr>
                <w:lang w:val="sk-SK"/>
              </w:rPr>
              <w:t>Politecnico</w:t>
            </w:r>
            <w:proofErr w:type="spellEnd"/>
            <w:r w:rsidRPr="00F470B4">
              <w:rPr>
                <w:lang w:val="sk-SK"/>
              </w:rPr>
              <w:t xml:space="preserve"> di </w:t>
            </w:r>
            <w:proofErr w:type="spellStart"/>
            <w:r w:rsidRPr="00F470B4">
              <w:rPr>
                <w:lang w:val="sk-SK"/>
              </w:rPr>
              <w:t>Milano</w:t>
            </w:r>
            <w:proofErr w:type="spellEnd"/>
            <w:r w:rsidRPr="00F470B4">
              <w:rPr>
                <w:lang w:val="sk-SK"/>
              </w:rPr>
              <w:t xml:space="preserve">, </w:t>
            </w:r>
            <w:proofErr w:type="spellStart"/>
            <w:r w:rsidRPr="00F470B4">
              <w:rPr>
                <w:lang w:val="sk-SK"/>
              </w:rPr>
              <w:t>Milano</w:t>
            </w:r>
            <w:proofErr w:type="spellEnd"/>
            <w:r w:rsidRPr="00F470B4">
              <w:rPr>
                <w:lang w:val="sk-SK"/>
              </w:rPr>
              <w:t xml:space="preserve">, </w:t>
            </w:r>
            <w:proofErr w:type="spellStart"/>
            <w:r w:rsidRPr="00F470B4">
              <w:rPr>
                <w:lang w:val="sk-SK"/>
              </w:rPr>
              <w:t>Itálie</w:t>
            </w:r>
            <w:proofErr w:type="spellEnd"/>
            <w:r w:rsidRPr="00F470B4">
              <w:rPr>
                <w:lang w:val="sk-SK"/>
              </w:rPr>
              <w:t>. (</w:t>
            </w:r>
            <w:r>
              <w:rPr>
                <w:lang w:val="sk-SK"/>
              </w:rPr>
              <w:t>4</w:t>
            </w:r>
            <w:r w:rsidRPr="00F470B4">
              <w:rPr>
                <w:lang w:val="sk-SK"/>
              </w:rPr>
              <w:t xml:space="preserve"> </w:t>
            </w:r>
            <w:proofErr w:type="spellStart"/>
            <w:r w:rsidRPr="00F470B4">
              <w:rPr>
                <w:lang w:val="sk-SK"/>
              </w:rPr>
              <w:t>měsíce</w:t>
            </w:r>
            <w:proofErr w:type="spellEnd"/>
            <w:r w:rsidRPr="00F470B4">
              <w:rPr>
                <w:lang w:val="sk-SK"/>
              </w:rPr>
              <w:t>)</w:t>
            </w:r>
          </w:p>
        </w:tc>
      </w:tr>
      <w:tr w:rsidR="00870404" w:rsidRPr="00A225E8" w14:paraId="14B6FA54" w14:textId="77777777" w:rsidTr="00087553">
        <w:trPr>
          <w:cantSplit/>
          <w:trHeight w:val="470"/>
        </w:trPr>
        <w:tc>
          <w:tcPr>
            <w:tcW w:w="2505" w:type="dxa"/>
            <w:shd w:val="clear" w:color="auto" w:fill="F7CAAC"/>
          </w:tcPr>
          <w:p w14:paraId="79F3FB0D" w14:textId="77777777" w:rsidR="00870404" w:rsidRPr="00A225E8" w:rsidRDefault="00870404" w:rsidP="00087553">
            <w:pPr>
              <w:jc w:val="both"/>
              <w:rPr>
                <w:b/>
              </w:rPr>
            </w:pPr>
            <w:r w:rsidRPr="00A225E8">
              <w:rPr>
                <w:b/>
              </w:rPr>
              <w:t xml:space="preserve">Podpis </w:t>
            </w:r>
          </w:p>
        </w:tc>
        <w:tc>
          <w:tcPr>
            <w:tcW w:w="4514" w:type="dxa"/>
            <w:gridSpan w:val="8"/>
          </w:tcPr>
          <w:p w14:paraId="1FF3174A" w14:textId="77777777" w:rsidR="00870404" w:rsidRPr="00A225E8" w:rsidRDefault="00870404" w:rsidP="00087553">
            <w:pPr>
              <w:jc w:val="both"/>
            </w:pPr>
          </w:p>
        </w:tc>
        <w:tc>
          <w:tcPr>
            <w:tcW w:w="830" w:type="dxa"/>
            <w:gridSpan w:val="2"/>
            <w:shd w:val="clear" w:color="auto" w:fill="F7CAAC"/>
          </w:tcPr>
          <w:p w14:paraId="4BD12535" w14:textId="77777777" w:rsidR="00870404" w:rsidRPr="00A225E8" w:rsidRDefault="00870404" w:rsidP="00087553">
            <w:pPr>
              <w:jc w:val="both"/>
            </w:pPr>
            <w:r w:rsidRPr="00A225E8">
              <w:rPr>
                <w:b/>
              </w:rPr>
              <w:t>datum</w:t>
            </w:r>
          </w:p>
        </w:tc>
        <w:tc>
          <w:tcPr>
            <w:tcW w:w="2010" w:type="dxa"/>
            <w:gridSpan w:val="3"/>
          </w:tcPr>
          <w:p w14:paraId="318D4C5B" w14:textId="77777777" w:rsidR="00870404" w:rsidRPr="00A225E8" w:rsidRDefault="00870404" w:rsidP="00087553">
            <w:pPr>
              <w:jc w:val="both"/>
            </w:pPr>
            <w:r>
              <w:t>27. 8. 2024</w:t>
            </w:r>
          </w:p>
        </w:tc>
      </w:tr>
    </w:tbl>
    <w:p w14:paraId="4AAE35FE" w14:textId="77777777" w:rsidR="00870404" w:rsidRPr="00A225E8" w:rsidRDefault="00870404" w:rsidP="00870404"/>
    <w:p w14:paraId="185A2412" w14:textId="77777777" w:rsidR="00870404" w:rsidRPr="00A225E8" w:rsidRDefault="00870404" w:rsidP="00870404">
      <w:pPr>
        <w:spacing w:after="160" w:line="259" w:lineRule="auto"/>
      </w:pPr>
    </w:p>
    <w:p w14:paraId="5526955D" w14:textId="77777777" w:rsidR="00870404" w:rsidRPr="00345FE1" w:rsidRDefault="00870404" w:rsidP="00870404">
      <w:pPr>
        <w:spacing w:after="160" w:line="259" w:lineRule="auto"/>
      </w:pPr>
    </w:p>
    <w:p w14:paraId="443CEDEC"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45B17B1" w14:textId="77777777" w:rsidTr="00087553">
        <w:tc>
          <w:tcPr>
            <w:tcW w:w="9859" w:type="dxa"/>
            <w:gridSpan w:val="15"/>
            <w:tcBorders>
              <w:bottom w:val="double" w:sz="4" w:space="0" w:color="auto"/>
            </w:tcBorders>
            <w:shd w:val="clear" w:color="auto" w:fill="BDD6EE"/>
          </w:tcPr>
          <w:p w14:paraId="7080481B" w14:textId="4D59DD44" w:rsidR="00870404" w:rsidRPr="00345FE1" w:rsidRDefault="00870404" w:rsidP="00087553">
            <w:pPr>
              <w:tabs>
                <w:tab w:val="right" w:pos="9514"/>
              </w:tabs>
              <w:jc w:val="both"/>
              <w:rPr>
                <w:b/>
                <w:sz w:val="28"/>
              </w:rPr>
            </w:pPr>
            <w:del w:id="293" w:author="Jiří Vojtěšek" w:date="2024-10-30T10:54:00Z">
              <w:r w:rsidRPr="00345FE1" w:rsidDel="005206CA">
                <w:rPr>
                  <w:b/>
                  <w:sz w:val="28"/>
                </w:rPr>
                <w:lastRenderedPageBreak/>
                <w:delText xml:space="preserve">C-I – Personální zabezpečení </w:delText>
              </w:r>
              <w:r w:rsidDel="005206CA">
                <w:rPr>
                  <w:b/>
                  <w:sz w:val="28"/>
                </w:rPr>
                <w:tab/>
              </w:r>
              <w:r w:rsidRPr="00F5556C" w:rsidDel="005206CA">
                <w:rPr>
                  <w:rStyle w:val="Odkazintenzivn"/>
                </w:rPr>
                <w:fldChar w:fldCharType="begin"/>
              </w:r>
              <w:r w:rsidRPr="00F5556C" w:rsidDel="005206CA">
                <w:rPr>
                  <w:rStyle w:val="Odkazintenzivn"/>
                </w:rPr>
                <w:delInstrText xml:space="preserve"> REF CI_prehled \h </w:delInstrText>
              </w:r>
              <w:r w:rsidDel="005206CA">
                <w:rPr>
                  <w:rStyle w:val="Odkazintenzivn"/>
                </w:rPr>
                <w:delInstrText xml:space="preserve"> \* MERGEFORMAT </w:delInstrText>
              </w:r>
              <w:r w:rsidRPr="00F5556C" w:rsidDel="005206CA">
                <w:rPr>
                  <w:rStyle w:val="Odkazintenzivn"/>
                </w:rPr>
              </w:r>
              <w:r w:rsidRPr="00F5556C" w:rsidDel="005206CA">
                <w:rPr>
                  <w:rStyle w:val="Odkazintenzivn"/>
                </w:rPr>
                <w:fldChar w:fldCharType="separate"/>
              </w:r>
              <w:r w:rsidR="00063627" w:rsidRPr="00063627" w:rsidDel="005206CA">
                <w:rPr>
                  <w:rStyle w:val="Odkazintenzivn"/>
                </w:rPr>
                <w:delText>Abecední seznam</w:delText>
              </w:r>
              <w:r w:rsidRPr="00F5556C" w:rsidDel="005206CA">
                <w:rPr>
                  <w:rStyle w:val="Odkazintenzivn"/>
                </w:rPr>
                <w:fldChar w:fldCharType="end"/>
              </w:r>
            </w:del>
          </w:p>
        </w:tc>
      </w:tr>
      <w:tr w:rsidR="00870404" w:rsidRPr="00345FE1" w14:paraId="3EA894E7" w14:textId="77777777" w:rsidTr="00087553">
        <w:tc>
          <w:tcPr>
            <w:tcW w:w="2518" w:type="dxa"/>
            <w:tcBorders>
              <w:top w:val="double" w:sz="4" w:space="0" w:color="auto"/>
            </w:tcBorders>
            <w:shd w:val="clear" w:color="auto" w:fill="F7CAAC"/>
          </w:tcPr>
          <w:p w14:paraId="35A899B9" w14:textId="557FE3FC" w:rsidR="00870404" w:rsidRPr="00345FE1" w:rsidRDefault="00870404" w:rsidP="00087553">
            <w:pPr>
              <w:jc w:val="both"/>
              <w:rPr>
                <w:b/>
              </w:rPr>
            </w:pPr>
            <w:del w:id="294" w:author="Jiří Vojtěšek" w:date="2024-10-30T10:54:00Z">
              <w:r w:rsidRPr="00345FE1" w:rsidDel="005206CA">
                <w:rPr>
                  <w:b/>
                </w:rPr>
                <w:delText>Vysoká škola</w:delText>
              </w:r>
            </w:del>
          </w:p>
        </w:tc>
        <w:tc>
          <w:tcPr>
            <w:tcW w:w="7341" w:type="dxa"/>
            <w:gridSpan w:val="14"/>
          </w:tcPr>
          <w:p w14:paraId="201E1F6E" w14:textId="0B8A58DE" w:rsidR="00870404" w:rsidRPr="00345FE1" w:rsidRDefault="00870404" w:rsidP="00087553">
            <w:pPr>
              <w:jc w:val="both"/>
            </w:pPr>
            <w:del w:id="295" w:author="Jiří Vojtěšek" w:date="2024-10-30T10:54:00Z">
              <w:r w:rsidRPr="00345FE1" w:rsidDel="005206CA">
                <w:delText>Univerzita Tomáše Bati ve Zlíně</w:delText>
              </w:r>
            </w:del>
          </w:p>
        </w:tc>
      </w:tr>
      <w:tr w:rsidR="00870404" w:rsidRPr="00345FE1" w14:paraId="284F1510" w14:textId="77777777" w:rsidTr="00087553">
        <w:tc>
          <w:tcPr>
            <w:tcW w:w="2518" w:type="dxa"/>
            <w:shd w:val="clear" w:color="auto" w:fill="F7CAAC"/>
          </w:tcPr>
          <w:p w14:paraId="646548DE" w14:textId="6AE0B3B6" w:rsidR="00870404" w:rsidRPr="00345FE1" w:rsidRDefault="00870404" w:rsidP="00087553">
            <w:pPr>
              <w:jc w:val="both"/>
              <w:rPr>
                <w:b/>
              </w:rPr>
            </w:pPr>
            <w:del w:id="296" w:author="Jiří Vojtěšek" w:date="2024-10-30T10:54:00Z">
              <w:r w:rsidRPr="00345FE1" w:rsidDel="005206CA">
                <w:rPr>
                  <w:b/>
                </w:rPr>
                <w:delText>Součást vysoké školy</w:delText>
              </w:r>
            </w:del>
          </w:p>
        </w:tc>
        <w:tc>
          <w:tcPr>
            <w:tcW w:w="7341" w:type="dxa"/>
            <w:gridSpan w:val="14"/>
          </w:tcPr>
          <w:p w14:paraId="1CA95C85" w14:textId="265A2240" w:rsidR="00870404" w:rsidRPr="00345FE1" w:rsidRDefault="00870404" w:rsidP="00087553">
            <w:pPr>
              <w:jc w:val="both"/>
            </w:pPr>
            <w:del w:id="297" w:author="Jiří Vojtěšek" w:date="2024-10-30T10:54:00Z">
              <w:r w:rsidRPr="00345FE1" w:rsidDel="005206CA">
                <w:delText>Fakulta aplikované informatiky</w:delText>
              </w:r>
            </w:del>
          </w:p>
        </w:tc>
      </w:tr>
      <w:tr w:rsidR="00870404" w:rsidRPr="00345FE1" w14:paraId="04BA7C63" w14:textId="77777777" w:rsidTr="00087553">
        <w:tc>
          <w:tcPr>
            <w:tcW w:w="2518" w:type="dxa"/>
            <w:shd w:val="clear" w:color="auto" w:fill="F7CAAC"/>
          </w:tcPr>
          <w:p w14:paraId="7CE7C9DF" w14:textId="7E342B86" w:rsidR="00870404" w:rsidRPr="00345FE1" w:rsidRDefault="00870404" w:rsidP="00087553">
            <w:pPr>
              <w:jc w:val="both"/>
              <w:rPr>
                <w:b/>
              </w:rPr>
            </w:pPr>
            <w:del w:id="298" w:author="Jiří Vojtěšek" w:date="2024-10-30T10:54:00Z">
              <w:r w:rsidRPr="00345FE1" w:rsidDel="005206CA">
                <w:rPr>
                  <w:b/>
                </w:rPr>
                <w:delText>Název studijního programu</w:delText>
              </w:r>
            </w:del>
          </w:p>
        </w:tc>
        <w:tc>
          <w:tcPr>
            <w:tcW w:w="7341" w:type="dxa"/>
            <w:gridSpan w:val="14"/>
          </w:tcPr>
          <w:p w14:paraId="63385FA7" w14:textId="499BEF32" w:rsidR="00870404" w:rsidRPr="00345FE1" w:rsidRDefault="00D217E0" w:rsidP="00087553">
            <w:pPr>
              <w:jc w:val="both"/>
            </w:pPr>
            <w:del w:id="299" w:author="Jiří Vojtěšek" w:date="2024-10-30T10:54:00Z">
              <w:r w:rsidDel="005206CA">
                <w:delText>Security Technologies, Systems and Management</w:delText>
              </w:r>
            </w:del>
          </w:p>
        </w:tc>
      </w:tr>
      <w:tr w:rsidR="00870404" w:rsidRPr="00345FE1" w14:paraId="29B2FD74" w14:textId="77777777" w:rsidTr="00087553">
        <w:tc>
          <w:tcPr>
            <w:tcW w:w="2518" w:type="dxa"/>
            <w:shd w:val="clear" w:color="auto" w:fill="F7CAAC"/>
          </w:tcPr>
          <w:p w14:paraId="014298F7" w14:textId="3B851EFD" w:rsidR="00870404" w:rsidRPr="00345FE1" w:rsidRDefault="00870404" w:rsidP="00087553">
            <w:pPr>
              <w:jc w:val="both"/>
              <w:rPr>
                <w:b/>
              </w:rPr>
            </w:pPr>
            <w:del w:id="300" w:author="Jiří Vojtěšek" w:date="2024-10-30T10:54:00Z">
              <w:r w:rsidRPr="00345FE1" w:rsidDel="005206CA">
                <w:rPr>
                  <w:b/>
                </w:rPr>
                <w:delText>Jméno a příjmení</w:delText>
              </w:r>
            </w:del>
          </w:p>
        </w:tc>
        <w:tc>
          <w:tcPr>
            <w:tcW w:w="4536" w:type="dxa"/>
            <w:gridSpan w:val="8"/>
          </w:tcPr>
          <w:p w14:paraId="72F2FBA4" w14:textId="23B6EBE9" w:rsidR="00870404" w:rsidRPr="00345FE1" w:rsidRDefault="00870404" w:rsidP="00087553">
            <w:pPr>
              <w:jc w:val="both"/>
            </w:pPr>
            <w:del w:id="301" w:author="Jiří Vojtěšek" w:date="2024-10-30T10:54:00Z">
              <w:r w:rsidRPr="00345FE1" w:rsidDel="005206CA">
                <w:delText xml:space="preserve">Lukáš </w:delText>
              </w:r>
              <w:bookmarkStart w:id="302" w:name="CI_Kralk"/>
              <w:r w:rsidRPr="00345FE1" w:rsidDel="005206CA">
                <w:delText>Králík</w:delText>
              </w:r>
            </w:del>
            <w:bookmarkEnd w:id="302"/>
          </w:p>
        </w:tc>
        <w:tc>
          <w:tcPr>
            <w:tcW w:w="709" w:type="dxa"/>
            <w:shd w:val="clear" w:color="auto" w:fill="F7CAAC"/>
          </w:tcPr>
          <w:p w14:paraId="6EACC075" w14:textId="0F35F2F9" w:rsidR="00870404" w:rsidRPr="00345FE1" w:rsidRDefault="00870404" w:rsidP="00087553">
            <w:pPr>
              <w:jc w:val="both"/>
              <w:rPr>
                <w:b/>
              </w:rPr>
            </w:pPr>
            <w:del w:id="303" w:author="Jiří Vojtěšek" w:date="2024-10-30T10:54:00Z">
              <w:r w:rsidRPr="00345FE1" w:rsidDel="005206CA">
                <w:rPr>
                  <w:b/>
                </w:rPr>
                <w:delText>Tituly</w:delText>
              </w:r>
            </w:del>
          </w:p>
        </w:tc>
        <w:tc>
          <w:tcPr>
            <w:tcW w:w="2096" w:type="dxa"/>
            <w:gridSpan w:val="5"/>
          </w:tcPr>
          <w:p w14:paraId="746033E0" w14:textId="3276B622" w:rsidR="00870404" w:rsidRPr="00345FE1" w:rsidRDefault="00870404" w:rsidP="00087553">
            <w:pPr>
              <w:jc w:val="both"/>
            </w:pPr>
            <w:del w:id="304" w:author="Jiří Vojtěšek" w:date="2024-10-30T10:54:00Z">
              <w:r w:rsidRPr="00345FE1" w:rsidDel="005206CA">
                <w:delText>Ing. Ph.D.</w:delText>
              </w:r>
            </w:del>
          </w:p>
        </w:tc>
      </w:tr>
      <w:tr w:rsidR="00870404" w:rsidRPr="00345FE1" w14:paraId="3612F6A4" w14:textId="77777777" w:rsidTr="00087553">
        <w:tc>
          <w:tcPr>
            <w:tcW w:w="2518" w:type="dxa"/>
            <w:shd w:val="clear" w:color="auto" w:fill="F7CAAC"/>
          </w:tcPr>
          <w:p w14:paraId="52B22654" w14:textId="1F731C73" w:rsidR="00870404" w:rsidRPr="00345FE1" w:rsidRDefault="00870404" w:rsidP="00087553">
            <w:pPr>
              <w:jc w:val="both"/>
              <w:rPr>
                <w:b/>
              </w:rPr>
            </w:pPr>
            <w:del w:id="305" w:author="Jiří Vojtěšek" w:date="2024-10-30T10:54:00Z">
              <w:r w:rsidRPr="00345FE1" w:rsidDel="005206CA">
                <w:rPr>
                  <w:b/>
                </w:rPr>
                <w:delText>Rok narození</w:delText>
              </w:r>
            </w:del>
          </w:p>
        </w:tc>
        <w:tc>
          <w:tcPr>
            <w:tcW w:w="829" w:type="dxa"/>
            <w:gridSpan w:val="2"/>
          </w:tcPr>
          <w:p w14:paraId="17754088" w14:textId="5AC3AA8F" w:rsidR="00870404" w:rsidRPr="00345FE1" w:rsidRDefault="00870404" w:rsidP="00087553">
            <w:pPr>
              <w:jc w:val="both"/>
            </w:pPr>
            <w:del w:id="306" w:author="Jiří Vojtěšek" w:date="2024-10-30T10:54:00Z">
              <w:r w:rsidRPr="00345FE1" w:rsidDel="005206CA">
                <w:delText>1986</w:delText>
              </w:r>
            </w:del>
          </w:p>
        </w:tc>
        <w:tc>
          <w:tcPr>
            <w:tcW w:w="1721" w:type="dxa"/>
            <w:shd w:val="clear" w:color="auto" w:fill="F7CAAC"/>
          </w:tcPr>
          <w:p w14:paraId="083956FC" w14:textId="1283864B" w:rsidR="00870404" w:rsidRPr="00345FE1" w:rsidRDefault="00870404" w:rsidP="00087553">
            <w:pPr>
              <w:jc w:val="both"/>
              <w:rPr>
                <w:b/>
              </w:rPr>
            </w:pPr>
            <w:del w:id="307" w:author="Jiří Vojtěšek" w:date="2024-10-30T10:54:00Z">
              <w:r w:rsidRPr="00345FE1" w:rsidDel="005206CA">
                <w:rPr>
                  <w:b/>
                </w:rPr>
                <w:delText>typ vztahu k VŠ</w:delText>
              </w:r>
            </w:del>
          </w:p>
        </w:tc>
        <w:tc>
          <w:tcPr>
            <w:tcW w:w="992" w:type="dxa"/>
            <w:gridSpan w:val="4"/>
          </w:tcPr>
          <w:p w14:paraId="1ACAB028" w14:textId="4E439A4E" w:rsidR="00870404" w:rsidRPr="00345FE1" w:rsidRDefault="00870404" w:rsidP="00087553">
            <w:pPr>
              <w:jc w:val="both"/>
            </w:pPr>
            <w:del w:id="308" w:author="Jiří Vojtěšek" w:date="2024-10-30T10:54:00Z">
              <w:r w:rsidRPr="00345FE1" w:rsidDel="005206CA">
                <w:delText>pp.</w:delText>
              </w:r>
            </w:del>
          </w:p>
        </w:tc>
        <w:tc>
          <w:tcPr>
            <w:tcW w:w="994" w:type="dxa"/>
            <w:shd w:val="clear" w:color="auto" w:fill="F7CAAC"/>
          </w:tcPr>
          <w:p w14:paraId="6CD4A141" w14:textId="091D90AB" w:rsidR="00870404" w:rsidRPr="00345FE1" w:rsidRDefault="00870404" w:rsidP="00087553">
            <w:pPr>
              <w:jc w:val="both"/>
              <w:rPr>
                <w:b/>
              </w:rPr>
            </w:pPr>
            <w:del w:id="309" w:author="Jiří Vojtěšek" w:date="2024-10-30T10:54:00Z">
              <w:r w:rsidRPr="00345FE1" w:rsidDel="005206CA">
                <w:rPr>
                  <w:b/>
                </w:rPr>
                <w:delText>rozsah</w:delText>
              </w:r>
            </w:del>
          </w:p>
        </w:tc>
        <w:tc>
          <w:tcPr>
            <w:tcW w:w="709" w:type="dxa"/>
          </w:tcPr>
          <w:p w14:paraId="343B39B1" w14:textId="4CD100EE" w:rsidR="00870404" w:rsidRPr="00345FE1" w:rsidRDefault="00870404" w:rsidP="00087553">
            <w:pPr>
              <w:jc w:val="both"/>
            </w:pPr>
            <w:del w:id="310" w:author="Jiří Vojtěšek" w:date="2024-10-30T10:54:00Z">
              <w:r w:rsidRPr="00345FE1" w:rsidDel="005206CA">
                <w:delText>40</w:delText>
              </w:r>
            </w:del>
          </w:p>
        </w:tc>
        <w:tc>
          <w:tcPr>
            <w:tcW w:w="709" w:type="dxa"/>
            <w:gridSpan w:val="3"/>
            <w:shd w:val="clear" w:color="auto" w:fill="F7CAAC"/>
          </w:tcPr>
          <w:p w14:paraId="5F211789" w14:textId="699323CB" w:rsidR="00870404" w:rsidRPr="00345FE1" w:rsidRDefault="00870404" w:rsidP="00087553">
            <w:pPr>
              <w:jc w:val="both"/>
              <w:rPr>
                <w:b/>
              </w:rPr>
            </w:pPr>
            <w:del w:id="311" w:author="Jiří Vojtěšek" w:date="2024-10-30T10:54:00Z">
              <w:r w:rsidRPr="00345FE1" w:rsidDel="005206CA">
                <w:rPr>
                  <w:b/>
                </w:rPr>
                <w:delText>do kdy</w:delText>
              </w:r>
            </w:del>
          </w:p>
        </w:tc>
        <w:tc>
          <w:tcPr>
            <w:tcW w:w="1387" w:type="dxa"/>
            <w:gridSpan w:val="2"/>
          </w:tcPr>
          <w:p w14:paraId="1390D39D" w14:textId="7D02A57A" w:rsidR="00870404" w:rsidRPr="00345FE1" w:rsidRDefault="00870404" w:rsidP="00087553">
            <w:pPr>
              <w:jc w:val="both"/>
            </w:pPr>
            <w:del w:id="312" w:author="Jiří Vojtěšek" w:date="2024-10-30T10:54:00Z">
              <w:r w:rsidRPr="00345FE1" w:rsidDel="005206CA">
                <w:delText>N</w:delText>
              </w:r>
            </w:del>
          </w:p>
        </w:tc>
      </w:tr>
      <w:tr w:rsidR="00870404" w:rsidRPr="00345FE1" w14:paraId="08D89679" w14:textId="77777777" w:rsidTr="00087553">
        <w:tc>
          <w:tcPr>
            <w:tcW w:w="5068" w:type="dxa"/>
            <w:gridSpan w:val="4"/>
            <w:shd w:val="clear" w:color="auto" w:fill="F7CAAC"/>
          </w:tcPr>
          <w:p w14:paraId="108CCBCC" w14:textId="696A6D52" w:rsidR="00870404" w:rsidRPr="00345FE1" w:rsidRDefault="00870404" w:rsidP="00087553">
            <w:pPr>
              <w:jc w:val="both"/>
              <w:rPr>
                <w:b/>
              </w:rPr>
            </w:pPr>
            <w:del w:id="313" w:author="Jiří Vojtěšek" w:date="2024-10-30T10:54:00Z">
              <w:r w:rsidRPr="00345FE1" w:rsidDel="005206CA">
                <w:rPr>
                  <w:b/>
                </w:rPr>
                <w:delText>Typ vztahu na součásti VŠ, která uskutečňuje st. program</w:delText>
              </w:r>
            </w:del>
          </w:p>
        </w:tc>
        <w:tc>
          <w:tcPr>
            <w:tcW w:w="992" w:type="dxa"/>
            <w:gridSpan w:val="4"/>
          </w:tcPr>
          <w:p w14:paraId="0472F8E6" w14:textId="52D25096" w:rsidR="00870404" w:rsidRPr="00345FE1" w:rsidRDefault="00870404" w:rsidP="00087553">
            <w:pPr>
              <w:jc w:val="both"/>
            </w:pPr>
            <w:del w:id="314" w:author="Jiří Vojtěšek" w:date="2024-10-30T10:54:00Z">
              <w:r w:rsidRPr="00345FE1" w:rsidDel="005206CA">
                <w:delText>pp.</w:delText>
              </w:r>
            </w:del>
          </w:p>
        </w:tc>
        <w:tc>
          <w:tcPr>
            <w:tcW w:w="994" w:type="dxa"/>
            <w:shd w:val="clear" w:color="auto" w:fill="F7CAAC"/>
          </w:tcPr>
          <w:p w14:paraId="49C35457" w14:textId="16E10D92" w:rsidR="00870404" w:rsidRPr="00345FE1" w:rsidRDefault="00870404" w:rsidP="00087553">
            <w:pPr>
              <w:jc w:val="both"/>
              <w:rPr>
                <w:b/>
              </w:rPr>
            </w:pPr>
            <w:del w:id="315" w:author="Jiří Vojtěšek" w:date="2024-10-30T10:54:00Z">
              <w:r w:rsidRPr="00345FE1" w:rsidDel="005206CA">
                <w:rPr>
                  <w:b/>
                </w:rPr>
                <w:delText>rozsah</w:delText>
              </w:r>
            </w:del>
          </w:p>
        </w:tc>
        <w:tc>
          <w:tcPr>
            <w:tcW w:w="709" w:type="dxa"/>
          </w:tcPr>
          <w:p w14:paraId="65875DB4" w14:textId="11CA3F0A" w:rsidR="00870404" w:rsidRPr="00345FE1" w:rsidRDefault="00870404" w:rsidP="00087553">
            <w:pPr>
              <w:jc w:val="both"/>
            </w:pPr>
            <w:del w:id="316" w:author="Jiří Vojtěšek" w:date="2024-10-30T10:54:00Z">
              <w:r w:rsidRPr="00345FE1" w:rsidDel="005206CA">
                <w:delText>40</w:delText>
              </w:r>
            </w:del>
          </w:p>
        </w:tc>
        <w:tc>
          <w:tcPr>
            <w:tcW w:w="709" w:type="dxa"/>
            <w:gridSpan w:val="3"/>
            <w:shd w:val="clear" w:color="auto" w:fill="F7CAAC"/>
          </w:tcPr>
          <w:p w14:paraId="1522A2E7" w14:textId="77945D3F" w:rsidR="00870404" w:rsidRPr="00345FE1" w:rsidRDefault="00870404" w:rsidP="00087553">
            <w:pPr>
              <w:jc w:val="both"/>
              <w:rPr>
                <w:b/>
              </w:rPr>
            </w:pPr>
            <w:del w:id="317" w:author="Jiří Vojtěšek" w:date="2024-10-30T10:54:00Z">
              <w:r w:rsidRPr="00345FE1" w:rsidDel="005206CA">
                <w:rPr>
                  <w:b/>
                </w:rPr>
                <w:delText>do kdy</w:delText>
              </w:r>
            </w:del>
          </w:p>
        </w:tc>
        <w:tc>
          <w:tcPr>
            <w:tcW w:w="1387" w:type="dxa"/>
            <w:gridSpan w:val="2"/>
          </w:tcPr>
          <w:p w14:paraId="6CD02998" w14:textId="1E171BDB" w:rsidR="00870404" w:rsidRPr="00345FE1" w:rsidRDefault="00870404" w:rsidP="00087553">
            <w:pPr>
              <w:jc w:val="both"/>
            </w:pPr>
            <w:del w:id="318" w:author="Jiří Vojtěšek" w:date="2024-10-30T10:54:00Z">
              <w:r w:rsidRPr="00345FE1" w:rsidDel="005206CA">
                <w:delText>N</w:delText>
              </w:r>
            </w:del>
          </w:p>
        </w:tc>
      </w:tr>
      <w:tr w:rsidR="00870404" w:rsidRPr="00345FE1" w14:paraId="5AA067E6" w14:textId="77777777" w:rsidTr="00087553">
        <w:tc>
          <w:tcPr>
            <w:tcW w:w="6060" w:type="dxa"/>
            <w:gridSpan w:val="8"/>
            <w:shd w:val="clear" w:color="auto" w:fill="F7CAAC"/>
          </w:tcPr>
          <w:p w14:paraId="781142F2" w14:textId="47135F5F" w:rsidR="00870404" w:rsidRPr="00345FE1" w:rsidRDefault="00870404" w:rsidP="00087553">
            <w:pPr>
              <w:jc w:val="both"/>
            </w:pPr>
            <w:del w:id="319" w:author="Jiří Vojtěšek" w:date="2024-10-30T10:54:00Z">
              <w:r w:rsidRPr="00345FE1" w:rsidDel="005206CA">
                <w:rPr>
                  <w:b/>
                </w:rPr>
                <w:delText>Další současná působení jako akademický pracovník na jiných VŠ</w:delText>
              </w:r>
            </w:del>
          </w:p>
        </w:tc>
        <w:tc>
          <w:tcPr>
            <w:tcW w:w="1703" w:type="dxa"/>
            <w:gridSpan w:val="2"/>
            <w:shd w:val="clear" w:color="auto" w:fill="F7CAAC"/>
          </w:tcPr>
          <w:p w14:paraId="49423773" w14:textId="5BDCB77E" w:rsidR="00870404" w:rsidRPr="00345FE1" w:rsidRDefault="00870404" w:rsidP="00087553">
            <w:pPr>
              <w:jc w:val="both"/>
              <w:rPr>
                <w:b/>
              </w:rPr>
            </w:pPr>
            <w:del w:id="320" w:author="Jiří Vojtěšek" w:date="2024-10-30T10:54:00Z">
              <w:r w:rsidRPr="00345FE1" w:rsidDel="005206CA">
                <w:rPr>
                  <w:b/>
                </w:rPr>
                <w:delText>typ prac. vztahu</w:delText>
              </w:r>
            </w:del>
          </w:p>
        </w:tc>
        <w:tc>
          <w:tcPr>
            <w:tcW w:w="2096" w:type="dxa"/>
            <w:gridSpan w:val="5"/>
            <w:shd w:val="clear" w:color="auto" w:fill="F7CAAC"/>
          </w:tcPr>
          <w:p w14:paraId="0C56023C" w14:textId="32F0D308" w:rsidR="00870404" w:rsidRPr="00345FE1" w:rsidRDefault="00870404" w:rsidP="00087553">
            <w:pPr>
              <w:jc w:val="both"/>
              <w:rPr>
                <w:b/>
              </w:rPr>
            </w:pPr>
            <w:del w:id="321" w:author="Jiří Vojtěšek" w:date="2024-10-30T10:54:00Z">
              <w:r w:rsidRPr="00345FE1" w:rsidDel="005206CA">
                <w:rPr>
                  <w:b/>
                </w:rPr>
                <w:delText>rozsah</w:delText>
              </w:r>
            </w:del>
          </w:p>
        </w:tc>
      </w:tr>
      <w:tr w:rsidR="00870404" w:rsidRPr="00345FE1" w14:paraId="19EF3152" w14:textId="77777777" w:rsidTr="00087553">
        <w:tc>
          <w:tcPr>
            <w:tcW w:w="6060" w:type="dxa"/>
            <w:gridSpan w:val="8"/>
          </w:tcPr>
          <w:p w14:paraId="56BED3EC" w14:textId="77777777" w:rsidR="00870404" w:rsidRPr="00345FE1" w:rsidRDefault="00870404" w:rsidP="00087553">
            <w:pPr>
              <w:jc w:val="both"/>
            </w:pPr>
          </w:p>
        </w:tc>
        <w:tc>
          <w:tcPr>
            <w:tcW w:w="1703" w:type="dxa"/>
            <w:gridSpan w:val="2"/>
          </w:tcPr>
          <w:p w14:paraId="71D4D7C1" w14:textId="77777777" w:rsidR="00870404" w:rsidRPr="00345FE1" w:rsidRDefault="00870404" w:rsidP="00087553">
            <w:pPr>
              <w:jc w:val="both"/>
            </w:pPr>
          </w:p>
        </w:tc>
        <w:tc>
          <w:tcPr>
            <w:tcW w:w="2096" w:type="dxa"/>
            <w:gridSpan w:val="5"/>
          </w:tcPr>
          <w:p w14:paraId="0D65EAD9" w14:textId="77777777" w:rsidR="00870404" w:rsidRPr="00345FE1" w:rsidRDefault="00870404" w:rsidP="00087553">
            <w:pPr>
              <w:jc w:val="both"/>
            </w:pPr>
          </w:p>
        </w:tc>
      </w:tr>
      <w:tr w:rsidR="00870404" w:rsidRPr="00345FE1" w14:paraId="2BA50506" w14:textId="77777777" w:rsidTr="00087553">
        <w:tc>
          <w:tcPr>
            <w:tcW w:w="9859" w:type="dxa"/>
            <w:gridSpan w:val="15"/>
            <w:shd w:val="clear" w:color="auto" w:fill="F7CAAC"/>
          </w:tcPr>
          <w:p w14:paraId="0843C9E5" w14:textId="4D3EA078" w:rsidR="00870404" w:rsidRPr="00345FE1" w:rsidRDefault="00870404" w:rsidP="00087553">
            <w:pPr>
              <w:jc w:val="both"/>
            </w:pPr>
            <w:del w:id="322" w:author="Jiří Vojtěšek" w:date="2024-10-30T10:54:00Z">
              <w:r w:rsidRPr="00345FE1" w:rsidDel="005206CA">
                <w:rPr>
                  <w:b/>
                </w:rPr>
                <w:delText>Předměty příslušného studijního programu a způsob zapojení do jejich výuky, příp. další zapojení do uskutečňování studijního programu</w:delText>
              </w:r>
            </w:del>
          </w:p>
        </w:tc>
      </w:tr>
      <w:tr w:rsidR="00870404" w:rsidRPr="00345FE1" w14:paraId="5AFBB201" w14:textId="77777777" w:rsidTr="00087553">
        <w:trPr>
          <w:trHeight w:val="835"/>
        </w:trPr>
        <w:tc>
          <w:tcPr>
            <w:tcW w:w="9859" w:type="dxa"/>
            <w:gridSpan w:val="15"/>
            <w:tcBorders>
              <w:top w:val="nil"/>
            </w:tcBorders>
          </w:tcPr>
          <w:p w14:paraId="74BE7ECF" w14:textId="16B44DA0" w:rsidR="00870404" w:rsidRPr="00345FE1" w:rsidDel="005206CA" w:rsidRDefault="00870404" w:rsidP="00087553">
            <w:pPr>
              <w:rPr>
                <w:del w:id="323" w:author="Jiří Vojtěšek" w:date="2024-10-30T10:54:00Z"/>
                <w:b/>
              </w:rPr>
            </w:pPr>
            <w:del w:id="324" w:author="Jiří Vojtěšek" w:date="2024-10-30T10:54:00Z">
              <w:r w:rsidRPr="00345FE1" w:rsidDel="005206CA">
                <w:rPr>
                  <w:b/>
                </w:rPr>
                <w:delText>Zapojení do uskutečňování studijního programu:</w:delText>
              </w:r>
            </w:del>
          </w:p>
          <w:p w14:paraId="4B13BDEA" w14:textId="4C0CD970" w:rsidR="00870404" w:rsidRPr="00345FE1" w:rsidDel="005206CA" w:rsidRDefault="00870404" w:rsidP="00C31356">
            <w:pPr>
              <w:pStyle w:val="Odstavecseseznamem"/>
              <w:numPr>
                <w:ilvl w:val="0"/>
                <w:numId w:val="4"/>
              </w:numPr>
              <w:suppressAutoHyphens w:val="0"/>
              <w:jc w:val="both"/>
              <w:rPr>
                <w:del w:id="325" w:author="Jiří Vojtěšek" w:date="2024-10-30T10:54:00Z"/>
              </w:rPr>
            </w:pPr>
            <w:del w:id="326" w:author="Jiří Vojtěšek" w:date="2024-10-30T10:54:00Z">
              <w:r w:rsidDel="005206CA">
                <w:delText>náhradní vyučující</w:delText>
              </w:r>
            </w:del>
          </w:p>
          <w:p w14:paraId="4F699771" w14:textId="7336B37B" w:rsidR="00870404" w:rsidRPr="00345FE1" w:rsidDel="005206CA" w:rsidRDefault="00870404" w:rsidP="00087553">
            <w:pPr>
              <w:jc w:val="both"/>
              <w:rPr>
                <w:del w:id="327" w:author="Jiří Vojtěšek" w:date="2024-10-30T10:54:00Z"/>
                <w:b/>
              </w:rPr>
            </w:pPr>
            <w:del w:id="328" w:author="Jiří Vojtěšek" w:date="2024-10-30T10:54:00Z">
              <w:r w:rsidRPr="00345FE1" w:rsidDel="005206CA">
                <w:rPr>
                  <w:b/>
                </w:rPr>
                <w:delText>Předměty studijního programu:</w:delText>
              </w:r>
            </w:del>
          </w:p>
          <w:p w14:paraId="20E3B74C" w14:textId="34ACCC48" w:rsidR="00870404" w:rsidRPr="00345FE1" w:rsidRDefault="001439AC" w:rsidP="00C31356">
            <w:pPr>
              <w:numPr>
                <w:ilvl w:val="0"/>
                <w:numId w:val="4"/>
              </w:numPr>
              <w:suppressAutoHyphens w:val="0"/>
              <w:jc w:val="both"/>
            </w:pPr>
            <w:del w:id="329" w:author="Jiří Vojtěšek" w:date="2024-10-30T10:54:00Z">
              <w:r w:rsidDel="005206CA">
                <w:delText>Critical Infrastructure and Soft Targets Protection</w:delText>
              </w:r>
              <w:r w:rsidR="00870404" w:rsidRPr="00345FE1" w:rsidDel="005206CA">
                <w:delText xml:space="preserve"> (náhradní vyučující</w:delText>
              </w:r>
              <w:r w:rsidR="00870404" w:rsidDel="005206CA">
                <w:delText xml:space="preserve">, </w:delText>
              </w:r>
              <w:r w:rsidR="00870404" w:rsidRPr="00345FE1" w:rsidDel="005206CA">
                <w:delText>konzultant, zkoušející)</w:delText>
              </w:r>
            </w:del>
          </w:p>
        </w:tc>
      </w:tr>
      <w:tr w:rsidR="00870404" w:rsidRPr="00345FE1" w14:paraId="6DCAB391" w14:textId="77777777" w:rsidTr="00087553">
        <w:trPr>
          <w:trHeight w:val="340"/>
        </w:trPr>
        <w:tc>
          <w:tcPr>
            <w:tcW w:w="9859" w:type="dxa"/>
            <w:gridSpan w:val="15"/>
            <w:tcBorders>
              <w:top w:val="nil"/>
            </w:tcBorders>
            <w:shd w:val="clear" w:color="auto" w:fill="FBD4B4"/>
          </w:tcPr>
          <w:p w14:paraId="04E8B093" w14:textId="15E1DB38" w:rsidR="00870404" w:rsidRPr="00345FE1" w:rsidRDefault="00870404" w:rsidP="00087553">
            <w:pPr>
              <w:jc w:val="both"/>
              <w:rPr>
                <w:b/>
              </w:rPr>
            </w:pPr>
            <w:del w:id="330" w:author="Jiří Vojtěšek" w:date="2024-10-30T10:54:00Z">
              <w:r w:rsidRPr="00345FE1" w:rsidDel="005206CA">
                <w:rPr>
                  <w:b/>
                </w:rPr>
                <w:delText>Zapojení do výuky v dalších studijních programech na téže vysoké škole (pouze u garantů ZT a PZ předmětů)</w:delText>
              </w:r>
            </w:del>
          </w:p>
        </w:tc>
      </w:tr>
      <w:tr w:rsidR="00870404" w:rsidRPr="00345FE1" w14:paraId="750248DF" w14:textId="77777777" w:rsidTr="00087553">
        <w:trPr>
          <w:trHeight w:val="340"/>
        </w:trPr>
        <w:tc>
          <w:tcPr>
            <w:tcW w:w="2802" w:type="dxa"/>
            <w:gridSpan w:val="2"/>
            <w:tcBorders>
              <w:top w:val="nil"/>
            </w:tcBorders>
          </w:tcPr>
          <w:p w14:paraId="1457BC69" w14:textId="2FCC42BD" w:rsidR="00870404" w:rsidRPr="00345FE1" w:rsidRDefault="00870404" w:rsidP="00087553">
            <w:pPr>
              <w:jc w:val="both"/>
              <w:rPr>
                <w:b/>
              </w:rPr>
            </w:pPr>
            <w:del w:id="331" w:author="Jiří Vojtěšek" w:date="2024-10-30T10:54:00Z">
              <w:r w:rsidRPr="00345FE1" w:rsidDel="005206CA">
                <w:rPr>
                  <w:b/>
                </w:rPr>
                <w:delText>Název studijního předmětu</w:delText>
              </w:r>
            </w:del>
          </w:p>
        </w:tc>
        <w:tc>
          <w:tcPr>
            <w:tcW w:w="2409" w:type="dxa"/>
            <w:gridSpan w:val="3"/>
            <w:tcBorders>
              <w:top w:val="nil"/>
            </w:tcBorders>
          </w:tcPr>
          <w:p w14:paraId="04E3D001" w14:textId="7D4088C7" w:rsidR="00870404" w:rsidRPr="00345FE1" w:rsidRDefault="00870404" w:rsidP="00087553">
            <w:pPr>
              <w:jc w:val="both"/>
              <w:rPr>
                <w:b/>
              </w:rPr>
            </w:pPr>
            <w:del w:id="332" w:author="Jiří Vojtěšek" w:date="2024-10-30T10:54:00Z">
              <w:r w:rsidRPr="00345FE1" w:rsidDel="005206CA">
                <w:rPr>
                  <w:b/>
                </w:rPr>
                <w:delText>Název studijního programu</w:delText>
              </w:r>
            </w:del>
          </w:p>
        </w:tc>
        <w:tc>
          <w:tcPr>
            <w:tcW w:w="567" w:type="dxa"/>
            <w:gridSpan w:val="2"/>
            <w:tcBorders>
              <w:top w:val="nil"/>
            </w:tcBorders>
          </w:tcPr>
          <w:p w14:paraId="32AF7142" w14:textId="7004A526" w:rsidR="00870404" w:rsidRPr="00345FE1" w:rsidRDefault="00870404" w:rsidP="00087553">
            <w:pPr>
              <w:jc w:val="both"/>
              <w:rPr>
                <w:b/>
              </w:rPr>
            </w:pPr>
            <w:del w:id="333" w:author="Jiří Vojtěšek" w:date="2024-10-30T10:54:00Z">
              <w:r w:rsidRPr="00345FE1" w:rsidDel="005206CA">
                <w:rPr>
                  <w:b/>
                </w:rPr>
                <w:delText>Sem.</w:delText>
              </w:r>
            </w:del>
          </w:p>
        </w:tc>
        <w:tc>
          <w:tcPr>
            <w:tcW w:w="2109" w:type="dxa"/>
            <w:gridSpan w:val="5"/>
            <w:tcBorders>
              <w:top w:val="nil"/>
            </w:tcBorders>
          </w:tcPr>
          <w:p w14:paraId="0F98C1FA" w14:textId="427DD296" w:rsidR="00870404" w:rsidRPr="00345FE1" w:rsidRDefault="00870404" w:rsidP="00087553">
            <w:pPr>
              <w:jc w:val="both"/>
              <w:rPr>
                <w:b/>
              </w:rPr>
            </w:pPr>
            <w:del w:id="334" w:author="Jiří Vojtěšek" w:date="2024-10-30T10:54:00Z">
              <w:r w:rsidRPr="00345FE1" w:rsidDel="005206CA">
                <w:rPr>
                  <w:b/>
                </w:rPr>
                <w:delText>Role ve výuce daného předmětu</w:delText>
              </w:r>
            </w:del>
          </w:p>
        </w:tc>
        <w:tc>
          <w:tcPr>
            <w:tcW w:w="1972" w:type="dxa"/>
            <w:gridSpan w:val="3"/>
            <w:tcBorders>
              <w:top w:val="nil"/>
            </w:tcBorders>
          </w:tcPr>
          <w:p w14:paraId="725654DB" w14:textId="4B7E2C7F" w:rsidR="00870404" w:rsidRPr="00345FE1" w:rsidRDefault="00870404" w:rsidP="00087553">
            <w:pPr>
              <w:jc w:val="both"/>
              <w:rPr>
                <w:b/>
              </w:rPr>
            </w:pPr>
            <w:del w:id="335" w:author="Jiří Vojtěšek" w:date="2024-10-30T10:54:00Z">
              <w:r w:rsidRPr="00345FE1" w:rsidDel="005206CA">
                <w:rPr>
                  <w:b/>
                </w:rPr>
                <w:delText>(</w:delText>
              </w:r>
              <w:r w:rsidRPr="00345FE1" w:rsidDel="005206CA">
                <w:rPr>
                  <w:b/>
                  <w:i/>
                  <w:iCs/>
                </w:rPr>
                <w:delText>nepovinný údaj</w:delText>
              </w:r>
              <w:r w:rsidRPr="00345FE1" w:rsidDel="005206CA">
                <w:rPr>
                  <w:b/>
                </w:rPr>
                <w:delText>) Počet hodin za semestr</w:delText>
              </w:r>
            </w:del>
          </w:p>
        </w:tc>
      </w:tr>
      <w:tr w:rsidR="00870404" w:rsidRPr="00345FE1" w14:paraId="003BC2B7" w14:textId="77777777" w:rsidTr="00087553">
        <w:trPr>
          <w:trHeight w:val="285"/>
        </w:trPr>
        <w:tc>
          <w:tcPr>
            <w:tcW w:w="2802" w:type="dxa"/>
            <w:gridSpan w:val="2"/>
            <w:tcBorders>
              <w:top w:val="nil"/>
            </w:tcBorders>
          </w:tcPr>
          <w:p w14:paraId="73B281D4" w14:textId="1E0F3886" w:rsidR="00870404" w:rsidRPr="00345FE1" w:rsidRDefault="00870404" w:rsidP="00087553">
            <w:pPr>
              <w:jc w:val="both"/>
            </w:pPr>
            <w:del w:id="336" w:author="Jiří Vojtěšek" w:date="2024-10-30T10:54:00Z">
              <w:r w:rsidRPr="00345FE1" w:rsidDel="005206CA">
                <w:delText>Administrativní bezpečnost</w:delText>
              </w:r>
            </w:del>
          </w:p>
        </w:tc>
        <w:tc>
          <w:tcPr>
            <w:tcW w:w="2409" w:type="dxa"/>
            <w:gridSpan w:val="3"/>
            <w:tcBorders>
              <w:top w:val="nil"/>
            </w:tcBorders>
          </w:tcPr>
          <w:p w14:paraId="222B94BC" w14:textId="0997C28C" w:rsidR="00870404" w:rsidRPr="00345FE1" w:rsidRDefault="00870404" w:rsidP="00087553">
            <w:del w:id="337" w:author="Jiří Vojtěšek" w:date="2024-10-30T10:54:00Z">
              <w:r w:rsidRPr="00345FE1" w:rsidDel="005206CA">
                <w:delText>Bc. stud. program Bezpečnostní technologie, systémy a management</w:delText>
              </w:r>
            </w:del>
          </w:p>
        </w:tc>
        <w:tc>
          <w:tcPr>
            <w:tcW w:w="567" w:type="dxa"/>
            <w:gridSpan w:val="2"/>
            <w:tcBorders>
              <w:top w:val="nil"/>
            </w:tcBorders>
          </w:tcPr>
          <w:p w14:paraId="7CF5A75E" w14:textId="3C46F7A8" w:rsidR="00870404" w:rsidRPr="00345FE1" w:rsidRDefault="00870404" w:rsidP="00087553">
            <w:pPr>
              <w:jc w:val="both"/>
            </w:pPr>
            <w:del w:id="338" w:author="Jiří Vojtěšek" w:date="2024-10-30T10:54:00Z">
              <w:r w:rsidRPr="00345FE1" w:rsidDel="005206CA">
                <w:delText>2.</w:delText>
              </w:r>
            </w:del>
          </w:p>
        </w:tc>
        <w:tc>
          <w:tcPr>
            <w:tcW w:w="2109" w:type="dxa"/>
            <w:gridSpan w:val="5"/>
            <w:tcBorders>
              <w:top w:val="nil"/>
            </w:tcBorders>
          </w:tcPr>
          <w:p w14:paraId="7722AE64" w14:textId="26639D6F" w:rsidR="00870404" w:rsidRPr="00345FE1" w:rsidDel="005206CA" w:rsidRDefault="00870404" w:rsidP="00087553">
            <w:pPr>
              <w:jc w:val="both"/>
              <w:rPr>
                <w:del w:id="339" w:author="Jiří Vojtěšek" w:date="2024-10-30T10:54:00Z"/>
              </w:rPr>
            </w:pPr>
            <w:del w:id="340" w:author="Jiří Vojtěšek" w:date="2024-10-30T10:54:00Z">
              <w:r w:rsidRPr="00345FE1" w:rsidDel="005206CA">
                <w:delText>Garant předmětu,</w:delText>
              </w:r>
            </w:del>
          </w:p>
          <w:p w14:paraId="08892C3D" w14:textId="2562042D" w:rsidR="00870404" w:rsidRPr="00345FE1" w:rsidRDefault="00870404" w:rsidP="00087553">
            <w:pPr>
              <w:jc w:val="both"/>
            </w:pPr>
            <w:del w:id="341" w:author="Jiří Vojtěšek" w:date="2024-10-30T10:54:00Z">
              <w:r w:rsidDel="005206CA">
                <w:delText>p</w:delText>
              </w:r>
              <w:r w:rsidRPr="00345FE1" w:rsidDel="005206CA">
                <w:delText>řednášející (100 %)</w:delText>
              </w:r>
            </w:del>
          </w:p>
        </w:tc>
        <w:tc>
          <w:tcPr>
            <w:tcW w:w="1972" w:type="dxa"/>
            <w:gridSpan w:val="3"/>
            <w:tcBorders>
              <w:top w:val="nil"/>
            </w:tcBorders>
          </w:tcPr>
          <w:p w14:paraId="1172E805" w14:textId="77777777" w:rsidR="00870404" w:rsidRPr="00345FE1" w:rsidRDefault="00870404" w:rsidP="00087553">
            <w:pPr>
              <w:jc w:val="both"/>
              <w:rPr>
                <w:color w:val="FF0000"/>
              </w:rPr>
            </w:pPr>
          </w:p>
        </w:tc>
      </w:tr>
      <w:tr w:rsidR="00870404" w:rsidRPr="00345FE1" w14:paraId="54FF0B01" w14:textId="77777777" w:rsidTr="00087553">
        <w:trPr>
          <w:trHeight w:val="284"/>
        </w:trPr>
        <w:tc>
          <w:tcPr>
            <w:tcW w:w="2802" w:type="dxa"/>
            <w:gridSpan w:val="2"/>
            <w:tcBorders>
              <w:top w:val="nil"/>
            </w:tcBorders>
          </w:tcPr>
          <w:p w14:paraId="0FA9911E" w14:textId="44DAEDDA" w:rsidR="00870404" w:rsidRPr="00345FE1" w:rsidRDefault="00870404" w:rsidP="00087553">
            <w:pPr>
              <w:jc w:val="both"/>
            </w:pPr>
            <w:del w:id="342" w:author="Jiří Vojtěšek" w:date="2024-10-30T10:54:00Z">
              <w:r w:rsidRPr="00345FE1" w:rsidDel="005206CA">
                <w:delText>Teorie Bezpečnosti</w:delText>
              </w:r>
            </w:del>
          </w:p>
        </w:tc>
        <w:tc>
          <w:tcPr>
            <w:tcW w:w="2409" w:type="dxa"/>
            <w:gridSpan w:val="3"/>
            <w:tcBorders>
              <w:top w:val="nil"/>
            </w:tcBorders>
          </w:tcPr>
          <w:p w14:paraId="7730ECEF" w14:textId="4243FA02" w:rsidR="00870404" w:rsidRPr="00345FE1" w:rsidRDefault="00870404" w:rsidP="00087553">
            <w:del w:id="343" w:author="Jiří Vojtěšek" w:date="2024-10-30T10:54:00Z">
              <w:r w:rsidRPr="00345FE1" w:rsidDel="005206CA">
                <w:delText>Mgr. stud. program Bezpečnostní technologie, systémy a management</w:delText>
              </w:r>
            </w:del>
          </w:p>
        </w:tc>
        <w:tc>
          <w:tcPr>
            <w:tcW w:w="567" w:type="dxa"/>
            <w:gridSpan w:val="2"/>
            <w:tcBorders>
              <w:top w:val="nil"/>
            </w:tcBorders>
          </w:tcPr>
          <w:p w14:paraId="2AFE8E82" w14:textId="29BFE86A" w:rsidR="00870404" w:rsidRPr="00345FE1" w:rsidRDefault="00870404" w:rsidP="00087553">
            <w:pPr>
              <w:jc w:val="both"/>
            </w:pPr>
            <w:del w:id="344" w:author="Jiří Vojtěšek" w:date="2024-10-30T10:54:00Z">
              <w:r w:rsidRPr="00345FE1" w:rsidDel="005206CA">
                <w:delText>1.</w:delText>
              </w:r>
            </w:del>
          </w:p>
        </w:tc>
        <w:tc>
          <w:tcPr>
            <w:tcW w:w="2109" w:type="dxa"/>
            <w:gridSpan w:val="5"/>
            <w:tcBorders>
              <w:top w:val="nil"/>
            </w:tcBorders>
          </w:tcPr>
          <w:p w14:paraId="02ADDCAF" w14:textId="72160EC7" w:rsidR="00870404" w:rsidRPr="00345FE1" w:rsidDel="005206CA" w:rsidRDefault="00870404" w:rsidP="00087553">
            <w:pPr>
              <w:jc w:val="both"/>
              <w:rPr>
                <w:del w:id="345" w:author="Jiří Vojtěšek" w:date="2024-10-30T10:54:00Z"/>
              </w:rPr>
            </w:pPr>
            <w:del w:id="346" w:author="Jiří Vojtěšek" w:date="2024-10-30T10:54:00Z">
              <w:r w:rsidRPr="00345FE1" w:rsidDel="005206CA">
                <w:delText>Garant předmětu,</w:delText>
              </w:r>
            </w:del>
          </w:p>
          <w:p w14:paraId="62F7D5AD" w14:textId="21648E9D" w:rsidR="00870404" w:rsidRPr="00345FE1" w:rsidRDefault="00870404" w:rsidP="00087553">
            <w:pPr>
              <w:jc w:val="both"/>
            </w:pPr>
            <w:del w:id="347" w:author="Jiří Vojtěšek" w:date="2024-10-30T10:54:00Z">
              <w:r w:rsidDel="005206CA">
                <w:delText>p</w:delText>
              </w:r>
              <w:r w:rsidRPr="00345FE1" w:rsidDel="005206CA">
                <w:delText>řednášející (100 %)</w:delText>
              </w:r>
            </w:del>
          </w:p>
        </w:tc>
        <w:tc>
          <w:tcPr>
            <w:tcW w:w="1972" w:type="dxa"/>
            <w:gridSpan w:val="3"/>
            <w:tcBorders>
              <w:top w:val="nil"/>
            </w:tcBorders>
          </w:tcPr>
          <w:p w14:paraId="58CD3F37" w14:textId="77777777" w:rsidR="00870404" w:rsidRPr="00345FE1" w:rsidRDefault="00870404" w:rsidP="00087553">
            <w:pPr>
              <w:jc w:val="both"/>
              <w:rPr>
                <w:color w:val="FF0000"/>
              </w:rPr>
            </w:pPr>
          </w:p>
        </w:tc>
      </w:tr>
      <w:tr w:rsidR="00870404" w:rsidRPr="00345FE1" w14:paraId="194BDE24" w14:textId="77777777" w:rsidTr="00087553">
        <w:tc>
          <w:tcPr>
            <w:tcW w:w="9859" w:type="dxa"/>
            <w:gridSpan w:val="15"/>
            <w:shd w:val="clear" w:color="auto" w:fill="F7CAAC"/>
          </w:tcPr>
          <w:p w14:paraId="57560007" w14:textId="1DE396D8" w:rsidR="00870404" w:rsidRPr="00345FE1" w:rsidRDefault="00870404" w:rsidP="00087553">
            <w:pPr>
              <w:jc w:val="both"/>
            </w:pPr>
            <w:del w:id="348" w:author="Jiří Vojtěšek" w:date="2024-10-30T10:54:00Z">
              <w:r w:rsidRPr="00345FE1" w:rsidDel="005206CA">
                <w:rPr>
                  <w:b/>
                </w:rPr>
                <w:delText xml:space="preserve">Údaje o vzdělání na VŠ </w:delText>
              </w:r>
            </w:del>
          </w:p>
        </w:tc>
      </w:tr>
      <w:tr w:rsidR="00870404" w:rsidRPr="00345FE1" w14:paraId="2520481E" w14:textId="77777777" w:rsidTr="00087553">
        <w:trPr>
          <w:trHeight w:val="1055"/>
        </w:trPr>
        <w:tc>
          <w:tcPr>
            <w:tcW w:w="9859" w:type="dxa"/>
            <w:gridSpan w:val="15"/>
          </w:tcPr>
          <w:p w14:paraId="0E95DD81" w14:textId="3DE8C852" w:rsidR="00870404" w:rsidRPr="00345FE1" w:rsidDel="005206CA" w:rsidRDefault="00870404" w:rsidP="00087553">
            <w:pPr>
              <w:tabs>
                <w:tab w:val="left" w:pos="1239"/>
              </w:tabs>
              <w:ind w:left="1239" w:hanging="1239"/>
              <w:jc w:val="both"/>
              <w:rPr>
                <w:del w:id="349" w:author="Jiří Vojtěšek" w:date="2024-10-30T10:54:00Z"/>
                <w:bCs/>
              </w:rPr>
            </w:pPr>
            <w:del w:id="350" w:author="Jiří Vojtěšek" w:date="2024-10-30T10:54:00Z">
              <w:r w:rsidRPr="00345FE1" w:rsidDel="005206CA">
                <w:rPr>
                  <w:bCs/>
                </w:rPr>
                <w:delText>2006</w:delText>
              </w:r>
              <w:r w:rsidDel="005206CA">
                <w:rPr>
                  <w:bCs/>
                </w:rPr>
                <w:delText>-</w:delText>
              </w:r>
              <w:r w:rsidRPr="00345FE1" w:rsidDel="005206CA">
                <w:rPr>
                  <w:bCs/>
                </w:rPr>
                <w:delText>2010</w:delText>
              </w:r>
              <w:r w:rsidRPr="00345FE1" w:rsidDel="005206CA">
                <w:rPr>
                  <w:bCs/>
                </w:rPr>
                <w:tab/>
                <w:delText>Univerzita Tomáše Bati ve Zlíně, Fakulta aplikované informatiky, Bezpečnostní technologie systémy a management, (Bc.)</w:delText>
              </w:r>
            </w:del>
          </w:p>
          <w:p w14:paraId="265F49D9" w14:textId="4BCE296E" w:rsidR="00870404" w:rsidRPr="00345FE1" w:rsidDel="005206CA" w:rsidRDefault="00870404" w:rsidP="00087553">
            <w:pPr>
              <w:tabs>
                <w:tab w:val="left" w:pos="1239"/>
              </w:tabs>
              <w:ind w:left="1239" w:hanging="1239"/>
              <w:jc w:val="both"/>
              <w:rPr>
                <w:del w:id="351" w:author="Jiří Vojtěšek" w:date="2024-10-30T10:54:00Z"/>
                <w:bCs/>
              </w:rPr>
            </w:pPr>
            <w:del w:id="352" w:author="Jiří Vojtěšek" w:date="2024-10-30T10:54:00Z">
              <w:r w:rsidRPr="00345FE1" w:rsidDel="005206CA">
                <w:rPr>
                  <w:bCs/>
                </w:rPr>
                <w:delText>2010</w:delText>
              </w:r>
              <w:r w:rsidDel="005206CA">
                <w:rPr>
                  <w:bCs/>
                </w:rPr>
                <w:delText>-</w:delText>
              </w:r>
              <w:r w:rsidRPr="00345FE1" w:rsidDel="005206CA">
                <w:rPr>
                  <w:bCs/>
                </w:rPr>
                <w:delText>2012</w:delText>
              </w:r>
              <w:r w:rsidRPr="00345FE1" w:rsidDel="005206CA">
                <w:rPr>
                  <w:bCs/>
                </w:rPr>
                <w:tab/>
                <w:delText>Univerzita Tomáše Bati ve Zlíně, Fakulta aplikované informatiky, Bezpečnostní technologie systémy a management, (Ing.)</w:delText>
              </w:r>
            </w:del>
          </w:p>
          <w:p w14:paraId="30A0D536" w14:textId="28D84A74" w:rsidR="00870404" w:rsidRPr="00345FE1" w:rsidRDefault="00870404" w:rsidP="00087553">
            <w:pPr>
              <w:tabs>
                <w:tab w:val="left" w:pos="1239"/>
              </w:tabs>
              <w:ind w:left="1239" w:hanging="1239"/>
              <w:jc w:val="both"/>
              <w:rPr>
                <w:bCs/>
              </w:rPr>
            </w:pPr>
            <w:del w:id="353" w:author="Jiří Vojtěšek" w:date="2024-10-30T10:54:00Z">
              <w:r w:rsidRPr="00345FE1" w:rsidDel="005206CA">
                <w:rPr>
                  <w:bCs/>
                </w:rPr>
                <w:delText>2012</w:delText>
              </w:r>
              <w:r w:rsidDel="005206CA">
                <w:rPr>
                  <w:bCs/>
                </w:rPr>
                <w:delText>-</w:delText>
              </w:r>
              <w:r w:rsidRPr="00345FE1" w:rsidDel="005206CA">
                <w:rPr>
                  <w:bCs/>
                </w:rPr>
                <w:delText>2021</w:delText>
              </w:r>
              <w:r w:rsidRPr="00345FE1" w:rsidDel="005206CA">
                <w:rPr>
                  <w:bCs/>
                </w:rPr>
                <w:tab/>
                <w:delText>Univerzita Tomáše Bati ve Zlíně, Fakulta aplikované informatiky, Inženýrská informatika (Ph.D.)</w:delText>
              </w:r>
            </w:del>
          </w:p>
        </w:tc>
      </w:tr>
      <w:tr w:rsidR="00870404" w:rsidRPr="00345FE1" w14:paraId="356B96D4" w14:textId="77777777" w:rsidTr="00087553">
        <w:tc>
          <w:tcPr>
            <w:tcW w:w="9859" w:type="dxa"/>
            <w:gridSpan w:val="15"/>
            <w:shd w:val="clear" w:color="auto" w:fill="F7CAAC"/>
          </w:tcPr>
          <w:p w14:paraId="627B7605" w14:textId="0CAD14FE" w:rsidR="00870404" w:rsidRPr="00345FE1" w:rsidRDefault="00870404" w:rsidP="00087553">
            <w:pPr>
              <w:jc w:val="both"/>
              <w:rPr>
                <w:b/>
              </w:rPr>
            </w:pPr>
            <w:del w:id="354" w:author="Jiří Vojtěšek" w:date="2024-10-30T10:54:00Z">
              <w:r w:rsidRPr="00345FE1" w:rsidDel="005206CA">
                <w:rPr>
                  <w:b/>
                </w:rPr>
                <w:delText>Údaje o odborném působení od absolvování VŠ</w:delText>
              </w:r>
            </w:del>
          </w:p>
        </w:tc>
      </w:tr>
      <w:tr w:rsidR="00870404" w:rsidRPr="00345FE1" w14:paraId="43D6C81C" w14:textId="77777777" w:rsidTr="00087553">
        <w:trPr>
          <w:trHeight w:val="1090"/>
        </w:trPr>
        <w:tc>
          <w:tcPr>
            <w:tcW w:w="9859" w:type="dxa"/>
            <w:gridSpan w:val="15"/>
          </w:tcPr>
          <w:p w14:paraId="7B8603E6" w14:textId="76C3D338" w:rsidR="00870404" w:rsidRPr="00345FE1" w:rsidDel="005206CA" w:rsidRDefault="00870404" w:rsidP="00087553">
            <w:pPr>
              <w:tabs>
                <w:tab w:val="left" w:pos="1126"/>
              </w:tabs>
              <w:jc w:val="both"/>
              <w:rPr>
                <w:del w:id="355" w:author="Jiří Vojtěšek" w:date="2024-10-30T10:54:00Z"/>
              </w:rPr>
            </w:pPr>
            <w:del w:id="356" w:author="Jiří Vojtěšek" w:date="2024-10-30T10:54:00Z">
              <w:r w:rsidRPr="00345FE1" w:rsidDel="005206CA">
                <w:delText>2008</w:delText>
              </w:r>
              <w:r w:rsidDel="005206CA">
                <w:delText>-</w:delText>
              </w:r>
              <w:r w:rsidRPr="00345FE1" w:rsidDel="005206CA">
                <w:delText>2009</w:delText>
              </w:r>
              <w:r w:rsidDel="005206CA">
                <w:tab/>
              </w:r>
              <w:r w:rsidRPr="00345FE1" w:rsidDel="005206CA">
                <w:delText>správce IT; Profima effective, s.r.o.</w:delText>
              </w:r>
            </w:del>
          </w:p>
          <w:p w14:paraId="5F509A4B" w14:textId="18567285" w:rsidR="00870404" w:rsidRPr="00345FE1" w:rsidDel="005206CA" w:rsidRDefault="00870404" w:rsidP="00087553">
            <w:pPr>
              <w:tabs>
                <w:tab w:val="left" w:pos="1126"/>
              </w:tabs>
              <w:jc w:val="both"/>
              <w:rPr>
                <w:del w:id="357" w:author="Jiří Vojtěšek" w:date="2024-10-30T10:54:00Z"/>
              </w:rPr>
            </w:pPr>
            <w:del w:id="358" w:author="Jiří Vojtěšek" w:date="2024-10-30T10:54:00Z">
              <w:r w:rsidRPr="00345FE1" w:rsidDel="005206CA">
                <w:delText>2012</w:delText>
              </w:r>
              <w:r w:rsidDel="005206CA">
                <w:delText>-</w:delText>
              </w:r>
              <w:r w:rsidRPr="00345FE1" w:rsidDel="005206CA">
                <w:delText>2013</w:delText>
              </w:r>
              <w:r w:rsidDel="005206CA">
                <w:tab/>
              </w:r>
              <w:r w:rsidRPr="00345FE1" w:rsidDel="005206CA">
                <w:delText>IT support; Kovárna Viva, a.s.</w:delText>
              </w:r>
            </w:del>
          </w:p>
          <w:p w14:paraId="323C264F" w14:textId="11F04D51" w:rsidR="00870404" w:rsidRPr="00345FE1" w:rsidDel="005206CA" w:rsidRDefault="00870404" w:rsidP="00087553">
            <w:pPr>
              <w:tabs>
                <w:tab w:val="left" w:pos="1126"/>
              </w:tabs>
              <w:jc w:val="both"/>
              <w:rPr>
                <w:del w:id="359" w:author="Jiří Vojtěšek" w:date="2024-10-30T10:54:00Z"/>
              </w:rPr>
            </w:pPr>
            <w:del w:id="360" w:author="Jiří Vojtěšek" w:date="2024-10-30T10:54:00Z">
              <w:r w:rsidRPr="00345FE1" w:rsidDel="005206CA">
                <w:delText>2016</w:delText>
              </w:r>
              <w:r w:rsidDel="005206CA">
                <w:delText>-</w:delText>
              </w:r>
              <w:r w:rsidRPr="00345FE1" w:rsidDel="005206CA">
                <w:delText>2020</w:delText>
              </w:r>
              <w:r w:rsidDel="005206CA">
                <w:tab/>
              </w:r>
              <w:r w:rsidRPr="00345FE1" w:rsidDel="005206CA">
                <w:delText>UTB ve Zlíně, Fakulta aplikované informatiky, Ústav počítačových a komunikačních systémů; asistent</w:delText>
              </w:r>
            </w:del>
          </w:p>
          <w:p w14:paraId="4896703A" w14:textId="39EC68B4" w:rsidR="00870404" w:rsidRPr="00345FE1" w:rsidDel="005206CA" w:rsidRDefault="00870404" w:rsidP="00087553">
            <w:pPr>
              <w:tabs>
                <w:tab w:val="left" w:pos="1126"/>
              </w:tabs>
              <w:jc w:val="both"/>
              <w:rPr>
                <w:del w:id="361" w:author="Jiří Vojtěšek" w:date="2024-10-30T10:54:00Z"/>
              </w:rPr>
            </w:pPr>
            <w:del w:id="362" w:author="Jiří Vojtěšek" w:date="2024-10-30T10:54:00Z">
              <w:r w:rsidRPr="00345FE1" w:rsidDel="005206CA">
                <w:delText>2021</w:delText>
              </w:r>
              <w:r w:rsidDel="005206CA">
                <w:delText>-</w:delText>
              </w:r>
              <w:r w:rsidRPr="00345FE1" w:rsidDel="005206CA">
                <w:delText>dosud</w:delText>
              </w:r>
              <w:r w:rsidDel="005206CA">
                <w:tab/>
              </w:r>
              <w:r w:rsidRPr="00345FE1" w:rsidDel="005206CA">
                <w:delText>UTB ve Zlíně, Fakulta aplikované informatiky, Ústav bezpečnostního inženýrství; odborný asistent</w:delText>
              </w:r>
            </w:del>
          </w:p>
          <w:p w14:paraId="4E5C3E81" w14:textId="77777777" w:rsidR="00870404" w:rsidRPr="00345FE1" w:rsidRDefault="00870404" w:rsidP="00087553">
            <w:pPr>
              <w:jc w:val="both"/>
              <w:rPr>
                <w:color w:val="FF0000"/>
              </w:rPr>
            </w:pPr>
          </w:p>
        </w:tc>
      </w:tr>
      <w:tr w:rsidR="00870404" w:rsidRPr="00345FE1" w14:paraId="045A73E3" w14:textId="77777777" w:rsidTr="00087553">
        <w:trPr>
          <w:trHeight w:val="250"/>
        </w:trPr>
        <w:tc>
          <w:tcPr>
            <w:tcW w:w="9859" w:type="dxa"/>
            <w:gridSpan w:val="15"/>
            <w:shd w:val="clear" w:color="auto" w:fill="F7CAAC"/>
          </w:tcPr>
          <w:p w14:paraId="21C7AD92" w14:textId="3D799ED4" w:rsidR="00870404" w:rsidRPr="00345FE1" w:rsidRDefault="00870404" w:rsidP="00087553">
            <w:pPr>
              <w:jc w:val="both"/>
            </w:pPr>
            <w:del w:id="363" w:author="Jiří Vojtěšek" w:date="2024-10-30T10:54:00Z">
              <w:r w:rsidRPr="00345FE1" w:rsidDel="005206CA">
                <w:rPr>
                  <w:b/>
                </w:rPr>
                <w:delText>Zkušenosti s vedením kvalifikačních a rigorózních prací</w:delText>
              </w:r>
            </w:del>
          </w:p>
        </w:tc>
      </w:tr>
      <w:tr w:rsidR="00870404" w:rsidRPr="00345FE1" w14:paraId="1DA3206A" w14:textId="77777777" w:rsidTr="00087553">
        <w:trPr>
          <w:trHeight w:val="556"/>
        </w:trPr>
        <w:tc>
          <w:tcPr>
            <w:tcW w:w="9859" w:type="dxa"/>
            <w:gridSpan w:val="15"/>
          </w:tcPr>
          <w:p w14:paraId="1D1C87A2" w14:textId="5EC3658F" w:rsidR="00870404" w:rsidRPr="00345FE1" w:rsidDel="005206CA" w:rsidRDefault="00870404" w:rsidP="00087553">
            <w:pPr>
              <w:jc w:val="both"/>
              <w:rPr>
                <w:del w:id="364" w:author="Jiří Vojtěšek" w:date="2024-10-30T10:54:00Z"/>
              </w:rPr>
            </w:pPr>
            <w:del w:id="365" w:author="Jiří Vojtěšek" w:date="2024-10-30T10:54:00Z">
              <w:r w:rsidRPr="00345FE1" w:rsidDel="005206CA">
                <w:delText>Za posledních 10 let vedoucí úspěšně obhájených 44 bakalářských a 13 diplomových prací</w:delText>
              </w:r>
            </w:del>
          </w:p>
          <w:p w14:paraId="6A8C2638" w14:textId="091C0874" w:rsidR="00870404" w:rsidRPr="00345FE1" w:rsidRDefault="00870404" w:rsidP="00087553">
            <w:pPr>
              <w:jc w:val="both"/>
            </w:pPr>
            <w:del w:id="366" w:author="Jiří Vojtěšek" w:date="2024-10-30T10:54:00Z">
              <w:r w:rsidRPr="00345FE1" w:rsidDel="005206CA">
                <w:delText>Konzultant 4 studentů doktorské studijního programu</w:delText>
              </w:r>
            </w:del>
          </w:p>
        </w:tc>
      </w:tr>
      <w:tr w:rsidR="00870404" w:rsidRPr="00345FE1" w14:paraId="1D0D5142" w14:textId="77777777" w:rsidTr="00087553">
        <w:trPr>
          <w:cantSplit/>
        </w:trPr>
        <w:tc>
          <w:tcPr>
            <w:tcW w:w="3347" w:type="dxa"/>
            <w:gridSpan w:val="3"/>
            <w:tcBorders>
              <w:top w:val="single" w:sz="12" w:space="0" w:color="auto"/>
            </w:tcBorders>
            <w:shd w:val="clear" w:color="auto" w:fill="F7CAAC"/>
          </w:tcPr>
          <w:p w14:paraId="161F55D5" w14:textId="28D385BC" w:rsidR="00870404" w:rsidRPr="00345FE1" w:rsidRDefault="00870404" w:rsidP="00087553">
            <w:pPr>
              <w:jc w:val="both"/>
            </w:pPr>
            <w:del w:id="367" w:author="Jiří Vojtěšek" w:date="2024-10-30T10:54:00Z">
              <w:r w:rsidRPr="00345FE1" w:rsidDel="005206CA">
                <w:rPr>
                  <w:b/>
                </w:rPr>
                <w:delText xml:space="preserve">Obor habilitačního řízení </w:delText>
              </w:r>
            </w:del>
          </w:p>
        </w:tc>
        <w:tc>
          <w:tcPr>
            <w:tcW w:w="2245" w:type="dxa"/>
            <w:gridSpan w:val="3"/>
            <w:tcBorders>
              <w:top w:val="single" w:sz="12" w:space="0" w:color="auto"/>
            </w:tcBorders>
            <w:shd w:val="clear" w:color="auto" w:fill="F7CAAC"/>
          </w:tcPr>
          <w:p w14:paraId="4B2C7F41" w14:textId="15E261ED" w:rsidR="00870404" w:rsidRPr="00345FE1" w:rsidRDefault="00870404" w:rsidP="00087553">
            <w:pPr>
              <w:jc w:val="both"/>
            </w:pPr>
            <w:del w:id="368" w:author="Jiří Vojtěšek" w:date="2024-10-30T10:54:00Z">
              <w:r w:rsidRPr="00345FE1" w:rsidDel="005206CA">
                <w:rPr>
                  <w:b/>
                </w:rPr>
                <w:delText>Rok udělení hodnosti</w:delText>
              </w:r>
            </w:del>
          </w:p>
        </w:tc>
        <w:tc>
          <w:tcPr>
            <w:tcW w:w="2248" w:type="dxa"/>
            <w:gridSpan w:val="5"/>
            <w:tcBorders>
              <w:top w:val="single" w:sz="12" w:space="0" w:color="auto"/>
              <w:right w:val="single" w:sz="12" w:space="0" w:color="auto"/>
            </w:tcBorders>
            <w:shd w:val="clear" w:color="auto" w:fill="F7CAAC"/>
          </w:tcPr>
          <w:p w14:paraId="051AC745" w14:textId="3BAA78A0" w:rsidR="00870404" w:rsidRPr="00345FE1" w:rsidRDefault="00870404" w:rsidP="00087553">
            <w:pPr>
              <w:jc w:val="both"/>
            </w:pPr>
            <w:del w:id="369" w:author="Jiří Vojtěšek" w:date="2024-10-30T10:54:00Z">
              <w:r w:rsidRPr="00345FE1" w:rsidDel="005206CA">
                <w:rPr>
                  <w:b/>
                </w:rPr>
                <w:delText>Řízení konáno na VŠ</w:delText>
              </w:r>
            </w:del>
          </w:p>
        </w:tc>
        <w:tc>
          <w:tcPr>
            <w:tcW w:w="2019" w:type="dxa"/>
            <w:gridSpan w:val="4"/>
            <w:tcBorders>
              <w:top w:val="single" w:sz="12" w:space="0" w:color="auto"/>
              <w:left w:val="single" w:sz="12" w:space="0" w:color="auto"/>
            </w:tcBorders>
            <w:shd w:val="clear" w:color="auto" w:fill="F7CAAC"/>
          </w:tcPr>
          <w:p w14:paraId="6F5B4FB2" w14:textId="137CF407" w:rsidR="00870404" w:rsidRPr="00345FE1" w:rsidRDefault="00870404" w:rsidP="00087553">
            <w:pPr>
              <w:jc w:val="both"/>
              <w:rPr>
                <w:b/>
              </w:rPr>
            </w:pPr>
            <w:del w:id="370" w:author="Jiří Vojtěšek" w:date="2024-10-30T10:54:00Z">
              <w:r w:rsidRPr="00345FE1" w:rsidDel="005206CA">
                <w:rPr>
                  <w:b/>
                </w:rPr>
                <w:delText>Ohlasy publikací</w:delText>
              </w:r>
            </w:del>
          </w:p>
        </w:tc>
      </w:tr>
      <w:tr w:rsidR="00870404" w:rsidRPr="00345FE1" w14:paraId="2CADD4C3" w14:textId="77777777" w:rsidTr="00087553">
        <w:trPr>
          <w:cantSplit/>
        </w:trPr>
        <w:tc>
          <w:tcPr>
            <w:tcW w:w="3347" w:type="dxa"/>
            <w:gridSpan w:val="3"/>
          </w:tcPr>
          <w:p w14:paraId="22F3128A" w14:textId="77777777" w:rsidR="00870404" w:rsidRPr="00345FE1" w:rsidRDefault="00870404" w:rsidP="00087553">
            <w:pPr>
              <w:jc w:val="both"/>
            </w:pPr>
          </w:p>
        </w:tc>
        <w:tc>
          <w:tcPr>
            <w:tcW w:w="2245" w:type="dxa"/>
            <w:gridSpan w:val="3"/>
          </w:tcPr>
          <w:p w14:paraId="621B0F7F" w14:textId="77777777" w:rsidR="00870404" w:rsidRPr="00345FE1" w:rsidRDefault="00870404" w:rsidP="00087553">
            <w:pPr>
              <w:jc w:val="both"/>
            </w:pPr>
          </w:p>
        </w:tc>
        <w:tc>
          <w:tcPr>
            <w:tcW w:w="2248" w:type="dxa"/>
            <w:gridSpan w:val="5"/>
            <w:tcBorders>
              <w:right w:val="single" w:sz="12" w:space="0" w:color="auto"/>
            </w:tcBorders>
          </w:tcPr>
          <w:p w14:paraId="432E7366"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680DD7FC" w14:textId="41CE18E8" w:rsidR="00870404" w:rsidRPr="00345FE1" w:rsidRDefault="00870404" w:rsidP="00087553">
            <w:pPr>
              <w:jc w:val="both"/>
            </w:pPr>
            <w:del w:id="371" w:author="Jiří Vojtěšek" w:date="2024-10-30T10:54:00Z">
              <w:r w:rsidRPr="00345FE1" w:rsidDel="005206CA">
                <w:rPr>
                  <w:b/>
                </w:rPr>
                <w:delText>WoS</w:delText>
              </w:r>
            </w:del>
          </w:p>
        </w:tc>
        <w:tc>
          <w:tcPr>
            <w:tcW w:w="693" w:type="dxa"/>
            <w:shd w:val="clear" w:color="auto" w:fill="F7CAAC"/>
          </w:tcPr>
          <w:p w14:paraId="7623C6C5" w14:textId="7E955440" w:rsidR="00870404" w:rsidRPr="00345FE1" w:rsidRDefault="00870404" w:rsidP="00087553">
            <w:pPr>
              <w:jc w:val="both"/>
              <w:rPr>
                <w:sz w:val="18"/>
              </w:rPr>
            </w:pPr>
            <w:del w:id="372" w:author="Jiří Vojtěšek" w:date="2024-10-30T10:54:00Z">
              <w:r w:rsidRPr="00345FE1" w:rsidDel="005206CA">
                <w:rPr>
                  <w:b/>
                  <w:sz w:val="18"/>
                </w:rPr>
                <w:delText>Scopus</w:delText>
              </w:r>
            </w:del>
          </w:p>
        </w:tc>
        <w:tc>
          <w:tcPr>
            <w:tcW w:w="694" w:type="dxa"/>
            <w:shd w:val="clear" w:color="auto" w:fill="F7CAAC"/>
          </w:tcPr>
          <w:p w14:paraId="558D66CE" w14:textId="55BE3F75" w:rsidR="00870404" w:rsidRPr="00345FE1" w:rsidRDefault="00870404" w:rsidP="00087553">
            <w:pPr>
              <w:jc w:val="both"/>
            </w:pPr>
            <w:del w:id="373" w:author="Jiří Vojtěšek" w:date="2024-10-30T10:54:00Z">
              <w:r w:rsidRPr="00345FE1" w:rsidDel="005206CA">
                <w:rPr>
                  <w:b/>
                  <w:sz w:val="18"/>
                </w:rPr>
                <w:delText>ostatní</w:delText>
              </w:r>
            </w:del>
          </w:p>
        </w:tc>
      </w:tr>
      <w:tr w:rsidR="00870404" w:rsidRPr="00345FE1" w14:paraId="4F83DA37" w14:textId="77777777" w:rsidTr="00087553">
        <w:trPr>
          <w:cantSplit/>
          <w:trHeight w:val="70"/>
        </w:trPr>
        <w:tc>
          <w:tcPr>
            <w:tcW w:w="3347" w:type="dxa"/>
            <w:gridSpan w:val="3"/>
            <w:shd w:val="clear" w:color="auto" w:fill="F7CAAC"/>
          </w:tcPr>
          <w:p w14:paraId="23C81435" w14:textId="322AB44E" w:rsidR="00870404" w:rsidRPr="00345FE1" w:rsidRDefault="00870404" w:rsidP="00087553">
            <w:pPr>
              <w:jc w:val="both"/>
            </w:pPr>
            <w:del w:id="374" w:author="Jiří Vojtěšek" w:date="2024-10-30T10:54:00Z">
              <w:r w:rsidRPr="00345FE1" w:rsidDel="005206CA">
                <w:rPr>
                  <w:b/>
                </w:rPr>
                <w:delText>Obor jmenovacího řízení</w:delText>
              </w:r>
            </w:del>
          </w:p>
        </w:tc>
        <w:tc>
          <w:tcPr>
            <w:tcW w:w="2245" w:type="dxa"/>
            <w:gridSpan w:val="3"/>
            <w:shd w:val="clear" w:color="auto" w:fill="F7CAAC"/>
          </w:tcPr>
          <w:p w14:paraId="4DBC0726" w14:textId="71141A0E" w:rsidR="00870404" w:rsidRPr="00345FE1" w:rsidRDefault="00870404" w:rsidP="00087553">
            <w:pPr>
              <w:jc w:val="both"/>
            </w:pPr>
            <w:del w:id="375" w:author="Jiří Vojtěšek" w:date="2024-10-30T10:54:00Z">
              <w:r w:rsidRPr="00345FE1" w:rsidDel="005206CA">
                <w:rPr>
                  <w:b/>
                </w:rPr>
                <w:delText>Rok udělení hodnosti</w:delText>
              </w:r>
            </w:del>
          </w:p>
        </w:tc>
        <w:tc>
          <w:tcPr>
            <w:tcW w:w="2248" w:type="dxa"/>
            <w:gridSpan w:val="5"/>
            <w:tcBorders>
              <w:right w:val="single" w:sz="12" w:space="0" w:color="auto"/>
            </w:tcBorders>
            <w:shd w:val="clear" w:color="auto" w:fill="F7CAAC"/>
          </w:tcPr>
          <w:p w14:paraId="416B2B19" w14:textId="336627DD" w:rsidR="00870404" w:rsidRPr="00345FE1" w:rsidRDefault="00870404" w:rsidP="00087553">
            <w:pPr>
              <w:jc w:val="both"/>
            </w:pPr>
            <w:del w:id="376" w:author="Jiří Vojtěšek" w:date="2024-10-30T10:54:00Z">
              <w:r w:rsidRPr="00345FE1" w:rsidDel="005206CA">
                <w:rPr>
                  <w:b/>
                </w:rPr>
                <w:delText>Řízení konáno na VŠ</w:delText>
              </w:r>
            </w:del>
          </w:p>
        </w:tc>
        <w:tc>
          <w:tcPr>
            <w:tcW w:w="632" w:type="dxa"/>
            <w:gridSpan w:val="2"/>
            <w:tcBorders>
              <w:left w:val="single" w:sz="12" w:space="0" w:color="auto"/>
            </w:tcBorders>
          </w:tcPr>
          <w:p w14:paraId="4761464F" w14:textId="45218E8A" w:rsidR="00870404" w:rsidRPr="00345FE1" w:rsidRDefault="00870404" w:rsidP="00087553">
            <w:pPr>
              <w:jc w:val="both"/>
              <w:rPr>
                <w:b/>
              </w:rPr>
            </w:pPr>
            <w:del w:id="377" w:author="Jiří Vojtěšek" w:date="2024-10-30T10:54:00Z">
              <w:r w:rsidRPr="00345FE1" w:rsidDel="005206CA">
                <w:rPr>
                  <w:b/>
                </w:rPr>
                <w:delText>6</w:delText>
              </w:r>
            </w:del>
          </w:p>
        </w:tc>
        <w:tc>
          <w:tcPr>
            <w:tcW w:w="693" w:type="dxa"/>
          </w:tcPr>
          <w:p w14:paraId="79D31193" w14:textId="1A9E4749" w:rsidR="00870404" w:rsidRPr="00345FE1" w:rsidRDefault="00870404" w:rsidP="00087553">
            <w:pPr>
              <w:jc w:val="both"/>
              <w:rPr>
                <w:b/>
              </w:rPr>
            </w:pPr>
            <w:del w:id="378" w:author="Jiří Vojtěšek" w:date="2024-10-30T10:54:00Z">
              <w:r w:rsidRPr="00345FE1" w:rsidDel="005206CA">
                <w:rPr>
                  <w:b/>
                </w:rPr>
                <w:delText>49</w:delText>
              </w:r>
            </w:del>
          </w:p>
        </w:tc>
        <w:tc>
          <w:tcPr>
            <w:tcW w:w="694" w:type="dxa"/>
          </w:tcPr>
          <w:p w14:paraId="31561C2E" w14:textId="77777777" w:rsidR="00870404" w:rsidRPr="00345FE1" w:rsidRDefault="00870404" w:rsidP="00087553">
            <w:pPr>
              <w:jc w:val="both"/>
              <w:rPr>
                <w:b/>
              </w:rPr>
            </w:pPr>
          </w:p>
        </w:tc>
      </w:tr>
      <w:tr w:rsidR="00870404" w:rsidRPr="00345FE1" w14:paraId="07961A75" w14:textId="77777777" w:rsidTr="00087553">
        <w:trPr>
          <w:trHeight w:val="205"/>
        </w:trPr>
        <w:tc>
          <w:tcPr>
            <w:tcW w:w="3347" w:type="dxa"/>
            <w:gridSpan w:val="3"/>
          </w:tcPr>
          <w:p w14:paraId="10575117" w14:textId="77777777" w:rsidR="00870404" w:rsidRPr="00345FE1" w:rsidRDefault="00870404" w:rsidP="00087553">
            <w:pPr>
              <w:jc w:val="both"/>
            </w:pPr>
          </w:p>
        </w:tc>
        <w:tc>
          <w:tcPr>
            <w:tcW w:w="2245" w:type="dxa"/>
            <w:gridSpan w:val="3"/>
          </w:tcPr>
          <w:p w14:paraId="00CEA26C" w14:textId="77777777" w:rsidR="00870404" w:rsidRPr="00345FE1" w:rsidRDefault="00870404" w:rsidP="00087553">
            <w:pPr>
              <w:jc w:val="both"/>
            </w:pPr>
          </w:p>
        </w:tc>
        <w:tc>
          <w:tcPr>
            <w:tcW w:w="2248" w:type="dxa"/>
            <w:gridSpan w:val="5"/>
            <w:tcBorders>
              <w:right w:val="single" w:sz="12" w:space="0" w:color="auto"/>
            </w:tcBorders>
          </w:tcPr>
          <w:p w14:paraId="1239AC27"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498E205F" w14:textId="4C277A11" w:rsidR="00870404" w:rsidRPr="00345FE1" w:rsidRDefault="00870404" w:rsidP="00087553">
            <w:pPr>
              <w:jc w:val="both"/>
              <w:rPr>
                <w:b/>
                <w:sz w:val="18"/>
              </w:rPr>
            </w:pPr>
            <w:del w:id="379" w:author="Jiří Vojtěšek" w:date="2024-10-30T10:54:00Z">
              <w:r w:rsidRPr="00345FE1" w:rsidDel="005206CA">
                <w:rPr>
                  <w:b/>
                  <w:sz w:val="18"/>
                </w:rPr>
                <w:delText>H-index WoS/Scopus</w:delText>
              </w:r>
            </w:del>
          </w:p>
        </w:tc>
        <w:tc>
          <w:tcPr>
            <w:tcW w:w="694" w:type="dxa"/>
            <w:vAlign w:val="center"/>
          </w:tcPr>
          <w:p w14:paraId="6C7CB76F" w14:textId="2B53E290" w:rsidR="00870404" w:rsidRPr="00345FE1" w:rsidRDefault="00870404" w:rsidP="00087553">
            <w:pPr>
              <w:rPr>
                <w:b/>
              </w:rPr>
            </w:pPr>
            <w:del w:id="380" w:author="Jiří Vojtěšek" w:date="2024-10-30T10:54:00Z">
              <w:r w:rsidRPr="00345FE1" w:rsidDel="005206CA">
                <w:rPr>
                  <w:b/>
                </w:rPr>
                <w:delText xml:space="preserve">  2  /3</w:delText>
              </w:r>
            </w:del>
          </w:p>
        </w:tc>
      </w:tr>
      <w:tr w:rsidR="00870404" w:rsidRPr="00345FE1" w14:paraId="1FF63119" w14:textId="77777777" w:rsidTr="00087553">
        <w:tc>
          <w:tcPr>
            <w:tcW w:w="9859" w:type="dxa"/>
            <w:gridSpan w:val="15"/>
            <w:shd w:val="clear" w:color="auto" w:fill="F7CAAC"/>
          </w:tcPr>
          <w:p w14:paraId="2481BB2B" w14:textId="2182AA28" w:rsidR="00870404" w:rsidRPr="00345FE1" w:rsidRDefault="00870404" w:rsidP="00087553">
            <w:pPr>
              <w:jc w:val="both"/>
              <w:rPr>
                <w:b/>
              </w:rPr>
            </w:pPr>
            <w:del w:id="381" w:author="Jiří Vojtěšek" w:date="2024-10-30T10:54:00Z">
              <w:r w:rsidRPr="00345FE1" w:rsidDel="005206CA">
                <w:rPr>
                  <w:b/>
                </w:rPr>
                <w:delText xml:space="preserve">Přehled o nejvýznamnější publikační a další tvůrčí činnosti nebo další profesní činnosti u odborníků z praxe vztahující se k zabezpečovaným předmětům </w:delText>
              </w:r>
            </w:del>
          </w:p>
        </w:tc>
      </w:tr>
      <w:tr w:rsidR="00870404" w:rsidRPr="00345FE1" w14:paraId="76C7E130" w14:textId="77777777" w:rsidTr="00087553">
        <w:trPr>
          <w:trHeight w:val="1268"/>
        </w:trPr>
        <w:tc>
          <w:tcPr>
            <w:tcW w:w="9859" w:type="dxa"/>
            <w:gridSpan w:val="15"/>
          </w:tcPr>
          <w:p w14:paraId="42C642B4" w14:textId="6877A83B" w:rsidR="00870404" w:rsidDel="005206CA" w:rsidRDefault="00870404" w:rsidP="00087553">
            <w:pPr>
              <w:jc w:val="both"/>
              <w:rPr>
                <w:del w:id="382" w:author="Jiří Vojtěšek" w:date="2024-10-30T10:54:00Z"/>
              </w:rPr>
            </w:pPr>
            <w:del w:id="383" w:author="Jiří Vojtěšek" w:date="2024-10-30T10:54:00Z">
              <w:r w:rsidRPr="000E699B" w:rsidDel="005206CA">
                <w:delText xml:space="preserve">Počet záznamů v databázi Web of Science: </w:delText>
              </w:r>
              <w:r w:rsidDel="005206CA">
                <w:delText>13</w:delText>
              </w:r>
              <w:r w:rsidRPr="000E699B" w:rsidDel="005206CA">
                <w:delText xml:space="preserve"> (ResearcherID: </w:delText>
              </w:r>
              <w:r w:rsidRPr="00236CDE" w:rsidDel="005206CA">
                <w:delText>KDH-1877-2024</w:delText>
              </w:r>
              <w:r w:rsidRPr="000E699B" w:rsidDel="005206CA">
                <w:delText xml:space="preserve">), Scopus: </w:delText>
              </w:r>
              <w:r w:rsidDel="005206CA">
                <w:delText>27</w:delText>
              </w:r>
              <w:r w:rsidRPr="000E699B" w:rsidDel="005206CA">
                <w:delText xml:space="preserve"> (Author ID </w:delText>
              </w:r>
              <w:r w:rsidRPr="00351415" w:rsidDel="005206CA">
                <w:delText>56725614000</w:delText>
              </w:r>
              <w:r w:rsidRPr="000E699B" w:rsidDel="005206CA">
                <w:delText>)</w:delText>
              </w:r>
            </w:del>
          </w:p>
          <w:p w14:paraId="4AF9DD30" w14:textId="625B40FC" w:rsidR="00870404" w:rsidDel="005206CA" w:rsidRDefault="00605C4F" w:rsidP="00087553">
            <w:pPr>
              <w:jc w:val="both"/>
              <w:rPr>
                <w:del w:id="384" w:author="Jiří Vojtěšek" w:date="2024-10-30T10:54:00Z"/>
                <w:bCs/>
              </w:rPr>
            </w:pPr>
            <w:del w:id="385" w:author="Jiří Vojtěšek" w:date="2024-10-30T10:54:00Z">
              <w:r w:rsidDel="005206CA">
                <w:fldChar w:fldCharType="begin"/>
              </w:r>
              <w:r w:rsidDel="005206CA">
                <w:delInstrText xml:space="preserve"> HYPERLINK "https://orcid.org/0000-0002-2091-2985" </w:delInstrText>
              </w:r>
              <w:r w:rsidDel="005206CA">
                <w:fldChar w:fldCharType="separate"/>
              </w:r>
              <w:r w:rsidR="00870404" w:rsidRPr="00484B37" w:rsidDel="005206CA">
                <w:rPr>
                  <w:rStyle w:val="Hypertextovodkaz"/>
                  <w:bCs/>
                </w:rPr>
                <w:delText>https://orcid.org/0000-0002-2091-2985</w:delText>
              </w:r>
              <w:r w:rsidDel="005206CA">
                <w:rPr>
                  <w:rStyle w:val="Hypertextovodkaz"/>
                  <w:bCs/>
                </w:rPr>
                <w:fldChar w:fldCharType="end"/>
              </w:r>
              <w:r w:rsidR="00870404" w:rsidDel="005206CA">
                <w:rPr>
                  <w:bCs/>
                </w:rPr>
                <w:delText xml:space="preserve"> </w:delText>
              </w:r>
            </w:del>
          </w:p>
          <w:p w14:paraId="6EA7668E" w14:textId="7F01D27E" w:rsidR="00870404" w:rsidRPr="00345FE1" w:rsidDel="005206CA" w:rsidRDefault="00870404" w:rsidP="00087553">
            <w:pPr>
              <w:jc w:val="both"/>
              <w:rPr>
                <w:del w:id="386" w:author="Jiří Vojtěšek" w:date="2024-10-30T10:54:00Z"/>
                <w:bCs/>
              </w:rPr>
            </w:pPr>
            <w:del w:id="387" w:author="Jiří Vojtěšek" w:date="2024-10-30T10:54:00Z">
              <w:r w:rsidRPr="00345FE1" w:rsidDel="005206CA">
                <w:rPr>
                  <w:bCs/>
                </w:rPr>
                <w:delText xml:space="preserve">KOTKOVÁ, Dora, </w:delText>
              </w:r>
              <w:r w:rsidRPr="00345FE1" w:rsidDel="005206CA">
                <w:rPr>
                  <w:b/>
                </w:rPr>
                <w:delText>KRÁLÍK, Lukáš (45 %)</w:delText>
              </w:r>
              <w:r w:rsidRPr="00345FE1" w:rsidDel="005206CA">
                <w:rPr>
                  <w:bCs/>
                </w:rPr>
                <w:delText xml:space="preserve">, KOTEK, Lukáš, VALOUCH, Jan. Multiple Criteria Decision-making: Risk Analyses for the Soft Target. </w:delText>
              </w:r>
              <w:r w:rsidRPr="00345FE1" w:rsidDel="005206CA">
                <w:rPr>
                  <w:bCs/>
                  <w:i/>
                  <w:iCs/>
                </w:rPr>
                <w:delText>Advances in Science, Technology and Engineering Systems Journal (ASTES Journal)</w:delText>
              </w:r>
              <w:r w:rsidRPr="00345FE1" w:rsidDel="005206CA">
                <w:rPr>
                  <w:bCs/>
                </w:rPr>
                <w:delText>, 2023, roč. 8, č. 2, s. 14-23. ISSN 2415-6698.</w:delText>
              </w:r>
              <w:r w:rsidDel="005206CA">
                <w:rPr>
                  <w:bCs/>
                </w:rPr>
                <w:delText xml:space="preserve"> Jsc</w:delText>
              </w:r>
            </w:del>
          </w:p>
          <w:p w14:paraId="271659E9" w14:textId="7A17AD3B" w:rsidR="00870404" w:rsidRPr="00345FE1" w:rsidDel="005206CA" w:rsidRDefault="00870404" w:rsidP="00087553">
            <w:pPr>
              <w:jc w:val="both"/>
              <w:rPr>
                <w:del w:id="388" w:author="Jiří Vojtěšek" w:date="2024-10-30T10:54:00Z"/>
                <w:bCs/>
              </w:rPr>
            </w:pPr>
            <w:del w:id="389" w:author="Jiří Vojtěšek" w:date="2024-10-30T10:54:00Z">
              <w:r w:rsidRPr="00345FE1" w:rsidDel="005206CA">
                <w:rPr>
                  <w:b/>
                </w:rPr>
                <w:delText>KRÁLÍK, Lukáš (90 %)</w:delText>
              </w:r>
              <w:r w:rsidRPr="00345FE1" w:rsidDel="005206CA">
                <w:rPr>
                  <w:bCs/>
                </w:rPr>
                <w:delText xml:space="preserve">, ŠENKEŘÍK, Roman, JAŠEK, Roman. Model for comprehensive approach to security management. </w:delText>
              </w:r>
              <w:r w:rsidRPr="00345FE1" w:rsidDel="005206CA">
                <w:rPr>
                  <w:bCs/>
                  <w:i/>
                  <w:iCs/>
                </w:rPr>
                <w:delText>International Journal of Systems Assurance Engineering and Management</w:delText>
              </w:r>
              <w:r w:rsidRPr="00345FE1" w:rsidDel="005206CA">
                <w:rPr>
                  <w:bCs/>
                </w:rPr>
                <w:delText>, 2016, roč. 7, č. 2, s. 129–137. ISSN 0975-6809.</w:delText>
              </w:r>
              <w:r w:rsidDel="005206CA">
                <w:rPr>
                  <w:bCs/>
                </w:rPr>
                <w:delText xml:space="preserve"> Jsc</w:delText>
              </w:r>
            </w:del>
          </w:p>
          <w:p w14:paraId="1F841118" w14:textId="5E903239" w:rsidR="00870404" w:rsidRPr="00345FE1" w:rsidDel="005206CA" w:rsidRDefault="00870404" w:rsidP="00087553">
            <w:pPr>
              <w:jc w:val="both"/>
              <w:rPr>
                <w:del w:id="390" w:author="Jiří Vojtěšek" w:date="2024-10-30T10:54:00Z"/>
                <w:bCs/>
              </w:rPr>
            </w:pPr>
            <w:del w:id="391" w:author="Jiří Vojtěšek" w:date="2024-10-30T10:54:00Z">
              <w:r w:rsidRPr="00345FE1" w:rsidDel="005206CA">
                <w:rPr>
                  <w:bCs/>
                </w:rPr>
                <w:delText xml:space="preserve">KOTKOVÁ, Dora, </w:delText>
              </w:r>
              <w:r w:rsidRPr="00345FE1" w:rsidDel="005206CA">
                <w:rPr>
                  <w:b/>
                </w:rPr>
                <w:delText>KRÁLÍK, Lukáš (45 %)</w:delText>
              </w:r>
              <w:r w:rsidRPr="00345FE1" w:rsidDel="005206CA">
                <w:rPr>
                  <w:bCs/>
                </w:rPr>
                <w:delText xml:space="preserve">, KOTEK, Lukáš. Multiple Criteria Decision-making: Risk Analyses for Cultural Events as one of the Soft Target Categories. </w:delText>
              </w:r>
              <w:r w:rsidRPr="00345FE1" w:rsidDel="005206CA">
                <w:rPr>
                  <w:bCs/>
                  <w:i/>
                  <w:iCs/>
                </w:rPr>
                <w:delText>IEEE 2021 International Carnahan Conference on Security Technology (ICCST) Proceedings</w:delText>
              </w:r>
              <w:r w:rsidRPr="00345FE1" w:rsidDel="005206CA">
                <w:rPr>
                  <w:bCs/>
                </w:rPr>
                <w:delText>. Manila : Institute of Electrical and Electronic Engineers (IEEE) Research Publishing, 2021, s. 1-6. ISBN 978-1-66549-988-0.</w:delText>
              </w:r>
              <w:r w:rsidDel="005206CA">
                <w:rPr>
                  <w:bCs/>
                </w:rPr>
                <w:delText xml:space="preserve"> D</w:delText>
              </w:r>
            </w:del>
          </w:p>
          <w:p w14:paraId="28908A34" w14:textId="7EABAFE5" w:rsidR="00870404" w:rsidRPr="00345FE1" w:rsidDel="005206CA" w:rsidRDefault="00870404" w:rsidP="00087553">
            <w:pPr>
              <w:jc w:val="both"/>
              <w:rPr>
                <w:del w:id="392" w:author="Jiří Vojtěšek" w:date="2024-10-30T10:54:00Z"/>
                <w:bCs/>
              </w:rPr>
            </w:pPr>
            <w:del w:id="393" w:author="Jiří Vojtěšek" w:date="2024-10-30T10:54:00Z">
              <w:r w:rsidRPr="00345FE1" w:rsidDel="005206CA">
                <w:rPr>
                  <w:b/>
                </w:rPr>
                <w:delText>KRÁLÍK, Lukáš (60 %)</w:delText>
              </w:r>
              <w:r w:rsidRPr="00345FE1" w:rsidDel="005206CA">
                <w:rPr>
                  <w:bCs/>
                </w:rPr>
                <w:delText>, MALANÍK, David, ŽÁČEK, Petr, MATÝSEK, Miroslav. I</w:delText>
              </w:r>
              <w:r w:rsidDel="005206CA">
                <w:rPr>
                  <w:bCs/>
                </w:rPr>
                <w:delText>T</w:delText>
              </w:r>
              <w:r w:rsidRPr="00345FE1" w:rsidDel="005206CA">
                <w:rPr>
                  <w:bCs/>
                </w:rPr>
                <w:delText xml:space="preserve"> events classification. </w:delText>
              </w:r>
              <w:r w:rsidRPr="00345FE1" w:rsidDel="005206CA">
                <w:rPr>
                  <w:bCs/>
                  <w:i/>
                  <w:iCs/>
                </w:rPr>
                <w:delText>Annals of DAAAM and Proceedings of the International DAAAM Symposium</w:delText>
              </w:r>
              <w:r w:rsidRPr="00345FE1" w:rsidDel="005206CA">
                <w:rPr>
                  <w:bCs/>
                </w:rPr>
                <w:delText>. Vienna : DAAAM International Vienna, 2019, s. 1129-1134. ISSN 1726-9679. ISBN 978-3-902734-20-4.</w:delText>
              </w:r>
              <w:r w:rsidDel="005206CA">
                <w:rPr>
                  <w:bCs/>
                </w:rPr>
                <w:delText xml:space="preserve"> D</w:delText>
              </w:r>
            </w:del>
          </w:p>
          <w:p w14:paraId="4C12C77B" w14:textId="1EBB9F65" w:rsidR="00870404" w:rsidRPr="00345FE1" w:rsidDel="005206CA" w:rsidRDefault="00870404" w:rsidP="00087553">
            <w:pPr>
              <w:jc w:val="both"/>
              <w:rPr>
                <w:del w:id="394" w:author="Jiří Vojtěšek" w:date="2024-10-30T10:54:00Z"/>
                <w:bCs/>
              </w:rPr>
            </w:pPr>
            <w:del w:id="395" w:author="Jiří Vojtěšek" w:date="2024-10-30T10:54:00Z">
              <w:r w:rsidRPr="00345FE1" w:rsidDel="005206CA">
                <w:rPr>
                  <w:bCs/>
                </w:rPr>
                <w:delText xml:space="preserve">KOTKOVÁ, Dora, </w:delText>
              </w:r>
              <w:r w:rsidRPr="00345FE1" w:rsidDel="005206CA">
                <w:rPr>
                  <w:b/>
                </w:rPr>
                <w:delText>KRÁLÍK, Lukáš (50 %)</w:delText>
              </w:r>
              <w:r w:rsidRPr="00345FE1" w:rsidDel="005206CA">
                <w:rPr>
                  <w:bCs/>
                </w:rPr>
                <w:delText xml:space="preserve">. CHANGE OF SOFT TARGET’S RESILIENCE IN TIME – CASE STUDY. </w:delText>
              </w:r>
              <w:r w:rsidRPr="00345FE1" w:rsidDel="005206CA">
                <w:rPr>
                  <w:bCs/>
                  <w:i/>
                  <w:iCs/>
                </w:rPr>
                <w:delText>DAAAM International Scientific Book 2019</w:delText>
              </w:r>
              <w:r w:rsidRPr="00345FE1" w:rsidDel="005206CA">
                <w:rPr>
                  <w:bCs/>
                </w:rPr>
                <w:delText>. Vienna : DAAAM International Vienna, 2020, s. 199-204. ISBN 978-3-902734-24-2.</w:delText>
              </w:r>
              <w:r w:rsidDel="005206CA">
                <w:rPr>
                  <w:bCs/>
                </w:rPr>
                <w:delText xml:space="preserve"> D</w:delText>
              </w:r>
            </w:del>
          </w:p>
          <w:p w14:paraId="077B8451" w14:textId="1EDEA3BC" w:rsidR="00870404" w:rsidRPr="00345FE1" w:rsidDel="005206CA" w:rsidRDefault="00870404" w:rsidP="00087553">
            <w:pPr>
              <w:jc w:val="both"/>
              <w:rPr>
                <w:del w:id="396" w:author="Jiří Vojtěšek" w:date="2024-10-30T10:54:00Z"/>
                <w:bCs/>
              </w:rPr>
            </w:pPr>
          </w:p>
          <w:p w14:paraId="288FC79B" w14:textId="448CE138" w:rsidR="00870404" w:rsidRPr="00345FE1" w:rsidDel="005206CA" w:rsidRDefault="00870404" w:rsidP="00087553">
            <w:pPr>
              <w:jc w:val="both"/>
              <w:rPr>
                <w:del w:id="397" w:author="Jiří Vojtěšek" w:date="2024-10-30T10:54:00Z"/>
                <w:bCs/>
                <w:i/>
                <w:iCs/>
              </w:rPr>
            </w:pPr>
            <w:del w:id="398" w:author="Jiří Vojtěšek" w:date="2024-10-30T10:54:00Z">
              <w:r w:rsidRPr="00345FE1" w:rsidDel="005206CA">
                <w:rPr>
                  <w:bCs/>
                  <w:i/>
                  <w:iCs/>
                </w:rPr>
                <w:delText>Přehled projektové činnosti:</w:delText>
              </w:r>
            </w:del>
          </w:p>
          <w:p w14:paraId="2EE95748" w14:textId="33E945B5" w:rsidR="00870404" w:rsidRPr="00345FE1" w:rsidDel="005206CA" w:rsidRDefault="00870404" w:rsidP="00087553">
            <w:pPr>
              <w:ind w:left="955" w:hanging="955"/>
              <w:jc w:val="both"/>
              <w:rPr>
                <w:del w:id="399" w:author="Jiří Vojtěšek" w:date="2024-10-30T10:54:00Z"/>
                <w:bCs/>
              </w:rPr>
            </w:pPr>
            <w:del w:id="400" w:author="Jiří Vojtěšek" w:date="2024-10-30T10:54:00Z">
              <w:r w:rsidDel="005206CA">
                <w:rPr>
                  <w:bCs/>
                </w:rPr>
                <w:delText>2017-2019</w:delText>
              </w:r>
              <w:r w:rsidDel="005206CA">
                <w:rPr>
                  <w:bCs/>
                </w:rPr>
                <w:tab/>
              </w:r>
              <w:r w:rsidRPr="00345FE1" w:rsidDel="005206CA">
                <w:rPr>
                  <w:bCs/>
                </w:rPr>
                <w:delText xml:space="preserve">Analytický programový modul pro hodnocení odolnosti v reálném čase z hlediska konvergované bezpečnosti (RECOS) </w:delText>
              </w:r>
              <w:r w:rsidDel="005206CA">
                <w:rPr>
                  <w:bCs/>
                </w:rPr>
                <w:delText xml:space="preserve"> poskytovatel MV ČR, </w:delText>
              </w:r>
              <w:r w:rsidRPr="00345FE1" w:rsidDel="005206CA">
                <w:rPr>
                  <w:bCs/>
                </w:rPr>
                <w:delText>VI20172019054</w:delText>
              </w:r>
              <w:r w:rsidDel="005206CA">
                <w:rPr>
                  <w:bCs/>
                </w:rPr>
                <w:delText>, spoluřešitel</w:delText>
              </w:r>
            </w:del>
          </w:p>
          <w:p w14:paraId="48C6340E" w14:textId="3E4FB478" w:rsidR="00870404" w:rsidRPr="00345FE1" w:rsidRDefault="00870404" w:rsidP="00087553">
            <w:pPr>
              <w:ind w:left="955" w:hanging="955"/>
              <w:jc w:val="both"/>
              <w:rPr>
                <w:b/>
              </w:rPr>
            </w:pPr>
            <w:del w:id="401" w:author="Jiří Vojtěšek" w:date="2024-10-30T10:54:00Z">
              <w:r w:rsidRPr="00345FE1" w:rsidDel="005206CA">
                <w:rPr>
                  <w:bCs/>
                </w:rPr>
                <w:delText>2023</w:delText>
              </w:r>
              <w:r w:rsidDel="005206CA">
                <w:rPr>
                  <w:bCs/>
                </w:rPr>
                <w:delText>-</w:delText>
              </w:r>
              <w:r w:rsidRPr="00345FE1" w:rsidDel="005206CA">
                <w:rPr>
                  <w:bCs/>
                </w:rPr>
                <w:delText>2026</w:delText>
              </w:r>
              <w:r w:rsidDel="005206CA">
                <w:rPr>
                  <w:bCs/>
                </w:rPr>
                <w:tab/>
              </w:r>
              <w:r w:rsidRPr="00345FE1" w:rsidDel="005206CA">
                <w:rPr>
                  <w:bCs/>
                </w:rPr>
                <w:delText>Developing and deploying SOC capabilities for the academic sector - a teamwork of Universities and RTOs in the CEE region,</w:delText>
              </w:r>
              <w:r w:rsidDel="005206CA">
                <w:rPr>
                  <w:bCs/>
                </w:rPr>
                <w:delText xml:space="preserve"> poskytovatel EU, </w:delText>
              </w:r>
              <w:r w:rsidRPr="00AC1CC6" w:rsidDel="005206CA">
                <w:rPr>
                  <w:bCs/>
                </w:rPr>
                <w:delText>DIGITAL-ECCC-2022-CYBER-03-SOC, projekt ID: 101128073</w:delText>
              </w:r>
              <w:r w:rsidDel="005206CA">
                <w:rPr>
                  <w:bCs/>
                </w:rPr>
                <w:delText>, spoluřešitel</w:delText>
              </w:r>
            </w:del>
          </w:p>
        </w:tc>
      </w:tr>
      <w:tr w:rsidR="00870404" w:rsidRPr="00345FE1" w14:paraId="21EAF10E" w14:textId="77777777" w:rsidTr="00087553">
        <w:trPr>
          <w:trHeight w:val="218"/>
        </w:trPr>
        <w:tc>
          <w:tcPr>
            <w:tcW w:w="9859" w:type="dxa"/>
            <w:gridSpan w:val="15"/>
            <w:shd w:val="clear" w:color="auto" w:fill="F7CAAC"/>
          </w:tcPr>
          <w:p w14:paraId="6D16E20D" w14:textId="12CB3670" w:rsidR="00870404" w:rsidRPr="00345FE1" w:rsidRDefault="00870404" w:rsidP="00087553">
            <w:pPr>
              <w:rPr>
                <w:b/>
              </w:rPr>
            </w:pPr>
            <w:del w:id="402" w:author="Jiří Vojtěšek" w:date="2024-10-30T10:54:00Z">
              <w:r w:rsidRPr="00345FE1" w:rsidDel="005206CA">
                <w:rPr>
                  <w:b/>
                </w:rPr>
                <w:lastRenderedPageBreak/>
                <w:delText>Působení v zahraničí</w:delText>
              </w:r>
            </w:del>
          </w:p>
        </w:tc>
      </w:tr>
      <w:tr w:rsidR="00870404" w:rsidRPr="00345FE1" w14:paraId="0770AC81" w14:textId="77777777" w:rsidTr="00087553">
        <w:trPr>
          <w:trHeight w:val="328"/>
        </w:trPr>
        <w:tc>
          <w:tcPr>
            <w:tcW w:w="9859" w:type="dxa"/>
            <w:gridSpan w:val="15"/>
          </w:tcPr>
          <w:p w14:paraId="4D2E61F4" w14:textId="77777777" w:rsidR="00870404" w:rsidRPr="00345FE1" w:rsidRDefault="00870404" w:rsidP="00087553">
            <w:pPr>
              <w:rPr>
                <w:b/>
              </w:rPr>
            </w:pPr>
          </w:p>
        </w:tc>
      </w:tr>
      <w:tr w:rsidR="00870404" w:rsidRPr="00345FE1" w14:paraId="7F02D89B" w14:textId="77777777" w:rsidTr="00087553">
        <w:trPr>
          <w:cantSplit/>
          <w:trHeight w:val="470"/>
        </w:trPr>
        <w:tc>
          <w:tcPr>
            <w:tcW w:w="2518" w:type="dxa"/>
            <w:shd w:val="clear" w:color="auto" w:fill="F7CAAC"/>
          </w:tcPr>
          <w:p w14:paraId="089682B2" w14:textId="7F948AA7" w:rsidR="00870404" w:rsidRPr="00345FE1" w:rsidRDefault="00870404" w:rsidP="00087553">
            <w:pPr>
              <w:jc w:val="both"/>
              <w:rPr>
                <w:b/>
              </w:rPr>
            </w:pPr>
            <w:del w:id="403" w:author="Jiří Vojtěšek" w:date="2024-10-30T10:54:00Z">
              <w:r w:rsidRPr="00345FE1" w:rsidDel="005206CA">
                <w:rPr>
                  <w:b/>
                </w:rPr>
                <w:delText xml:space="preserve">Podpis </w:delText>
              </w:r>
            </w:del>
          </w:p>
        </w:tc>
        <w:tc>
          <w:tcPr>
            <w:tcW w:w="4536" w:type="dxa"/>
            <w:gridSpan w:val="8"/>
          </w:tcPr>
          <w:p w14:paraId="11209220" w14:textId="77777777" w:rsidR="00870404" w:rsidRPr="00345FE1" w:rsidRDefault="00870404" w:rsidP="00087553">
            <w:pPr>
              <w:jc w:val="both"/>
            </w:pPr>
          </w:p>
        </w:tc>
        <w:tc>
          <w:tcPr>
            <w:tcW w:w="786" w:type="dxa"/>
            <w:gridSpan w:val="2"/>
            <w:shd w:val="clear" w:color="auto" w:fill="F7CAAC"/>
          </w:tcPr>
          <w:p w14:paraId="29929697" w14:textId="6A9C0C66" w:rsidR="00870404" w:rsidRPr="00345FE1" w:rsidRDefault="00870404" w:rsidP="00087553">
            <w:pPr>
              <w:jc w:val="both"/>
            </w:pPr>
            <w:del w:id="404" w:author="Jiří Vojtěšek" w:date="2024-10-30T10:54:00Z">
              <w:r w:rsidRPr="00345FE1" w:rsidDel="005206CA">
                <w:rPr>
                  <w:b/>
                </w:rPr>
                <w:delText>datum</w:delText>
              </w:r>
            </w:del>
          </w:p>
        </w:tc>
        <w:tc>
          <w:tcPr>
            <w:tcW w:w="2019" w:type="dxa"/>
            <w:gridSpan w:val="4"/>
          </w:tcPr>
          <w:p w14:paraId="77A7E4D6" w14:textId="18F42E2C" w:rsidR="00870404" w:rsidRPr="00345FE1" w:rsidRDefault="00870404" w:rsidP="00087553">
            <w:pPr>
              <w:jc w:val="both"/>
            </w:pPr>
            <w:del w:id="405" w:author="Jiří Vojtěšek" w:date="2024-10-30T10:54:00Z">
              <w:r w:rsidDel="005206CA">
                <w:delText>27. 8. 2024</w:delText>
              </w:r>
            </w:del>
          </w:p>
        </w:tc>
      </w:tr>
    </w:tbl>
    <w:p w14:paraId="2B3C9DAF" w14:textId="77777777" w:rsidR="00870404" w:rsidRPr="00345FE1" w:rsidRDefault="00870404" w:rsidP="00870404">
      <w:pPr>
        <w:spacing w:after="160" w:line="259" w:lineRule="auto"/>
      </w:pPr>
    </w:p>
    <w:p w14:paraId="4F7A014A"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93361AE" w14:textId="77777777" w:rsidTr="00087553">
        <w:tc>
          <w:tcPr>
            <w:tcW w:w="9859" w:type="dxa"/>
            <w:gridSpan w:val="15"/>
            <w:tcBorders>
              <w:bottom w:val="double" w:sz="4" w:space="0" w:color="auto"/>
            </w:tcBorders>
            <w:shd w:val="clear" w:color="auto" w:fill="BDD6EE"/>
          </w:tcPr>
          <w:p w14:paraId="16904F00" w14:textId="7BE595A8" w:rsidR="00870404" w:rsidRPr="00345FE1" w:rsidRDefault="00870404" w:rsidP="00087553">
            <w:pPr>
              <w:tabs>
                <w:tab w:val="right" w:pos="9560"/>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77B77F01" w14:textId="77777777" w:rsidTr="00087553">
        <w:tc>
          <w:tcPr>
            <w:tcW w:w="2518" w:type="dxa"/>
            <w:tcBorders>
              <w:top w:val="double" w:sz="4" w:space="0" w:color="auto"/>
            </w:tcBorders>
            <w:shd w:val="clear" w:color="auto" w:fill="F7CAAC"/>
          </w:tcPr>
          <w:p w14:paraId="03373046" w14:textId="77777777" w:rsidR="00870404" w:rsidRPr="00345FE1" w:rsidRDefault="00870404" w:rsidP="00087553">
            <w:pPr>
              <w:jc w:val="both"/>
              <w:rPr>
                <w:b/>
              </w:rPr>
            </w:pPr>
            <w:r w:rsidRPr="00345FE1">
              <w:rPr>
                <w:b/>
              </w:rPr>
              <w:t>Vysoká škola</w:t>
            </w:r>
          </w:p>
        </w:tc>
        <w:tc>
          <w:tcPr>
            <w:tcW w:w="7341" w:type="dxa"/>
            <w:gridSpan w:val="14"/>
          </w:tcPr>
          <w:p w14:paraId="77439BA8" w14:textId="77777777" w:rsidR="00870404" w:rsidRPr="00345FE1" w:rsidRDefault="00870404" w:rsidP="00087553">
            <w:pPr>
              <w:jc w:val="both"/>
            </w:pPr>
            <w:r w:rsidRPr="00345FE1">
              <w:t>Univerzita Tomáše Bati ve Zlíně</w:t>
            </w:r>
          </w:p>
        </w:tc>
      </w:tr>
      <w:tr w:rsidR="00870404" w:rsidRPr="00345FE1" w14:paraId="62076678" w14:textId="77777777" w:rsidTr="00087553">
        <w:tc>
          <w:tcPr>
            <w:tcW w:w="2518" w:type="dxa"/>
            <w:shd w:val="clear" w:color="auto" w:fill="F7CAAC"/>
          </w:tcPr>
          <w:p w14:paraId="55904DC3" w14:textId="77777777" w:rsidR="00870404" w:rsidRPr="00345FE1" w:rsidRDefault="00870404" w:rsidP="00087553">
            <w:pPr>
              <w:jc w:val="both"/>
              <w:rPr>
                <w:b/>
              </w:rPr>
            </w:pPr>
            <w:r w:rsidRPr="00345FE1">
              <w:rPr>
                <w:b/>
              </w:rPr>
              <w:t>Součást vysoké školy</w:t>
            </w:r>
          </w:p>
        </w:tc>
        <w:tc>
          <w:tcPr>
            <w:tcW w:w="7341" w:type="dxa"/>
            <w:gridSpan w:val="14"/>
          </w:tcPr>
          <w:p w14:paraId="1C040A2F" w14:textId="77777777" w:rsidR="00870404" w:rsidRPr="00345FE1" w:rsidRDefault="00870404" w:rsidP="00087553">
            <w:pPr>
              <w:jc w:val="both"/>
            </w:pPr>
            <w:r w:rsidRPr="00345FE1">
              <w:t>Fakulta aplikované informatiky</w:t>
            </w:r>
          </w:p>
        </w:tc>
      </w:tr>
      <w:tr w:rsidR="00870404" w:rsidRPr="00345FE1" w14:paraId="38840660" w14:textId="77777777" w:rsidTr="00087553">
        <w:tc>
          <w:tcPr>
            <w:tcW w:w="2518" w:type="dxa"/>
            <w:shd w:val="clear" w:color="auto" w:fill="F7CAAC"/>
          </w:tcPr>
          <w:p w14:paraId="50F2E8AD" w14:textId="77777777" w:rsidR="00870404" w:rsidRPr="00345FE1" w:rsidRDefault="00870404" w:rsidP="00087553">
            <w:pPr>
              <w:jc w:val="both"/>
              <w:rPr>
                <w:b/>
              </w:rPr>
            </w:pPr>
            <w:r w:rsidRPr="00345FE1">
              <w:rPr>
                <w:b/>
              </w:rPr>
              <w:t>Název studijního programu</w:t>
            </w:r>
          </w:p>
        </w:tc>
        <w:tc>
          <w:tcPr>
            <w:tcW w:w="7341" w:type="dxa"/>
            <w:gridSpan w:val="14"/>
          </w:tcPr>
          <w:p w14:paraId="11D521F2" w14:textId="22F405A2"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6D55F20" w14:textId="77777777" w:rsidTr="00087553">
        <w:tc>
          <w:tcPr>
            <w:tcW w:w="2518" w:type="dxa"/>
            <w:shd w:val="clear" w:color="auto" w:fill="F7CAAC"/>
          </w:tcPr>
          <w:p w14:paraId="3BF552F6" w14:textId="77777777" w:rsidR="00870404" w:rsidRPr="00345FE1" w:rsidRDefault="00870404" w:rsidP="00087553">
            <w:pPr>
              <w:jc w:val="both"/>
              <w:rPr>
                <w:b/>
              </w:rPr>
            </w:pPr>
            <w:r w:rsidRPr="00345FE1">
              <w:rPr>
                <w:b/>
              </w:rPr>
              <w:t>Jméno a příjmení</w:t>
            </w:r>
          </w:p>
        </w:tc>
        <w:tc>
          <w:tcPr>
            <w:tcW w:w="4536" w:type="dxa"/>
            <w:gridSpan w:val="8"/>
          </w:tcPr>
          <w:p w14:paraId="4D7C8926" w14:textId="77777777" w:rsidR="00870404" w:rsidRPr="00345FE1" w:rsidRDefault="00870404" w:rsidP="00087553">
            <w:pPr>
              <w:jc w:val="both"/>
            </w:pPr>
            <w:r w:rsidRPr="00345FE1">
              <w:t xml:space="preserve">Vojtěch </w:t>
            </w:r>
            <w:bookmarkStart w:id="406" w:name="CI_Kresalek"/>
            <w:proofErr w:type="spellStart"/>
            <w:r w:rsidRPr="00345FE1">
              <w:t>Křesálek</w:t>
            </w:r>
            <w:bookmarkEnd w:id="406"/>
            <w:proofErr w:type="spellEnd"/>
          </w:p>
        </w:tc>
        <w:tc>
          <w:tcPr>
            <w:tcW w:w="709" w:type="dxa"/>
            <w:shd w:val="clear" w:color="auto" w:fill="F7CAAC"/>
          </w:tcPr>
          <w:p w14:paraId="3DA65238" w14:textId="77777777" w:rsidR="00870404" w:rsidRPr="00345FE1" w:rsidRDefault="00870404" w:rsidP="00087553">
            <w:pPr>
              <w:jc w:val="both"/>
              <w:rPr>
                <w:b/>
              </w:rPr>
            </w:pPr>
            <w:r w:rsidRPr="00345FE1">
              <w:rPr>
                <w:b/>
              </w:rPr>
              <w:t>Tituly</w:t>
            </w:r>
          </w:p>
        </w:tc>
        <w:tc>
          <w:tcPr>
            <w:tcW w:w="2096" w:type="dxa"/>
            <w:gridSpan w:val="5"/>
          </w:tcPr>
          <w:p w14:paraId="30ACF8E6" w14:textId="77777777" w:rsidR="00870404" w:rsidRPr="00345FE1" w:rsidRDefault="00870404" w:rsidP="00087553">
            <w:pPr>
              <w:jc w:val="both"/>
            </w:pPr>
            <w:r w:rsidRPr="00345FE1">
              <w:t>doc. RNDr. CSc.</w:t>
            </w:r>
          </w:p>
        </w:tc>
      </w:tr>
      <w:tr w:rsidR="00870404" w:rsidRPr="00345FE1" w14:paraId="1081C2F1" w14:textId="77777777" w:rsidTr="00087553">
        <w:tc>
          <w:tcPr>
            <w:tcW w:w="2518" w:type="dxa"/>
            <w:shd w:val="clear" w:color="auto" w:fill="F7CAAC"/>
          </w:tcPr>
          <w:p w14:paraId="72AF4B14" w14:textId="77777777" w:rsidR="00870404" w:rsidRPr="00345FE1" w:rsidRDefault="00870404" w:rsidP="00087553">
            <w:pPr>
              <w:jc w:val="both"/>
              <w:rPr>
                <w:b/>
              </w:rPr>
            </w:pPr>
            <w:r w:rsidRPr="00345FE1">
              <w:rPr>
                <w:b/>
              </w:rPr>
              <w:t>Rok narození</w:t>
            </w:r>
          </w:p>
        </w:tc>
        <w:tc>
          <w:tcPr>
            <w:tcW w:w="829" w:type="dxa"/>
            <w:gridSpan w:val="2"/>
          </w:tcPr>
          <w:p w14:paraId="49E0333A" w14:textId="77777777" w:rsidR="00870404" w:rsidRPr="00345FE1" w:rsidRDefault="00870404" w:rsidP="00087553">
            <w:pPr>
              <w:jc w:val="both"/>
            </w:pPr>
            <w:r w:rsidRPr="00345FE1">
              <w:t>1952</w:t>
            </w:r>
          </w:p>
        </w:tc>
        <w:tc>
          <w:tcPr>
            <w:tcW w:w="1721" w:type="dxa"/>
            <w:shd w:val="clear" w:color="auto" w:fill="F7CAAC"/>
          </w:tcPr>
          <w:p w14:paraId="391A26BD" w14:textId="77777777" w:rsidR="00870404" w:rsidRPr="00345FE1" w:rsidRDefault="00870404" w:rsidP="00087553">
            <w:pPr>
              <w:jc w:val="both"/>
              <w:rPr>
                <w:b/>
              </w:rPr>
            </w:pPr>
            <w:r w:rsidRPr="00345FE1">
              <w:rPr>
                <w:b/>
              </w:rPr>
              <w:t>typ vztahu k VŠ</w:t>
            </w:r>
          </w:p>
        </w:tc>
        <w:tc>
          <w:tcPr>
            <w:tcW w:w="992" w:type="dxa"/>
            <w:gridSpan w:val="4"/>
          </w:tcPr>
          <w:p w14:paraId="3B4D055D" w14:textId="77777777" w:rsidR="00870404" w:rsidRPr="00345FE1" w:rsidRDefault="00870404" w:rsidP="00087553">
            <w:pPr>
              <w:jc w:val="both"/>
            </w:pPr>
            <w:r w:rsidRPr="00345FE1">
              <w:t>pp.</w:t>
            </w:r>
          </w:p>
        </w:tc>
        <w:tc>
          <w:tcPr>
            <w:tcW w:w="994" w:type="dxa"/>
            <w:shd w:val="clear" w:color="auto" w:fill="F7CAAC"/>
          </w:tcPr>
          <w:p w14:paraId="14D39F6C" w14:textId="77777777" w:rsidR="00870404" w:rsidRPr="00345FE1" w:rsidRDefault="00870404" w:rsidP="00087553">
            <w:pPr>
              <w:jc w:val="both"/>
              <w:rPr>
                <w:b/>
              </w:rPr>
            </w:pPr>
            <w:r w:rsidRPr="00345FE1">
              <w:rPr>
                <w:b/>
              </w:rPr>
              <w:t>rozsah</w:t>
            </w:r>
          </w:p>
        </w:tc>
        <w:tc>
          <w:tcPr>
            <w:tcW w:w="709" w:type="dxa"/>
          </w:tcPr>
          <w:p w14:paraId="1597B586" w14:textId="77777777" w:rsidR="00870404" w:rsidRPr="00345FE1" w:rsidRDefault="00870404" w:rsidP="00087553">
            <w:pPr>
              <w:jc w:val="both"/>
            </w:pPr>
            <w:r w:rsidRPr="00345FE1">
              <w:t>40</w:t>
            </w:r>
          </w:p>
        </w:tc>
        <w:tc>
          <w:tcPr>
            <w:tcW w:w="709" w:type="dxa"/>
            <w:gridSpan w:val="3"/>
            <w:shd w:val="clear" w:color="auto" w:fill="F7CAAC"/>
          </w:tcPr>
          <w:p w14:paraId="781B8D80" w14:textId="77777777" w:rsidR="00870404" w:rsidRPr="00345FE1" w:rsidRDefault="00870404" w:rsidP="00087553">
            <w:pPr>
              <w:jc w:val="both"/>
              <w:rPr>
                <w:b/>
              </w:rPr>
            </w:pPr>
            <w:r w:rsidRPr="00345FE1">
              <w:rPr>
                <w:b/>
              </w:rPr>
              <w:t>do kdy</w:t>
            </w:r>
          </w:p>
        </w:tc>
        <w:tc>
          <w:tcPr>
            <w:tcW w:w="1387" w:type="dxa"/>
            <w:gridSpan w:val="2"/>
          </w:tcPr>
          <w:p w14:paraId="54104DB4" w14:textId="77777777" w:rsidR="00870404" w:rsidRPr="00345FE1" w:rsidRDefault="00870404" w:rsidP="00087553">
            <w:pPr>
              <w:jc w:val="both"/>
            </w:pPr>
            <w:r w:rsidRPr="00345FE1">
              <w:t>N</w:t>
            </w:r>
          </w:p>
        </w:tc>
      </w:tr>
      <w:tr w:rsidR="00870404" w:rsidRPr="00345FE1" w14:paraId="778460C7" w14:textId="77777777" w:rsidTr="00087553">
        <w:tc>
          <w:tcPr>
            <w:tcW w:w="5068" w:type="dxa"/>
            <w:gridSpan w:val="4"/>
            <w:shd w:val="clear" w:color="auto" w:fill="F7CAAC"/>
          </w:tcPr>
          <w:p w14:paraId="5D20552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3C6F2BC2" w14:textId="77777777" w:rsidR="00870404" w:rsidRPr="00345FE1" w:rsidRDefault="00870404" w:rsidP="00087553">
            <w:pPr>
              <w:jc w:val="both"/>
            </w:pPr>
            <w:r w:rsidRPr="00345FE1">
              <w:t>pp.</w:t>
            </w:r>
          </w:p>
        </w:tc>
        <w:tc>
          <w:tcPr>
            <w:tcW w:w="994" w:type="dxa"/>
            <w:shd w:val="clear" w:color="auto" w:fill="F7CAAC"/>
          </w:tcPr>
          <w:p w14:paraId="0FEE779D" w14:textId="77777777" w:rsidR="00870404" w:rsidRPr="00345FE1" w:rsidRDefault="00870404" w:rsidP="00087553">
            <w:pPr>
              <w:jc w:val="both"/>
              <w:rPr>
                <w:b/>
              </w:rPr>
            </w:pPr>
            <w:r w:rsidRPr="00345FE1">
              <w:rPr>
                <w:b/>
              </w:rPr>
              <w:t>rozsah</w:t>
            </w:r>
          </w:p>
        </w:tc>
        <w:tc>
          <w:tcPr>
            <w:tcW w:w="709" w:type="dxa"/>
          </w:tcPr>
          <w:p w14:paraId="4A6F761C" w14:textId="77777777" w:rsidR="00870404" w:rsidRPr="00345FE1" w:rsidRDefault="00870404" w:rsidP="00087553">
            <w:pPr>
              <w:jc w:val="both"/>
            </w:pPr>
            <w:r w:rsidRPr="00345FE1">
              <w:t>40</w:t>
            </w:r>
          </w:p>
        </w:tc>
        <w:tc>
          <w:tcPr>
            <w:tcW w:w="709" w:type="dxa"/>
            <w:gridSpan w:val="3"/>
            <w:shd w:val="clear" w:color="auto" w:fill="F7CAAC"/>
          </w:tcPr>
          <w:p w14:paraId="3112F33A" w14:textId="77777777" w:rsidR="00870404" w:rsidRPr="00345FE1" w:rsidRDefault="00870404" w:rsidP="00087553">
            <w:pPr>
              <w:jc w:val="both"/>
              <w:rPr>
                <w:b/>
              </w:rPr>
            </w:pPr>
            <w:r w:rsidRPr="00345FE1">
              <w:rPr>
                <w:b/>
              </w:rPr>
              <w:t>do kdy</w:t>
            </w:r>
          </w:p>
        </w:tc>
        <w:tc>
          <w:tcPr>
            <w:tcW w:w="1387" w:type="dxa"/>
            <w:gridSpan w:val="2"/>
          </w:tcPr>
          <w:p w14:paraId="3F09D6DB" w14:textId="77777777" w:rsidR="00870404" w:rsidRPr="00345FE1" w:rsidRDefault="00870404" w:rsidP="00087553">
            <w:pPr>
              <w:jc w:val="both"/>
            </w:pPr>
            <w:r w:rsidRPr="00345FE1">
              <w:t>N</w:t>
            </w:r>
          </w:p>
        </w:tc>
      </w:tr>
      <w:tr w:rsidR="00870404" w:rsidRPr="00345FE1" w14:paraId="5D9C0F6D" w14:textId="77777777" w:rsidTr="00087553">
        <w:tc>
          <w:tcPr>
            <w:tcW w:w="6060" w:type="dxa"/>
            <w:gridSpan w:val="8"/>
            <w:shd w:val="clear" w:color="auto" w:fill="F7CAAC"/>
          </w:tcPr>
          <w:p w14:paraId="2C81AE9A"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06140A9D"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9E7D325" w14:textId="77777777" w:rsidR="00870404" w:rsidRPr="00345FE1" w:rsidRDefault="00870404" w:rsidP="00087553">
            <w:pPr>
              <w:jc w:val="both"/>
              <w:rPr>
                <w:b/>
              </w:rPr>
            </w:pPr>
            <w:r w:rsidRPr="00345FE1">
              <w:rPr>
                <w:b/>
              </w:rPr>
              <w:t>rozsah</w:t>
            </w:r>
          </w:p>
        </w:tc>
      </w:tr>
      <w:tr w:rsidR="00870404" w:rsidRPr="00345FE1" w14:paraId="590EA2FA" w14:textId="77777777" w:rsidTr="00087553">
        <w:tc>
          <w:tcPr>
            <w:tcW w:w="6060" w:type="dxa"/>
            <w:gridSpan w:val="8"/>
          </w:tcPr>
          <w:p w14:paraId="4708B265" w14:textId="77777777" w:rsidR="00870404" w:rsidRPr="00345FE1" w:rsidRDefault="00870404" w:rsidP="00087553">
            <w:pPr>
              <w:jc w:val="both"/>
            </w:pPr>
          </w:p>
        </w:tc>
        <w:tc>
          <w:tcPr>
            <w:tcW w:w="1703" w:type="dxa"/>
            <w:gridSpan w:val="2"/>
          </w:tcPr>
          <w:p w14:paraId="33B0B8D0" w14:textId="77777777" w:rsidR="00870404" w:rsidRPr="00345FE1" w:rsidRDefault="00870404" w:rsidP="00087553">
            <w:pPr>
              <w:jc w:val="both"/>
            </w:pPr>
          </w:p>
        </w:tc>
        <w:tc>
          <w:tcPr>
            <w:tcW w:w="2096" w:type="dxa"/>
            <w:gridSpan w:val="5"/>
          </w:tcPr>
          <w:p w14:paraId="1DAEE186" w14:textId="77777777" w:rsidR="00870404" w:rsidRPr="00345FE1" w:rsidRDefault="00870404" w:rsidP="00087553">
            <w:pPr>
              <w:jc w:val="both"/>
            </w:pPr>
          </w:p>
        </w:tc>
      </w:tr>
      <w:tr w:rsidR="00870404" w:rsidRPr="00345FE1" w14:paraId="0CDA41C4" w14:textId="77777777" w:rsidTr="00087553">
        <w:tc>
          <w:tcPr>
            <w:tcW w:w="9859" w:type="dxa"/>
            <w:gridSpan w:val="15"/>
            <w:shd w:val="clear" w:color="auto" w:fill="F7CAAC"/>
          </w:tcPr>
          <w:p w14:paraId="218F2DBC"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7B4FE6D" w14:textId="77777777" w:rsidTr="00087553">
        <w:trPr>
          <w:trHeight w:val="835"/>
        </w:trPr>
        <w:tc>
          <w:tcPr>
            <w:tcW w:w="9859" w:type="dxa"/>
            <w:gridSpan w:val="15"/>
            <w:tcBorders>
              <w:top w:val="nil"/>
            </w:tcBorders>
          </w:tcPr>
          <w:p w14:paraId="2C19C615" w14:textId="77777777" w:rsidR="00870404" w:rsidRPr="00345FE1" w:rsidRDefault="00870404" w:rsidP="00087553">
            <w:pPr>
              <w:rPr>
                <w:b/>
              </w:rPr>
            </w:pPr>
            <w:r w:rsidRPr="00345FE1">
              <w:rPr>
                <w:b/>
              </w:rPr>
              <w:t>Zapojení do uskutečňování studijního programu:</w:t>
            </w:r>
          </w:p>
          <w:p w14:paraId="73D0F136" w14:textId="77777777" w:rsidR="00870404" w:rsidRPr="00345FE1" w:rsidRDefault="00870404" w:rsidP="00C31356">
            <w:pPr>
              <w:pStyle w:val="Odstavecseseznamem"/>
              <w:numPr>
                <w:ilvl w:val="0"/>
                <w:numId w:val="4"/>
              </w:numPr>
              <w:suppressAutoHyphens w:val="0"/>
              <w:jc w:val="both"/>
            </w:pPr>
            <w:r w:rsidRPr="00345FE1">
              <w:t>školitel, člen Oborové rady DSP</w:t>
            </w:r>
          </w:p>
          <w:p w14:paraId="31C29FCD" w14:textId="77777777" w:rsidR="00870404" w:rsidRPr="00345FE1" w:rsidRDefault="00870404" w:rsidP="00087553">
            <w:pPr>
              <w:rPr>
                <w:b/>
              </w:rPr>
            </w:pPr>
            <w:r w:rsidRPr="00345FE1">
              <w:rPr>
                <w:b/>
              </w:rPr>
              <w:t>Předměty studijního programu:</w:t>
            </w:r>
          </w:p>
          <w:p w14:paraId="51974915" w14:textId="6B2A9FB2" w:rsidR="00870404" w:rsidRPr="00345FE1" w:rsidRDefault="001439AC" w:rsidP="00C31356">
            <w:pPr>
              <w:pStyle w:val="Odstavecseseznamem"/>
              <w:numPr>
                <w:ilvl w:val="0"/>
                <w:numId w:val="4"/>
              </w:numPr>
              <w:suppressAutoHyphens w:val="0"/>
              <w:jc w:val="both"/>
            </w:pPr>
            <w:proofErr w:type="spellStart"/>
            <w:r>
              <w:t>Forensic</w:t>
            </w:r>
            <w:proofErr w:type="spellEnd"/>
            <w:r>
              <w:t xml:space="preserve"> </w:t>
            </w:r>
            <w:proofErr w:type="spellStart"/>
            <w:r>
              <w:t>Techniques</w:t>
            </w:r>
            <w:proofErr w:type="spellEnd"/>
            <w:r w:rsidR="00870404" w:rsidRPr="00345FE1">
              <w:t xml:space="preserve"> (garant předmětu, vyučující (</w:t>
            </w:r>
            <w:r w:rsidR="00D14430">
              <w:t>10</w:t>
            </w:r>
            <w:r w:rsidR="00870404" w:rsidRPr="00345FE1">
              <w:t>0 %), konzultant, zkoušející)</w:t>
            </w:r>
          </w:p>
          <w:p w14:paraId="09AC2DB7" w14:textId="211B5F44" w:rsidR="00EF3658" w:rsidRPr="00345FE1" w:rsidRDefault="001439AC" w:rsidP="00EF3658">
            <w:pPr>
              <w:pStyle w:val="Odstavecseseznamem"/>
              <w:numPr>
                <w:ilvl w:val="0"/>
                <w:numId w:val="4"/>
              </w:numPr>
              <w:suppressAutoHyphens w:val="0"/>
              <w:jc w:val="both"/>
            </w:pPr>
            <w:proofErr w:type="spellStart"/>
            <w:r>
              <w:t>Electromagnetic</w:t>
            </w:r>
            <w:proofErr w:type="spellEnd"/>
            <w:r>
              <w:t xml:space="preserve"> </w:t>
            </w:r>
            <w:proofErr w:type="spellStart"/>
            <w:r>
              <w:t>Compatibility</w:t>
            </w:r>
            <w:proofErr w:type="spellEnd"/>
            <w:r>
              <w:t xml:space="preserve"> in </w:t>
            </w:r>
            <w:proofErr w:type="spellStart"/>
            <w:r>
              <w:t>Security</w:t>
            </w:r>
            <w:proofErr w:type="spellEnd"/>
            <w:r>
              <w:t xml:space="preserve"> Systems</w:t>
            </w:r>
            <w:r w:rsidR="00EF3658" w:rsidRPr="00345FE1">
              <w:t xml:space="preserve"> (</w:t>
            </w:r>
            <w:r w:rsidR="00D14430">
              <w:t>náhradní</w:t>
            </w:r>
            <w:r w:rsidR="00EF3658" w:rsidRPr="00345FE1">
              <w:t xml:space="preserve"> vyučující, konzultant, zkoušející)</w:t>
            </w:r>
          </w:p>
          <w:p w14:paraId="33DB861E" w14:textId="35357306" w:rsidR="00870404" w:rsidRPr="00345FE1" w:rsidRDefault="001439AC" w:rsidP="00C31356">
            <w:pPr>
              <w:pStyle w:val="Odstavecseseznamem"/>
              <w:numPr>
                <w:ilvl w:val="0"/>
                <w:numId w:val="4"/>
              </w:numPr>
              <w:suppressAutoHyphens w:val="0"/>
              <w:jc w:val="both"/>
            </w:pPr>
            <w:proofErr w:type="spellStart"/>
            <w:r>
              <w:t>Security</w:t>
            </w:r>
            <w:proofErr w:type="spellEnd"/>
            <w:r>
              <w:t xml:space="preserve"> </w:t>
            </w:r>
            <w:proofErr w:type="spellStart"/>
            <w:r>
              <w:t>System</w:t>
            </w:r>
            <w:proofErr w:type="spellEnd"/>
            <w:r>
              <w:t xml:space="preserve"> Technology</w:t>
            </w:r>
            <w:r w:rsidR="00870404" w:rsidRPr="00345FE1">
              <w:t xml:space="preserve"> (</w:t>
            </w:r>
            <w:r w:rsidR="00D14430">
              <w:t xml:space="preserve">náhradní </w:t>
            </w:r>
            <w:r w:rsidR="00870404" w:rsidRPr="00345FE1">
              <w:t>vyučující, konzultant, zkoušející)</w:t>
            </w:r>
          </w:p>
        </w:tc>
      </w:tr>
      <w:tr w:rsidR="00870404" w:rsidRPr="00345FE1" w14:paraId="706B7667" w14:textId="77777777" w:rsidTr="00087553">
        <w:trPr>
          <w:trHeight w:val="340"/>
        </w:trPr>
        <w:tc>
          <w:tcPr>
            <w:tcW w:w="9859" w:type="dxa"/>
            <w:gridSpan w:val="15"/>
            <w:tcBorders>
              <w:top w:val="nil"/>
            </w:tcBorders>
            <w:shd w:val="clear" w:color="auto" w:fill="FBD4B4"/>
          </w:tcPr>
          <w:p w14:paraId="459140B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5A1AD19" w14:textId="77777777" w:rsidTr="00087553">
        <w:trPr>
          <w:trHeight w:val="340"/>
        </w:trPr>
        <w:tc>
          <w:tcPr>
            <w:tcW w:w="2802" w:type="dxa"/>
            <w:gridSpan w:val="2"/>
            <w:tcBorders>
              <w:top w:val="nil"/>
            </w:tcBorders>
          </w:tcPr>
          <w:p w14:paraId="65AA3EC8"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F37781D"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1E07DB3C" w14:textId="77777777" w:rsidR="00870404" w:rsidRPr="00345FE1" w:rsidRDefault="00870404" w:rsidP="00087553">
            <w:pPr>
              <w:jc w:val="both"/>
              <w:rPr>
                <w:b/>
              </w:rPr>
            </w:pPr>
            <w:r w:rsidRPr="00345FE1">
              <w:rPr>
                <w:b/>
              </w:rPr>
              <w:t>Sem.</w:t>
            </w:r>
          </w:p>
        </w:tc>
        <w:tc>
          <w:tcPr>
            <w:tcW w:w="2109" w:type="dxa"/>
            <w:gridSpan w:val="5"/>
            <w:tcBorders>
              <w:top w:val="nil"/>
            </w:tcBorders>
          </w:tcPr>
          <w:p w14:paraId="2E725973"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3DE63A5"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0D108952" w14:textId="77777777" w:rsidTr="00087553">
        <w:trPr>
          <w:trHeight w:val="285"/>
        </w:trPr>
        <w:tc>
          <w:tcPr>
            <w:tcW w:w="2802" w:type="dxa"/>
            <w:gridSpan w:val="2"/>
            <w:tcBorders>
              <w:top w:val="nil"/>
            </w:tcBorders>
          </w:tcPr>
          <w:p w14:paraId="167A712D" w14:textId="77777777" w:rsidR="00870404" w:rsidRPr="00345FE1" w:rsidRDefault="00870404" w:rsidP="00087553">
            <w:pPr>
              <w:jc w:val="both"/>
            </w:pPr>
            <w:r w:rsidRPr="00345FE1">
              <w:t>Forenzní vědy</w:t>
            </w:r>
          </w:p>
        </w:tc>
        <w:tc>
          <w:tcPr>
            <w:tcW w:w="2409" w:type="dxa"/>
            <w:gridSpan w:val="3"/>
            <w:tcBorders>
              <w:top w:val="nil"/>
            </w:tcBorders>
          </w:tcPr>
          <w:p w14:paraId="72547DB2"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2E671844" w14:textId="77777777" w:rsidR="00870404" w:rsidRPr="00345FE1" w:rsidRDefault="00870404" w:rsidP="00087553">
            <w:pPr>
              <w:jc w:val="both"/>
            </w:pPr>
            <w:r w:rsidRPr="00345FE1">
              <w:t>1.</w:t>
            </w:r>
          </w:p>
        </w:tc>
        <w:tc>
          <w:tcPr>
            <w:tcW w:w="2109" w:type="dxa"/>
            <w:gridSpan w:val="5"/>
            <w:tcBorders>
              <w:top w:val="nil"/>
            </w:tcBorders>
          </w:tcPr>
          <w:p w14:paraId="441AB342" w14:textId="77777777" w:rsidR="00870404" w:rsidRPr="00345FE1" w:rsidRDefault="00870404" w:rsidP="00087553">
            <w:pPr>
              <w:rPr>
                <w:color w:val="FF0000"/>
              </w:rPr>
            </w:pPr>
            <w:r w:rsidRPr="00345FE1">
              <w:t>Garant předmětu, přednášející (100 %)</w:t>
            </w:r>
          </w:p>
        </w:tc>
        <w:tc>
          <w:tcPr>
            <w:tcW w:w="1972" w:type="dxa"/>
            <w:gridSpan w:val="3"/>
            <w:tcBorders>
              <w:top w:val="nil"/>
            </w:tcBorders>
          </w:tcPr>
          <w:p w14:paraId="4F5BBA8D" w14:textId="77777777" w:rsidR="00870404" w:rsidRPr="00345FE1" w:rsidRDefault="00870404" w:rsidP="00087553">
            <w:pPr>
              <w:jc w:val="both"/>
              <w:rPr>
                <w:color w:val="FF0000"/>
              </w:rPr>
            </w:pPr>
          </w:p>
        </w:tc>
      </w:tr>
      <w:tr w:rsidR="00870404" w:rsidRPr="00345FE1" w14:paraId="64504715" w14:textId="77777777" w:rsidTr="00087553">
        <w:trPr>
          <w:trHeight w:val="284"/>
        </w:trPr>
        <w:tc>
          <w:tcPr>
            <w:tcW w:w="2802" w:type="dxa"/>
            <w:gridSpan w:val="2"/>
            <w:tcBorders>
              <w:top w:val="nil"/>
            </w:tcBorders>
          </w:tcPr>
          <w:p w14:paraId="4E70B6F3" w14:textId="77777777" w:rsidR="00870404" w:rsidRPr="00345FE1" w:rsidRDefault="00870404" w:rsidP="00087553">
            <w:pPr>
              <w:jc w:val="both"/>
              <w:rPr>
                <w:color w:val="FF0000"/>
              </w:rPr>
            </w:pPr>
            <w:r w:rsidRPr="00345FE1">
              <w:t>Senzory</w:t>
            </w:r>
          </w:p>
        </w:tc>
        <w:tc>
          <w:tcPr>
            <w:tcW w:w="2409" w:type="dxa"/>
            <w:gridSpan w:val="3"/>
            <w:tcBorders>
              <w:top w:val="nil"/>
            </w:tcBorders>
          </w:tcPr>
          <w:p w14:paraId="55276FE7" w14:textId="77777777" w:rsidR="00870404" w:rsidRPr="00345FE1" w:rsidRDefault="00870404" w:rsidP="00087553">
            <w:pPr>
              <w:rPr>
                <w:color w:val="FF0000"/>
              </w:rPr>
            </w:pPr>
            <w:r w:rsidRPr="00345FE1">
              <w:t xml:space="preserve">Bc. </w:t>
            </w:r>
            <w:r>
              <w:t>s</w:t>
            </w:r>
            <w:r w:rsidRPr="00345FE1">
              <w:t>tud</w:t>
            </w:r>
            <w:r>
              <w:t>.</w:t>
            </w:r>
            <w:r w:rsidRPr="00345FE1">
              <w:t xml:space="preserve"> program Aplikovaná informatika v průmyslové automatizaci</w:t>
            </w:r>
          </w:p>
        </w:tc>
        <w:tc>
          <w:tcPr>
            <w:tcW w:w="567" w:type="dxa"/>
            <w:gridSpan w:val="2"/>
            <w:tcBorders>
              <w:top w:val="nil"/>
            </w:tcBorders>
          </w:tcPr>
          <w:p w14:paraId="64FCD2C6" w14:textId="77777777" w:rsidR="00870404" w:rsidRPr="00345FE1" w:rsidRDefault="00870404" w:rsidP="00087553">
            <w:pPr>
              <w:jc w:val="both"/>
              <w:rPr>
                <w:color w:val="FF0000"/>
              </w:rPr>
            </w:pPr>
            <w:r w:rsidRPr="00345FE1">
              <w:t>2.</w:t>
            </w:r>
          </w:p>
        </w:tc>
        <w:tc>
          <w:tcPr>
            <w:tcW w:w="2109" w:type="dxa"/>
            <w:gridSpan w:val="5"/>
            <w:tcBorders>
              <w:top w:val="nil"/>
            </w:tcBorders>
          </w:tcPr>
          <w:p w14:paraId="522ED84F" w14:textId="77777777" w:rsidR="00870404" w:rsidRPr="00345FE1" w:rsidRDefault="00870404" w:rsidP="00087553">
            <w:pPr>
              <w:rPr>
                <w:color w:val="FF0000"/>
              </w:rPr>
            </w:pPr>
            <w:r w:rsidRPr="00345FE1">
              <w:t>Garant předmětu, přednášející (100 %)</w:t>
            </w:r>
          </w:p>
        </w:tc>
        <w:tc>
          <w:tcPr>
            <w:tcW w:w="1972" w:type="dxa"/>
            <w:gridSpan w:val="3"/>
            <w:tcBorders>
              <w:top w:val="nil"/>
            </w:tcBorders>
          </w:tcPr>
          <w:p w14:paraId="6A2D3B7E" w14:textId="77777777" w:rsidR="00870404" w:rsidRPr="00345FE1" w:rsidRDefault="00870404" w:rsidP="00087553">
            <w:pPr>
              <w:jc w:val="both"/>
              <w:rPr>
                <w:color w:val="FF0000"/>
              </w:rPr>
            </w:pPr>
          </w:p>
        </w:tc>
      </w:tr>
      <w:tr w:rsidR="00870404" w:rsidRPr="00345FE1" w14:paraId="0FF14C8D" w14:textId="77777777" w:rsidTr="00087553">
        <w:trPr>
          <w:trHeight w:val="284"/>
        </w:trPr>
        <w:tc>
          <w:tcPr>
            <w:tcW w:w="2802" w:type="dxa"/>
            <w:gridSpan w:val="2"/>
            <w:tcBorders>
              <w:top w:val="nil"/>
            </w:tcBorders>
          </w:tcPr>
          <w:p w14:paraId="76C3E98F" w14:textId="77777777" w:rsidR="00870404" w:rsidRPr="00345FE1" w:rsidRDefault="00870404" w:rsidP="00087553">
            <w:pPr>
              <w:jc w:val="both"/>
              <w:rPr>
                <w:color w:val="FF0000"/>
              </w:rPr>
            </w:pPr>
            <w:r w:rsidRPr="00345FE1">
              <w:t>Elektromagnetická kompatibilita</w:t>
            </w:r>
          </w:p>
        </w:tc>
        <w:tc>
          <w:tcPr>
            <w:tcW w:w="2409" w:type="dxa"/>
            <w:gridSpan w:val="3"/>
            <w:tcBorders>
              <w:top w:val="nil"/>
            </w:tcBorders>
          </w:tcPr>
          <w:p w14:paraId="54E41998"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4DB6C5CB" w14:textId="77777777" w:rsidR="00870404" w:rsidRPr="00345FE1" w:rsidRDefault="00870404" w:rsidP="00087553">
            <w:pPr>
              <w:jc w:val="both"/>
              <w:rPr>
                <w:color w:val="FF0000"/>
              </w:rPr>
            </w:pPr>
            <w:r w:rsidRPr="00345FE1">
              <w:t>1.</w:t>
            </w:r>
          </w:p>
        </w:tc>
        <w:tc>
          <w:tcPr>
            <w:tcW w:w="2109" w:type="dxa"/>
            <w:gridSpan w:val="5"/>
            <w:tcBorders>
              <w:top w:val="nil"/>
            </w:tcBorders>
          </w:tcPr>
          <w:p w14:paraId="77CED3F6" w14:textId="77777777" w:rsidR="00870404" w:rsidRPr="00345FE1" w:rsidRDefault="00870404" w:rsidP="00087553">
            <w:pPr>
              <w:rPr>
                <w:color w:val="FF0000"/>
              </w:rPr>
            </w:pPr>
            <w:r w:rsidRPr="00345FE1">
              <w:t>Garant předmětu</w:t>
            </w:r>
          </w:p>
        </w:tc>
        <w:tc>
          <w:tcPr>
            <w:tcW w:w="1972" w:type="dxa"/>
            <w:gridSpan w:val="3"/>
            <w:tcBorders>
              <w:top w:val="nil"/>
            </w:tcBorders>
          </w:tcPr>
          <w:p w14:paraId="54A66EB1" w14:textId="77777777" w:rsidR="00870404" w:rsidRPr="00345FE1" w:rsidRDefault="00870404" w:rsidP="00087553">
            <w:pPr>
              <w:jc w:val="both"/>
              <w:rPr>
                <w:color w:val="FF0000"/>
              </w:rPr>
            </w:pPr>
          </w:p>
        </w:tc>
      </w:tr>
      <w:tr w:rsidR="00870404" w:rsidRPr="00345FE1" w14:paraId="36B59DFE" w14:textId="77777777" w:rsidTr="00087553">
        <w:trPr>
          <w:trHeight w:val="284"/>
        </w:trPr>
        <w:tc>
          <w:tcPr>
            <w:tcW w:w="2802" w:type="dxa"/>
            <w:gridSpan w:val="2"/>
            <w:tcBorders>
              <w:top w:val="nil"/>
            </w:tcBorders>
          </w:tcPr>
          <w:p w14:paraId="3712854E" w14:textId="77777777" w:rsidR="00870404" w:rsidRPr="00345FE1" w:rsidRDefault="00870404" w:rsidP="00087553">
            <w:pPr>
              <w:jc w:val="both"/>
              <w:rPr>
                <w:color w:val="FF0000"/>
              </w:rPr>
            </w:pPr>
            <w:r w:rsidRPr="00345FE1">
              <w:t>Pokročilé bezpečnostní technologie</w:t>
            </w:r>
          </w:p>
        </w:tc>
        <w:tc>
          <w:tcPr>
            <w:tcW w:w="2409" w:type="dxa"/>
            <w:gridSpan w:val="3"/>
            <w:tcBorders>
              <w:top w:val="nil"/>
            </w:tcBorders>
          </w:tcPr>
          <w:p w14:paraId="5C90D122" w14:textId="77777777" w:rsidR="00870404" w:rsidRPr="00345FE1" w:rsidRDefault="00870404" w:rsidP="00087553">
            <w:pPr>
              <w:rPr>
                <w:color w:val="FF0000"/>
              </w:rPr>
            </w:pPr>
            <w:r w:rsidRPr="00345FE1">
              <w:t>Mgr. stud. program Bezpečnostní technologie, systémy a management</w:t>
            </w:r>
          </w:p>
        </w:tc>
        <w:tc>
          <w:tcPr>
            <w:tcW w:w="567" w:type="dxa"/>
            <w:gridSpan w:val="2"/>
            <w:tcBorders>
              <w:top w:val="nil"/>
            </w:tcBorders>
          </w:tcPr>
          <w:p w14:paraId="3AB3F05A" w14:textId="77777777" w:rsidR="00870404" w:rsidRPr="00345FE1" w:rsidRDefault="00870404" w:rsidP="00087553">
            <w:pPr>
              <w:jc w:val="both"/>
              <w:rPr>
                <w:color w:val="FF0000"/>
              </w:rPr>
            </w:pPr>
            <w:r w:rsidRPr="00345FE1">
              <w:t>1.</w:t>
            </w:r>
          </w:p>
        </w:tc>
        <w:tc>
          <w:tcPr>
            <w:tcW w:w="2109" w:type="dxa"/>
            <w:gridSpan w:val="5"/>
            <w:tcBorders>
              <w:top w:val="nil"/>
            </w:tcBorders>
          </w:tcPr>
          <w:p w14:paraId="24186EDC" w14:textId="77777777" w:rsidR="00870404" w:rsidRPr="00345FE1" w:rsidRDefault="00870404" w:rsidP="00087553">
            <w:pPr>
              <w:rPr>
                <w:color w:val="FF0000"/>
              </w:rPr>
            </w:pPr>
            <w:r w:rsidRPr="00345FE1">
              <w:t>Garant předmětu</w:t>
            </w:r>
          </w:p>
        </w:tc>
        <w:tc>
          <w:tcPr>
            <w:tcW w:w="1972" w:type="dxa"/>
            <w:gridSpan w:val="3"/>
            <w:tcBorders>
              <w:top w:val="nil"/>
            </w:tcBorders>
          </w:tcPr>
          <w:p w14:paraId="5861B04F" w14:textId="77777777" w:rsidR="00870404" w:rsidRPr="00345FE1" w:rsidRDefault="00870404" w:rsidP="00087553">
            <w:pPr>
              <w:jc w:val="both"/>
              <w:rPr>
                <w:color w:val="FF0000"/>
              </w:rPr>
            </w:pPr>
          </w:p>
        </w:tc>
      </w:tr>
      <w:tr w:rsidR="00870404" w:rsidRPr="00345FE1" w14:paraId="35916AF2" w14:textId="77777777" w:rsidTr="00087553">
        <w:tc>
          <w:tcPr>
            <w:tcW w:w="9859" w:type="dxa"/>
            <w:gridSpan w:val="15"/>
            <w:shd w:val="clear" w:color="auto" w:fill="F7CAAC"/>
          </w:tcPr>
          <w:p w14:paraId="707AE433" w14:textId="77777777" w:rsidR="00870404" w:rsidRPr="00345FE1" w:rsidRDefault="00870404" w:rsidP="00087553">
            <w:pPr>
              <w:jc w:val="both"/>
            </w:pPr>
            <w:r w:rsidRPr="00345FE1">
              <w:rPr>
                <w:b/>
              </w:rPr>
              <w:t xml:space="preserve">Údaje o vzdělání na VŠ </w:t>
            </w:r>
          </w:p>
        </w:tc>
      </w:tr>
      <w:tr w:rsidR="00870404" w:rsidRPr="00345FE1" w14:paraId="50ECCEB5" w14:textId="77777777" w:rsidTr="00087553">
        <w:trPr>
          <w:trHeight w:val="1055"/>
        </w:trPr>
        <w:tc>
          <w:tcPr>
            <w:tcW w:w="9859" w:type="dxa"/>
            <w:gridSpan w:val="15"/>
          </w:tcPr>
          <w:p w14:paraId="26C0877A" w14:textId="77777777" w:rsidR="00870404" w:rsidRPr="00345FE1" w:rsidRDefault="00870404" w:rsidP="00087553">
            <w:pPr>
              <w:pStyle w:val="Zkladntext"/>
              <w:tabs>
                <w:tab w:val="left" w:pos="1202"/>
              </w:tabs>
              <w:rPr>
                <w:b/>
                <w:sz w:val="20"/>
              </w:rPr>
            </w:pPr>
            <w:r w:rsidRPr="00345FE1">
              <w:rPr>
                <w:sz w:val="20"/>
              </w:rPr>
              <w:t>1971–1976</w:t>
            </w:r>
            <w:r>
              <w:rPr>
                <w:sz w:val="20"/>
              </w:rPr>
              <w:tab/>
            </w:r>
            <w:r w:rsidRPr="00345FE1">
              <w:rPr>
                <w:sz w:val="20"/>
              </w:rPr>
              <w:t xml:space="preserve">Přírodovědecká fakulta UJEP v Brně, obor fyzikální elektronika (nyní MU Brno) </w:t>
            </w:r>
            <w:r>
              <w:rPr>
                <w:sz w:val="20"/>
              </w:rPr>
              <w:t>(Mgr.)</w:t>
            </w:r>
          </w:p>
          <w:p w14:paraId="431A2AB0" w14:textId="77777777" w:rsidR="00870404" w:rsidRPr="00345FE1" w:rsidRDefault="00870404" w:rsidP="00087553">
            <w:pPr>
              <w:pStyle w:val="Zkladntext"/>
              <w:tabs>
                <w:tab w:val="left" w:pos="1202"/>
              </w:tabs>
              <w:rPr>
                <w:b/>
                <w:sz w:val="20"/>
              </w:rPr>
            </w:pPr>
            <w:r w:rsidRPr="00345FE1">
              <w:rPr>
                <w:sz w:val="20"/>
              </w:rPr>
              <w:t>1979</w:t>
            </w:r>
            <w:r>
              <w:rPr>
                <w:sz w:val="20"/>
              </w:rPr>
              <w:tab/>
            </w:r>
            <w:r w:rsidRPr="00345FE1">
              <w:rPr>
                <w:sz w:val="20"/>
              </w:rPr>
              <w:t>Obhajoba práce RNDr. – statistická optika, UJEP Brno (nyní MU Brno)</w:t>
            </w:r>
            <w:r>
              <w:rPr>
                <w:sz w:val="20"/>
              </w:rPr>
              <w:t xml:space="preserve"> (RNDr.)</w:t>
            </w:r>
          </w:p>
          <w:p w14:paraId="5DE473D5" w14:textId="77777777" w:rsidR="00870404" w:rsidRDefault="00870404" w:rsidP="00087553">
            <w:pPr>
              <w:pStyle w:val="Zkladntext"/>
              <w:tabs>
                <w:tab w:val="left" w:pos="1202"/>
              </w:tabs>
              <w:rPr>
                <w:sz w:val="20"/>
              </w:rPr>
            </w:pPr>
            <w:r w:rsidRPr="00345FE1">
              <w:rPr>
                <w:sz w:val="20"/>
              </w:rPr>
              <w:t>1980–1984</w:t>
            </w:r>
            <w:r>
              <w:rPr>
                <w:sz w:val="20"/>
              </w:rPr>
              <w:tab/>
            </w:r>
            <w:r w:rsidRPr="00345FE1">
              <w:rPr>
                <w:sz w:val="20"/>
              </w:rPr>
              <w:t>Kandidátská disertační práce, VAAZ, Brno – statistická optika (nyní UO Brno)</w:t>
            </w:r>
            <w:r>
              <w:rPr>
                <w:sz w:val="20"/>
              </w:rPr>
              <w:t xml:space="preserve"> (CSc.)</w:t>
            </w:r>
          </w:p>
          <w:p w14:paraId="203CA0AD" w14:textId="77777777" w:rsidR="00870404" w:rsidRPr="00345FE1" w:rsidRDefault="00870404" w:rsidP="00087553">
            <w:pPr>
              <w:pStyle w:val="Zkladntext"/>
              <w:tabs>
                <w:tab w:val="left" w:pos="1202"/>
              </w:tabs>
              <w:rPr>
                <w:b/>
              </w:rPr>
            </w:pPr>
            <w:r>
              <w:rPr>
                <w:sz w:val="20"/>
              </w:rPr>
              <w:t>2004</w:t>
            </w:r>
            <w:r>
              <w:rPr>
                <w:sz w:val="20"/>
              </w:rPr>
              <w:tab/>
              <w:t>VUT v Brně, Aplikovaná fyzika (doc.)</w:t>
            </w:r>
          </w:p>
        </w:tc>
      </w:tr>
      <w:tr w:rsidR="00870404" w:rsidRPr="00345FE1" w14:paraId="7B71400C" w14:textId="77777777" w:rsidTr="00087553">
        <w:tc>
          <w:tcPr>
            <w:tcW w:w="9859" w:type="dxa"/>
            <w:gridSpan w:val="15"/>
            <w:shd w:val="clear" w:color="auto" w:fill="F7CAAC"/>
          </w:tcPr>
          <w:p w14:paraId="27C2E8FF" w14:textId="77777777" w:rsidR="00870404" w:rsidRPr="00345FE1" w:rsidRDefault="00870404" w:rsidP="00087553">
            <w:pPr>
              <w:jc w:val="both"/>
              <w:rPr>
                <w:b/>
              </w:rPr>
            </w:pPr>
            <w:r w:rsidRPr="00345FE1">
              <w:rPr>
                <w:b/>
              </w:rPr>
              <w:t>Údaje o odborném působení od absolvování VŠ</w:t>
            </w:r>
          </w:p>
        </w:tc>
      </w:tr>
      <w:tr w:rsidR="00870404" w:rsidRPr="00345FE1" w14:paraId="44BD19CF" w14:textId="77777777" w:rsidTr="00087553">
        <w:trPr>
          <w:trHeight w:val="1090"/>
        </w:trPr>
        <w:tc>
          <w:tcPr>
            <w:tcW w:w="9859" w:type="dxa"/>
            <w:gridSpan w:val="15"/>
          </w:tcPr>
          <w:p w14:paraId="42B2FC27" w14:textId="77777777" w:rsidR="00870404" w:rsidRPr="00345FE1" w:rsidRDefault="00870404" w:rsidP="00087553">
            <w:pPr>
              <w:pStyle w:val="Zkladntext"/>
              <w:tabs>
                <w:tab w:val="left" w:pos="1097"/>
              </w:tabs>
              <w:jc w:val="left"/>
              <w:rPr>
                <w:sz w:val="20"/>
              </w:rPr>
            </w:pPr>
            <w:r w:rsidRPr="00345FE1">
              <w:rPr>
                <w:sz w:val="20"/>
              </w:rPr>
              <w:t>1977–1990</w:t>
            </w:r>
            <w:r>
              <w:rPr>
                <w:sz w:val="20"/>
              </w:rPr>
              <w:tab/>
            </w:r>
            <w:r w:rsidRPr="00345FE1">
              <w:rPr>
                <w:sz w:val="20"/>
              </w:rPr>
              <w:t>Vědecko-výzkumná základna armády-optoelektronika (Vojenský technický ústav)</w:t>
            </w:r>
          </w:p>
          <w:p w14:paraId="67803E4E" w14:textId="77777777" w:rsidR="00870404" w:rsidRPr="00345FE1" w:rsidRDefault="00870404" w:rsidP="00087553">
            <w:pPr>
              <w:pStyle w:val="Zkladntext"/>
              <w:tabs>
                <w:tab w:val="left" w:pos="1097"/>
              </w:tabs>
              <w:jc w:val="left"/>
              <w:rPr>
                <w:sz w:val="20"/>
              </w:rPr>
            </w:pPr>
            <w:r w:rsidRPr="00345FE1">
              <w:rPr>
                <w:sz w:val="20"/>
              </w:rPr>
              <w:t>1993–1998</w:t>
            </w:r>
            <w:r>
              <w:rPr>
                <w:sz w:val="20"/>
              </w:rPr>
              <w:tab/>
            </w:r>
            <w:r w:rsidRPr="00345FE1">
              <w:rPr>
                <w:sz w:val="20"/>
              </w:rPr>
              <w:t>vedoucí Katedry fyziky a materiálového inženýrství FT VUT</w:t>
            </w:r>
          </w:p>
          <w:p w14:paraId="3DE323E2" w14:textId="77777777" w:rsidR="00870404" w:rsidRPr="00345FE1" w:rsidRDefault="00870404" w:rsidP="00087553">
            <w:pPr>
              <w:pStyle w:val="Zkladntext"/>
              <w:tabs>
                <w:tab w:val="left" w:pos="1097"/>
              </w:tabs>
              <w:jc w:val="left"/>
              <w:rPr>
                <w:sz w:val="20"/>
              </w:rPr>
            </w:pPr>
            <w:r w:rsidRPr="00345FE1">
              <w:rPr>
                <w:sz w:val="20"/>
              </w:rPr>
              <w:t>2001–2004</w:t>
            </w:r>
            <w:r>
              <w:rPr>
                <w:sz w:val="20"/>
              </w:rPr>
              <w:tab/>
            </w:r>
            <w:r w:rsidRPr="00345FE1">
              <w:rPr>
                <w:sz w:val="20"/>
              </w:rPr>
              <w:t>vedoucí Ústavu řízení technologických procesů IIT FT UTB ve Zlíně</w:t>
            </w:r>
          </w:p>
          <w:p w14:paraId="4DE45E02" w14:textId="77777777" w:rsidR="00870404" w:rsidRPr="00345FE1" w:rsidRDefault="00870404" w:rsidP="00087553">
            <w:pPr>
              <w:pStyle w:val="Zkladntext"/>
              <w:tabs>
                <w:tab w:val="left" w:pos="1097"/>
              </w:tabs>
              <w:jc w:val="left"/>
              <w:rPr>
                <w:sz w:val="20"/>
              </w:rPr>
            </w:pPr>
            <w:r w:rsidRPr="00345FE1">
              <w:rPr>
                <w:sz w:val="20"/>
              </w:rPr>
              <w:t>2006</w:t>
            </w:r>
            <w:r>
              <w:rPr>
                <w:sz w:val="20"/>
              </w:rPr>
              <w:t>–</w:t>
            </w:r>
            <w:r w:rsidRPr="00345FE1">
              <w:rPr>
                <w:sz w:val="20"/>
              </w:rPr>
              <w:t>2010</w:t>
            </w:r>
            <w:r>
              <w:rPr>
                <w:sz w:val="20"/>
              </w:rPr>
              <w:tab/>
            </w:r>
            <w:r w:rsidRPr="00345FE1">
              <w:rPr>
                <w:sz w:val="20"/>
              </w:rPr>
              <w:t xml:space="preserve">prorektor UTB pro vnější vztahy, prorektor pro tvůrčí činnost a v roce </w:t>
            </w:r>
            <w:r w:rsidRPr="00345FE1">
              <w:rPr>
                <w:sz w:val="20"/>
              </w:rPr>
              <w:br/>
              <w:t>2010</w:t>
            </w:r>
            <w:r>
              <w:rPr>
                <w:sz w:val="20"/>
              </w:rPr>
              <w:tab/>
            </w:r>
            <w:r w:rsidRPr="00345FE1">
              <w:rPr>
                <w:sz w:val="20"/>
              </w:rPr>
              <w:t>zastupující rektor UTB</w:t>
            </w:r>
          </w:p>
          <w:p w14:paraId="4CF74273" w14:textId="77777777" w:rsidR="00870404" w:rsidRPr="00345FE1" w:rsidRDefault="00870404" w:rsidP="00087553">
            <w:pPr>
              <w:pStyle w:val="Zkladntext"/>
              <w:tabs>
                <w:tab w:val="left" w:pos="1097"/>
              </w:tabs>
              <w:jc w:val="left"/>
            </w:pPr>
            <w:r w:rsidRPr="00345FE1">
              <w:rPr>
                <w:sz w:val="20"/>
              </w:rPr>
              <w:t>2004–2018</w:t>
            </w:r>
            <w:r>
              <w:rPr>
                <w:sz w:val="20"/>
              </w:rPr>
              <w:tab/>
            </w:r>
            <w:r w:rsidRPr="00345FE1">
              <w:rPr>
                <w:sz w:val="20"/>
              </w:rPr>
              <w:t>ředitel Ústavu elektroniky a měření FAI UTB ve Zlíně</w:t>
            </w:r>
          </w:p>
        </w:tc>
      </w:tr>
      <w:tr w:rsidR="00870404" w:rsidRPr="00345FE1" w14:paraId="3517B70F" w14:textId="77777777" w:rsidTr="00087553">
        <w:trPr>
          <w:trHeight w:val="250"/>
        </w:trPr>
        <w:tc>
          <w:tcPr>
            <w:tcW w:w="9859" w:type="dxa"/>
            <w:gridSpan w:val="15"/>
            <w:shd w:val="clear" w:color="auto" w:fill="F7CAAC"/>
          </w:tcPr>
          <w:p w14:paraId="2593E07C" w14:textId="77777777" w:rsidR="00870404" w:rsidRPr="00345FE1" w:rsidRDefault="00870404" w:rsidP="00087553">
            <w:pPr>
              <w:jc w:val="both"/>
            </w:pPr>
            <w:r w:rsidRPr="00345FE1">
              <w:rPr>
                <w:b/>
              </w:rPr>
              <w:t>Zkušenosti s vedením kvalifikačních a rigorózních prací</w:t>
            </w:r>
          </w:p>
        </w:tc>
      </w:tr>
      <w:tr w:rsidR="00870404" w:rsidRPr="00345FE1" w14:paraId="0992FD8F" w14:textId="77777777" w:rsidTr="00087553">
        <w:trPr>
          <w:trHeight w:val="630"/>
        </w:trPr>
        <w:tc>
          <w:tcPr>
            <w:tcW w:w="9859" w:type="dxa"/>
            <w:gridSpan w:val="15"/>
          </w:tcPr>
          <w:p w14:paraId="69D69543" w14:textId="77777777" w:rsidR="00870404" w:rsidRPr="00345FE1" w:rsidRDefault="00870404" w:rsidP="00087553">
            <w:r>
              <w:t>Za posledních 10 let</w:t>
            </w:r>
            <w:r w:rsidRPr="00345FE1">
              <w:t xml:space="preserve"> vedoucí úspěšně obhájených </w:t>
            </w:r>
            <w:r>
              <w:t>14</w:t>
            </w:r>
            <w:r w:rsidRPr="00345FE1">
              <w:t xml:space="preserve"> bakalářských a </w:t>
            </w:r>
            <w:r>
              <w:t>18</w:t>
            </w:r>
            <w:r w:rsidRPr="00345FE1">
              <w:t xml:space="preserve"> diplomových prací. </w:t>
            </w:r>
          </w:p>
          <w:p w14:paraId="68290ADF" w14:textId="77777777" w:rsidR="00870404" w:rsidRPr="00345FE1" w:rsidRDefault="00870404" w:rsidP="00087553">
            <w:pPr>
              <w:jc w:val="both"/>
            </w:pPr>
            <w:r w:rsidRPr="00345FE1">
              <w:t>Školitel 17 studentů doktorského studijního programu z toho 8 úspěšně obhájených prací.</w:t>
            </w:r>
          </w:p>
        </w:tc>
      </w:tr>
      <w:tr w:rsidR="00870404" w:rsidRPr="00345FE1" w14:paraId="0F18F57B" w14:textId="77777777" w:rsidTr="00087553">
        <w:trPr>
          <w:cantSplit/>
        </w:trPr>
        <w:tc>
          <w:tcPr>
            <w:tcW w:w="3347" w:type="dxa"/>
            <w:gridSpan w:val="3"/>
            <w:tcBorders>
              <w:top w:val="single" w:sz="12" w:space="0" w:color="auto"/>
            </w:tcBorders>
            <w:shd w:val="clear" w:color="auto" w:fill="F7CAAC"/>
          </w:tcPr>
          <w:p w14:paraId="671603AE"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529814E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F66FB4C"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CC3657C" w14:textId="77777777" w:rsidR="00870404" w:rsidRPr="00345FE1" w:rsidRDefault="00870404" w:rsidP="00087553">
            <w:pPr>
              <w:jc w:val="both"/>
              <w:rPr>
                <w:b/>
              </w:rPr>
            </w:pPr>
            <w:r w:rsidRPr="00345FE1">
              <w:rPr>
                <w:b/>
              </w:rPr>
              <w:t>Ohlasy publikací</w:t>
            </w:r>
          </w:p>
        </w:tc>
      </w:tr>
      <w:tr w:rsidR="00870404" w:rsidRPr="00345FE1" w14:paraId="2FAE858D" w14:textId="77777777" w:rsidTr="00087553">
        <w:trPr>
          <w:cantSplit/>
        </w:trPr>
        <w:tc>
          <w:tcPr>
            <w:tcW w:w="3347" w:type="dxa"/>
            <w:gridSpan w:val="3"/>
          </w:tcPr>
          <w:p w14:paraId="4B8E2256" w14:textId="77777777" w:rsidR="00870404" w:rsidRPr="00345FE1" w:rsidRDefault="00870404" w:rsidP="00087553">
            <w:pPr>
              <w:jc w:val="both"/>
            </w:pPr>
            <w:r w:rsidRPr="00345FE1">
              <w:t>Aplikovaná fyzika</w:t>
            </w:r>
          </w:p>
        </w:tc>
        <w:tc>
          <w:tcPr>
            <w:tcW w:w="2245" w:type="dxa"/>
            <w:gridSpan w:val="3"/>
          </w:tcPr>
          <w:p w14:paraId="26C80EFE" w14:textId="77777777" w:rsidR="00870404" w:rsidRPr="00345FE1" w:rsidRDefault="00870404" w:rsidP="00087553">
            <w:pPr>
              <w:jc w:val="both"/>
            </w:pPr>
            <w:r w:rsidRPr="00345FE1">
              <w:t>2004</w:t>
            </w:r>
          </w:p>
        </w:tc>
        <w:tc>
          <w:tcPr>
            <w:tcW w:w="2248" w:type="dxa"/>
            <w:gridSpan w:val="5"/>
            <w:tcBorders>
              <w:right w:val="single" w:sz="12" w:space="0" w:color="auto"/>
            </w:tcBorders>
          </w:tcPr>
          <w:p w14:paraId="63F3E044" w14:textId="77777777" w:rsidR="00870404" w:rsidRPr="00345FE1" w:rsidRDefault="00870404" w:rsidP="00087553">
            <w:pPr>
              <w:jc w:val="both"/>
            </w:pPr>
            <w:r w:rsidRPr="00345FE1">
              <w:t>VUT v Brně</w:t>
            </w:r>
          </w:p>
        </w:tc>
        <w:tc>
          <w:tcPr>
            <w:tcW w:w="632" w:type="dxa"/>
            <w:gridSpan w:val="2"/>
            <w:tcBorders>
              <w:left w:val="single" w:sz="12" w:space="0" w:color="auto"/>
            </w:tcBorders>
            <w:shd w:val="clear" w:color="auto" w:fill="F7CAAC"/>
          </w:tcPr>
          <w:p w14:paraId="1DEF812C"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83B411E"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643DBDFD" w14:textId="77777777" w:rsidR="00870404" w:rsidRPr="00345FE1" w:rsidRDefault="00870404" w:rsidP="00087553">
            <w:pPr>
              <w:jc w:val="both"/>
            </w:pPr>
            <w:r w:rsidRPr="00345FE1">
              <w:rPr>
                <w:b/>
                <w:sz w:val="18"/>
              </w:rPr>
              <w:t>ostatní</w:t>
            </w:r>
          </w:p>
        </w:tc>
      </w:tr>
      <w:tr w:rsidR="00870404" w:rsidRPr="00345FE1" w14:paraId="209FC27D" w14:textId="77777777" w:rsidTr="00087553">
        <w:trPr>
          <w:cantSplit/>
          <w:trHeight w:val="70"/>
        </w:trPr>
        <w:tc>
          <w:tcPr>
            <w:tcW w:w="3347" w:type="dxa"/>
            <w:gridSpan w:val="3"/>
            <w:shd w:val="clear" w:color="auto" w:fill="F7CAAC"/>
          </w:tcPr>
          <w:p w14:paraId="5546489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045C997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F770E7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572CE96" w14:textId="77777777" w:rsidR="00870404" w:rsidRPr="00345FE1" w:rsidRDefault="00870404" w:rsidP="00087553">
            <w:pPr>
              <w:jc w:val="both"/>
              <w:rPr>
                <w:b/>
              </w:rPr>
            </w:pPr>
            <w:r w:rsidRPr="00345FE1">
              <w:rPr>
                <w:b/>
              </w:rPr>
              <w:t>317</w:t>
            </w:r>
          </w:p>
        </w:tc>
        <w:tc>
          <w:tcPr>
            <w:tcW w:w="693" w:type="dxa"/>
          </w:tcPr>
          <w:p w14:paraId="606C24EF" w14:textId="77777777" w:rsidR="00870404" w:rsidRPr="00345FE1" w:rsidRDefault="00870404" w:rsidP="00087553">
            <w:pPr>
              <w:jc w:val="both"/>
              <w:rPr>
                <w:b/>
              </w:rPr>
            </w:pPr>
            <w:r w:rsidRPr="00345FE1">
              <w:rPr>
                <w:b/>
              </w:rPr>
              <w:t>431</w:t>
            </w:r>
          </w:p>
        </w:tc>
        <w:tc>
          <w:tcPr>
            <w:tcW w:w="694" w:type="dxa"/>
          </w:tcPr>
          <w:p w14:paraId="2FD1D9DD" w14:textId="77777777" w:rsidR="00870404" w:rsidRPr="00345FE1" w:rsidRDefault="00870404" w:rsidP="00087553">
            <w:pPr>
              <w:jc w:val="both"/>
              <w:rPr>
                <w:b/>
              </w:rPr>
            </w:pPr>
          </w:p>
        </w:tc>
      </w:tr>
      <w:tr w:rsidR="00870404" w:rsidRPr="00345FE1" w14:paraId="5AC24E38" w14:textId="77777777" w:rsidTr="00087553">
        <w:trPr>
          <w:trHeight w:val="205"/>
        </w:trPr>
        <w:tc>
          <w:tcPr>
            <w:tcW w:w="3347" w:type="dxa"/>
            <w:gridSpan w:val="3"/>
          </w:tcPr>
          <w:p w14:paraId="2BF4E8AA" w14:textId="77777777" w:rsidR="00870404" w:rsidRPr="00345FE1" w:rsidRDefault="00870404" w:rsidP="00087553">
            <w:pPr>
              <w:jc w:val="both"/>
            </w:pPr>
          </w:p>
        </w:tc>
        <w:tc>
          <w:tcPr>
            <w:tcW w:w="2245" w:type="dxa"/>
            <w:gridSpan w:val="3"/>
          </w:tcPr>
          <w:p w14:paraId="6D8E7E86" w14:textId="77777777" w:rsidR="00870404" w:rsidRPr="00345FE1" w:rsidRDefault="00870404" w:rsidP="00087553">
            <w:pPr>
              <w:jc w:val="both"/>
            </w:pPr>
          </w:p>
        </w:tc>
        <w:tc>
          <w:tcPr>
            <w:tcW w:w="2248" w:type="dxa"/>
            <w:gridSpan w:val="5"/>
            <w:tcBorders>
              <w:right w:val="single" w:sz="12" w:space="0" w:color="auto"/>
            </w:tcBorders>
          </w:tcPr>
          <w:p w14:paraId="0E98C070"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151B2F9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4EFCFEA8" w14:textId="77777777" w:rsidR="00870404" w:rsidRPr="00345FE1" w:rsidRDefault="00870404" w:rsidP="00087553">
            <w:pPr>
              <w:rPr>
                <w:b/>
              </w:rPr>
            </w:pPr>
            <w:r w:rsidRPr="00345FE1">
              <w:rPr>
                <w:b/>
              </w:rPr>
              <w:t xml:space="preserve">  8 / 8</w:t>
            </w:r>
          </w:p>
        </w:tc>
      </w:tr>
    </w:tbl>
    <w:p w14:paraId="4CBE818A"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0177FD00" w14:textId="77777777" w:rsidTr="00087553">
        <w:tc>
          <w:tcPr>
            <w:tcW w:w="9859" w:type="dxa"/>
            <w:gridSpan w:val="4"/>
            <w:shd w:val="clear" w:color="auto" w:fill="F7CAAC"/>
          </w:tcPr>
          <w:p w14:paraId="6B3F965A" w14:textId="084EA938"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6DF0AE3E" w14:textId="77777777" w:rsidTr="00087553">
        <w:trPr>
          <w:trHeight w:val="2347"/>
        </w:trPr>
        <w:tc>
          <w:tcPr>
            <w:tcW w:w="9859" w:type="dxa"/>
            <w:gridSpan w:val="4"/>
          </w:tcPr>
          <w:p w14:paraId="733197AD" w14:textId="77777777" w:rsidR="00870404" w:rsidRPr="007C6A30"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41 </w:t>
            </w:r>
            <w:r w:rsidRPr="000E699B">
              <w:t>(</w:t>
            </w:r>
            <w:proofErr w:type="spellStart"/>
            <w:r w:rsidRPr="000E699B">
              <w:t>ResearcherID</w:t>
            </w:r>
            <w:proofErr w:type="spellEnd"/>
            <w:r w:rsidRPr="000E699B">
              <w:t xml:space="preserve">: </w:t>
            </w:r>
            <w:r w:rsidRPr="00BB6777">
              <w:t>BBC-1915-2021</w:t>
            </w:r>
            <w:r w:rsidRPr="000E699B">
              <w:t xml:space="preserve">), </w:t>
            </w:r>
            <w:proofErr w:type="spellStart"/>
            <w:r w:rsidRPr="000E699B">
              <w:t>Scopus</w:t>
            </w:r>
            <w:proofErr w:type="spellEnd"/>
            <w:r w:rsidRPr="000E699B">
              <w:t xml:space="preserve">: </w:t>
            </w:r>
            <w:r>
              <w:t>55</w:t>
            </w:r>
            <w:r w:rsidRPr="000E699B">
              <w:t xml:space="preserve"> (</w:t>
            </w:r>
            <w:proofErr w:type="spellStart"/>
            <w:r w:rsidRPr="000E699B">
              <w:t>Author</w:t>
            </w:r>
            <w:proofErr w:type="spellEnd"/>
            <w:r w:rsidRPr="000E699B">
              <w:t xml:space="preserve"> ID </w:t>
            </w:r>
            <w:r w:rsidRPr="00BE2B0E">
              <w:t>6602720690</w:t>
            </w:r>
            <w:r w:rsidRPr="000E699B">
              <w:t>)</w:t>
            </w:r>
          </w:p>
          <w:p w14:paraId="5094CE45" w14:textId="77777777" w:rsidR="00870404" w:rsidRPr="00345FE1" w:rsidRDefault="00870404" w:rsidP="00087553">
            <w:pPr>
              <w:jc w:val="both"/>
              <w:rPr>
                <w:rFonts w:cs="Arial"/>
                <w:color w:val="212529"/>
                <w:shd w:val="clear" w:color="auto" w:fill="FFFFFF"/>
              </w:rPr>
            </w:pPr>
            <w:r w:rsidRPr="008D3DCF">
              <w:rPr>
                <w:rFonts w:cs="Arial"/>
                <w:b/>
                <w:bCs/>
                <w:color w:val="212529"/>
                <w:shd w:val="clear" w:color="auto" w:fill="FFFFFF"/>
              </w:rPr>
              <w:t>KŘESÁLEK, Vojtěch</w:t>
            </w:r>
            <w:r>
              <w:rPr>
                <w:rFonts w:cs="Arial"/>
                <w:b/>
                <w:bCs/>
                <w:color w:val="212529"/>
                <w:shd w:val="clear" w:color="auto" w:fill="FFFFFF"/>
              </w:rPr>
              <w:t xml:space="preserve"> (50 %)</w:t>
            </w:r>
            <w:r w:rsidRPr="00345FE1">
              <w:rPr>
                <w:rFonts w:cs="Arial"/>
                <w:color w:val="212529"/>
                <w:shd w:val="clear" w:color="auto" w:fill="FFFFFF"/>
              </w:rPr>
              <w:t xml:space="preserve"> a MIKULIČOVÁ, Michaela. </w:t>
            </w:r>
            <w:proofErr w:type="spellStart"/>
            <w:r w:rsidRPr="00345FE1">
              <w:rPr>
                <w:rFonts w:cs="Arial"/>
                <w:color w:val="212529"/>
                <w:shd w:val="clear" w:color="auto" w:fill="FFFFFF"/>
              </w:rPr>
              <w:t>Luminescence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spectroscopy</w:t>
            </w:r>
            <w:proofErr w:type="spellEnd"/>
            <w:r w:rsidRPr="00345FE1">
              <w:rPr>
                <w:rFonts w:cs="Arial"/>
                <w:color w:val="212529"/>
                <w:shd w:val="clear" w:color="auto" w:fill="FFFFFF"/>
              </w:rPr>
              <w:t xml:space="preserve"> as a </w:t>
            </w:r>
            <w:proofErr w:type="spellStart"/>
            <w:r w:rsidRPr="00345FE1">
              <w:rPr>
                <w:rFonts w:cs="Arial"/>
                <w:color w:val="212529"/>
                <w:shd w:val="clear" w:color="auto" w:fill="FFFFFF"/>
              </w:rPr>
              <w:t>tool</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testing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cure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kinetics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epoxy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resins</w:t>
            </w:r>
            <w:proofErr w:type="spellEnd"/>
            <w:r w:rsidRPr="00345FE1">
              <w:rPr>
                <w:rFonts w:cs="Arial"/>
                <w:color w:val="212529"/>
                <w:shd w:val="clear" w:color="auto" w:fill="FFFFFF"/>
              </w:rPr>
              <w:t>. Online. </w:t>
            </w:r>
            <w:r w:rsidRPr="00345FE1">
              <w:rPr>
                <w:rFonts w:cs="Arial"/>
                <w:i/>
                <w:iCs/>
                <w:color w:val="212529"/>
                <w:shd w:val="clear" w:color="auto" w:fill="FFFFFF"/>
              </w:rPr>
              <w:t>Polymer Testing</w:t>
            </w:r>
            <w:r w:rsidRPr="00345FE1">
              <w:rPr>
                <w:rFonts w:cs="Arial"/>
                <w:color w:val="212529"/>
                <w:shd w:val="clear" w:color="auto" w:fill="FFFFFF"/>
              </w:rPr>
              <w:t>. 2020, roč. 86. ISSN 01429418.</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77BA0D32"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SKOČÍK, Petr; POSPÍŠILÍK, Martin; </w:t>
            </w:r>
            <w:r w:rsidRPr="008D3DCF">
              <w:rPr>
                <w:rFonts w:cs="Arial"/>
                <w:b/>
                <w:bCs/>
                <w:color w:val="212529"/>
                <w:shd w:val="clear" w:color="auto" w:fill="FFFFFF"/>
              </w:rPr>
              <w:t>KŘESÁLEK, Vojtěch (</w:t>
            </w:r>
            <w:r>
              <w:rPr>
                <w:rFonts w:cs="Arial"/>
                <w:b/>
                <w:bCs/>
                <w:color w:val="212529"/>
                <w:shd w:val="clear" w:color="auto" w:fill="FFFFFF"/>
              </w:rPr>
              <w:t>25</w:t>
            </w:r>
            <w:r w:rsidRPr="008D3DCF">
              <w:rPr>
                <w:rFonts w:cs="Arial"/>
                <w:b/>
                <w:bCs/>
                <w:color w:val="212529"/>
                <w:shd w:val="clear" w:color="auto" w:fill="FFFFFF"/>
              </w:rPr>
              <w:t xml:space="preserve"> %)</w:t>
            </w:r>
            <w:r w:rsidRPr="00345FE1">
              <w:rPr>
                <w:rFonts w:cs="Arial"/>
                <w:color w:val="212529"/>
                <w:shd w:val="clear" w:color="auto" w:fill="FFFFFF"/>
              </w:rPr>
              <w:t xml:space="preserve"> a ADÁMEK, Milan. </w:t>
            </w:r>
            <w:proofErr w:type="spellStart"/>
            <w:r w:rsidRPr="00345FE1">
              <w:rPr>
                <w:rFonts w:cs="Arial"/>
                <w:color w:val="212529"/>
                <w:shd w:val="clear" w:color="auto" w:fill="FFFFFF"/>
              </w:rPr>
              <w:t>Indirect</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Measurement</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Shielding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Effectiveness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an</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Enclosure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a </w:t>
            </w:r>
            <w:proofErr w:type="spellStart"/>
            <w:r w:rsidRPr="00345FE1">
              <w:rPr>
                <w:rFonts w:cs="Arial"/>
                <w:color w:val="212529"/>
                <w:shd w:val="clear" w:color="auto" w:fill="FFFFFF"/>
              </w:rPr>
              <w:t>Security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Camera</w:t>
            </w:r>
            <w:proofErr w:type="spellEnd"/>
            <w:r w:rsidRPr="00345FE1">
              <w:rPr>
                <w:rFonts w:cs="Arial"/>
                <w:color w:val="212529"/>
                <w:shd w:val="clear" w:color="auto" w:fill="FFFFFF"/>
              </w:rPr>
              <w:t>. Online. </w:t>
            </w:r>
            <w:proofErr w:type="spellStart"/>
            <w:r w:rsidRPr="00345FE1">
              <w:rPr>
                <w:rFonts w:cs="Arial"/>
                <w:i/>
                <w:iCs/>
                <w:color w:val="212529"/>
                <w:shd w:val="clear" w:color="auto" w:fill="FFFFFF"/>
              </w:rPr>
              <w:t>Measurement</w:t>
            </w:r>
            <w:proofErr w:type="spellEnd"/>
            <w:r w:rsidRPr="00345FE1">
              <w:rPr>
                <w:rFonts w:cs="Arial"/>
                <w:i/>
                <w:iCs/>
                <w:color w:val="212529"/>
                <w:shd w:val="clear" w:color="auto" w:fill="FFFFFF"/>
              </w:rPr>
              <w:t xml:space="preserve"> Science </w:t>
            </w:r>
            <w:proofErr w:type="spellStart"/>
            <w:r w:rsidRPr="00345FE1">
              <w:rPr>
                <w:rFonts w:cs="Arial"/>
                <w:i/>
                <w:iCs/>
                <w:color w:val="212529"/>
                <w:shd w:val="clear" w:color="auto" w:fill="FFFFFF"/>
              </w:rPr>
              <w:t>Review</w:t>
            </w:r>
            <w:proofErr w:type="spellEnd"/>
            <w:r w:rsidRPr="00345FE1">
              <w:rPr>
                <w:rFonts w:cs="Arial"/>
                <w:color w:val="212529"/>
                <w:shd w:val="clear" w:color="auto" w:fill="FFFFFF"/>
              </w:rPr>
              <w:t>. 2021, roč. 21, č. 1, s. 39-46. ISSN 1335-8871</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37993917"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NEDVEDOVA, Marie; </w:t>
            </w:r>
            <w:r w:rsidRPr="00187388">
              <w:rPr>
                <w:rFonts w:cs="Arial"/>
                <w:b/>
                <w:bCs/>
                <w:color w:val="212529"/>
                <w:shd w:val="clear" w:color="auto" w:fill="FFFFFF"/>
              </w:rPr>
              <w:t>KRESALEK, Vojtech (25 %)</w:t>
            </w:r>
            <w:r w:rsidRPr="00345FE1">
              <w:rPr>
                <w:rFonts w:cs="Arial"/>
                <w:color w:val="212529"/>
                <w:shd w:val="clear" w:color="auto" w:fill="FFFFFF"/>
              </w:rPr>
              <w:t xml:space="preserve">; VASKOVA, Hana a PROVAZNIK, Ivo. </w:t>
            </w:r>
            <w:proofErr w:type="spellStart"/>
            <w:r w:rsidRPr="00345FE1">
              <w:rPr>
                <w:rFonts w:cs="Arial"/>
                <w:color w:val="212529"/>
                <w:shd w:val="clear" w:color="auto" w:fill="FFFFFF"/>
              </w:rPr>
              <w:t>Studying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the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Kinetics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of</w:t>
            </w:r>
            <w:proofErr w:type="spellEnd"/>
            <w:r w:rsidRPr="00345FE1">
              <w:rPr>
                <w:rFonts w:cs="Arial"/>
                <w:color w:val="212529"/>
                <w:shd w:val="clear" w:color="auto" w:fill="FFFFFF"/>
              </w:rPr>
              <w:t xml:space="preserve"> n-Butyl-</w:t>
            </w:r>
            <w:proofErr w:type="spellStart"/>
            <w:r w:rsidRPr="00345FE1">
              <w:rPr>
                <w:rFonts w:cs="Arial"/>
                <w:color w:val="212529"/>
                <w:shd w:val="clear" w:color="auto" w:fill="FFFFFF"/>
              </w:rPr>
              <w:t>Cyanoacrylate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Tissue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Adhesive</w:t>
            </w:r>
            <w:proofErr w:type="spellEnd"/>
            <w:r w:rsidRPr="00345FE1">
              <w:rPr>
                <w:rFonts w:cs="Arial"/>
                <w:color w:val="212529"/>
                <w:shd w:val="clear" w:color="auto" w:fill="FFFFFF"/>
              </w:rPr>
              <w:t xml:space="preserve"> and </w:t>
            </w:r>
            <w:proofErr w:type="spellStart"/>
            <w:r w:rsidRPr="00345FE1">
              <w:rPr>
                <w:rFonts w:cs="Arial"/>
                <w:color w:val="212529"/>
                <w:shd w:val="clear" w:color="auto" w:fill="FFFFFF"/>
              </w:rPr>
              <w:t>Its</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Oily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Mixtures</w:t>
            </w:r>
            <w:proofErr w:type="spellEnd"/>
            <w:r w:rsidRPr="00345FE1">
              <w:rPr>
                <w:rFonts w:cs="Arial"/>
                <w:color w:val="212529"/>
                <w:shd w:val="clear" w:color="auto" w:fill="FFFFFF"/>
              </w:rPr>
              <w:t>. Online. </w:t>
            </w:r>
            <w:proofErr w:type="spellStart"/>
            <w:r w:rsidRPr="00345FE1">
              <w:rPr>
                <w:rFonts w:cs="Arial"/>
                <w:i/>
                <w:iCs/>
                <w:color w:val="212529"/>
                <w:shd w:val="clear" w:color="auto" w:fill="FFFFFF"/>
              </w:rPr>
              <w:t>Journal</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of</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Infrared</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Millimeter</w:t>
            </w:r>
            <w:proofErr w:type="spellEnd"/>
            <w:r w:rsidRPr="00345FE1">
              <w:rPr>
                <w:rFonts w:cs="Arial"/>
                <w:i/>
                <w:iCs/>
                <w:color w:val="212529"/>
                <w:shd w:val="clear" w:color="auto" w:fill="FFFFFF"/>
              </w:rPr>
              <w:t xml:space="preserve">, and </w:t>
            </w:r>
            <w:proofErr w:type="spellStart"/>
            <w:r w:rsidRPr="00345FE1">
              <w:rPr>
                <w:rFonts w:cs="Arial"/>
                <w:i/>
                <w:iCs/>
                <w:color w:val="212529"/>
                <w:shd w:val="clear" w:color="auto" w:fill="FFFFFF"/>
              </w:rPr>
              <w:t>Terahertz</w:t>
            </w:r>
            <w:proofErr w:type="spellEnd"/>
            <w:r w:rsidRPr="00345FE1">
              <w:rPr>
                <w:rFonts w:cs="Arial"/>
                <w:i/>
                <w:iCs/>
                <w:color w:val="212529"/>
                <w:shd w:val="clear" w:color="auto" w:fill="FFFFFF"/>
              </w:rPr>
              <w:t xml:space="preserve"> </w:t>
            </w:r>
            <w:proofErr w:type="spellStart"/>
            <w:r w:rsidRPr="00345FE1">
              <w:rPr>
                <w:rFonts w:cs="Arial"/>
                <w:i/>
                <w:iCs/>
                <w:color w:val="212529"/>
                <w:shd w:val="clear" w:color="auto" w:fill="FFFFFF"/>
              </w:rPr>
              <w:t>Waves</w:t>
            </w:r>
            <w:proofErr w:type="spellEnd"/>
            <w:r w:rsidRPr="00345FE1">
              <w:rPr>
                <w:rFonts w:cs="Arial"/>
                <w:color w:val="212529"/>
                <w:shd w:val="clear" w:color="auto" w:fill="FFFFFF"/>
              </w:rPr>
              <w:t>. 2016, roč. 37, č. 10, s. 1043-1054. ISSN 1866-6892. </w:t>
            </w:r>
            <w:proofErr w:type="spellStart"/>
            <w:r>
              <w:rPr>
                <w:rFonts w:cs="Arial"/>
                <w:color w:val="212529"/>
                <w:shd w:val="clear" w:color="auto" w:fill="FFFFFF"/>
              </w:rPr>
              <w:t>Jimp</w:t>
            </w:r>
            <w:proofErr w:type="spellEnd"/>
          </w:p>
          <w:p w14:paraId="0C300000" w14:textId="77777777" w:rsidR="00870404" w:rsidRPr="00345FE1" w:rsidRDefault="00870404" w:rsidP="00087553">
            <w:pPr>
              <w:jc w:val="both"/>
              <w:rPr>
                <w:rFonts w:cs="Arial"/>
                <w:color w:val="212529"/>
                <w:shd w:val="clear" w:color="auto" w:fill="FFFFFF"/>
              </w:rPr>
            </w:pPr>
            <w:r w:rsidRPr="00345FE1">
              <w:rPr>
                <w:rFonts w:cs="Arial"/>
                <w:color w:val="212529"/>
                <w:shd w:val="clear" w:color="auto" w:fill="FFFFFF"/>
              </w:rPr>
              <w:t xml:space="preserve">NEDVEDOVA, Marie; </w:t>
            </w:r>
            <w:r w:rsidRPr="005172A3">
              <w:rPr>
                <w:rFonts w:cs="Arial"/>
                <w:b/>
                <w:bCs/>
                <w:color w:val="212529"/>
                <w:shd w:val="clear" w:color="auto" w:fill="FFFFFF"/>
              </w:rPr>
              <w:t>KRESALEK, Vojtech (25 %)</w:t>
            </w:r>
            <w:r w:rsidRPr="00345FE1">
              <w:rPr>
                <w:rFonts w:cs="Arial"/>
                <w:color w:val="212529"/>
                <w:shd w:val="clear" w:color="auto" w:fill="FFFFFF"/>
              </w:rPr>
              <w:t xml:space="preserve">; ADAMIK, Zdenek a PROVAZNIK, Ivo. </w:t>
            </w:r>
            <w:proofErr w:type="spellStart"/>
            <w:r w:rsidRPr="00345FE1">
              <w:rPr>
                <w:rFonts w:cs="Arial"/>
                <w:color w:val="212529"/>
                <w:shd w:val="clear" w:color="auto" w:fill="FFFFFF"/>
              </w:rPr>
              <w:t>Terahertz</w:t>
            </w:r>
            <w:proofErr w:type="spellEnd"/>
            <w:r w:rsidRPr="00345FE1">
              <w:rPr>
                <w:rFonts w:cs="Arial"/>
                <w:color w:val="212529"/>
                <w:shd w:val="clear" w:color="auto" w:fill="FFFFFF"/>
              </w:rPr>
              <w:t xml:space="preserve"> Time-</w:t>
            </w:r>
            <w:proofErr w:type="spellStart"/>
            <w:r w:rsidRPr="00345FE1">
              <w:rPr>
                <w:rFonts w:cs="Arial"/>
                <w:color w:val="212529"/>
                <w:shd w:val="clear" w:color="auto" w:fill="FFFFFF"/>
              </w:rPr>
              <w:t>Domain</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Spectroscopy</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for</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Studying</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Absorbable</w:t>
            </w:r>
            <w:proofErr w:type="spellEnd"/>
            <w:r w:rsidRPr="00345FE1">
              <w:rPr>
                <w:rFonts w:cs="Arial"/>
                <w:color w:val="212529"/>
                <w:shd w:val="clear" w:color="auto" w:fill="FFFFFF"/>
              </w:rPr>
              <w:t xml:space="preserve"> </w:t>
            </w:r>
            <w:proofErr w:type="spellStart"/>
            <w:r w:rsidRPr="00345FE1">
              <w:rPr>
                <w:rFonts w:cs="Arial"/>
                <w:color w:val="212529"/>
                <w:shd w:val="clear" w:color="auto" w:fill="FFFFFF"/>
              </w:rPr>
              <w:t>Hemostats</w:t>
            </w:r>
            <w:proofErr w:type="spellEnd"/>
            <w:r w:rsidRPr="00345FE1">
              <w:rPr>
                <w:rFonts w:cs="Arial"/>
                <w:color w:val="212529"/>
                <w:shd w:val="clear" w:color="auto" w:fill="FFFFFF"/>
              </w:rPr>
              <w:t>. Online. </w:t>
            </w:r>
            <w:r w:rsidRPr="00345FE1">
              <w:rPr>
                <w:rFonts w:cs="Arial"/>
                <w:i/>
                <w:iCs/>
                <w:color w:val="212529"/>
                <w:shd w:val="clear" w:color="auto" w:fill="FFFFFF"/>
              </w:rPr>
              <w:t xml:space="preserve">IEEE </w:t>
            </w:r>
            <w:proofErr w:type="spellStart"/>
            <w:r w:rsidRPr="00345FE1">
              <w:rPr>
                <w:rFonts w:cs="Arial"/>
                <w:i/>
                <w:iCs/>
                <w:color w:val="212529"/>
                <w:shd w:val="clear" w:color="auto" w:fill="FFFFFF"/>
              </w:rPr>
              <w:t>Transactions</w:t>
            </w:r>
            <w:proofErr w:type="spellEnd"/>
            <w:r w:rsidRPr="00345FE1">
              <w:rPr>
                <w:rFonts w:cs="Arial"/>
                <w:i/>
                <w:iCs/>
                <w:color w:val="212529"/>
                <w:shd w:val="clear" w:color="auto" w:fill="FFFFFF"/>
              </w:rPr>
              <w:t xml:space="preserve"> on </w:t>
            </w:r>
            <w:proofErr w:type="spellStart"/>
            <w:r w:rsidRPr="00345FE1">
              <w:rPr>
                <w:rFonts w:cs="Arial"/>
                <w:i/>
                <w:iCs/>
                <w:color w:val="212529"/>
                <w:shd w:val="clear" w:color="auto" w:fill="FFFFFF"/>
              </w:rPr>
              <w:t>Terahertz</w:t>
            </w:r>
            <w:proofErr w:type="spellEnd"/>
            <w:r w:rsidRPr="00345FE1">
              <w:rPr>
                <w:rFonts w:cs="Arial"/>
                <w:i/>
                <w:iCs/>
                <w:color w:val="212529"/>
                <w:shd w:val="clear" w:color="auto" w:fill="FFFFFF"/>
              </w:rPr>
              <w:t xml:space="preserve"> Science and Technology</w:t>
            </w:r>
            <w:r w:rsidRPr="00345FE1">
              <w:rPr>
                <w:rFonts w:cs="Arial"/>
                <w:color w:val="212529"/>
                <w:shd w:val="clear" w:color="auto" w:fill="FFFFFF"/>
              </w:rPr>
              <w:t>. 2016, roč. 6, č. 3, s. 420-426.</w:t>
            </w:r>
            <w:r>
              <w:rPr>
                <w:rFonts w:cs="Arial"/>
                <w:color w:val="212529"/>
                <w:shd w:val="clear" w:color="auto" w:fill="FFFFFF"/>
              </w:rPr>
              <w:t xml:space="preserve"> </w:t>
            </w:r>
            <w:proofErr w:type="spellStart"/>
            <w:r>
              <w:rPr>
                <w:rFonts w:cs="Arial"/>
                <w:color w:val="212529"/>
                <w:shd w:val="clear" w:color="auto" w:fill="FFFFFF"/>
              </w:rPr>
              <w:t>Jimp</w:t>
            </w:r>
            <w:proofErr w:type="spellEnd"/>
          </w:p>
          <w:p w14:paraId="287CAEE8" w14:textId="77777777" w:rsidR="00870404" w:rsidRPr="00345FE1" w:rsidRDefault="00870404" w:rsidP="00087553">
            <w:pPr>
              <w:jc w:val="both"/>
              <w:rPr>
                <w:bCs/>
              </w:rPr>
            </w:pPr>
          </w:p>
          <w:p w14:paraId="524EC8E1" w14:textId="77777777" w:rsidR="00870404" w:rsidRPr="00345FE1" w:rsidRDefault="00870404" w:rsidP="00087553">
            <w:pPr>
              <w:jc w:val="both"/>
              <w:rPr>
                <w:bCs/>
                <w:i/>
                <w:iCs/>
              </w:rPr>
            </w:pPr>
            <w:r w:rsidRPr="00345FE1">
              <w:rPr>
                <w:bCs/>
                <w:i/>
                <w:iCs/>
              </w:rPr>
              <w:t>Přehled projektové činnosti:</w:t>
            </w:r>
          </w:p>
          <w:p w14:paraId="337D4E55" w14:textId="77777777" w:rsidR="00870404" w:rsidRPr="00345FE1" w:rsidRDefault="00870404" w:rsidP="00087553">
            <w:pPr>
              <w:tabs>
                <w:tab w:val="left" w:pos="963"/>
              </w:tabs>
              <w:ind w:left="963" w:hanging="1000"/>
              <w:jc w:val="both"/>
            </w:pPr>
            <w:r w:rsidRPr="00345FE1">
              <w:t>2017-2022</w:t>
            </w:r>
            <w:r w:rsidRPr="00345FE1">
              <w:tab/>
              <w:t>Rozvoj výzkumně zaměřených studijních programů na FAI</w:t>
            </w:r>
            <w:r>
              <w:t xml:space="preserve">, poskytovatel MŠMT OPVVV, </w:t>
            </w:r>
            <w:r w:rsidRPr="00345FE1">
              <w:t>EF16_018/0002381</w:t>
            </w:r>
            <w:r>
              <w:t>,</w:t>
            </w:r>
            <w:r w:rsidRPr="00345FE1">
              <w:t xml:space="preserve"> spoluřešitel</w:t>
            </w:r>
          </w:p>
          <w:p w14:paraId="6932F09D" w14:textId="77777777" w:rsidR="00870404" w:rsidRPr="00345FE1" w:rsidRDefault="00870404" w:rsidP="00087553">
            <w:pPr>
              <w:tabs>
                <w:tab w:val="left" w:pos="956"/>
              </w:tabs>
              <w:ind w:left="956" w:hanging="992"/>
              <w:jc w:val="both"/>
              <w:rPr>
                <w:bCs/>
              </w:rPr>
            </w:pPr>
            <w:r w:rsidRPr="00345FE1">
              <w:rPr>
                <w:bCs/>
              </w:rPr>
              <w:t>201</w:t>
            </w:r>
            <w:r>
              <w:rPr>
                <w:bCs/>
              </w:rPr>
              <w:t>7-</w:t>
            </w:r>
            <w:r w:rsidRPr="00345FE1">
              <w:rPr>
                <w:bCs/>
              </w:rPr>
              <w:t xml:space="preserve">2020 </w:t>
            </w:r>
            <w:r>
              <w:rPr>
                <w:bCs/>
              </w:rPr>
              <w:tab/>
            </w:r>
            <w:r w:rsidRPr="00345FE1">
              <w:rPr>
                <w:bCs/>
              </w:rPr>
              <w:t>Modernizace výukové infrastruktury FAI (</w:t>
            </w:r>
            <w:proofErr w:type="spellStart"/>
            <w:r w:rsidRPr="00345FE1">
              <w:rPr>
                <w:bCs/>
              </w:rPr>
              <w:t>MoVI</w:t>
            </w:r>
            <w:proofErr w:type="spellEnd"/>
            <w:r w:rsidRPr="00345FE1">
              <w:rPr>
                <w:bCs/>
              </w:rPr>
              <w:t>-FAI)</w:t>
            </w:r>
            <w:r>
              <w:rPr>
                <w:bCs/>
              </w:rPr>
              <w:t xml:space="preserve">, poskytovatel MŠMT OP VVV, </w:t>
            </w:r>
            <w:r w:rsidRPr="002B7F46">
              <w:rPr>
                <w:bCs/>
              </w:rPr>
              <w:t>CZ.02.2.67/0.0/0.0/16_016/0002325</w:t>
            </w:r>
            <w:r>
              <w:rPr>
                <w:bCs/>
              </w:rPr>
              <w:t>,</w:t>
            </w:r>
            <w:r w:rsidRPr="00345FE1">
              <w:rPr>
                <w:bCs/>
              </w:rPr>
              <w:t xml:space="preserve"> spoluřešitel</w:t>
            </w:r>
          </w:p>
          <w:p w14:paraId="624599CA" w14:textId="77777777" w:rsidR="00870404" w:rsidRPr="00345FE1" w:rsidRDefault="00870404" w:rsidP="00087553">
            <w:pPr>
              <w:tabs>
                <w:tab w:val="left" w:pos="956"/>
              </w:tabs>
              <w:ind w:left="956" w:hanging="992"/>
              <w:jc w:val="both"/>
              <w:rPr>
                <w:bCs/>
              </w:rPr>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spoluřešitel</w:t>
            </w:r>
          </w:p>
          <w:p w14:paraId="2329C3A9" w14:textId="77777777" w:rsidR="00870404" w:rsidRPr="00345FE1" w:rsidRDefault="00870404" w:rsidP="00087553">
            <w:pPr>
              <w:tabs>
                <w:tab w:val="left" w:pos="956"/>
              </w:tabs>
              <w:ind w:left="956" w:hanging="992"/>
              <w:jc w:val="both"/>
              <w:rPr>
                <w:bCs/>
              </w:rPr>
            </w:pPr>
            <w:r w:rsidRPr="00345FE1">
              <w:rPr>
                <w:bCs/>
              </w:rPr>
              <w:t>2011</w:t>
            </w:r>
            <w:r>
              <w:rPr>
                <w:bCs/>
              </w:rPr>
              <w:t>-</w:t>
            </w:r>
            <w:r w:rsidRPr="00345FE1">
              <w:rPr>
                <w:bCs/>
              </w:rPr>
              <w:t xml:space="preserve">2014 </w:t>
            </w:r>
            <w:r>
              <w:rPr>
                <w:bCs/>
              </w:rPr>
              <w:tab/>
            </w:r>
            <w:r w:rsidRPr="00345FE1">
              <w:rPr>
                <w:bCs/>
              </w:rPr>
              <w:t>Centrum bezpečnostních, informačních a pokročilých technologií (CEBIA – Tech)</w:t>
            </w:r>
            <w:r>
              <w:rPr>
                <w:bCs/>
              </w:rPr>
              <w:t xml:space="preserve">, poskytovatel MŠMT OP </w:t>
            </w:r>
            <w:proofErr w:type="gramStart"/>
            <w:r>
              <w:rPr>
                <w:bCs/>
              </w:rPr>
              <w:t xml:space="preserve">VVI,  </w:t>
            </w:r>
            <w:r w:rsidRPr="00271F18">
              <w:rPr>
                <w:bCs/>
              </w:rPr>
              <w:t>ED</w:t>
            </w:r>
            <w:proofErr w:type="gramEnd"/>
            <w:r w:rsidRPr="00271F18">
              <w:rPr>
                <w:bCs/>
              </w:rPr>
              <w:t>2.1.00/03.0089</w:t>
            </w:r>
            <w:r>
              <w:rPr>
                <w:bCs/>
              </w:rPr>
              <w:t>,</w:t>
            </w:r>
            <w:r w:rsidRPr="00345FE1">
              <w:rPr>
                <w:bCs/>
              </w:rPr>
              <w:t xml:space="preserve"> spoluřešitel</w:t>
            </w:r>
          </w:p>
          <w:p w14:paraId="1443E5BE" w14:textId="77777777" w:rsidR="00870404" w:rsidRPr="00345FE1" w:rsidRDefault="00870404" w:rsidP="00087553">
            <w:pPr>
              <w:tabs>
                <w:tab w:val="left" w:pos="956"/>
              </w:tabs>
              <w:ind w:left="956" w:hanging="992"/>
              <w:jc w:val="both"/>
              <w:rPr>
                <w:bCs/>
              </w:rPr>
            </w:pPr>
            <w:r w:rsidRPr="00345FE1">
              <w:rPr>
                <w:bCs/>
              </w:rPr>
              <w:t>2013</w:t>
            </w:r>
            <w:r>
              <w:rPr>
                <w:bCs/>
              </w:rPr>
              <w:tab/>
            </w:r>
            <w:r w:rsidRPr="00345FE1">
              <w:rPr>
                <w:bCs/>
              </w:rPr>
              <w:t>Vývoj a inovace procesu zpracování surového pláště na konfekčních strojích pro nový typ nákladní pneu 325/95R24</w:t>
            </w:r>
            <w:r>
              <w:rPr>
                <w:bCs/>
              </w:rPr>
              <w:t>, i</w:t>
            </w:r>
            <w:r w:rsidRPr="00345FE1">
              <w:rPr>
                <w:bCs/>
              </w:rPr>
              <w:t>novační voucher Zlínského kraje (Continental Barum s. r.o.</w:t>
            </w:r>
            <w:r>
              <w:rPr>
                <w:bCs/>
              </w:rPr>
              <w:t>),</w:t>
            </w:r>
            <w:r w:rsidRPr="00345FE1">
              <w:rPr>
                <w:bCs/>
              </w:rPr>
              <w:t xml:space="preserve"> spoluřešitel</w:t>
            </w:r>
          </w:p>
          <w:p w14:paraId="0BD1581C" w14:textId="77777777" w:rsidR="00870404" w:rsidRPr="00345FE1" w:rsidRDefault="00870404" w:rsidP="00087553">
            <w:pPr>
              <w:tabs>
                <w:tab w:val="left" w:pos="956"/>
              </w:tabs>
              <w:ind w:left="956" w:hanging="992"/>
              <w:jc w:val="both"/>
              <w:rPr>
                <w:bCs/>
              </w:rPr>
            </w:pPr>
            <w:r w:rsidRPr="00345FE1">
              <w:rPr>
                <w:bCs/>
              </w:rPr>
              <w:t>2007</w:t>
            </w:r>
            <w:r>
              <w:rPr>
                <w:bCs/>
              </w:rPr>
              <w:t>-</w:t>
            </w:r>
            <w:r w:rsidRPr="00345FE1">
              <w:rPr>
                <w:bCs/>
              </w:rPr>
              <w:t>2009</w:t>
            </w:r>
            <w:r>
              <w:rPr>
                <w:bCs/>
              </w:rPr>
              <w:tab/>
            </w:r>
            <w:r w:rsidRPr="00345FE1">
              <w:rPr>
                <w:bCs/>
              </w:rPr>
              <w:t>Analytický výzkum ohrožení v elektromagneticky integrovaných soustavách</w:t>
            </w:r>
            <w:r>
              <w:rPr>
                <w:bCs/>
              </w:rPr>
              <w:t xml:space="preserve">, poskytovatel MPO, </w:t>
            </w:r>
            <w:r w:rsidRPr="00731C32">
              <w:rPr>
                <w:bCs/>
              </w:rPr>
              <w:t>FT-TA4/043</w:t>
            </w:r>
            <w:r>
              <w:rPr>
                <w:bCs/>
              </w:rPr>
              <w:t>,</w:t>
            </w:r>
            <w:r w:rsidRPr="00345FE1">
              <w:rPr>
                <w:bCs/>
              </w:rPr>
              <w:t xml:space="preserve"> spoluřešitel</w:t>
            </w:r>
          </w:p>
          <w:p w14:paraId="792DD27B" w14:textId="77777777" w:rsidR="00870404" w:rsidRPr="0049568A" w:rsidRDefault="00870404" w:rsidP="00087553">
            <w:pPr>
              <w:tabs>
                <w:tab w:val="left" w:pos="956"/>
              </w:tabs>
              <w:ind w:left="956" w:hanging="992"/>
              <w:jc w:val="both"/>
              <w:rPr>
                <w:bCs/>
              </w:rPr>
            </w:pPr>
          </w:p>
        </w:tc>
      </w:tr>
      <w:tr w:rsidR="00870404" w:rsidRPr="00345FE1" w14:paraId="15A67194" w14:textId="77777777" w:rsidTr="00087553">
        <w:trPr>
          <w:trHeight w:val="218"/>
        </w:trPr>
        <w:tc>
          <w:tcPr>
            <w:tcW w:w="9859" w:type="dxa"/>
            <w:gridSpan w:val="4"/>
            <w:shd w:val="clear" w:color="auto" w:fill="F7CAAC"/>
          </w:tcPr>
          <w:p w14:paraId="45598093" w14:textId="77777777" w:rsidR="00870404" w:rsidRPr="00345FE1" w:rsidRDefault="00870404" w:rsidP="00087553">
            <w:pPr>
              <w:rPr>
                <w:b/>
              </w:rPr>
            </w:pPr>
            <w:r w:rsidRPr="00345FE1">
              <w:rPr>
                <w:b/>
              </w:rPr>
              <w:t>Působení v zahraničí</w:t>
            </w:r>
          </w:p>
        </w:tc>
      </w:tr>
      <w:tr w:rsidR="00870404" w:rsidRPr="00345FE1" w14:paraId="5679D8B8" w14:textId="77777777" w:rsidTr="00087553">
        <w:trPr>
          <w:trHeight w:val="328"/>
        </w:trPr>
        <w:tc>
          <w:tcPr>
            <w:tcW w:w="9859" w:type="dxa"/>
            <w:gridSpan w:val="4"/>
          </w:tcPr>
          <w:p w14:paraId="2D5FFD01" w14:textId="77777777" w:rsidR="00870404" w:rsidRPr="00345FE1" w:rsidRDefault="00870404" w:rsidP="00087553">
            <w:pPr>
              <w:rPr>
                <w:b/>
              </w:rPr>
            </w:pPr>
            <w:proofErr w:type="gramStart"/>
            <w:r w:rsidRPr="00345FE1">
              <w:t xml:space="preserve">1993  </w:t>
            </w:r>
            <w:proofErr w:type="spellStart"/>
            <w:r w:rsidRPr="00345FE1">
              <w:t>Chalmers</w:t>
            </w:r>
            <w:proofErr w:type="spellEnd"/>
            <w:proofErr w:type="gramEnd"/>
            <w:r w:rsidRPr="00345FE1">
              <w:t xml:space="preserve"> University, Göteborg, </w:t>
            </w:r>
            <w:proofErr w:type="spellStart"/>
            <w:r w:rsidRPr="00345FE1">
              <w:t>Sweden</w:t>
            </w:r>
            <w:proofErr w:type="spellEnd"/>
            <w:r w:rsidRPr="00345FE1">
              <w:rPr>
                <w:lang w:val="en-US"/>
              </w:rPr>
              <w:t xml:space="preserve"> – semester (</w:t>
            </w:r>
            <w:proofErr w:type="spellStart"/>
            <w:r w:rsidRPr="00345FE1">
              <w:rPr>
                <w:lang w:val="en-US"/>
              </w:rPr>
              <w:t>září</w:t>
            </w:r>
            <w:proofErr w:type="spellEnd"/>
            <w:r w:rsidRPr="00345FE1">
              <w:rPr>
                <w:lang w:val="en-US"/>
              </w:rPr>
              <w:t xml:space="preserve"> </w:t>
            </w:r>
            <w:proofErr w:type="spellStart"/>
            <w:r w:rsidRPr="00345FE1">
              <w:rPr>
                <w:lang w:val="en-US"/>
              </w:rPr>
              <w:t>až</w:t>
            </w:r>
            <w:proofErr w:type="spellEnd"/>
            <w:r w:rsidRPr="00345FE1">
              <w:rPr>
                <w:lang w:val="en-US"/>
              </w:rPr>
              <w:t xml:space="preserve"> </w:t>
            </w:r>
            <w:proofErr w:type="spellStart"/>
            <w:r w:rsidRPr="00345FE1">
              <w:rPr>
                <w:lang w:val="en-US"/>
              </w:rPr>
              <w:t>prosinec</w:t>
            </w:r>
            <w:proofErr w:type="spellEnd"/>
            <w:r w:rsidRPr="00345FE1">
              <w:rPr>
                <w:lang w:val="en-US"/>
              </w:rPr>
              <w:t xml:space="preserve">, </w:t>
            </w:r>
            <w:proofErr w:type="spellStart"/>
            <w:r w:rsidRPr="00345FE1">
              <w:rPr>
                <w:lang w:val="en-US"/>
              </w:rPr>
              <w:t>vědecký</w:t>
            </w:r>
            <w:proofErr w:type="spellEnd"/>
            <w:r w:rsidRPr="00345FE1">
              <w:rPr>
                <w:lang w:val="en-US"/>
              </w:rPr>
              <w:t xml:space="preserve"> </w:t>
            </w:r>
            <w:proofErr w:type="spellStart"/>
            <w:r w:rsidRPr="00345FE1">
              <w:rPr>
                <w:lang w:val="en-US"/>
              </w:rPr>
              <w:t>pracovník</w:t>
            </w:r>
            <w:proofErr w:type="spellEnd"/>
            <w:r w:rsidRPr="00345FE1">
              <w:rPr>
                <w:lang w:val="en-US"/>
              </w:rPr>
              <w:t>)</w:t>
            </w:r>
          </w:p>
        </w:tc>
      </w:tr>
      <w:tr w:rsidR="00870404" w:rsidRPr="00345FE1" w14:paraId="70F18ABA" w14:textId="77777777" w:rsidTr="00087553">
        <w:trPr>
          <w:cantSplit/>
          <w:trHeight w:val="470"/>
        </w:trPr>
        <w:tc>
          <w:tcPr>
            <w:tcW w:w="2518" w:type="dxa"/>
            <w:shd w:val="clear" w:color="auto" w:fill="F7CAAC"/>
          </w:tcPr>
          <w:p w14:paraId="1B7BDE04" w14:textId="77777777" w:rsidR="00870404" w:rsidRPr="00345FE1" w:rsidRDefault="00870404" w:rsidP="00087553">
            <w:pPr>
              <w:jc w:val="both"/>
              <w:rPr>
                <w:b/>
              </w:rPr>
            </w:pPr>
            <w:r w:rsidRPr="00345FE1">
              <w:rPr>
                <w:b/>
              </w:rPr>
              <w:t xml:space="preserve">Podpis </w:t>
            </w:r>
          </w:p>
        </w:tc>
        <w:tc>
          <w:tcPr>
            <w:tcW w:w="4536" w:type="dxa"/>
          </w:tcPr>
          <w:p w14:paraId="7A010AC1" w14:textId="77777777" w:rsidR="00870404" w:rsidRPr="00345FE1" w:rsidRDefault="00870404" w:rsidP="00087553">
            <w:pPr>
              <w:jc w:val="both"/>
            </w:pPr>
          </w:p>
        </w:tc>
        <w:tc>
          <w:tcPr>
            <w:tcW w:w="786" w:type="dxa"/>
            <w:shd w:val="clear" w:color="auto" w:fill="F7CAAC"/>
          </w:tcPr>
          <w:p w14:paraId="15067D03" w14:textId="77777777" w:rsidR="00870404" w:rsidRPr="00345FE1" w:rsidRDefault="00870404" w:rsidP="00087553">
            <w:pPr>
              <w:jc w:val="both"/>
            </w:pPr>
            <w:r w:rsidRPr="00345FE1">
              <w:rPr>
                <w:b/>
              </w:rPr>
              <w:t>datum</w:t>
            </w:r>
          </w:p>
        </w:tc>
        <w:tc>
          <w:tcPr>
            <w:tcW w:w="2019" w:type="dxa"/>
          </w:tcPr>
          <w:p w14:paraId="34F688F9" w14:textId="77777777" w:rsidR="00870404" w:rsidRPr="00345FE1" w:rsidRDefault="00870404" w:rsidP="00087553">
            <w:pPr>
              <w:jc w:val="both"/>
            </w:pPr>
            <w:r>
              <w:t>27. 8. 2024</w:t>
            </w:r>
          </w:p>
        </w:tc>
      </w:tr>
    </w:tbl>
    <w:p w14:paraId="7D63EC57" w14:textId="77777777" w:rsidR="00870404" w:rsidRPr="00345FE1" w:rsidRDefault="00870404" w:rsidP="00870404">
      <w:pPr>
        <w:spacing w:after="160" w:line="259" w:lineRule="auto"/>
      </w:pPr>
    </w:p>
    <w:p w14:paraId="7D6EBFA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7BDA44F" w14:textId="77777777" w:rsidTr="00087553">
        <w:tc>
          <w:tcPr>
            <w:tcW w:w="9859" w:type="dxa"/>
            <w:gridSpan w:val="15"/>
            <w:tcBorders>
              <w:bottom w:val="double" w:sz="4" w:space="0" w:color="auto"/>
            </w:tcBorders>
            <w:shd w:val="clear" w:color="auto" w:fill="BDD6EE"/>
          </w:tcPr>
          <w:p w14:paraId="1CBBB28E" w14:textId="138FB864" w:rsidR="00870404" w:rsidRPr="00345FE1" w:rsidRDefault="00870404" w:rsidP="00087553">
            <w:pPr>
              <w:tabs>
                <w:tab w:val="right" w:pos="9569"/>
              </w:tabs>
              <w:jc w:val="both"/>
              <w:rPr>
                <w:b/>
                <w:sz w:val="28"/>
              </w:rPr>
            </w:pPr>
            <w:r w:rsidRPr="00345FE1">
              <w:rPr>
                <w:b/>
                <w:sz w:val="28"/>
              </w:rPr>
              <w:lastRenderedPageBreak/>
              <w:t xml:space="preserve">C-I – Personální </w:t>
            </w:r>
            <w:proofErr w:type="gramStart"/>
            <w:r w:rsidRPr="00345FE1">
              <w:rPr>
                <w:b/>
                <w:sz w:val="28"/>
              </w:rPr>
              <w:t xml:space="preserve">zabezpečení  </w:t>
            </w:r>
            <w:r>
              <w:rPr>
                <w:b/>
                <w:sz w:val="28"/>
              </w:rPr>
              <w:tab/>
            </w:r>
            <w:proofErr w:type="gramEnd"/>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310AD2F6" w14:textId="77777777" w:rsidTr="00087553">
        <w:tc>
          <w:tcPr>
            <w:tcW w:w="2518" w:type="dxa"/>
            <w:tcBorders>
              <w:top w:val="double" w:sz="4" w:space="0" w:color="auto"/>
            </w:tcBorders>
            <w:shd w:val="clear" w:color="auto" w:fill="F7CAAC"/>
          </w:tcPr>
          <w:p w14:paraId="715569C6" w14:textId="77777777" w:rsidR="00870404" w:rsidRPr="00345FE1" w:rsidRDefault="00870404" w:rsidP="00087553">
            <w:pPr>
              <w:jc w:val="both"/>
              <w:rPr>
                <w:b/>
              </w:rPr>
            </w:pPr>
            <w:r w:rsidRPr="00345FE1">
              <w:rPr>
                <w:b/>
              </w:rPr>
              <w:t>Vysoká škola</w:t>
            </w:r>
          </w:p>
        </w:tc>
        <w:tc>
          <w:tcPr>
            <w:tcW w:w="7341" w:type="dxa"/>
            <w:gridSpan w:val="14"/>
          </w:tcPr>
          <w:p w14:paraId="74C7D387" w14:textId="77777777" w:rsidR="00870404" w:rsidRPr="00345FE1" w:rsidRDefault="00870404" w:rsidP="00087553">
            <w:pPr>
              <w:jc w:val="both"/>
            </w:pPr>
            <w:r>
              <w:t>Univerzita Tomáše Bati ve Zlíně</w:t>
            </w:r>
          </w:p>
        </w:tc>
      </w:tr>
      <w:tr w:rsidR="00870404" w:rsidRPr="00345FE1" w14:paraId="07885F5C" w14:textId="77777777" w:rsidTr="00087553">
        <w:tc>
          <w:tcPr>
            <w:tcW w:w="2518" w:type="dxa"/>
            <w:shd w:val="clear" w:color="auto" w:fill="F7CAAC"/>
          </w:tcPr>
          <w:p w14:paraId="074BF705" w14:textId="77777777" w:rsidR="00870404" w:rsidRPr="00345FE1" w:rsidRDefault="00870404" w:rsidP="00087553">
            <w:pPr>
              <w:jc w:val="both"/>
              <w:rPr>
                <w:b/>
              </w:rPr>
            </w:pPr>
            <w:r w:rsidRPr="00345FE1">
              <w:rPr>
                <w:b/>
              </w:rPr>
              <w:t>Součást vysoké školy</w:t>
            </w:r>
          </w:p>
        </w:tc>
        <w:tc>
          <w:tcPr>
            <w:tcW w:w="7341" w:type="dxa"/>
            <w:gridSpan w:val="14"/>
          </w:tcPr>
          <w:p w14:paraId="08503185" w14:textId="77777777" w:rsidR="00870404" w:rsidRPr="00345FE1" w:rsidRDefault="00870404" w:rsidP="00087553">
            <w:pPr>
              <w:jc w:val="both"/>
            </w:pPr>
            <w:r w:rsidRPr="00345FE1">
              <w:t xml:space="preserve">Fakulta </w:t>
            </w:r>
            <w:r>
              <w:t>aplikované informatiky</w:t>
            </w:r>
          </w:p>
        </w:tc>
      </w:tr>
      <w:tr w:rsidR="00870404" w:rsidRPr="00345FE1" w14:paraId="404E73CC" w14:textId="77777777" w:rsidTr="00087553">
        <w:tc>
          <w:tcPr>
            <w:tcW w:w="2518" w:type="dxa"/>
            <w:shd w:val="clear" w:color="auto" w:fill="F7CAAC"/>
          </w:tcPr>
          <w:p w14:paraId="15BF0E10" w14:textId="77777777" w:rsidR="00870404" w:rsidRPr="00345FE1" w:rsidRDefault="00870404" w:rsidP="00087553">
            <w:pPr>
              <w:jc w:val="both"/>
              <w:rPr>
                <w:b/>
              </w:rPr>
            </w:pPr>
            <w:r w:rsidRPr="00345FE1">
              <w:rPr>
                <w:b/>
              </w:rPr>
              <w:t>Název studijního programu</w:t>
            </w:r>
          </w:p>
        </w:tc>
        <w:tc>
          <w:tcPr>
            <w:tcW w:w="7341" w:type="dxa"/>
            <w:gridSpan w:val="14"/>
          </w:tcPr>
          <w:p w14:paraId="5D8B33C8" w14:textId="497720FB"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4725CFBD" w14:textId="77777777" w:rsidTr="00087553">
        <w:tc>
          <w:tcPr>
            <w:tcW w:w="2518" w:type="dxa"/>
            <w:shd w:val="clear" w:color="auto" w:fill="F7CAAC"/>
          </w:tcPr>
          <w:p w14:paraId="1CBD216B" w14:textId="77777777" w:rsidR="00870404" w:rsidRPr="00345FE1" w:rsidRDefault="00870404" w:rsidP="00087553">
            <w:pPr>
              <w:jc w:val="both"/>
              <w:rPr>
                <w:b/>
              </w:rPr>
            </w:pPr>
            <w:r w:rsidRPr="00345FE1">
              <w:rPr>
                <w:b/>
              </w:rPr>
              <w:t>Jméno a příjmení</w:t>
            </w:r>
          </w:p>
        </w:tc>
        <w:tc>
          <w:tcPr>
            <w:tcW w:w="4536" w:type="dxa"/>
            <w:gridSpan w:val="8"/>
          </w:tcPr>
          <w:p w14:paraId="1EB7C437" w14:textId="77777777" w:rsidR="00870404" w:rsidRPr="00345FE1" w:rsidRDefault="00870404" w:rsidP="00087553">
            <w:pPr>
              <w:jc w:val="both"/>
            </w:pPr>
            <w:r w:rsidRPr="00345FE1">
              <w:t xml:space="preserve">Tomáš </w:t>
            </w:r>
            <w:bookmarkStart w:id="407" w:name="CI_Lovecek"/>
            <w:proofErr w:type="spellStart"/>
            <w:r w:rsidRPr="00345FE1">
              <w:t>Loveček</w:t>
            </w:r>
            <w:bookmarkEnd w:id="407"/>
            <w:proofErr w:type="spellEnd"/>
          </w:p>
        </w:tc>
        <w:tc>
          <w:tcPr>
            <w:tcW w:w="709" w:type="dxa"/>
            <w:shd w:val="clear" w:color="auto" w:fill="F7CAAC"/>
          </w:tcPr>
          <w:p w14:paraId="0AEF2A41" w14:textId="77777777" w:rsidR="00870404" w:rsidRPr="00345FE1" w:rsidRDefault="00870404" w:rsidP="00087553">
            <w:pPr>
              <w:jc w:val="both"/>
              <w:rPr>
                <w:b/>
              </w:rPr>
            </w:pPr>
            <w:r w:rsidRPr="00345FE1">
              <w:rPr>
                <w:b/>
              </w:rPr>
              <w:t>Tituly</w:t>
            </w:r>
          </w:p>
        </w:tc>
        <w:tc>
          <w:tcPr>
            <w:tcW w:w="2096" w:type="dxa"/>
            <w:gridSpan w:val="5"/>
          </w:tcPr>
          <w:p w14:paraId="1434C2E7" w14:textId="77777777" w:rsidR="00870404" w:rsidRPr="00345FE1" w:rsidRDefault="00870404" w:rsidP="00087553">
            <w:pPr>
              <w:jc w:val="both"/>
            </w:pPr>
            <w:r w:rsidRPr="00345FE1">
              <w:t>prof. Ing., PhD.</w:t>
            </w:r>
          </w:p>
        </w:tc>
      </w:tr>
      <w:tr w:rsidR="00870404" w:rsidRPr="00345FE1" w14:paraId="00AAED01" w14:textId="77777777" w:rsidTr="00087553">
        <w:tc>
          <w:tcPr>
            <w:tcW w:w="2518" w:type="dxa"/>
            <w:shd w:val="clear" w:color="auto" w:fill="F7CAAC"/>
          </w:tcPr>
          <w:p w14:paraId="109F6BDE" w14:textId="77777777" w:rsidR="00870404" w:rsidRPr="00345FE1" w:rsidRDefault="00870404" w:rsidP="00087553">
            <w:pPr>
              <w:jc w:val="both"/>
              <w:rPr>
                <w:b/>
              </w:rPr>
            </w:pPr>
            <w:r w:rsidRPr="00345FE1">
              <w:rPr>
                <w:b/>
              </w:rPr>
              <w:t>Rok narození</w:t>
            </w:r>
          </w:p>
        </w:tc>
        <w:tc>
          <w:tcPr>
            <w:tcW w:w="829" w:type="dxa"/>
            <w:gridSpan w:val="2"/>
          </w:tcPr>
          <w:p w14:paraId="4EF9CDD5" w14:textId="77777777" w:rsidR="00870404" w:rsidRPr="00345FE1" w:rsidRDefault="00870404" w:rsidP="00087553">
            <w:pPr>
              <w:jc w:val="both"/>
            </w:pPr>
            <w:r w:rsidRPr="00345FE1">
              <w:t>1978</w:t>
            </w:r>
          </w:p>
        </w:tc>
        <w:tc>
          <w:tcPr>
            <w:tcW w:w="1721" w:type="dxa"/>
            <w:shd w:val="clear" w:color="auto" w:fill="F7CAAC"/>
          </w:tcPr>
          <w:p w14:paraId="605A4855" w14:textId="77777777" w:rsidR="00870404" w:rsidRPr="00345FE1" w:rsidRDefault="00870404" w:rsidP="00087553">
            <w:pPr>
              <w:jc w:val="both"/>
              <w:rPr>
                <w:b/>
              </w:rPr>
            </w:pPr>
            <w:r w:rsidRPr="00345FE1">
              <w:rPr>
                <w:b/>
              </w:rPr>
              <w:t>typ vztahu k VŠ</w:t>
            </w:r>
          </w:p>
        </w:tc>
        <w:tc>
          <w:tcPr>
            <w:tcW w:w="992" w:type="dxa"/>
            <w:gridSpan w:val="4"/>
          </w:tcPr>
          <w:p w14:paraId="0295CA90" w14:textId="77777777" w:rsidR="00870404" w:rsidRPr="00345FE1" w:rsidRDefault="00870404" w:rsidP="00087553">
            <w:pPr>
              <w:jc w:val="both"/>
            </w:pPr>
          </w:p>
        </w:tc>
        <w:tc>
          <w:tcPr>
            <w:tcW w:w="994" w:type="dxa"/>
            <w:shd w:val="clear" w:color="auto" w:fill="F7CAAC"/>
          </w:tcPr>
          <w:p w14:paraId="47889615" w14:textId="77777777" w:rsidR="00870404" w:rsidRPr="00345FE1" w:rsidRDefault="00870404" w:rsidP="00087553">
            <w:pPr>
              <w:jc w:val="both"/>
              <w:rPr>
                <w:b/>
              </w:rPr>
            </w:pPr>
            <w:r w:rsidRPr="00345FE1">
              <w:rPr>
                <w:b/>
              </w:rPr>
              <w:t>rozsah</w:t>
            </w:r>
          </w:p>
        </w:tc>
        <w:tc>
          <w:tcPr>
            <w:tcW w:w="709" w:type="dxa"/>
          </w:tcPr>
          <w:p w14:paraId="5DF27E11" w14:textId="77777777" w:rsidR="00870404" w:rsidRPr="00345FE1" w:rsidRDefault="00870404" w:rsidP="00087553">
            <w:pPr>
              <w:jc w:val="both"/>
            </w:pPr>
          </w:p>
        </w:tc>
        <w:tc>
          <w:tcPr>
            <w:tcW w:w="709" w:type="dxa"/>
            <w:gridSpan w:val="3"/>
            <w:shd w:val="clear" w:color="auto" w:fill="F7CAAC"/>
          </w:tcPr>
          <w:p w14:paraId="3ADB4C3C" w14:textId="77777777" w:rsidR="00870404" w:rsidRPr="00345FE1" w:rsidRDefault="00870404" w:rsidP="00087553">
            <w:pPr>
              <w:jc w:val="both"/>
              <w:rPr>
                <w:b/>
              </w:rPr>
            </w:pPr>
            <w:r w:rsidRPr="00345FE1">
              <w:rPr>
                <w:b/>
              </w:rPr>
              <w:t>do kdy</w:t>
            </w:r>
          </w:p>
        </w:tc>
        <w:tc>
          <w:tcPr>
            <w:tcW w:w="1387" w:type="dxa"/>
            <w:gridSpan w:val="2"/>
          </w:tcPr>
          <w:p w14:paraId="0A086F85" w14:textId="77777777" w:rsidR="00870404" w:rsidRPr="00345FE1" w:rsidRDefault="00870404" w:rsidP="00087553">
            <w:pPr>
              <w:jc w:val="both"/>
            </w:pPr>
          </w:p>
        </w:tc>
      </w:tr>
      <w:tr w:rsidR="00870404" w:rsidRPr="00345FE1" w14:paraId="09C35EAA" w14:textId="77777777" w:rsidTr="00087553">
        <w:tc>
          <w:tcPr>
            <w:tcW w:w="5068" w:type="dxa"/>
            <w:gridSpan w:val="4"/>
            <w:shd w:val="clear" w:color="auto" w:fill="F7CAAC"/>
          </w:tcPr>
          <w:p w14:paraId="3852EEDE"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60A29AA2" w14:textId="77777777" w:rsidR="00870404" w:rsidRPr="00345FE1" w:rsidRDefault="00870404" w:rsidP="00087553">
            <w:pPr>
              <w:jc w:val="both"/>
            </w:pPr>
          </w:p>
        </w:tc>
        <w:tc>
          <w:tcPr>
            <w:tcW w:w="994" w:type="dxa"/>
            <w:shd w:val="clear" w:color="auto" w:fill="F7CAAC"/>
          </w:tcPr>
          <w:p w14:paraId="591311F1" w14:textId="77777777" w:rsidR="00870404" w:rsidRPr="00345FE1" w:rsidRDefault="00870404" w:rsidP="00087553">
            <w:pPr>
              <w:jc w:val="both"/>
              <w:rPr>
                <w:b/>
              </w:rPr>
            </w:pPr>
            <w:r w:rsidRPr="00345FE1">
              <w:rPr>
                <w:b/>
              </w:rPr>
              <w:t>rozsah</w:t>
            </w:r>
          </w:p>
        </w:tc>
        <w:tc>
          <w:tcPr>
            <w:tcW w:w="709" w:type="dxa"/>
          </w:tcPr>
          <w:p w14:paraId="4BA42344" w14:textId="77777777" w:rsidR="00870404" w:rsidRPr="00345FE1" w:rsidRDefault="00870404" w:rsidP="00087553">
            <w:pPr>
              <w:jc w:val="both"/>
            </w:pPr>
          </w:p>
        </w:tc>
        <w:tc>
          <w:tcPr>
            <w:tcW w:w="709" w:type="dxa"/>
            <w:gridSpan w:val="3"/>
            <w:shd w:val="clear" w:color="auto" w:fill="F7CAAC"/>
          </w:tcPr>
          <w:p w14:paraId="72E9C3F0" w14:textId="77777777" w:rsidR="00870404" w:rsidRPr="00345FE1" w:rsidRDefault="00870404" w:rsidP="00087553">
            <w:pPr>
              <w:jc w:val="both"/>
              <w:rPr>
                <w:b/>
              </w:rPr>
            </w:pPr>
            <w:r w:rsidRPr="00345FE1">
              <w:rPr>
                <w:b/>
              </w:rPr>
              <w:t>do kdy</w:t>
            </w:r>
          </w:p>
        </w:tc>
        <w:tc>
          <w:tcPr>
            <w:tcW w:w="1387" w:type="dxa"/>
            <w:gridSpan w:val="2"/>
          </w:tcPr>
          <w:p w14:paraId="0D0EBF08" w14:textId="77777777" w:rsidR="00870404" w:rsidRPr="00345FE1" w:rsidRDefault="00870404" w:rsidP="00087553">
            <w:pPr>
              <w:jc w:val="both"/>
            </w:pPr>
          </w:p>
        </w:tc>
      </w:tr>
      <w:tr w:rsidR="00870404" w:rsidRPr="00345FE1" w14:paraId="12F89281" w14:textId="77777777" w:rsidTr="00087553">
        <w:tc>
          <w:tcPr>
            <w:tcW w:w="6060" w:type="dxa"/>
            <w:gridSpan w:val="8"/>
            <w:shd w:val="clear" w:color="auto" w:fill="F7CAAC"/>
          </w:tcPr>
          <w:p w14:paraId="2713618C"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D91FDC5"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4C13419" w14:textId="77777777" w:rsidR="00870404" w:rsidRPr="00345FE1" w:rsidRDefault="00870404" w:rsidP="00087553">
            <w:pPr>
              <w:jc w:val="both"/>
              <w:rPr>
                <w:b/>
              </w:rPr>
            </w:pPr>
            <w:r w:rsidRPr="00345FE1">
              <w:rPr>
                <w:b/>
              </w:rPr>
              <w:t>rozsah</w:t>
            </w:r>
          </w:p>
        </w:tc>
      </w:tr>
      <w:tr w:rsidR="00870404" w:rsidRPr="00345FE1" w14:paraId="3FE789A4" w14:textId="77777777" w:rsidTr="00087553">
        <w:tc>
          <w:tcPr>
            <w:tcW w:w="6060" w:type="dxa"/>
            <w:gridSpan w:val="8"/>
          </w:tcPr>
          <w:p w14:paraId="65191629" w14:textId="77777777" w:rsidR="00870404" w:rsidRPr="00345FE1" w:rsidRDefault="00870404" w:rsidP="00087553">
            <w:pPr>
              <w:jc w:val="both"/>
            </w:pPr>
            <w:r>
              <w:t xml:space="preserve">Žilinská univerzita v Žilině, Fakulta </w:t>
            </w:r>
            <w:proofErr w:type="spellStart"/>
            <w:r>
              <w:t>bezpečnostného</w:t>
            </w:r>
            <w:proofErr w:type="spellEnd"/>
            <w:r>
              <w:t xml:space="preserve"> </w:t>
            </w:r>
            <w:proofErr w:type="spellStart"/>
            <w:r>
              <w:t>inženierstva</w:t>
            </w:r>
            <w:proofErr w:type="spellEnd"/>
          </w:p>
        </w:tc>
        <w:tc>
          <w:tcPr>
            <w:tcW w:w="1703" w:type="dxa"/>
            <w:gridSpan w:val="2"/>
          </w:tcPr>
          <w:p w14:paraId="0E73FEAF" w14:textId="77777777" w:rsidR="00870404" w:rsidRPr="00345FE1" w:rsidRDefault="00870404" w:rsidP="00087553">
            <w:pPr>
              <w:jc w:val="both"/>
            </w:pPr>
            <w:r>
              <w:t>pp</w:t>
            </w:r>
          </w:p>
        </w:tc>
        <w:tc>
          <w:tcPr>
            <w:tcW w:w="2096" w:type="dxa"/>
            <w:gridSpan w:val="5"/>
          </w:tcPr>
          <w:p w14:paraId="12FE469C" w14:textId="77777777" w:rsidR="00870404" w:rsidRPr="00345FE1" w:rsidRDefault="00870404" w:rsidP="00087553">
            <w:pPr>
              <w:jc w:val="both"/>
            </w:pPr>
            <w:r>
              <w:t>40</w:t>
            </w:r>
          </w:p>
        </w:tc>
      </w:tr>
      <w:tr w:rsidR="00870404" w:rsidRPr="00345FE1" w14:paraId="598B27C6" w14:textId="77777777" w:rsidTr="00087553">
        <w:tc>
          <w:tcPr>
            <w:tcW w:w="9859" w:type="dxa"/>
            <w:gridSpan w:val="15"/>
            <w:shd w:val="clear" w:color="auto" w:fill="F7CAAC"/>
          </w:tcPr>
          <w:p w14:paraId="3098308C"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6E097CD3" w14:textId="77777777" w:rsidTr="00087553">
        <w:trPr>
          <w:trHeight w:val="513"/>
        </w:trPr>
        <w:tc>
          <w:tcPr>
            <w:tcW w:w="9859" w:type="dxa"/>
            <w:gridSpan w:val="15"/>
            <w:tcBorders>
              <w:top w:val="nil"/>
            </w:tcBorders>
          </w:tcPr>
          <w:p w14:paraId="4A81CA9E" w14:textId="77777777" w:rsidR="00870404" w:rsidRPr="00345FE1" w:rsidRDefault="00870404" w:rsidP="00087553">
            <w:pPr>
              <w:rPr>
                <w:b/>
              </w:rPr>
            </w:pPr>
            <w:r w:rsidRPr="00345FE1">
              <w:rPr>
                <w:b/>
              </w:rPr>
              <w:t>Zapojení do uskutečňování studijního programu:</w:t>
            </w:r>
          </w:p>
          <w:p w14:paraId="7046FA9E" w14:textId="77777777" w:rsidR="00870404" w:rsidRPr="00345FE1" w:rsidRDefault="00870404" w:rsidP="00C31356">
            <w:pPr>
              <w:pStyle w:val="Odstavecseseznamem"/>
              <w:numPr>
                <w:ilvl w:val="0"/>
                <w:numId w:val="8"/>
              </w:numPr>
              <w:suppressAutoHyphens w:val="0"/>
              <w:jc w:val="both"/>
            </w:pPr>
            <w:r w:rsidRPr="00345FE1">
              <w:t>člen Oborové rady DSP</w:t>
            </w:r>
          </w:p>
        </w:tc>
      </w:tr>
      <w:tr w:rsidR="00870404" w:rsidRPr="00345FE1" w14:paraId="043CE0A7" w14:textId="77777777" w:rsidTr="00087553">
        <w:trPr>
          <w:trHeight w:val="340"/>
        </w:trPr>
        <w:tc>
          <w:tcPr>
            <w:tcW w:w="9859" w:type="dxa"/>
            <w:gridSpan w:val="15"/>
            <w:tcBorders>
              <w:top w:val="nil"/>
            </w:tcBorders>
            <w:shd w:val="clear" w:color="auto" w:fill="FBD4B4"/>
          </w:tcPr>
          <w:p w14:paraId="7D06AD8C"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AAB848D" w14:textId="77777777" w:rsidTr="00087553">
        <w:trPr>
          <w:trHeight w:val="340"/>
        </w:trPr>
        <w:tc>
          <w:tcPr>
            <w:tcW w:w="2802" w:type="dxa"/>
            <w:gridSpan w:val="2"/>
            <w:tcBorders>
              <w:top w:val="nil"/>
            </w:tcBorders>
          </w:tcPr>
          <w:p w14:paraId="2E8325D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84F3AEF"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1294EBDF" w14:textId="77777777" w:rsidR="00870404" w:rsidRPr="00345FE1" w:rsidRDefault="00870404" w:rsidP="00087553">
            <w:pPr>
              <w:jc w:val="both"/>
              <w:rPr>
                <w:b/>
              </w:rPr>
            </w:pPr>
            <w:r w:rsidRPr="00345FE1">
              <w:rPr>
                <w:b/>
              </w:rPr>
              <w:t>Sem.</w:t>
            </w:r>
          </w:p>
        </w:tc>
        <w:tc>
          <w:tcPr>
            <w:tcW w:w="2109" w:type="dxa"/>
            <w:gridSpan w:val="5"/>
            <w:tcBorders>
              <w:top w:val="nil"/>
            </w:tcBorders>
          </w:tcPr>
          <w:p w14:paraId="76298607"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3207A757"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CDA5CDC" w14:textId="77777777" w:rsidTr="00087553">
        <w:trPr>
          <w:trHeight w:val="285"/>
        </w:trPr>
        <w:tc>
          <w:tcPr>
            <w:tcW w:w="2802" w:type="dxa"/>
            <w:gridSpan w:val="2"/>
            <w:tcBorders>
              <w:top w:val="nil"/>
            </w:tcBorders>
          </w:tcPr>
          <w:p w14:paraId="51090E28" w14:textId="77777777" w:rsidR="00870404" w:rsidRPr="00345FE1" w:rsidRDefault="00870404" w:rsidP="00087553"/>
        </w:tc>
        <w:tc>
          <w:tcPr>
            <w:tcW w:w="2409" w:type="dxa"/>
            <w:gridSpan w:val="3"/>
            <w:tcBorders>
              <w:top w:val="nil"/>
            </w:tcBorders>
          </w:tcPr>
          <w:p w14:paraId="6370F4D0" w14:textId="77777777" w:rsidR="00870404" w:rsidRPr="00345FE1" w:rsidRDefault="00870404" w:rsidP="00087553"/>
        </w:tc>
        <w:tc>
          <w:tcPr>
            <w:tcW w:w="567" w:type="dxa"/>
            <w:gridSpan w:val="2"/>
            <w:tcBorders>
              <w:top w:val="nil"/>
            </w:tcBorders>
          </w:tcPr>
          <w:p w14:paraId="7F6CB90F" w14:textId="77777777" w:rsidR="00870404" w:rsidRPr="00345FE1" w:rsidRDefault="00870404" w:rsidP="00087553">
            <w:pPr>
              <w:jc w:val="both"/>
            </w:pPr>
          </w:p>
        </w:tc>
        <w:tc>
          <w:tcPr>
            <w:tcW w:w="2109" w:type="dxa"/>
            <w:gridSpan w:val="5"/>
            <w:tcBorders>
              <w:top w:val="nil"/>
            </w:tcBorders>
          </w:tcPr>
          <w:p w14:paraId="09046B10" w14:textId="77777777" w:rsidR="00870404" w:rsidRPr="00345FE1" w:rsidRDefault="00870404" w:rsidP="00087553">
            <w:pPr>
              <w:jc w:val="both"/>
            </w:pPr>
          </w:p>
        </w:tc>
        <w:tc>
          <w:tcPr>
            <w:tcW w:w="1972" w:type="dxa"/>
            <w:gridSpan w:val="3"/>
            <w:tcBorders>
              <w:top w:val="nil"/>
            </w:tcBorders>
          </w:tcPr>
          <w:p w14:paraId="098C0CF9" w14:textId="77777777" w:rsidR="00870404" w:rsidRPr="00345FE1" w:rsidRDefault="00870404" w:rsidP="00087553">
            <w:pPr>
              <w:jc w:val="both"/>
            </w:pPr>
          </w:p>
        </w:tc>
      </w:tr>
      <w:tr w:rsidR="00870404" w:rsidRPr="00345FE1" w14:paraId="0B275D03" w14:textId="77777777" w:rsidTr="00087553">
        <w:tc>
          <w:tcPr>
            <w:tcW w:w="9859" w:type="dxa"/>
            <w:gridSpan w:val="15"/>
            <w:shd w:val="clear" w:color="auto" w:fill="F7CAAC"/>
          </w:tcPr>
          <w:p w14:paraId="40294ACC" w14:textId="77777777" w:rsidR="00870404" w:rsidRPr="00345FE1" w:rsidRDefault="00870404" w:rsidP="00087553">
            <w:pPr>
              <w:jc w:val="both"/>
            </w:pPr>
            <w:r w:rsidRPr="00345FE1">
              <w:rPr>
                <w:b/>
              </w:rPr>
              <w:t xml:space="preserve">Údaje o vzdělání na VŠ </w:t>
            </w:r>
          </w:p>
        </w:tc>
      </w:tr>
      <w:tr w:rsidR="00870404" w:rsidRPr="00345FE1" w14:paraId="7D0B921A" w14:textId="77777777" w:rsidTr="00087553">
        <w:trPr>
          <w:trHeight w:val="671"/>
        </w:trPr>
        <w:tc>
          <w:tcPr>
            <w:tcW w:w="9859" w:type="dxa"/>
            <w:gridSpan w:val="15"/>
          </w:tcPr>
          <w:p w14:paraId="0027FAF5" w14:textId="77777777" w:rsidR="00870404" w:rsidRPr="00345FE1" w:rsidRDefault="00870404" w:rsidP="00087553">
            <w:pPr>
              <w:tabs>
                <w:tab w:val="left" w:pos="1239"/>
              </w:tabs>
              <w:ind w:left="530" w:hanging="567"/>
              <w:jc w:val="both"/>
              <w:rPr>
                <w:lang w:eastAsia="en-US"/>
              </w:rPr>
            </w:pPr>
            <w:r w:rsidRPr="00345FE1">
              <w:rPr>
                <w:lang w:eastAsia="en-US"/>
              </w:rPr>
              <w:t>2005</w:t>
            </w:r>
            <w:r>
              <w:rPr>
                <w:lang w:eastAsia="en-US"/>
              </w:rPr>
              <w:tab/>
            </w:r>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r>
              <w:rPr>
                <w:lang w:eastAsia="en-US"/>
              </w:rPr>
              <w:t xml:space="preserve">, </w:t>
            </w:r>
            <w:r w:rsidRPr="00345FE1">
              <w:rPr>
                <w:lang w:eastAsia="en-US"/>
              </w:rPr>
              <w:t xml:space="preserve">Ochrana </w:t>
            </w:r>
            <w:proofErr w:type="spellStart"/>
            <w:r w:rsidRPr="00345FE1">
              <w:rPr>
                <w:lang w:eastAsia="en-US"/>
              </w:rPr>
              <w:t>osôb</w:t>
            </w:r>
            <w:proofErr w:type="spellEnd"/>
            <w:r w:rsidRPr="00345FE1">
              <w:rPr>
                <w:lang w:eastAsia="en-US"/>
              </w:rPr>
              <w:t xml:space="preserve"> a majetku, </w:t>
            </w:r>
            <w:proofErr w:type="spellStart"/>
            <w:r w:rsidRPr="00345FE1">
              <w:rPr>
                <w:lang w:eastAsia="en-US"/>
              </w:rPr>
              <w:t>študijný</w:t>
            </w:r>
            <w:proofErr w:type="spellEnd"/>
            <w:r w:rsidRPr="00345FE1">
              <w:rPr>
                <w:lang w:eastAsia="en-US"/>
              </w:rPr>
              <w:t xml:space="preserve"> program: </w:t>
            </w:r>
            <w:proofErr w:type="spellStart"/>
            <w:r w:rsidRPr="00345FE1">
              <w:rPr>
                <w:lang w:eastAsia="en-US"/>
              </w:rPr>
              <w:t>Bezpečnostný</w:t>
            </w:r>
            <w:proofErr w:type="spellEnd"/>
            <w:r w:rsidRPr="00345FE1">
              <w:rPr>
                <w:lang w:eastAsia="en-US"/>
              </w:rPr>
              <w:t xml:space="preserve"> </w:t>
            </w:r>
            <w:proofErr w:type="spellStart"/>
            <w:r w:rsidRPr="00345FE1">
              <w:rPr>
                <w:lang w:eastAsia="en-US"/>
              </w:rPr>
              <w:t>manažment</w:t>
            </w:r>
            <w:proofErr w:type="spellEnd"/>
            <w:r w:rsidRPr="00345FE1">
              <w:rPr>
                <w:lang w:eastAsia="en-US"/>
              </w:rPr>
              <w:t xml:space="preserve"> (PhD.)</w:t>
            </w:r>
          </w:p>
          <w:p w14:paraId="18D34BB1" w14:textId="77777777" w:rsidR="00870404" w:rsidRPr="00345FE1" w:rsidRDefault="00870404" w:rsidP="00087553">
            <w:pPr>
              <w:tabs>
                <w:tab w:val="left" w:pos="1239"/>
              </w:tabs>
              <w:ind w:left="530" w:hanging="567"/>
              <w:jc w:val="both"/>
              <w:rPr>
                <w:b/>
              </w:rPr>
            </w:pPr>
            <w:r w:rsidRPr="00345FE1">
              <w:rPr>
                <w:lang w:eastAsia="en-US"/>
              </w:rPr>
              <w:t xml:space="preserve">2010 </w:t>
            </w:r>
            <w:r>
              <w:rPr>
                <w:lang w:eastAsia="en-US"/>
              </w:rPr>
              <w:tab/>
            </w:r>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r>
              <w:rPr>
                <w:lang w:eastAsia="en-US"/>
              </w:rPr>
              <w:t xml:space="preserve">, </w:t>
            </w:r>
            <w:r w:rsidRPr="00345FE1">
              <w:rPr>
                <w:lang w:eastAsia="en-US"/>
              </w:rPr>
              <w:t xml:space="preserve">Ochrana </w:t>
            </w:r>
            <w:proofErr w:type="spellStart"/>
            <w:r w:rsidRPr="00345FE1">
              <w:rPr>
                <w:lang w:eastAsia="en-US"/>
              </w:rPr>
              <w:t>osôb</w:t>
            </w:r>
            <w:proofErr w:type="spellEnd"/>
            <w:r w:rsidRPr="00345FE1">
              <w:rPr>
                <w:lang w:eastAsia="en-US"/>
              </w:rPr>
              <w:t xml:space="preserve"> a majetku (doc</w:t>
            </w:r>
            <w:r>
              <w:rPr>
                <w:lang w:eastAsia="en-US"/>
              </w:rPr>
              <w:t>.</w:t>
            </w:r>
            <w:r w:rsidRPr="00345FE1">
              <w:rPr>
                <w:lang w:eastAsia="en-US"/>
              </w:rPr>
              <w:t>)</w:t>
            </w:r>
          </w:p>
        </w:tc>
      </w:tr>
      <w:tr w:rsidR="00870404" w:rsidRPr="00345FE1" w14:paraId="16994A76" w14:textId="77777777" w:rsidTr="00087553">
        <w:tc>
          <w:tcPr>
            <w:tcW w:w="9859" w:type="dxa"/>
            <w:gridSpan w:val="15"/>
            <w:shd w:val="clear" w:color="auto" w:fill="F7CAAC"/>
          </w:tcPr>
          <w:p w14:paraId="3FF0DE9F" w14:textId="77777777" w:rsidR="00870404" w:rsidRPr="00345FE1" w:rsidRDefault="00870404" w:rsidP="00087553">
            <w:pPr>
              <w:jc w:val="both"/>
              <w:rPr>
                <w:b/>
              </w:rPr>
            </w:pPr>
            <w:r w:rsidRPr="00345FE1">
              <w:rPr>
                <w:b/>
              </w:rPr>
              <w:t>Údaje o odborném působení od absolvování VŠ</w:t>
            </w:r>
          </w:p>
        </w:tc>
      </w:tr>
      <w:tr w:rsidR="00870404" w:rsidRPr="00345FE1" w14:paraId="51B4164E" w14:textId="77777777" w:rsidTr="00087553">
        <w:trPr>
          <w:trHeight w:val="1090"/>
        </w:trPr>
        <w:tc>
          <w:tcPr>
            <w:tcW w:w="9859" w:type="dxa"/>
            <w:gridSpan w:val="15"/>
          </w:tcPr>
          <w:p w14:paraId="11CA5C66" w14:textId="77777777" w:rsidR="00870404" w:rsidRDefault="00870404" w:rsidP="00087553">
            <w:pPr>
              <w:tabs>
                <w:tab w:val="left" w:pos="956"/>
              </w:tabs>
              <w:ind w:left="956" w:hanging="956"/>
            </w:pPr>
            <w:r w:rsidRPr="00345FE1">
              <w:t>2005–2010</w:t>
            </w:r>
            <w:r>
              <w:tab/>
            </w:r>
            <w:proofErr w:type="spellStart"/>
            <w:r w:rsidRPr="00345FE1">
              <w:t>Funkcia</w:t>
            </w:r>
            <w:proofErr w:type="spellEnd"/>
            <w:r w:rsidRPr="00345FE1">
              <w:t xml:space="preserve"> odborného asistenta v </w:t>
            </w:r>
            <w:proofErr w:type="spellStart"/>
            <w:r w:rsidRPr="00345FE1">
              <w:t>študijnom</w:t>
            </w:r>
            <w:proofErr w:type="spellEnd"/>
            <w:r w:rsidRPr="00345FE1">
              <w:t xml:space="preserve"> odbore 8.3.1 ochrana </w:t>
            </w:r>
            <w:proofErr w:type="spellStart"/>
            <w:r w:rsidRPr="00345FE1">
              <w:t>osôb</w:t>
            </w:r>
            <w:proofErr w:type="spellEnd"/>
            <w:r w:rsidRPr="00345FE1">
              <w:t xml:space="preserve"> a majetku, Fakulta </w:t>
            </w:r>
            <w:proofErr w:type="spellStart"/>
            <w:r w:rsidRPr="00345FE1">
              <w:t>špeciálneho</w:t>
            </w:r>
            <w:proofErr w:type="spellEnd"/>
            <w:r w:rsidRPr="00345FE1">
              <w:t xml:space="preserve"> </w:t>
            </w:r>
            <w:proofErr w:type="spellStart"/>
            <w:r w:rsidRPr="00345FE1">
              <w:t>inžinierstva</w:t>
            </w:r>
            <w:proofErr w:type="spellEnd"/>
            <w:r w:rsidRPr="00345FE1">
              <w:t xml:space="preserve"> – Katedra </w:t>
            </w:r>
            <w:proofErr w:type="spellStart"/>
            <w:r w:rsidRPr="00345FE1">
              <w:t>bezpečnostného</w:t>
            </w:r>
            <w:proofErr w:type="spellEnd"/>
            <w:r w:rsidRPr="00345FE1">
              <w:t xml:space="preserve"> </w:t>
            </w:r>
            <w:proofErr w:type="spellStart"/>
            <w:r w:rsidRPr="00345FE1">
              <w:t>manažmentu</w:t>
            </w:r>
            <w:proofErr w:type="spellEnd"/>
            <w:r w:rsidRPr="00345FE1">
              <w:t xml:space="preserve"> </w:t>
            </w:r>
          </w:p>
          <w:p w14:paraId="1B476C21" w14:textId="77777777" w:rsidR="00870404" w:rsidRPr="00345FE1" w:rsidRDefault="00870404" w:rsidP="00087553">
            <w:pPr>
              <w:tabs>
                <w:tab w:val="left" w:pos="956"/>
              </w:tabs>
              <w:ind w:left="956" w:hanging="956"/>
            </w:pPr>
            <w:r w:rsidRPr="00345FE1">
              <w:t xml:space="preserve">2007–2011 </w:t>
            </w:r>
            <w:r>
              <w:tab/>
            </w:r>
            <w:proofErr w:type="spellStart"/>
            <w:r w:rsidRPr="00345FE1">
              <w:t>Prodekan</w:t>
            </w:r>
            <w:proofErr w:type="spellEnd"/>
            <w:r w:rsidRPr="00345FE1">
              <w:t xml:space="preserve"> </w:t>
            </w:r>
            <w:proofErr w:type="spellStart"/>
            <w:r w:rsidRPr="00345FE1">
              <w:t>pre</w:t>
            </w:r>
            <w:proofErr w:type="spellEnd"/>
            <w:r w:rsidRPr="00345FE1">
              <w:t xml:space="preserve"> rozvoj a </w:t>
            </w:r>
            <w:proofErr w:type="spellStart"/>
            <w:r w:rsidRPr="00345FE1">
              <w:t>zahraničné</w:t>
            </w:r>
            <w:proofErr w:type="spellEnd"/>
            <w:r w:rsidRPr="00345FE1">
              <w:t xml:space="preserve"> vztahy, Žilinská univerzita v Žiline, Fakulta </w:t>
            </w:r>
            <w:proofErr w:type="spellStart"/>
            <w:r w:rsidRPr="00345FE1">
              <w:t>špeciálneho</w:t>
            </w:r>
            <w:proofErr w:type="spellEnd"/>
            <w:r w:rsidRPr="00345FE1">
              <w:t xml:space="preserve"> </w:t>
            </w:r>
            <w:proofErr w:type="spellStart"/>
            <w:r w:rsidRPr="00345FE1">
              <w:t>inžinierstva</w:t>
            </w:r>
            <w:proofErr w:type="spellEnd"/>
          </w:p>
          <w:p w14:paraId="1E0BF4DF" w14:textId="77777777" w:rsidR="00870404" w:rsidRPr="00345FE1" w:rsidRDefault="00870404" w:rsidP="00087553">
            <w:pPr>
              <w:tabs>
                <w:tab w:val="left" w:pos="956"/>
              </w:tabs>
              <w:ind w:left="956" w:hanging="956"/>
            </w:pPr>
            <w:r w:rsidRPr="00345FE1">
              <w:t>2010–2015</w:t>
            </w:r>
            <w:r>
              <w:tab/>
            </w:r>
            <w:proofErr w:type="spellStart"/>
            <w:r w:rsidRPr="00345FE1">
              <w:t>Funkcia</w:t>
            </w:r>
            <w:proofErr w:type="spellEnd"/>
            <w:r w:rsidRPr="00345FE1">
              <w:t xml:space="preserve"> docenta </w:t>
            </w:r>
            <w:proofErr w:type="gramStart"/>
            <w:r w:rsidRPr="00345FE1">
              <w:t>v</w:t>
            </w:r>
            <w:proofErr w:type="gramEnd"/>
            <w:r w:rsidRPr="00345FE1">
              <w:t xml:space="preserve"> </w:t>
            </w:r>
            <w:proofErr w:type="spellStart"/>
            <w:r w:rsidRPr="00345FE1">
              <w:t>študijnom</w:t>
            </w:r>
            <w:proofErr w:type="spellEnd"/>
            <w:r w:rsidRPr="00345FE1">
              <w:t xml:space="preserve"> odbore </w:t>
            </w:r>
            <w:r>
              <w:t>O</w:t>
            </w:r>
            <w:r w:rsidRPr="00345FE1">
              <w:t xml:space="preserve">chrana </w:t>
            </w:r>
            <w:proofErr w:type="spellStart"/>
            <w:r w:rsidRPr="00345FE1">
              <w:t>osôb</w:t>
            </w:r>
            <w:proofErr w:type="spellEnd"/>
            <w:r w:rsidRPr="00345FE1">
              <w:t xml:space="preserve"> a majetku,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4BBDE268" w14:textId="77777777" w:rsidR="00870404" w:rsidRPr="00345FE1" w:rsidRDefault="00870404" w:rsidP="00087553">
            <w:pPr>
              <w:tabs>
                <w:tab w:val="left" w:pos="956"/>
              </w:tabs>
              <w:ind w:left="956" w:hanging="956"/>
            </w:pPr>
            <w:r w:rsidRPr="00345FE1">
              <w:t>2011–2015</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4EA38FFD" w14:textId="77777777" w:rsidR="00870404" w:rsidRPr="00345FE1" w:rsidRDefault="00870404" w:rsidP="00087553">
            <w:pPr>
              <w:tabs>
                <w:tab w:val="left" w:pos="956"/>
              </w:tabs>
              <w:ind w:left="956" w:hanging="956"/>
            </w:pPr>
            <w:r w:rsidRPr="00345FE1">
              <w:t xml:space="preserve">2011–2015 </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73D7BF70" w14:textId="77777777" w:rsidR="00870404" w:rsidRPr="00345FE1" w:rsidRDefault="00870404" w:rsidP="00087553">
            <w:pPr>
              <w:tabs>
                <w:tab w:val="left" w:pos="956"/>
              </w:tabs>
              <w:ind w:left="956" w:hanging="956"/>
            </w:pPr>
            <w:r w:rsidRPr="00345FE1">
              <w:t xml:space="preserve">2012–2015 </w:t>
            </w:r>
            <w:r>
              <w:tab/>
            </w:r>
            <w:r w:rsidRPr="00345FE1">
              <w:t>Hodnotite</w:t>
            </w:r>
            <w:r>
              <w:t>l</w:t>
            </w:r>
            <w:r w:rsidRPr="00345FE1">
              <w:t xml:space="preserve"> v</w:t>
            </w:r>
            <w:r>
              <w:t>ě</w:t>
            </w:r>
            <w:r w:rsidRPr="00345FE1">
              <w:t>decko-vý</w:t>
            </w:r>
            <w:r>
              <w:t>z</w:t>
            </w:r>
            <w:r w:rsidRPr="00345FE1">
              <w:t>kumných projekt</w:t>
            </w:r>
            <w:r>
              <w:t>ů</w:t>
            </w:r>
            <w:r w:rsidRPr="00345FE1">
              <w:t>, NATO (</w:t>
            </w:r>
            <w:proofErr w:type="spellStart"/>
            <w:r w:rsidRPr="00345FE1">
              <w:t>The</w:t>
            </w:r>
            <w:proofErr w:type="spellEnd"/>
            <w:r w:rsidRPr="00345FE1">
              <w:t xml:space="preserve"> Science </w:t>
            </w:r>
            <w:proofErr w:type="spellStart"/>
            <w:r w:rsidRPr="00345FE1">
              <w:t>for</w:t>
            </w:r>
            <w:proofErr w:type="spellEnd"/>
            <w:r w:rsidRPr="00345FE1">
              <w:t xml:space="preserve"> </w:t>
            </w:r>
            <w:proofErr w:type="spellStart"/>
            <w:r w:rsidRPr="00345FE1">
              <w:t>Peace</w:t>
            </w:r>
            <w:proofErr w:type="spellEnd"/>
            <w:r w:rsidRPr="00345FE1">
              <w:t xml:space="preserve"> and </w:t>
            </w:r>
            <w:proofErr w:type="spellStart"/>
            <w:r w:rsidRPr="00345FE1">
              <w:t>Security</w:t>
            </w:r>
            <w:proofErr w:type="spellEnd"/>
            <w:r w:rsidRPr="00345FE1">
              <w:t xml:space="preserve"> </w:t>
            </w:r>
            <w:proofErr w:type="spellStart"/>
            <w:r w:rsidRPr="00345FE1">
              <w:t>Programme</w:t>
            </w:r>
            <w:proofErr w:type="spellEnd"/>
            <w:r w:rsidRPr="00345FE1">
              <w:t>)</w:t>
            </w:r>
          </w:p>
          <w:p w14:paraId="36D8266C" w14:textId="77777777" w:rsidR="00870404" w:rsidRPr="00345FE1" w:rsidRDefault="00870404" w:rsidP="00087553">
            <w:pPr>
              <w:tabs>
                <w:tab w:val="left" w:pos="956"/>
              </w:tabs>
              <w:ind w:left="956" w:hanging="956"/>
            </w:pPr>
            <w:r w:rsidRPr="00345FE1">
              <w:t xml:space="preserve">2013–2014 </w:t>
            </w:r>
            <w:r>
              <w:tab/>
            </w:r>
            <w:r w:rsidRPr="00345FE1">
              <w:t xml:space="preserve">Člen </w:t>
            </w:r>
            <w:proofErr w:type="spellStart"/>
            <w:r w:rsidRPr="00345FE1">
              <w:t>nadrezortnej</w:t>
            </w:r>
            <w:proofErr w:type="spellEnd"/>
            <w:r w:rsidRPr="00345FE1">
              <w:t xml:space="preserve"> </w:t>
            </w:r>
            <w:proofErr w:type="spellStart"/>
            <w:r w:rsidRPr="00345FE1">
              <w:t>pracovnej</w:t>
            </w:r>
            <w:proofErr w:type="spellEnd"/>
            <w:r w:rsidRPr="00345FE1">
              <w:t xml:space="preserve"> skupiny na technologický audit vojenského </w:t>
            </w:r>
            <w:proofErr w:type="spellStart"/>
            <w:r w:rsidRPr="00345FE1">
              <w:t>komunikačného</w:t>
            </w:r>
            <w:proofErr w:type="spellEnd"/>
            <w:r w:rsidRPr="00345FE1">
              <w:t xml:space="preserve"> systému </w:t>
            </w:r>
            <w:proofErr w:type="spellStart"/>
            <w:proofErr w:type="gramStart"/>
            <w:r w:rsidRPr="00345FE1">
              <w:t>MOKYSu</w:t>
            </w:r>
            <w:proofErr w:type="spellEnd"/>
            <w:r w:rsidRPr="00345FE1">
              <w:t xml:space="preserve"> ,</w:t>
            </w:r>
            <w:proofErr w:type="gramEnd"/>
            <w:r w:rsidRPr="00345FE1">
              <w:t xml:space="preserve"> Ministerstvo obrany </w:t>
            </w:r>
            <w:proofErr w:type="spellStart"/>
            <w:r w:rsidRPr="00345FE1">
              <w:t>Slovenskej</w:t>
            </w:r>
            <w:proofErr w:type="spellEnd"/>
            <w:r w:rsidRPr="00345FE1">
              <w:t xml:space="preserve"> republiky</w:t>
            </w:r>
          </w:p>
          <w:p w14:paraId="1D46C518" w14:textId="77777777" w:rsidR="00870404" w:rsidRPr="00345FE1" w:rsidRDefault="00870404" w:rsidP="00087553">
            <w:pPr>
              <w:tabs>
                <w:tab w:val="left" w:pos="956"/>
              </w:tabs>
              <w:ind w:left="956" w:hanging="956"/>
            </w:pPr>
            <w:r w:rsidRPr="00345FE1">
              <w:t>2015–</w:t>
            </w:r>
            <w:r>
              <w:t>současnost</w:t>
            </w:r>
            <w:r w:rsidRPr="00345FE1">
              <w:tab/>
            </w:r>
            <w:proofErr w:type="spellStart"/>
            <w:r w:rsidRPr="00345FE1">
              <w:t>Funkcia</w:t>
            </w:r>
            <w:proofErr w:type="spellEnd"/>
            <w:r w:rsidRPr="00345FE1">
              <w:t xml:space="preserve"> profesora </w:t>
            </w:r>
            <w:proofErr w:type="gramStart"/>
            <w:r w:rsidRPr="00345FE1">
              <w:t>v</w:t>
            </w:r>
            <w:proofErr w:type="gramEnd"/>
            <w:r w:rsidRPr="00345FE1">
              <w:t xml:space="preserve"> </w:t>
            </w:r>
            <w:proofErr w:type="spellStart"/>
            <w:r w:rsidRPr="00345FE1">
              <w:t>študijnom</w:t>
            </w:r>
            <w:proofErr w:type="spellEnd"/>
            <w:r w:rsidRPr="00345FE1">
              <w:t xml:space="preserve"> odbore </w:t>
            </w:r>
            <w:r>
              <w:t>O</w:t>
            </w:r>
            <w:r w:rsidRPr="00345FE1">
              <w:t xml:space="preserve">chrana </w:t>
            </w:r>
            <w:proofErr w:type="spellStart"/>
            <w:r w:rsidRPr="00345FE1">
              <w:t>osôb</w:t>
            </w:r>
            <w:proofErr w:type="spellEnd"/>
            <w:r w:rsidRPr="00345FE1">
              <w:t xml:space="preserve"> a majetku,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3F03E49D" w14:textId="77777777" w:rsidR="00870404" w:rsidRDefault="00870404" w:rsidP="00087553">
            <w:pPr>
              <w:tabs>
                <w:tab w:val="left" w:pos="956"/>
              </w:tabs>
              <w:ind w:left="956" w:hanging="956"/>
            </w:pPr>
            <w:r w:rsidRPr="00345FE1">
              <w:t>2015–2019</w:t>
            </w:r>
            <w:r>
              <w:tab/>
              <w:t>Vedoucí</w:t>
            </w:r>
            <w:r w:rsidRPr="00345FE1">
              <w:t xml:space="preserve"> </w:t>
            </w:r>
            <w:proofErr w:type="spellStart"/>
            <w:r w:rsidRPr="00345FE1">
              <w:t>Pracoviska</w:t>
            </w:r>
            <w:proofErr w:type="spellEnd"/>
            <w:r w:rsidRPr="00345FE1">
              <w:t xml:space="preserve"> </w:t>
            </w:r>
            <w:proofErr w:type="spellStart"/>
            <w:r w:rsidRPr="00345FE1">
              <w:t>výskumu</w:t>
            </w:r>
            <w:proofErr w:type="spellEnd"/>
            <w:r w:rsidRPr="00345FE1">
              <w:t xml:space="preserve"> bezpečnosti,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p w14:paraId="13662C09" w14:textId="77777777" w:rsidR="00870404" w:rsidRPr="00EB4220" w:rsidRDefault="00870404" w:rsidP="00087553">
            <w:pPr>
              <w:tabs>
                <w:tab w:val="left" w:pos="956"/>
              </w:tabs>
              <w:ind w:left="956" w:hanging="956"/>
            </w:pPr>
            <w:r w:rsidRPr="00345FE1">
              <w:t>Od 2019</w:t>
            </w:r>
            <w:r>
              <w:tab/>
            </w:r>
            <w:proofErr w:type="spellStart"/>
            <w:r w:rsidRPr="00345FE1">
              <w:t>Prodekan</w:t>
            </w:r>
            <w:proofErr w:type="spellEnd"/>
            <w:r w:rsidRPr="00345FE1">
              <w:t xml:space="preserve"> </w:t>
            </w:r>
            <w:proofErr w:type="spellStart"/>
            <w:r w:rsidRPr="00345FE1">
              <w:t>vedecko-výskumnú</w:t>
            </w:r>
            <w:proofErr w:type="spellEnd"/>
            <w:r w:rsidRPr="00345FE1">
              <w:t xml:space="preserve"> činnost, Žilinská univerzita v Žiline, Fakulta </w:t>
            </w:r>
            <w:proofErr w:type="spellStart"/>
            <w:r w:rsidRPr="00345FE1">
              <w:t>bezpečnostného</w:t>
            </w:r>
            <w:proofErr w:type="spellEnd"/>
            <w:r w:rsidRPr="00345FE1">
              <w:t xml:space="preserve"> </w:t>
            </w:r>
            <w:proofErr w:type="spellStart"/>
            <w:r w:rsidRPr="00345FE1">
              <w:t>inžinierstva</w:t>
            </w:r>
            <w:proofErr w:type="spellEnd"/>
          </w:p>
        </w:tc>
      </w:tr>
      <w:tr w:rsidR="00870404" w:rsidRPr="00345FE1" w14:paraId="1FEE4C0D" w14:textId="77777777" w:rsidTr="00087553">
        <w:trPr>
          <w:trHeight w:val="250"/>
        </w:trPr>
        <w:tc>
          <w:tcPr>
            <w:tcW w:w="9859" w:type="dxa"/>
            <w:gridSpan w:val="15"/>
            <w:shd w:val="clear" w:color="auto" w:fill="F7CAAC"/>
          </w:tcPr>
          <w:p w14:paraId="04C8A1A8" w14:textId="77777777" w:rsidR="00870404" w:rsidRPr="00345FE1" w:rsidRDefault="00870404" w:rsidP="00087553">
            <w:pPr>
              <w:jc w:val="both"/>
            </w:pPr>
            <w:r w:rsidRPr="00345FE1">
              <w:rPr>
                <w:b/>
              </w:rPr>
              <w:t>Zkušenosti s vedením kvalifikačních a rigorózních prací</w:t>
            </w:r>
          </w:p>
        </w:tc>
      </w:tr>
      <w:tr w:rsidR="00870404" w:rsidRPr="00345FE1" w14:paraId="58939FE5" w14:textId="77777777" w:rsidTr="00087553">
        <w:trPr>
          <w:trHeight w:val="521"/>
        </w:trPr>
        <w:tc>
          <w:tcPr>
            <w:tcW w:w="9859" w:type="dxa"/>
            <w:gridSpan w:val="15"/>
          </w:tcPr>
          <w:p w14:paraId="13E85409" w14:textId="77777777" w:rsidR="00870404" w:rsidRPr="004A0800" w:rsidRDefault="00870404" w:rsidP="00087553">
            <w:pPr>
              <w:jc w:val="both"/>
              <w:rPr>
                <w:rStyle w:val="rynqvb"/>
                <w:rFonts w:eastAsiaTheme="majorEastAsia"/>
              </w:rPr>
            </w:pPr>
            <w:r w:rsidRPr="004A0800">
              <w:rPr>
                <w:rStyle w:val="rynqvb"/>
                <w:rFonts w:eastAsiaTheme="majorEastAsia"/>
              </w:rPr>
              <w:t>Za posledních 10 let úspěšně vedl 15 bakalářských a 2 diplomové práce.</w:t>
            </w:r>
          </w:p>
          <w:p w14:paraId="52EC916B" w14:textId="77777777" w:rsidR="00870404" w:rsidRPr="00345FE1" w:rsidRDefault="00870404" w:rsidP="00087553">
            <w:pPr>
              <w:jc w:val="both"/>
              <w:rPr>
                <w:highlight w:val="yellow"/>
              </w:rPr>
            </w:pPr>
            <w:r w:rsidRPr="004A0800">
              <w:t xml:space="preserve">Školitel 9 studentů doktorského studijního programu, z toho 7 dizertační práci </w:t>
            </w:r>
            <w:proofErr w:type="spellStart"/>
            <w:r w:rsidRPr="004A0800">
              <w:t>úspešně</w:t>
            </w:r>
            <w:proofErr w:type="spellEnd"/>
            <w:r w:rsidRPr="004A0800">
              <w:t xml:space="preserve"> obhájili.</w:t>
            </w:r>
          </w:p>
        </w:tc>
      </w:tr>
      <w:tr w:rsidR="00870404" w:rsidRPr="00345FE1" w14:paraId="357E1C4A" w14:textId="77777777" w:rsidTr="00087553">
        <w:trPr>
          <w:cantSplit/>
        </w:trPr>
        <w:tc>
          <w:tcPr>
            <w:tcW w:w="3347" w:type="dxa"/>
            <w:gridSpan w:val="3"/>
            <w:tcBorders>
              <w:top w:val="single" w:sz="12" w:space="0" w:color="auto"/>
            </w:tcBorders>
            <w:shd w:val="clear" w:color="auto" w:fill="F7CAAC"/>
          </w:tcPr>
          <w:p w14:paraId="3269EEDB"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4FD192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1CBAE5F4"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491493FD" w14:textId="77777777" w:rsidR="00870404" w:rsidRPr="00345FE1" w:rsidRDefault="00870404" w:rsidP="00087553">
            <w:pPr>
              <w:jc w:val="both"/>
              <w:rPr>
                <w:b/>
              </w:rPr>
            </w:pPr>
            <w:r w:rsidRPr="00345FE1">
              <w:rPr>
                <w:b/>
              </w:rPr>
              <w:t>Ohlasy publikací</w:t>
            </w:r>
          </w:p>
        </w:tc>
      </w:tr>
      <w:tr w:rsidR="00870404" w:rsidRPr="00345FE1" w14:paraId="38F5E133" w14:textId="77777777" w:rsidTr="00087553">
        <w:trPr>
          <w:cantSplit/>
        </w:trPr>
        <w:tc>
          <w:tcPr>
            <w:tcW w:w="3347" w:type="dxa"/>
            <w:gridSpan w:val="3"/>
          </w:tcPr>
          <w:p w14:paraId="42101262" w14:textId="77777777" w:rsidR="00870404" w:rsidRPr="00345FE1" w:rsidRDefault="00870404" w:rsidP="00087553">
            <w:pPr>
              <w:jc w:val="both"/>
            </w:pPr>
            <w:r w:rsidRPr="00345FE1">
              <w:rPr>
                <w:lang w:eastAsia="en-US"/>
              </w:rPr>
              <w:t xml:space="preserve">Ochrana </w:t>
            </w:r>
            <w:proofErr w:type="spellStart"/>
            <w:r w:rsidRPr="00345FE1">
              <w:rPr>
                <w:lang w:eastAsia="en-US"/>
              </w:rPr>
              <w:t>osôb</w:t>
            </w:r>
            <w:proofErr w:type="spellEnd"/>
            <w:r w:rsidRPr="00345FE1">
              <w:rPr>
                <w:lang w:eastAsia="en-US"/>
              </w:rPr>
              <w:t xml:space="preserve"> a majetku</w:t>
            </w:r>
          </w:p>
        </w:tc>
        <w:tc>
          <w:tcPr>
            <w:tcW w:w="2245" w:type="dxa"/>
            <w:gridSpan w:val="3"/>
          </w:tcPr>
          <w:p w14:paraId="7D9E08B9" w14:textId="77777777" w:rsidR="00870404" w:rsidRPr="00345FE1" w:rsidRDefault="00870404" w:rsidP="00087553">
            <w:pPr>
              <w:jc w:val="both"/>
            </w:pPr>
            <w:r w:rsidRPr="00345FE1">
              <w:t>2010</w:t>
            </w:r>
          </w:p>
        </w:tc>
        <w:tc>
          <w:tcPr>
            <w:tcW w:w="2248" w:type="dxa"/>
            <w:gridSpan w:val="5"/>
            <w:tcBorders>
              <w:right w:val="single" w:sz="12" w:space="0" w:color="auto"/>
            </w:tcBorders>
          </w:tcPr>
          <w:p w14:paraId="32C19A38" w14:textId="77777777" w:rsidR="00870404" w:rsidRPr="00345FE1" w:rsidRDefault="00870404" w:rsidP="00087553">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p>
        </w:tc>
        <w:tc>
          <w:tcPr>
            <w:tcW w:w="632" w:type="dxa"/>
            <w:gridSpan w:val="2"/>
            <w:tcBorders>
              <w:left w:val="single" w:sz="12" w:space="0" w:color="auto"/>
            </w:tcBorders>
            <w:shd w:val="clear" w:color="auto" w:fill="F7CAAC"/>
          </w:tcPr>
          <w:p w14:paraId="4846174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43F8F7AF"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142C114" w14:textId="77777777" w:rsidR="00870404" w:rsidRPr="00345FE1" w:rsidRDefault="00870404" w:rsidP="00087553">
            <w:pPr>
              <w:jc w:val="both"/>
            </w:pPr>
            <w:r w:rsidRPr="00345FE1">
              <w:rPr>
                <w:b/>
                <w:sz w:val="18"/>
              </w:rPr>
              <w:t>ostatní</w:t>
            </w:r>
          </w:p>
        </w:tc>
      </w:tr>
      <w:tr w:rsidR="00870404" w:rsidRPr="00345FE1" w14:paraId="7F7A3D39" w14:textId="77777777" w:rsidTr="00087553">
        <w:trPr>
          <w:cantSplit/>
          <w:trHeight w:val="70"/>
        </w:trPr>
        <w:tc>
          <w:tcPr>
            <w:tcW w:w="3347" w:type="dxa"/>
            <w:gridSpan w:val="3"/>
            <w:shd w:val="clear" w:color="auto" w:fill="F7CAAC"/>
          </w:tcPr>
          <w:p w14:paraId="4BCD3F90"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C0C4F95"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1F55B98F" w14:textId="77777777" w:rsidR="00870404" w:rsidRPr="00345FE1" w:rsidRDefault="00870404" w:rsidP="00087553">
            <w:r w:rsidRPr="00345FE1">
              <w:rPr>
                <w:b/>
              </w:rPr>
              <w:t>Řízení konáno na VŠ</w:t>
            </w:r>
          </w:p>
        </w:tc>
        <w:tc>
          <w:tcPr>
            <w:tcW w:w="632" w:type="dxa"/>
            <w:gridSpan w:val="2"/>
            <w:tcBorders>
              <w:left w:val="single" w:sz="12" w:space="0" w:color="auto"/>
            </w:tcBorders>
          </w:tcPr>
          <w:p w14:paraId="36BC5FCB" w14:textId="77777777" w:rsidR="00870404" w:rsidRPr="00345FE1" w:rsidRDefault="00870404" w:rsidP="00087553">
            <w:pPr>
              <w:jc w:val="both"/>
              <w:rPr>
                <w:b/>
              </w:rPr>
            </w:pPr>
            <w:r w:rsidRPr="00345FE1">
              <w:rPr>
                <w:b/>
              </w:rPr>
              <w:t>303</w:t>
            </w:r>
          </w:p>
        </w:tc>
        <w:tc>
          <w:tcPr>
            <w:tcW w:w="693" w:type="dxa"/>
          </w:tcPr>
          <w:p w14:paraId="73B3B51A" w14:textId="77777777" w:rsidR="00870404" w:rsidRPr="00345FE1" w:rsidRDefault="00870404" w:rsidP="00087553">
            <w:pPr>
              <w:jc w:val="both"/>
              <w:rPr>
                <w:b/>
              </w:rPr>
            </w:pPr>
            <w:r w:rsidRPr="00345FE1">
              <w:rPr>
                <w:b/>
              </w:rPr>
              <w:t>505</w:t>
            </w:r>
          </w:p>
        </w:tc>
        <w:tc>
          <w:tcPr>
            <w:tcW w:w="694" w:type="dxa"/>
          </w:tcPr>
          <w:p w14:paraId="503795CA" w14:textId="77777777" w:rsidR="00870404" w:rsidRPr="00345FE1" w:rsidRDefault="00870404" w:rsidP="00087553">
            <w:pPr>
              <w:jc w:val="both"/>
              <w:rPr>
                <w:b/>
              </w:rPr>
            </w:pPr>
          </w:p>
        </w:tc>
      </w:tr>
      <w:tr w:rsidR="00870404" w:rsidRPr="00345FE1" w14:paraId="6B21FA05" w14:textId="77777777" w:rsidTr="00087553">
        <w:trPr>
          <w:trHeight w:val="205"/>
        </w:trPr>
        <w:tc>
          <w:tcPr>
            <w:tcW w:w="3347" w:type="dxa"/>
            <w:gridSpan w:val="3"/>
          </w:tcPr>
          <w:p w14:paraId="0F8BA18E" w14:textId="77777777" w:rsidR="00870404" w:rsidRPr="00345FE1" w:rsidRDefault="00870404" w:rsidP="00087553">
            <w:pPr>
              <w:jc w:val="both"/>
            </w:pPr>
            <w:r w:rsidRPr="00345FE1">
              <w:rPr>
                <w:lang w:eastAsia="en-US"/>
              </w:rPr>
              <w:t xml:space="preserve">Ochrana </w:t>
            </w:r>
            <w:proofErr w:type="spellStart"/>
            <w:r w:rsidRPr="00345FE1">
              <w:rPr>
                <w:lang w:eastAsia="en-US"/>
              </w:rPr>
              <w:t>osôb</w:t>
            </w:r>
            <w:proofErr w:type="spellEnd"/>
            <w:r w:rsidRPr="00345FE1">
              <w:rPr>
                <w:lang w:eastAsia="en-US"/>
              </w:rPr>
              <w:t xml:space="preserve"> a majetku</w:t>
            </w:r>
          </w:p>
        </w:tc>
        <w:tc>
          <w:tcPr>
            <w:tcW w:w="2245" w:type="dxa"/>
            <w:gridSpan w:val="3"/>
          </w:tcPr>
          <w:p w14:paraId="7AC18326" w14:textId="77777777" w:rsidR="00870404" w:rsidRPr="00345FE1" w:rsidRDefault="00870404" w:rsidP="00087553">
            <w:pPr>
              <w:jc w:val="both"/>
            </w:pPr>
            <w:r w:rsidRPr="00345FE1">
              <w:t>2015</w:t>
            </w:r>
          </w:p>
        </w:tc>
        <w:tc>
          <w:tcPr>
            <w:tcW w:w="2248" w:type="dxa"/>
            <w:gridSpan w:val="5"/>
            <w:tcBorders>
              <w:right w:val="single" w:sz="12" w:space="0" w:color="auto"/>
            </w:tcBorders>
          </w:tcPr>
          <w:p w14:paraId="6CD13C57" w14:textId="77777777" w:rsidR="00870404" w:rsidRPr="00345FE1" w:rsidRDefault="00870404" w:rsidP="00087553">
            <w:r w:rsidRPr="00345FE1">
              <w:rPr>
                <w:lang w:eastAsia="en-US"/>
              </w:rPr>
              <w:t xml:space="preserve">Žilinská univerzita v Žiline, Fakulta </w:t>
            </w:r>
            <w:proofErr w:type="spellStart"/>
            <w:r w:rsidRPr="00345FE1">
              <w:rPr>
                <w:lang w:eastAsia="en-US"/>
              </w:rPr>
              <w:t>špeciálneho</w:t>
            </w:r>
            <w:proofErr w:type="spellEnd"/>
            <w:r w:rsidRPr="00345FE1">
              <w:rPr>
                <w:lang w:eastAsia="en-US"/>
              </w:rPr>
              <w:t xml:space="preserve"> </w:t>
            </w:r>
            <w:proofErr w:type="spellStart"/>
            <w:r w:rsidRPr="00345FE1">
              <w:rPr>
                <w:lang w:eastAsia="en-US"/>
              </w:rPr>
              <w:t>inžinierstva</w:t>
            </w:r>
            <w:proofErr w:type="spellEnd"/>
          </w:p>
        </w:tc>
        <w:tc>
          <w:tcPr>
            <w:tcW w:w="1325" w:type="dxa"/>
            <w:gridSpan w:val="3"/>
            <w:tcBorders>
              <w:left w:val="single" w:sz="12" w:space="0" w:color="auto"/>
            </w:tcBorders>
            <w:shd w:val="clear" w:color="auto" w:fill="FBD4B4"/>
            <w:vAlign w:val="center"/>
          </w:tcPr>
          <w:p w14:paraId="3204D968"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7F1531BC" w14:textId="77777777" w:rsidR="00870404" w:rsidRPr="00345FE1" w:rsidRDefault="00870404" w:rsidP="00087553">
            <w:pPr>
              <w:rPr>
                <w:b/>
              </w:rPr>
            </w:pPr>
            <w:r w:rsidRPr="00345FE1">
              <w:rPr>
                <w:b/>
              </w:rPr>
              <w:t xml:space="preserve"> 11 / 13</w:t>
            </w:r>
          </w:p>
        </w:tc>
      </w:tr>
    </w:tbl>
    <w:p w14:paraId="1181946B" w14:textId="77777777" w:rsidR="00870404" w:rsidRPr="00345FE1" w:rsidRDefault="00870404" w:rsidP="0087040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10E9002D" w14:textId="77777777" w:rsidTr="00087553">
        <w:tc>
          <w:tcPr>
            <w:tcW w:w="9859" w:type="dxa"/>
            <w:gridSpan w:val="4"/>
            <w:shd w:val="clear" w:color="auto" w:fill="F7CAAC"/>
          </w:tcPr>
          <w:p w14:paraId="3327976D"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4C074741" w14:textId="77777777" w:rsidTr="00087553">
        <w:trPr>
          <w:trHeight w:val="2347"/>
        </w:trPr>
        <w:tc>
          <w:tcPr>
            <w:tcW w:w="9859" w:type="dxa"/>
            <w:gridSpan w:val="4"/>
          </w:tcPr>
          <w:p w14:paraId="55B86E13"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30 </w:t>
            </w:r>
            <w:r w:rsidRPr="000E699B">
              <w:t>(</w:t>
            </w:r>
            <w:proofErr w:type="spellStart"/>
            <w:r w:rsidRPr="000E699B">
              <w:t>ResearcherID</w:t>
            </w:r>
            <w:proofErr w:type="spellEnd"/>
            <w:r w:rsidRPr="000E699B">
              <w:t xml:space="preserve">: </w:t>
            </w:r>
            <w:r w:rsidRPr="00EB4223">
              <w:t>AAC-9356-2019</w:t>
            </w:r>
            <w:r w:rsidRPr="000E699B">
              <w:t xml:space="preserve">), </w:t>
            </w:r>
            <w:proofErr w:type="spellStart"/>
            <w:r w:rsidRPr="000E699B">
              <w:t>Scopus</w:t>
            </w:r>
            <w:proofErr w:type="spellEnd"/>
            <w:r w:rsidRPr="000E699B">
              <w:t xml:space="preserve">: </w:t>
            </w:r>
            <w:r>
              <w:t>38</w:t>
            </w:r>
            <w:r w:rsidRPr="000E699B">
              <w:t xml:space="preserve"> (</w:t>
            </w:r>
            <w:proofErr w:type="spellStart"/>
            <w:r w:rsidRPr="000E699B">
              <w:t>Author</w:t>
            </w:r>
            <w:proofErr w:type="spellEnd"/>
            <w:r w:rsidRPr="000E699B">
              <w:t xml:space="preserve"> ID </w:t>
            </w:r>
            <w:r w:rsidRPr="000D52D9">
              <w:t>23990915700</w:t>
            </w:r>
            <w:r w:rsidRPr="000E699B">
              <w:t>)</w:t>
            </w:r>
          </w:p>
          <w:p w14:paraId="1F63C3CB" w14:textId="0AF65C04" w:rsidR="00870404" w:rsidRDefault="00007B99" w:rsidP="00087553">
            <w:pPr>
              <w:jc w:val="both"/>
            </w:pPr>
            <w:hyperlink r:id="rId39" w:history="1">
              <w:r w:rsidR="00870404" w:rsidRPr="005F428C">
                <w:rPr>
                  <w:rStyle w:val="Hypertextovodkaz"/>
                </w:rPr>
                <w:t>https://orcid.org/0000-0002-3869-7099</w:t>
              </w:r>
            </w:hyperlink>
            <w:r w:rsidR="00870404">
              <w:t xml:space="preserve"> </w:t>
            </w:r>
          </w:p>
          <w:p w14:paraId="515B0402" w14:textId="77777777" w:rsidR="00870404" w:rsidRPr="00345FE1" w:rsidRDefault="00870404" w:rsidP="00087553">
            <w:pPr>
              <w:jc w:val="both"/>
            </w:pPr>
            <w:r w:rsidRPr="00345FE1">
              <w:t>KAMPOV</w:t>
            </w:r>
            <w:r>
              <w:t>Á</w:t>
            </w:r>
            <w:r w:rsidRPr="00345FE1">
              <w:t>, K</w:t>
            </w:r>
            <w:r>
              <w:t>atarina</w:t>
            </w:r>
            <w:r w:rsidRPr="00345FE1">
              <w:t xml:space="preserve">, </w:t>
            </w:r>
            <w:r w:rsidRPr="00B53200">
              <w:rPr>
                <w:b/>
                <w:bCs/>
              </w:rPr>
              <w:t>LOVE</w:t>
            </w:r>
            <w:r>
              <w:rPr>
                <w:b/>
                <w:bCs/>
              </w:rPr>
              <w:t>Č</w:t>
            </w:r>
            <w:r w:rsidRPr="00B53200">
              <w:rPr>
                <w:b/>
                <w:bCs/>
              </w:rPr>
              <w:t>EK, T</w:t>
            </w:r>
            <w:r>
              <w:rPr>
                <w:b/>
                <w:bCs/>
              </w:rPr>
              <w:t>omáš</w:t>
            </w:r>
            <w:r w:rsidRPr="00B53200">
              <w:rPr>
                <w:b/>
                <w:bCs/>
              </w:rPr>
              <w:t xml:space="preserve"> (45 %)</w:t>
            </w:r>
            <w:r w:rsidRPr="00345FE1">
              <w:t xml:space="preserve">, </w:t>
            </w:r>
            <w:r>
              <w:t>Ř</w:t>
            </w:r>
            <w:r w:rsidRPr="00345FE1">
              <w:t>EH</w:t>
            </w:r>
            <w:r>
              <w:t>Á</w:t>
            </w:r>
            <w:r w:rsidRPr="00345FE1">
              <w:t>K, D</w:t>
            </w:r>
            <w:r>
              <w:t>avid</w:t>
            </w:r>
            <w:r w:rsidRPr="00345FE1">
              <w:t xml:space="preserve">. </w:t>
            </w:r>
            <w:proofErr w:type="spellStart"/>
            <w:r w:rsidRPr="00345FE1">
              <w:t>Quantitative</w:t>
            </w:r>
            <w:proofErr w:type="spellEnd"/>
            <w:r w:rsidRPr="00345FE1">
              <w:t xml:space="preserve"> </w:t>
            </w:r>
            <w:proofErr w:type="spellStart"/>
            <w:r w:rsidRPr="00345FE1">
              <w:t>approach</w:t>
            </w:r>
            <w:proofErr w:type="spellEnd"/>
            <w:r w:rsidRPr="00345FE1">
              <w:t xml:space="preserve"> to </w:t>
            </w:r>
            <w:proofErr w:type="spellStart"/>
            <w:r w:rsidRPr="00345FE1">
              <w:t>physical</w:t>
            </w:r>
            <w:proofErr w:type="spellEnd"/>
            <w:r w:rsidRPr="00345FE1">
              <w:t xml:space="preserve"> </w:t>
            </w:r>
            <w:proofErr w:type="spellStart"/>
            <w:r w:rsidRPr="00345FE1">
              <w:t>protection</w:t>
            </w:r>
            <w:proofErr w:type="spellEnd"/>
            <w:r w:rsidRPr="00345FE1">
              <w:t xml:space="preserve"> </w:t>
            </w:r>
            <w:proofErr w:type="spellStart"/>
            <w:r w:rsidRPr="00345FE1">
              <w:t>systems</w:t>
            </w:r>
            <w:proofErr w:type="spellEnd"/>
            <w:r w:rsidRPr="00345FE1">
              <w:t xml:space="preserve"> </w:t>
            </w:r>
            <w:proofErr w:type="spellStart"/>
            <w:r w:rsidRPr="00345FE1">
              <w:t>assessment</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elements</w:t>
            </w:r>
            <w:proofErr w:type="spellEnd"/>
            <w:r w:rsidRPr="00345FE1">
              <w:t xml:space="preserve">: Use case in </w:t>
            </w:r>
            <w:proofErr w:type="spellStart"/>
            <w:r w:rsidRPr="00345FE1">
              <w:t>the</w:t>
            </w:r>
            <w:proofErr w:type="spellEnd"/>
            <w:r w:rsidRPr="00345FE1">
              <w:t xml:space="preserve"> </w:t>
            </w:r>
            <w:proofErr w:type="spellStart"/>
            <w:r w:rsidRPr="00345FE1">
              <w:t>Slovak</w:t>
            </w:r>
            <w:proofErr w:type="spellEnd"/>
            <w:r w:rsidRPr="00345FE1">
              <w:t xml:space="preserve"> Republic</w:t>
            </w:r>
            <w:r>
              <w:t>.</w:t>
            </w:r>
            <w:r w:rsidRPr="00345FE1">
              <w:t xml:space="preserve"> In: </w:t>
            </w:r>
            <w:r w:rsidRPr="00B53200">
              <w:rPr>
                <w:i/>
                <w:iCs/>
              </w:rPr>
              <w:t xml:space="preserve">International </w:t>
            </w:r>
            <w:proofErr w:type="spellStart"/>
            <w:r w:rsidRPr="00B53200">
              <w:rPr>
                <w:i/>
                <w:iCs/>
              </w:rPr>
              <w:t>Journal</w:t>
            </w:r>
            <w:proofErr w:type="spellEnd"/>
            <w:r w:rsidRPr="00B53200">
              <w:rPr>
                <w:i/>
                <w:iCs/>
              </w:rPr>
              <w:t xml:space="preserve"> </w:t>
            </w:r>
            <w:proofErr w:type="spellStart"/>
            <w:r w:rsidRPr="00B53200">
              <w:rPr>
                <w:i/>
                <w:iCs/>
              </w:rPr>
              <w:t>of</w:t>
            </w:r>
            <w:proofErr w:type="spellEnd"/>
            <w:r w:rsidRPr="00B53200">
              <w:rPr>
                <w:i/>
                <w:iCs/>
              </w:rPr>
              <w:t xml:space="preserve"> </w:t>
            </w:r>
            <w:proofErr w:type="spellStart"/>
            <w:r w:rsidRPr="00B53200">
              <w:rPr>
                <w:i/>
                <w:iCs/>
              </w:rPr>
              <w:t>Critical</w:t>
            </w:r>
            <w:proofErr w:type="spellEnd"/>
            <w:r w:rsidRPr="00B53200">
              <w:rPr>
                <w:i/>
                <w:iCs/>
              </w:rPr>
              <w:t xml:space="preserve"> </w:t>
            </w:r>
            <w:proofErr w:type="spellStart"/>
            <w:r w:rsidRPr="00B53200">
              <w:rPr>
                <w:i/>
                <w:iCs/>
              </w:rPr>
              <w:t>Infrastructure</w:t>
            </w:r>
            <w:proofErr w:type="spellEnd"/>
            <w:r w:rsidRPr="00B53200">
              <w:rPr>
                <w:i/>
                <w:iCs/>
              </w:rPr>
              <w:t xml:space="preserve"> </w:t>
            </w:r>
            <w:proofErr w:type="spellStart"/>
            <w:r w:rsidRPr="00B53200">
              <w:rPr>
                <w:i/>
                <w:iCs/>
              </w:rPr>
              <w:t>Protection</w:t>
            </w:r>
            <w:proofErr w:type="spellEnd"/>
            <w:r w:rsidRPr="00345FE1">
              <w:t xml:space="preserve"> [</w:t>
            </w:r>
            <w:proofErr w:type="spellStart"/>
            <w:r w:rsidRPr="00345FE1">
              <w:t>electronic</w:t>
            </w:r>
            <w:proofErr w:type="spellEnd"/>
            <w:r w:rsidRPr="00345FE1">
              <w:t>]. - ISSN 1874-5482 (online). - č. 30 (september2019) (2020)</w:t>
            </w:r>
            <w:r>
              <w:t>.</w:t>
            </w:r>
            <w:r w:rsidRPr="00345FE1">
              <w:t xml:space="preserve"> </w:t>
            </w:r>
            <w:proofErr w:type="spellStart"/>
            <w:r>
              <w:t>Jimp</w:t>
            </w:r>
            <w:proofErr w:type="spellEnd"/>
          </w:p>
          <w:p w14:paraId="2BB5A296" w14:textId="77777777" w:rsidR="00870404" w:rsidRPr="00345FE1" w:rsidRDefault="00870404" w:rsidP="00087553">
            <w:pPr>
              <w:tabs>
                <w:tab w:val="left" w:pos="1239"/>
              </w:tabs>
              <w:jc w:val="both"/>
            </w:pPr>
            <w:r w:rsidRPr="00345FE1">
              <w:t>ŘEHÁK David</w:t>
            </w:r>
            <w:r>
              <w:t xml:space="preserve">, </w:t>
            </w:r>
            <w:r w:rsidRPr="00345FE1">
              <w:t>HROMADA Martin</w:t>
            </w:r>
            <w:r>
              <w:t xml:space="preserve">, </w:t>
            </w:r>
            <w:r w:rsidRPr="005E7CA9">
              <w:rPr>
                <w:b/>
                <w:bCs/>
              </w:rPr>
              <w:t>LOVEČEK Tomáš (40 %)</w:t>
            </w:r>
            <w:r>
              <w:t xml:space="preserve">. </w:t>
            </w:r>
            <w:proofErr w:type="spellStart"/>
            <w:r w:rsidRPr="00345FE1">
              <w:t>Personnel</w:t>
            </w:r>
            <w:proofErr w:type="spellEnd"/>
            <w:r w:rsidRPr="00345FE1">
              <w:t xml:space="preserve"> </w:t>
            </w:r>
            <w:proofErr w:type="spellStart"/>
            <w:r w:rsidRPr="00345FE1">
              <w:t>threats</w:t>
            </w:r>
            <w:proofErr w:type="spellEnd"/>
            <w:r w:rsidRPr="00345FE1">
              <w:t xml:space="preserve"> in </w:t>
            </w:r>
            <w:proofErr w:type="spellStart"/>
            <w:r w:rsidRPr="00345FE1">
              <w:t>the</w:t>
            </w:r>
            <w:proofErr w:type="spellEnd"/>
            <w:r w:rsidRPr="00345FE1">
              <w:t xml:space="preserve"> </w:t>
            </w:r>
            <w:proofErr w:type="spellStart"/>
            <w:r w:rsidRPr="00345FE1">
              <w:t>electric</w:t>
            </w:r>
            <w:proofErr w:type="spellEnd"/>
            <w:r w:rsidRPr="00345FE1">
              <w:t xml:space="preserve"> </w:t>
            </w:r>
            <w:proofErr w:type="spellStart"/>
            <w:r w:rsidRPr="00345FE1">
              <w:t>power</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sector</w:t>
            </w:r>
            <w:proofErr w:type="spellEnd"/>
            <w:r w:rsidRPr="00345FE1">
              <w:t xml:space="preserve"> and </w:t>
            </w:r>
            <w:proofErr w:type="spellStart"/>
            <w:r w:rsidRPr="00345FE1">
              <w:t>their</w:t>
            </w:r>
            <w:proofErr w:type="spellEnd"/>
            <w:r w:rsidRPr="00345FE1">
              <w:t xml:space="preserve"> </w:t>
            </w:r>
            <w:proofErr w:type="spellStart"/>
            <w:r w:rsidRPr="00345FE1">
              <w:t>effect</w:t>
            </w:r>
            <w:proofErr w:type="spellEnd"/>
            <w:r w:rsidRPr="00345FE1">
              <w:t xml:space="preserve"> on </w:t>
            </w:r>
            <w:proofErr w:type="spellStart"/>
            <w:r w:rsidRPr="00345FE1">
              <w:t>dependent</w:t>
            </w:r>
            <w:proofErr w:type="spellEnd"/>
            <w:r w:rsidRPr="00345FE1">
              <w:t xml:space="preserve"> </w:t>
            </w:r>
            <w:proofErr w:type="spellStart"/>
            <w:proofErr w:type="gramStart"/>
            <w:r w:rsidRPr="00345FE1">
              <w:t>sectors</w:t>
            </w:r>
            <w:proofErr w:type="spellEnd"/>
            <w:r w:rsidRPr="00345FE1">
              <w:t xml:space="preserve"> :</w:t>
            </w:r>
            <w:proofErr w:type="gramEnd"/>
            <w:r w:rsidRPr="00345FE1">
              <w:t xml:space="preserve"> </w:t>
            </w:r>
            <w:proofErr w:type="spellStart"/>
            <w:r w:rsidRPr="00345FE1">
              <w:t>overview</w:t>
            </w:r>
            <w:proofErr w:type="spellEnd"/>
            <w:r w:rsidRPr="00345FE1">
              <w:t xml:space="preserve"> in </w:t>
            </w:r>
            <w:proofErr w:type="spellStart"/>
            <w:r w:rsidRPr="00345FE1">
              <w:t>the</w:t>
            </w:r>
            <w:proofErr w:type="spellEnd"/>
            <w:r w:rsidRPr="00345FE1">
              <w:t xml:space="preserve"> Czech Republic. In: </w:t>
            </w:r>
            <w:proofErr w:type="spellStart"/>
            <w:r w:rsidRPr="005E7CA9">
              <w:rPr>
                <w:i/>
                <w:iCs/>
              </w:rPr>
              <w:t>Safety</w:t>
            </w:r>
            <w:proofErr w:type="spellEnd"/>
            <w:r w:rsidRPr="005E7CA9">
              <w:rPr>
                <w:i/>
                <w:iCs/>
              </w:rPr>
              <w:t xml:space="preserve"> Science</w:t>
            </w:r>
            <w:r w:rsidRPr="00345FE1">
              <w:t xml:space="preserve"> [</w:t>
            </w:r>
            <w:proofErr w:type="spellStart"/>
            <w:r w:rsidRPr="00345FE1">
              <w:t>print</w:t>
            </w:r>
            <w:proofErr w:type="spellEnd"/>
            <w:r w:rsidRPr="00345FE1">
              <w:t xml:space="preserve">]. - ISSN 0925-7535. - Roč. 127 (2020), s. 1-10. </w:t>
            </w:r>
            <w:proofErr w:type="spellStart"/>
            <w:r>
              <w:t>Jimp</w:t>
            </w:r>
            <w:proofErr w:type="spellEnd"/>
          </w:p>
          <w:p w14:paraId="722B1082" w14:textId="77777777" w:rsidR="00870404" w:rsidRPr="00345FE1" w:rsidRDefault="00870404" w:rsidP="00087553">
            <w:pPr>
              <w:jc w:val="both"/>
            </w:pPr>
            <w:r w:rsidRPr="00345FE1">
              <w:t>ŘEHÁK David</w:t>
            </w:r>
            <w:r>
              <w:t xml:space="preserve">, </w:t>
            </w:r>
            <w:r w:rsidRPr="00345FE1">
              <w:t>ŠENOVSKÝ Pavel</w:t>
            </w:r>
            <w:r>
              <w:t xml:space="preserve">, </w:t>
            </w:r>
            <w:r w:rsidRPr="00345FE1">
              <w:t>HROMADA Martin</w:t>
            </w:r>
            <w:r>
              <w:t>,</w:t>
            </w:r>
            <w:r w:rsidRPr="00345FE1">
              <w:t xml:space="preserve"> </w:t>
            </w:r>
            <w:r w:rsidRPr="00377823">
              <w:rPr>
                <w:b/>
                <w:bCs/>
              </w:rPr>
              <w:t>LOVEČEK Tomáš (25</w:t>
            </w:r>
            <w:r>
              <w:rPr>
                <w:b/>
                <w:bCs/>
              </w:rPr>
              <w:t xml:space="preserve"> </w:t>
            </w:r>
            <w:r w:rsidRPr="00377823">
              <w:rPr>
                <w:b/>
                <w:bCs/>
              </w:rPr>
              <w:t>%)</w:t>
            </w:r>
            <w:r>
              <w:t xml:space="preserve">. </w:t>
            </w:r>
            <w:proofErr w:type="spellStart"/>
            <w:r w:rsidRPr="00345FE1">
              <w:t>Complex</w:t>
            </w:r>
            <w:proofErr w:type="spellEnd"/>
            <w:r w:rsidRPr="00345FE1">
              <w:t xml:space="preserve"> </w:t>
            </w:r>
            <w:proofErr w:type="spellStart"/>
            <w:r w:rsidRPr="00345FE1">
              <w:t>approach</w:t>
            </w:r>
            <w:proofErr w:type="spellEnd"/>
            <w:r w:rsidRPr="00345FE1">
              <w:t xml:space="preserve"> to </w:t>
            </w:r>
            <w:proofErr w:type="spellStart"/>
            <w:r w:rsidRPr="00345FE1">
              <w:t>assessing</w:t>
            </w:r>
            <w:proofErr w:type="spellEnd"/>
            <w:r w:rsidRPr="00345FE1">
              <w:t xml:space="preserve"> </w:t>
            </w:r>
            <w:proofErr w:type="spellStart"/>
            <w:r w:rsidRPr="00345FE1">
              <w:t>resilience</w:t>
            </w:r>
            <w:proofErr w:type="spellEnd"/>
            <w:r w:rsidRPr="00345FE1">
              <w:t xml:space="preserve"> </w:t>
            </w:r>
            <w:proofErr w:type="spellStart"/>
            <w:r w:rsidRPr="00345FE1">
              <w:t>of</w:t>
            </w:r>
            <w:proofErr w:type="spellEnd"/>
            <w:r w:rsidRPr="00345FE1">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elements</w:t>
            </w:r>
            <w:proofErr w:type="spellEnd"/>
            <w:r w:rsidRPr="00345FE1">
              <w:t xml:space="preserve">. In: </w:t>
            </w:r>
            <w:r w:rsidRPr="00B4713F">
              <w:rPr>
                <w:i/>
                <w:iCs/>
              </w:rPr>
              <w:t xml:space="preserve">International </w:t>
            </w:r>
            <w:proofErr w:type="spellStart"/>
            <w:r w:rsidRPr="00B4713F">
              <w:rPr>
                <w:i/>
                <w:iCs/>
              </w:rPr>
              <w:t>Journal</w:t>
            </w:r>
            <w:proofErr w:type="spellEnd"/>
            <w:r w:rsidRPr="00B4713F">
              <w:rPr>
                <w:i/>
                <w:iCs/>
              </w:rPr>
              <w:t xml:space="preserve"> </w:t>
            </w:r>
            <w:proofErr w:type="spellStart"/>
            <w:r w:rsidRPr="00B4713F">
              <w:rPr>
                <w:i/>
                <w:iCs/>
              </w:rPr>
              <w:t>of</w:t>
            </w:r>
            <w:proofErr w:type="spellEnd"/>
            <w:r w:rsidRPr="00B4713F">
              <w:rPr>
                <w:i/>
                <w:iCs/>
              </w:rPr>
              <w:t xml:space="preserve"> </w:t>
            </w:r>
            <w:proofErr w:type="spellStart"/>
            <w:r w:rsidRPr="00B4713F">
              <w:rPr>
                <w:i/>
                <w:iCs/>
              </w:rPr>
              <w:t>Critical</w:t>
            </w:r>
            <w:proofErr w:type="spellEnd"/>
            <w:r w:rsidRPr="00B4713F">
              <w:rPr>
                <w:i/>
                <w:iCs/>
              </w:rPr>
              <w:t xml:space="preserve"> </w:t>
            </w:r>
            <w:proofErr w:type="spellStart"/>
            <w:r w:rsidRPr="00B4713F">
              <w:rPr>
                <w:i/>
                <w:iCs/>
              </w:rPr>
              <w:t>Infrastructure</w:t>
            </w:r>
            <w:proofErr w:type="spellEnd"/>
            <w:r w:rsidRPr="00B4713F">
              <w:rPr>
                <w:i/>
                <w:iCs/>
              </w:rPr>
              <w:t xml:space="preserve"> </w:t>
            </w:r>
            <w:proofErr w:type="spellStart"/>
            <w:r w:rsidRPr="00B4713F">
              <w:rPr>
                <w:i/>
                <w:iCs/>
              </w:rPr>
              <w:t>Protection</w:t>
            </w:r>
            <w:proofErr w:type="spellEnd"/>
            <w:r w:rsidRPr="00345FE1">
              <w:t xml:space="preserve"> [</w:t>
            </w:r>
            <w:proofErr w:type="spellStart"/>
            <w:r w:rsidRPr="00345FE1">
              <w:t>electronic</w:t>
            </w:r>
            <w:proofErr w:type="spellEnd"/>
            <w:r w:rsidRPr="00345FE1">
              <w:t>]. - ISSN 1874-5482 (online). - č. 25 (2019), s. 125-138</w:t>
            </w:r>
            <w:r>
              <w:t xml:space="preserve">. </w:t>
            </w:r>
            <w:proofErr w:type="spellStart"/>
            <w:r>
              <w:t>Jimp</w:t>
            </w:r>
            <w:proofErr w:type="spellEnd"/>
          </w:p>
          <w:p w14:paraId="79253805" w14:textId="77777777" w:rsidR="00870404" w:rsidRDefault="00870404" w:rsidP="00087553">
            <w:pPr>
              <w:jc w:val="both"/>
            </w:pPr>
            <w:r w:rsidRPr="00345FE1">
              <w:lastRenderedPageBreak/>
              <w:t>ŘEHÁK David</w:t>
            </w:r>
            <w:r>
              <w:t xml:space="preserve">, </w:t>
            </w:r>
            <w:r w:rsidRPr="00345FE1">
              <w:t>ŠENOVSKÝ Pavel</w:t>
            </w:r>
            <w:r>
              <w:t xml:space="preserve">, </w:t>
            </w:r>
            <w:r w:rsidRPr="00345FE1">
              <w:t>HROMADA Martin</w:t>
            </w:r>
            <w:r>
              <w:t xml:space="preserve">, </w:t>
            </w:r>
            <w:r w:rsidRPr="00B4713F">
              <w:rPr>
                <w:b/>
                <w:bCs/>
              </w:rPr>
              <w:t>LOVEČEK Tomáš (42 %)</w:t>
            </w:r>
            <w:r>
              <w:t xml:space="preserve">, </w:t>
            </w:r>
            <w:r w:rsidRPr="00345FE1">
              <w:t>NOVOTNÝ Peter</w:t>
            </w:r>
            <w:r>
              <w:t xml:space="preserve">. </w:t>
            </w:r>
            <w:proofErr w:type="spellStart"/>
            <w:r w:rsidRPr="00345FE1">
              <w:t>Cascading</w:t>
            </w:r>
            <w:proofErr w:type="spellEnd"/>
            <w:r w:rsidRPr="00345FE1">
              <w:t xml:space="preserve"> </w:t>
            </w:r>
            <w:proofErr w:type="spellStart"/>
            <w:r w:rsidRPr="00345FE1">
              <w:t>impact</w:t>
            </w:r>
            <w:proofErr w:type="spellEnd"/>
            <w:r w:rsidRPr="00345FE1">
              <w:t xml:space="preserve"> </w:t>
            </w:r>
            <w:proofErr w:type="spellStart"/>
            <w:r w:rsidRPr="00345FE1">
              <w:t>assessment</w:t>
            </w:r>
            <w:proofErr w:type="spellEnd"/>
            <w:r w:rsidRPr="00345FE1">
              <w:t xml:space="preserve"> in a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system</w:t>
            </w:r>
            <w:proofErr w:type="spellEnd"/>
            <w:r w:rsidRPr="00345FE1">
              <w:t xml:space="preserve">. In: </w:t>
            </w:r>
            <w:r w:rsidRPr="00964E2B">
              <w:rPr>
                <w:i/>
                <w:iCs/>
              </w:rPr>
              <w:t xml:space="preserve">International </w:t>
            </w:r>
            <w:proofErr w:type="spellStart"/>
            <w:r w:rsidRPr="00964E2B">
              <w:rPr>
                <w:i/>
                <w:iCs/>
              </w:rPr>
              <w:t>Journal</w:t>
            </w:r>
            <w:proofErr w:type="spellEnd"/>
            <w:r w:rsidRPr="00964E2B">
              <w:rPr>
                <w:i/>
                <w:iCs/>
              </w:rPr>
              <w:t xml:space="preserve"> </w:t>
            </w:r>
            <w:proofErr w:type="spellStart"/>
            <w:r w:rsidRPr="00964E2B">
              <w:rPr>
                <w:i/>
                <w:iCs/>
              </w:rPr>
              <w:t>of</w:t>
            </w:r>
            <w:proofErr w:type="spellEnd"/>
            <w:r w:rsidRPr="00964E2B">
              <w:rPr>
                <w:i/>
                <w:iCs/>
              </w:rPr>
              <w:t xml:space="preserve"> </w:t>
            </w:r>
            <w:proofErr w:type="spellStart"/>
            <w:r w:rsidRPr="00964E2B">
              <w:rPr>
                <w:i/>
                <w:iCs/>
              </w:rPr>
              <w:t>Critical</w:t>
            </w:r>
            <w:proofErr w:type="spellEnd"/>
            <w:r w:rsidRPr="00964E2B">
              <w:rPr>
                <w:i/>
                <w:iCs/>
              </w:rPr>
              <w:t xml:space="preserve"> </w:t>
            </w:r>
            <w:proofErr w:type="spellStart"/>
            <w:r w:rsidRPr="00964E2B">
              <w:rPr>
                <w:i/>
                <w:iCs/>
              </w:rPr>
              <w:t>Infrastructure</w:t>
            </w:r>
            <w:proofErr w:type="spellEnd"/>
            <w:r w:rsidRPr="00964E2B">
              <w:rPr>
                <w:i/>
                <w:iCs/>
              </w:rPr>
              <w:t xml:space="preserve"> </w:t>
            </w:r>
            <w:proofErr w:type="spellStart"/>
            <w:r w:rsidRPr="00964E2B">
              <w:rPr>
                <w:i/>
                <w:iCs/>
              </w:rPr>
              <w:t>Protection</w:t>
            </w:r>
            <w:proofErr w:type="spellEnd"/>
            <w:r w:rsidRPr="00345FE1">
              <w:t>. - ISSN 1874-5482 (online). - č. 22 (</w:t>
            </w:r>
            <w:proofErr w:type="spellStart"/>
            <w:r w:rsidRPr="00345FE1">
              <w:t>september</w:t>
            </w:r>
            <w:proofErr w:type="spellEnd"/>
            <w:r w:rsidRPr="00345FE1">
              <w:t xml:space="preserve"> 2018) (2018), s. 125-138 [online]. </w:t>
            </w:r>
            <w:proofErr w:type="spellStart"/>
            <w:r>
              <w:t>Jimp</w:t>
            </w:r>
            <w:proofErr w:type="spellEnd"/>
          </w:p>
          <w:p w14:paraId="23E30E21" w14:textId="77777777" w:rsidR="00870404" w:rsidRDefault="00870404" w:rsidP="00087553">
            <w:pPr>
              <w:jc w:val="both"/>
            </w:pPr>
          </w:p>
          <w:p w14:paraId="58A1DAA2" w14:textId="77777777" w:rsidR="00870404" w:rsidRPr="00345FE1" w:rsidRDefault="00870404" w:rsidP="00087553">
            <w:pPr>
              <w:jc w:val="both"/>
              <w:rPr>
                <w:bCs/>
                <w:i/>
                <w:iCs/>
              </w:rPr>
            </w:pPr>
            <w:r w:rsidRPr="00345FE1">
              <w:rPr>
                <w:bCs/>
                <w:i/>
                <w:iCs/>
              </w:rPr>
              <w:t>Přehled projektové činnosti:</w:t>
            </w:r>
          </w:p>
          <w:p w14:paraId="544D601A" w14:textId="77777777" w:rsidR="00870404" w:rsidRPr="00345FE1" w:rsidRDefault="00870404" w:rsidP="00087553">
            <w:pPr>
              <w:ind w:left="955" w:hanging="955"/>
              <w:jc w:val="both"/>
            </w:pPr>
            <w:r>
              <w:t xml:space="preserve">2020–2023 </w:t>
            </w:r>
            <w:r>
              <w:tab/>
              <w:t>Zvýšení odolnosti a bezpečnosti železniční infrastruktury a minimalizace dopadů na ostatní sektory dopravní infrastruktury, poskytovatel TAČR,</w:t>
            </w:r>
            <w:r w:rsidDel="00C939D6">
              <w:t xml:space="preserve"> </w:t>
            </w:r>
            <w:r>
              <w:t>SECURAIL, CK01000015, Doprava 2020+, spoluřešitel</w:t>
            </w:r>
          </w:p>
          <w:p w14:paraId="376CAAD3" w14:textId="77777777" w:rsidR="00870404" w:rsidRPr="00345FE1" w:rsidRDefault="00870404" w:rsidP="00087553">
            <w:pPr>
              <w:ind w:left="955" w:hanging="955"/>
              <w:jc w:val="both"/>
            </w:pPr>
            <w:r w:rsidRPr="00345FE1">
              <w:t>2020–2022</w:t>
            </w:r>
            <w:r>
              <w:tab/>
            </w:r>
            <w:r w:rsidRPr="00345FE1">
              <w:t xml:space="preserve">CIRFI 2019: Indikace narušení </w:t>
            </w:r>
            <w:proofErr w:type="spellStart"/>
            <w:r w:rsidRPr="00345FE1">
              <w:t>resilience</w:t>
            </w:r>
            <w:proofErr w:type="spellEnd"/>
            <w:r w:rsidRPr="00345FE1">
              <w:t xml:space="preserve"> kritické infrastruktury</w:t>
            </w:r>
            <w:r>
              <w:t xml:space="preserve">, poskytovatel MV ČR, </w:t>
            </w:r>
            <w:r w:rsidRPr="00345FE1">
              <w:t>VI20192022151, Bezpečnostní výzkum ČR</w:t>
            </w:r>
            <w:r>
              <w:t>., spoluřešitel</w:t>
            </w:r>
          </w:p>
          <w:p w14:paraId="5EE23146" w14:textId="77777777" w:rsidR="00870404" w:rsidRPr="00345FE1" w:rsidRDefault="00870404" w:rsidP="00087553">
            <w:pPr>
              <w:ind w:left="955" w:hanging="955"/>
              <w:jc w:val="both"/>
            </w:pPr>
            <w:r w:rsidRPr="00345FE1">
              <w:t>2015–2019</w:t>
            </w:r>
            <w:r>
              <w:t xml:space="preserve"> </w:t>
            </w:r>
            <w:r>
              <w:tab/>
            </w:r>
            <w:r w:rsidRPr="00345FE1">
              <w:t>Dynamické hodnocení odolnosti souvztažných subsystémů kritické infrastruktury – RESILIENCE</w:t>
            </w:r>
            <w:r>
              <w:t xml:space="preserve">, poskytovatel MV ČR, </w:t>
            </w:r>
            <w:r w:rsidRPr="00345FE1">
              <w:t>VI20152019049,</w:t>
            </w:r>
            <w:r>
              <w:t xml:space="preserve"> B</w:t>
            </w:r>
            <w:r w:rsidRPr="00345FE1">
              <w:t>ezpečnostní výzkum ČR</w:t>
            </w:r>
            <w:r>
              <w:t>, spoluřešitel</w:t>
            </w:r>
          </w:p>
          <w:p w14:paraId="2689355B" w14:textId="77777777" w:rsidR="00870404" w:rsidRPr="00345FE1" w:rsidRDefault="00870404" w:rsidP="00087553">
            <w:pPr>
              <w:ind w:left="955" w:hanging="955"/>
              <w:jc w:val="both"/>
            </w:pPr>
            <w:r w:rsidRPr="00345FE1">
              <w:t>2014–2016</w:t>
            </w:r>
            <w:r>
              <w:t xml:space="preserve"> </w:t>
            </w:r>
            <w:proofErr w:type="spellStart"/>
            <w:r w:rsidRPr="00345FE1">
              <w:t>Critical</w:t>
            </w:r>
            <w:proofErr w:type="spellEnd"/>
            <w:r w:rsidRPr="00345FE1">
              <w:t xml:space="preserve"> </w:t>
            </w:r>
            <w:proofErr w:type="spellStart"/>
            <w:r w:rsidRPr="00345FE1">
              <w:t>Infrastructure</w:t>
            </w:r>
            <w:proofErr w:type="spellEnd"/>
            <w:r w:rsidRPr="00345FE1">
              <w:t xml:space="preserve"> </w:t>
            </w:r>
            <w:proofErr w:type="spellStart"/>
            <w:r w:rsidRPr="00345FE1">
              <w:t>Protection</w:t>
            </w:r>
            <w:proofErr w:type="spellEnd"/>
            <w:r w:rsidRPr="00345FE1">
              <w:t xml:space="preserve"> </w:t>
            </w:r>
            <w:proofErr w:type="spellStart"/>
            <w:r w:rsidRPr="00345FE1">
              <w:t>Against</w:t>
            </w:r>
            <w:proofErr w:type="spellEnd"/>
            <w:r w:rsidRPr="00345FE1">
              <w:t xml:space="preserve"> </w:t>
            </w:r>
            <w:proofErr w:type="spellStart"/>
            <w:r w:rsidRPr="00345FE1">
              <w:t>Chemical</w:t>
            </w:r>
            <w:proofErr w:type="spellEnd"/>
            <w:r w:rsidRPr="00345FE1">
              <w:t xml:space="preserve"> </w:t>
            </w:r>
            <w:proofErr w:type="spellStart"/>
            <w:r w:rsidRPr="00345FE1">
              <w:t>Attack</w:t>
            </w:r>
            <w:proofErr w:type="spellEnd"/>
            <w:r w:rsidRPr="00345FE1">
              <w:t xml:space="preserve"> – CIPAC,</w:t>
            </w:r>
            <w:r>
              <w:t xml:space="preserve"> poskytovatel EU, </w:t>
            </w:r>
            <w:r w:rsidRPr="00345FE1">
              <w:t xml:space="preserve">projekt DG </w:t>
            </w:r>
            <w:proofErr w:type="spellStart"/>
            <w:r w:rsidRPr="00345FE1">
              <w:t>Home</w:t>
            </w:r>
            <w:proofErr w:type="spellEnd"/>
            <w:r w:rsidRPr="00345FE1">
              <w:t xml:space="preserve"> </w:t>
            </w:r>
            <w:proofErr w:type="spellStart"/>
            <w:r w:rsidRPr="00345FE1">
              <w:t>AffairsEC</w:t>
            </w:r>
            <w:proofErr w:type="spellEnd"/>
            <w:r w:rsidRPr="00345FE1">
              <w:t xml:space="preserve"> / DG </w:t>
            </w:r>
            <w:proofErr w:type="spellStart"/>
            <w:r w:rsidRPr="00345FE1">
              <w:t>Home</w:t>
            </w:r>
            <w:proofErr w:type="spellEnd"/>
            <w:r>
              <w:t xml:space="preserve">, </w:t>
            </w:r>
            <w:r w:rsidRPr="00345FE1">
              <w:t>2013/CIPS/AG/4000005073</w:t>
            </w:r>
            <w:r>
              <w:t>, spoluřešitel</w:t>
            </w:r>
          </w:p>
          <w:p w14:paraId="78D09F40" w14:textId="77777777" w:rsidR="00870404" w:rsidRPr="00345FE1" w:rsidRDefault="00870404" w:rsidP="00087553">
            <w:pPr>
              <w:ind w:left="955" w:hanging="955"/>
              <w:jc w:val="both"/>
            </w:pPr>
            <w:r w:rsidRPr="00345FE1">
              <w:t>2014–2018</w:t>
            </w:r>
            <w:r>
              <w:t xml:space="preserve"> </w:t>
            </w:r>
            <w:r>
              <w:tab/>
            </w:r>
            <w:proofErr w:type="spellStart"/>
            <w:r w:rsidRPr="00345FE1">
              <w:t>Enhancing</w:t>
            </w:r>
            <w:proofErr w:type="spellEnd"/>
            <w:r w:rsidRPr="00345FE1">
              <w:t xml:space="preserve"> </w:t>
            </w:r>
            <w:proofErr w:type="spellStart"/>
            <w:r w:rsidRPr="00345FE1">
              <w:t>Research</w:t>
            </w:r>
            <w:proofErr w:type="spellEnd"/>
            <w:r w:rsidRPr="00345FE1">
              <w:t xml:space="preserve"> and </w:t>
            </w:r>
            <w:proofErr w:type="spellStart"/>
            <w:r w:rsidRPr="00345FE1">
              <w:t>innovAtion</w:t>
            </w:r>
            <w:proofErr w:type="spellEnd"/>
            <w:r w:rsidRPr="00345FE1">
              <w:t xml:space="preserve"> </w:t>
            </w:r>
            <w:proofErr w:type="spellStart"/>
            <w:r w:rsidRPr="00345FE1">
              <w:t>dimension</w:t>
            </w:r>
            <w:proofErr w:type="spellEnd"/>
            <w:r w:rsidRPr="00345FE1">
              <w:t xml:space="preserve"> </w:t>
            </w:r>
            <w:proofErr w:type="spellStart"/>
            <w:r w:rsidRPr="00345FE1">
              <w:t>of</w:t>
            </w:r>
            <w:proofErr w:type="spellEnd"/>
            <w:r w:rsidRPr="00345FE1">
              <w:t xml:space="preserve"> </w:t>
            </w:r>
            <w:proofErr w:type="spellStart"/>
            <w:r w:rsidRPr="00345FE1">
              <w:t>the</w:t>
            </w:r>
            <w:proofErr w:type="spellEnd"/>
            <w:r w:rsidRPr="00345FE1">
              <w:t xml:space="preserve"> University </w:t>
            </w:r>
            <w:proofErr w:type="spellStart"/>
            <w:r w:rsidRPr="00345FE1">
              <w:t>of</w:t>
            </w:r>
            <w:proofErr w:type="spellEnd"/>
            <w:r w:rsidRPr="00345FE1">
              <w:t xml:space="preserve"> </w:t>
            </w:r>
            <w:proofErr w:type="spellStart"/>
            <w:r w:rsidRPr="00345FE1">
              <w:t>Zilina</w:t>
            </w:r>
            <w:proofErr w:type="spellEnd"/>
            <w:r w:rsidRPr="00345FE1">
              <w:t xml:space="preserve"> in </w:t>
            </w:r>
            <w:proofErr w:type="spellStart"/>
            <w:r w:rsidRPr="00345FE1">
              <w:t>intelligent</w:t>
            </w:r>
            <w:proofErr w:type="spellEnd"/>
            <w:r w:rsidRPr="00345FE1">
              <w:t xml:space="preserve"> transport </w:t>
            </w:r>
            <w:proofErr w:type="spellStart"/>
            <w:r w:rsidRPr="00345FE1">
              <w:t>systems</w:t>
            </w:r>
            <w:proofErr w:type="spellEnd"/>
            <w:r w:rsidRPr="00345FE1">
              <w:t xml:space="preserve"> – </w:t>
            </w:r>
            <w:proofErr w:type="spellStart"/>
            <w:r w:rsidRPr="00345FE1">
              <w:t>ERAdiate</w:t>
            </w:r>
            <w:proofErr w:type="spellEnd"/>
            <w:r w:rsidRPr="00345FE1">
              <w:t>,</w:t>
            </w:r>
            <w:r>
              <w:t xml:space="preserve"> poskytovatel EU,</w:t>
            </w:r>
            <w:r w:rsidRPr="00345FE1">
              <w:t xml:space="preserve"> projekt 7RP </w:t>
            </w:r>
            <w:proofErr w:type="gramStart"/>
            <w:r w:rsidRPr="00345FE1">
              <w:t xml:space="preserve">FP7 - </w:t>
            </w:r>
            <w:proofErr w:type="spellStart"/>
            <w:r w:rsidRPr="00345FE1">
              <w:t>ERAchairs</w:t>
            </w:r>
            <w:proofErr w:type="spellEnd"/>
            <w:proofErr w:type="gramEnd"/>
            <w:r w:rsidRPr="00345FE1">
              <w:t>, - CSA, ERA – E.U.</w:t>
            </w:r>
            <w:r>
              <w:t xml:space="preserve">, </w:t>
            </w:r>
            <w:r w:rsidRPr="00345FE1">
              <w:t>2013-1-621386,</w:t>
            </w:r>
            <w:r>
              <w:t xml:space="preserve"> spoluřešitel.</w:t>
            </w:r>
          </w:p>
          <w:p w14:paraId="767A471E" w14:textId="77777777" w:rsidR="00870404" w:rsidRPr="00345FE1" w:rsidRDefault="00870404" w:rsidP="00087553">
            <w:pPr>
              <w:ind w:left="955" w:hanging="955"/>
              <w:jc w:val="both"/>
            </w:pPr>
            <w:r w:rsidRPr="00345FE1">
              <w:t>2013–2016</w:t>
            </w:r>
            <w:r>
              <w:t xml:space="preserve"> </w:t>
            </w:r>
            <w:r>
              <w:tab/>
            </w:r>
            <w:proofErr w:type="spellStart"/>
            <w:r w:rsidRPr="00345FE1">
              <w:t>The</w:t>
            </w:r>
            <w:proofErr w:type="spellEnd"/>
            <w:r w:rsidRPr="00345FE1">
              <w:t xml:space="preserve"> </w:t>
            </w:r>
            <w:proofErr w:type="spellStart"/>
            <w:r w:rsidRPr="00345FE1">
              <w:t>Community</w:t>
            </w:r>
            <w:proofErr w:type="spellEnd"/>
            <w:r w:rsidRPr="00345FE1">
              <w:t xml:space="preserve"> </w:t>
            </w:r>
            <w:proofErr w:type="spellStart"/>
            <w:r w:rsidRPr="00345FE1">
              <w:t>Based</w:t>
            </w:r>
            <w:proofErr w:type="spellEnd"/>
            <w:r w:rsidRPr="00345FE1">
              <w:t xml:space="preserve"> </w:t>
            </w:r>
            <w:proofErr w:type="spellStart"/>
            <w:r w:rsidRPr="00345FE1">
              <w:t>Comprehensive</w:t>
            </w:r>
            <w:proofErr w:type="spellEnd"/>
            <w:r w:rsidRPr="00345FE1">
              <w:t xml:space="preserve"> </w:t>
            </w:r>
            <w:proofErr w:type="spellStart"/>
            <w:r w:rsidRPr="00345FE1">
              <w:t>Recovery</w:t>
            </w:r>
            <w:proofErr w:type="spellEnd"/>
            <w:r w:rsidRPr="00345FE1">
              <w:t xml:space="preserve"> – COBACORE,</w:t>
            </w:r>
            <w:r>
              <w:t xml:space="preserve"> poskytovatel EU, </w:t>
            </w:r>
            <w:proofErr w:type="spellStart"/>
            <w:r w:rsidRPr="00345FE1">
              <w:t>výskumný</w:t>
            </w:r>
            <w:proofErr w:type="spellEnd"/>
            <w:r w:rsidRPr="00345FE1">
              <w:t xml:space="preserve"> projekt </w:t>
            </w:r>
            <w:proofErr w:type="gramStart"/>
            <w:r w:rsidRPr="00345FE1">
              <w:t xml:space="preserve">7RP - </w:t>
            </w:r>
            <w:proofErr w:type="spellStart"/>
            <w:r w:rsidRPr="00345FE1">
              <w:t>bezpečnosť</w:t>
            </w:r>
            <w:proofErr w:type="spellEnd"/>
            <w:proofErr w:type="gramEnd"/>
            <w:r w:rsidRPr="00345FE1">
              <w:t xml:space="preserve"> / FP7 -</w:t>
            </w:r>
            <w:proofErr w:type="spellStart"/>
            <w:r w:rsidRPr="00345FE1">
              <w:t>Security</w:t>
            </w:r>
            <w:proofErr w:type="spellEnd"/>
            <w:r w:rsidRPr="00345FE1">
              <w:t>,</w:t>
            </w:r>
            <w:r>
              <w:t xml:space="preserve"> </w:t>
            </w:r>
            <w:r w:rsidRPr="00345FE1">
              <w:t>ERA – E.U.</w:t>
            </w:r>
            <w:r>
              <w:t xml:space="preserve">, </w:t>
            </w:r>
            <w:r w:rsidRPr="00345FE1">
              <w:t>2012-313308,</w:t>
            </w:r>
            <w:r>
              <w:t xml:space="preserve"> spoluřešitel.</w:t>
            </w:r>
          </w:p>
        </w:tc>
      </w:tr>
      <w:tr w:rsidR="00870404" w:rsidRPr="00345FE1" w14:paraId="56381550" w14:textId="77777777" w:rsidTr="00087553">
        <w:trPr>
          <w:trHeight w:val="218"/>
        </w:trPr>
        <w:tc>
          <w:tcPr>
            <w:tcW w:w="9859" w:type="dxa"/>
            <w:gridSpan w:val="4"/>
            <w:shd w:val="clear" w:color="auto" w:fill="F7CAAC"/>
          </w:tcPr>
          <w:p w14:paraId="4E455E1B" w14:textId="77777777" w:rsidR="00870404" w:rsidRPr="00345FE1" w:rsidRDefault="00870404" w:rsidP="00087553">
            <w:pPr>
              <w:rPr>
                <w:b/>
              </w:rPr>
            </w:pPr>
            <w:r w:rsidRPr="00345FE1">
              <w:rPr>
                <w:b/>
              </w:rPr>
              <w:lastRenderedPageBreak/>
              <w:t>Působení v zahraničí</w:t>
            </w:r>
          </w:p>
        </w:tc>
      </w:tr>
      <w:tr w:rsidR="00870404" w:rsidRPr="00345FE1" w14:paraId="68C49C1A" w14:textId="77777777" w:rsidTr="00087553">
        <w:trPr>
          <w:trHeight w:val="328"/>
        </w:trPr>
        <w:tc>
          <w:tcPr>
            <w:tcW w:w="9859" w:type="dxa"/>
            <w:gridSpan w:val="4"/>
          </w:tcPr>
          <w:p w14:paraId="4096804B" w14:textId="77777777" w:rsidR="00870404" w:rsidRPr="00345FE1" w:rsidRDefault="00870404" w:rsidP="00087553">
            <w:r w:rsidRPr="00345FE1">
              <w:t xml:space="preserve">2013-2019 </w:t>
            </w:r>
            <w:proofErr w:type="spellStart"/>
            <w:r w:rsidRPr="00345FE1">
              <w:t>Wyższa</w:t>
            </w:r>
            <w:proofErr w:type="spellEnd"/>
            <w:r w:rsidRPr="00345FE1">
              <w:t xml:space="preserve"> </w:t>
            </w:r>
            <w:proofErr w:type="spellStart"/>
            <w:r w:rsidRPr="00345FE1">
              <w:t>Szkoła</w:t>
            </w:r>
            <w:proofErr w:type="spellEnd"/>
            <w:r w:rsidRPr="00345FE1">
              <w:t xml:space="preserve"> </w:t>
            </w:r>
            <w:proofErr w:type="spellStart"/>
            <w:r w:rsidRPr="00345FE1">
              <w:t>Oficerska</w:t>
            </w:r>
            <w:proofErr w:type="spellEnd"/>
            <w:r w:rsidRPr="00345FE1">
              <w:t xml:space="preserve"> </w:t>
            </w:r>
            <w:proofErr w:type="spellStart"/>
            <w:r w:rsidRPr="00345FE1">
              <w:t>Wojsk</w:t>
            </w:r>
            <w:proofErr w:type="spellEnd"/>
            <w:r w:rsidRPr="00345FE1">
              <w:t xml:space="preserve"> </w:t>
            </w:r>
            <w:proofErr w:type="spellStart"/>
            <w:r w:rsidRPr="00345FE1">
              <w:t>Lądowych</w:t>
            </w:r>
            <w:proofErr w:type="spellEnd"/>
            <w:r w:rsidRPr="00345FE1">
              <w:t xml:space="preserve"> </w:t>
            </w:r>
            <w:proofErr w:type="spellStart"/>
            <w:r w:rsidRPr="00345FE1">
              <w:t>imienia</w:t>
            </w:r>
            <w:proofErr w:type="spellEnd"/>
            <w:r w:rsidRPr="00345FE1">
              <w:t xml:space="preserve"> </w:t>
            </w:r>
            <w:proofErr w:type="spellStart"/>
            <w:r w:rsidRPr="00345FE1">
              <w:t>generała</w:t>
            </w:r>
            <w:proofErr w:type="spellEnd"/>
            <w:r w:rsidRPr="00345FE1">
              <w:t xml:space="preserve"> </w:t>
            </w:r>
            <w:proofErr w:type="spellStart"/>
            <w:r w:rsidRPr="00345FE1">
              <w:t>Tadeusza</w:t>
            </w:r>
            <w:proofErr w:type="spellEnd"/>
            <w:r w:rsidRPr="00345FE1">
              <w:t xml:space="preserve"> </w:t>
            </w:r>
            <w:proofErr w:type="spellStart"/>
            <w:r w:rsidRPr="00345FE1">
              <w:t>Kościuszki</w:t>
            </w:r>
            <w:proofErr w:type="spellEnd"/>
          </w:p>
        </w:tc>
      </w:tr>
      <w:tr w:rsidR="00870404" w:rsidRPr="00345FE1" w14:paraId="74077F1A" w14:textId="77777777" w:rsidTr="00087553">
        <w:trPr>
          <w:cantSplit/>
          <w:trHeight w:val="470"/>
        </w:trPr>
        <w:tc>
          <w:tcPr>
            <w:tcW w:w="2518" w:type="dxa"/>
            <w:shd w:val="clear" w:color="auto" w:fill="F7CAAC"/>
          </w:tcPr>
          <w:p w14:paraId="59A58FFF" w14:textId="77777777" w:rsidR="00870404" w:rsidRPr="00345FE1" w:rsidRDefault="00870404" w:rsidP="00087553">
            <w:pPr>
              <w:jc w:val="both"/>
              <w:rPr>
                <w:b/>
              </w:rPr>
            </w:pPr>
            <w:r w:rsidRPr="00345FE1">
              <w:rPr>
                <w:b/>
              </w:rPr>
              <w:t xml:space="preserve">Podpis </w:t>
            </w:r>
          </w:p>
        </w:tc>
        <w:tc>
          <w:tcPr>
            <w:tcW w:w="4536" w:type="dxa"/>
          </w:tcPr>
          <w:p w14:paraId="3F9221D2" w14:textId="77777777" w:rsidR="00870404" w:rsidRPr="00345FE1" w:rsidRDefault="00870404" w:rsidP="00087553">
            <w:pPr>
              <w:jc w:val="both"/>
            </w:pPr>
          </w:p>
        </w:tc>
        <w:tc>
          <w:tcPr>
            <w:tcW w:w="786" w:type="dxa"/>
            <w:shd w:val="clear" w:color="auto" w:fill="F7CAAC"/>
          </w:tcPr>
          <w:p w14:paraId="64285C9D" w14:textId="77777777" w:rsidR="00870404" w:rsidRPr="00345FE1" w:rsidRDefault="00870404" w:rsidP="00087553">
            <w:pPr>
              <w:jc w:val="both"/>
            </w:pPr>
            <w:r w:rsidRPr="00345FE1">
              <w:rPr>
                <w:b/>
              </w:rPr>
              <w:t>datum</w:t>
            </w:r>
          </w:p>
        </w:tc>
        <w:tc>
          <w:tcPr>
            <w:tcW w:w="2019" w:type="dxa"/>
          </w:tcPr>
          <w:p w14:paraId="7B75DF61" w14:textId="77777777" w:rsidR="00870404" w:rsidRPr="00345FE1" w:rsidRDefault="00870404" w:rsidP="00087553">
            <w:pPr>
              <w:jc w:val="both"/>
            </w:pPr>
          </w:p>
        </w:tc>
      </w:tr>
    </w:tbl>
    <w:p w14:paraId="5EA3F3D1" w14:textId="77777777" w:rsidR="00870404" w:rsidRPr="00345FE1" w:rsidRDefault="00870404" w:rsidP="00870404"/>
    <w:p w14:paraId="52CD7E01"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85C685E" w14:textId="77777777" w:rsidTr="00087553">
        <w:tc>
          <w:tcPr>
            <w:tcW w:w="9859" w:type="dxa"/>
            <w:gridSpan w:val="15"/>
            <w:tcBorders>
              <w:bottom w:val="double" w:sz="4" w:space="0" w:color="auto"/>
            </w:tcBorders>
            <w:shd w:val="clear" w:color="auto" w:fill="BDD6EE"/>
          </w:tcPr>
          <w:p w14:paraId="3067C77A" w14:textId="2D17502C" w:rsidR="00870404" w:rsidRPr="00345FE1" w:rsidRDefault="00870404" w:rsidP="00087553">
            <w:pPr>
              <w:tabs>
                <w:tab w:val="right" w:pos="9514"/>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16FA586D" w14:textId="77777777" w:rsidTr="00087553">
        <w:tc>
          <w:tcPr>
            <w:tcW w:w="2518" w:type="dxa"/>
            <w:tcBorders>
              <w:top w:val="double" w:sz="4" w:space="0" w:color="auto"/>
            </w:tcBorders>
            <w:shd w:val="clear" w:color="auto" w:fill="F7CAAC"/>
          </w:tcPr>
          <w:p w14:paraId="2C1C97D8" w14:textId="77777777" w:rsidR="00870404" w:rsidRPr="00345FE1" w:rsidRDefault="00870404" w:rsidP="00087553">
            <w:pPr>
              <w:jc w:val="both"/>
              <w:rPr>
                <w:b/>
              </w:rPr>
            </w:pPr>
            <w:r w:rsidRPr="00345FE1">
              <w:rPr>
                <w:b/>
              </w:rPr>
              <w:t>Vysoká škola</w:t>
            </w:r>
          </w:p>
        </w:tc>
        <w:tc>
          <w:tcPr>
            <w:tcW w:w="7341" w:type="dxa"/>
            <w:gridSpan w:val="14"/>
          </w:tcPr>
          <w:p w14:paraId="5FFA0E10" w14:textId="77777777" w:rsidR="00870404" w:rsidRPr="00345FE1" w:rsidRDefault="00870404" w:rsidP="00087553">
            <w:pPr>
              <w:jc w:val="both"/>
            </w:pPr>
            <w:r w:rsidRPr="00345FE1">
              <w:t>Univerzita Tomáše Bati ve Zlíně</w:t>
            </w:r>
          </w:p>
        </w:tc>
      </w:tr>
      <w:tr w:rsidR="00870404" w:rsidRPr="00345FE1" w14:paraId="42A7F75D" w14:textId="77777777" w:rsidTr="00087553">
        <w:tc>
          <w:tcPr>
            <w:tcW w:w="2518" w:type="dxa"/>
            <w:shd w:val="clear" w:color="auto" w:fill="F7CAAC"/>
          </w:tcPr>
          <w:p w14:paraId="1D1F148F" w14:textId="77777777" w:rsidR="00870404" w:rsidRPr="00345FE1" w:rsidRDefault="00870404" w:rsidP="00087553">
            <w:pPr>
              <w:jc w:val="both"/>
              <w:rPr>
                <w:b/>
              </w:rPr>
            </w:pPr>
            <w:r w:rsidRPr="00345FE1">
              <w:rPr>
                <w:b/>
              </w:rPr>
              <w:t>Součást vysoké školy</w:t>
            </w:r>
          </w:p>
        </w:tc>
        <w:tc>
          <w:tcPr>
            <w:tcW w:w="7341" w:type="dxa"/>
            <w:gridSpan w:val="14"/>
          </w:tcPr>
          <w:p w14:paraId="4C6465F3" w14:textId="77777777" w:rsidR="00870404" w:rsidRPr="00345FE1" w:rsidRDefault="00870404" w:rsidP="00087553">
            <w:pPr>
              <w:jc w:val="both"/>
            </w:pPr>
            <w:r w:rsidRPr="00345FE1">
              <w:t>Fakulta aplikované informatiky</w:t>
            </w:r>
          </w:p>
        </w:tc>
      </w:tr>
      <w:tr w:rsidR="00870404" w:rsidRPr="00345FE1" w14:paraId="2D9FDB45" w14:textId="77777777" w:rsidTr="00087553">
        <w:tc>
          <w:tcPr>
            <w:tcW w:w="2518" w:type="dxa"/>
            <w:shd w:val="clear" w:color="auto" w:fill="F7CAAC"/>
          </w:tcPr>
          <w:p w14:paraId="40C98DB1" w14:textId="77777777" w:rsidR="00870404" w:rsidRPr="00345FE1" w:rsidRDefault="00870404" w:rsidP="00087553">
            <w:pPr>
              <w:jc w:val="both"/>
              <w:rPr>
                <w:b/>
              </w:rPr>
            </w:pPr>
            <w:r w:rsidRPr="00345FE1">
              <w:rPr>
                <w:b/>
              </w:rPr>
              <w:t>Název studijního programu</w:t>
            </w:r>
          </w:p>
        </w:tc>
        <w:tc>
          <w:tcPr>
            <w:tcW w:w="7341" w:type="dxa"/>
            <w:gridSpan w:val="14"/>
          </w:tcPr>
          <w:p w14:paraId="0F4D9027" w14:textId="7A3DDDF8"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44CE2A3A" w14:textId="77777777" w:rsidTr="00087553">
        <w:tc>
          <w:tcPr>
            <w:tcW w:w="2518" w:type="dxa"/>
            <w:shd w:val="clear" w:color="auto" w:fill="F7CAAC"/>
          </w:tcPr>
          <w:p w14:paraId="68ABBB42" w14:textId="77777777" w:rsidR="00870404" w:rsidRPr="00345FE1" w:rsidRDefault="00870404" w:rsidP="00087553">
            <w:pPr>
              <w:jc w:val="both"/>
              <w:rPr>
                <w:b/>
              </w:rPr>
            </w:pPr>
            <w:r w:rsidRPr="00345FE1">
              <w:rPr>
                <w:b/>
              </w:rPr>
              <w:t>Jméno a příjmení</w:t>
            </w:r>
          </w:p>
        </w:tc>
        <w:tc>
          <w:tcPr>
            <w:tcW w:w="4536" w:type="dxa"/>
            <w:gridSpan w:val="8"/>
          </w:tcPr>
          <w:p w14:paraId="1F3BC0F9" w14:textId="77777777" w:rsidR="00870404" w:rsidRPr="00345FE1" w:rsidRDefault="00870404" w:rsidP="00087553">
            <w:pPr>
              <w:jc w:val="both"/>
            </w:pPr>
            <w:r w:rsidRPr="00345FE1">
              <w:t xml:space="preserve">Pavel </w:t>
            </w:r>
            <w:bookmarkStart w:id="408" w:name="CI_Martinek"/>
            <w:r w:rsidRPr="00345FE1">
              <w:t>Martinek</w:t>
            </w:r>
            <w:bookmarkEnd w:id="408"/>
          </w:p>
        </w:tc>
        <w:tc>
          <w:tcPr>
            <w:tcW w:w="709" w:type="dxa"/>
            <w:shd w:val="clear" w:color="auto" w:fill="F7CAAC"/>
          </w:tcPr>
          <w:p w14:paraId="5266DCCF" w14:textId="77777777" w:rsidR="00870404" w:rsidRPr="00345FE1" w:rsidRDefault="00870404" w:rsidP="00087553">
            <w:pPr>
              <w:jc w:val="both"/>
              <w:rPr>
                <w:b/>
              </w:rPr>
            </w:pPr>
            <w:r w:rsidRPr="00345FE1">
              <w:rPr>
                <w:b/>
              </w:rPr>
              <w:t>Tituly</w:t>
            </w:r>
          </w:p>
        </w:tc>
        <w:tc>
          <w:tcPr>
            <w:tcW w:w="2096" w:type="dxa"/>
            <w:gridSpan w:val="5"/>
          </w:tcPr>
          <w:p w14:paraId="4F31CE8F" w14:textId="77777777" w:rsidR="00870404" w:rsidRPr="00345FE1" w:rsidRDefault="00870404" w:rsidP="00087553">
            <w:pPr>
              <w:jc w:val="both"/>
            </w:pPr>
            <w:r w:rsidRPr="00345FE1">
              <w:t>Ing., Ph.D.</w:t>
            </w:r>
          </w:p>
        </w:tc>
      </w:tr>
      <w:tr w:rsidR="00870404" w:rsidRPr="00345FE1" w14:paraId="0227673B" w14:textId="77777777" w:rsidTr="00087553">
        <w:tc>
          <w:tcPr>
            <w:tcW w:w="2518" w:type="dxa"/>
            <w:shd w:val="clear" w:color="auto" w:fill="F7CAAC"/>
          </w:tcPr>
          <w:p w14:paraId="3436CA96" w14:textId="77777777" w:rsidR="00870404" w:rsidRPr="00345FE1" w:rsidRDefault="00870404" w:rsidP="00087553">
            <w:pPr>
              <w:jc w:val="both"/>
              <w:rPr>
                <w:b/>
              </w:rPr>
            </w:pPr>
            <w:r w:rsidRPr="00345FE1">
              <w:rPr>
                <w:b/>
              </w:rPr>
              <w:t>Rok narození</w:t>
            </w:r>
          </w:p>
        </w:tc>
        <w:tc>
          <w:tcPr>
            <w:tcW w:w="829" w:type="dxa"/>
            <w:gridSpan w:val="2"/>
          </w:tcPr>
          <w:p w14:paraId="3506BC54" w14:textId="77777777" w:rsidR="00870404" w:rsidRPr="00345FE1" w:rsidRDefault="00870404" w:rsidP="00087553">
            <w:pPr>
              <w:jc w:val="both"/>
            </w:pPr>
            <w:r w:rsidRPr="00345FE1">
              <w:t>1964</w:t>
            </w:r>
          </w:p>
        </w:tc>
        <w:tc>
          <w:tcPr>
            <w:tcW w:w="1721" w:type="dxa"/>
            <w:shd w:val="clear" w:color="auto" w:fill="F7CAAC"/>
          </w:tcPr>
          <w:p w14:paraId="5E73A234" w14:textId="77777777" w:rsidR="00870404" w:rsidRPr="00345FE1" w:rsidRDefault="00870404" w:rsidP="00087553">
            <w:pPr>
              <w:jc w:val="both"/>
              <w:rPr>
                <w:b/>
              </w:rPr>
            </w:pPr>
            <w:r w:rsidRPr="00345FE1">
              <w:rPr>
                <w:b/>
              </w:rPr>
              <w:t>typ vztahu k VŠ</w:t>
            </w:r>
          </w:p>
        </w:tc>
        <w:tc>
          <w:tcPr>
            <w:tcW w:w="992" w:type="dxa"/>
            <w:gridSpan w:val="4"/>
          </w:tcPr>
          <w:p w14:paraId="15228DDE" w14:textId="77777777" w:rsidR="00870404" w:rsidRPr="00345FE1" w:rsidRDefault="00870404" w:rsidP="00087553">
            <w:pPr>
              <w:jc w:val="both"/>
            </w:pPr>
            <w:r w:rsidRPr="00345FE1">
              <w:t>pp.</w:t>
            </w:r>
          </w:p>
        </w:tc>
        <w:tc>
          <w:tcPr>
            <w:tcW w:w="994" w:type="dxa"/>
            <w:shd w:val="clear" w:color="auto" w:fill="F7CAAC"/>
          </w:tcPr>
          <w:p w14:paraId="69A9437B" w14:textId="77777777" w:rsidR="00870404" w:rsidRPr="00345FE1" w:rsidRDefault="00870404" w:rsidP="00087553">
            <w:pPr>
              <w:jc w:val="both"/>
              <w:rPr>
                <w:b/>
              </w:rPr>
            </w:pPr>
            <w:r w:rsidRPr="00345FE1">
              <w:rPr>
                <w:b/>
              </w:rPr>
              <w:t>rozsah</w:t>
            </w:r>
          </w:p>
        </w:tc>
        <w:tc>
          <w:tcPr>
            <w:tcW w:w="709" w:type="dxa"/>
          </w:tcPr>
          <w:p w14:paraId="1D8EAA9D" w14:textId="77777777" w:rsidR="00870404" w:rsidRPr="00345FE1" w:rsidRDefault="00870404" w:rsidP="00087553">
            <w:pPr>
              <w:jc w:val="both"/>
            </w:pPr>
            <w:r w:rsidRPr="00345FE1">
              <w:t>40</w:t>
            </w:r>
          </w:p>
        </w:tc>
        <w:tc>
          <w:tcPr>
            <w:tcW w:w="709" w:type="dxa"/>
            <w:gridSpan w:val="3"/>
            <w:shd w:val="clear" w:color="auto" w:fill="F7CAAC"/>
          </w:tcPr>
          <w:p w14:paraId="05341637" w14:textId="77777777" w:rsidR="00870404" w:rsidRPr="00345FE1" w:rsidRDefault="00870404" w:rsidP="00087553">
            <w:pPr>
              <w:jc w:val="both"/>
              <w:rPr>
                <w:b/>
              </w:rPr>
            </w:pPr>
            <w:r w:rsidRPr="00345FE1">
              <w:rPr>
                <w:b/>
              </w:rPr>
              <w:t>do kdy</w:t>
            </w:r>
          </w:p>
        </w:tc>
        <w:tc>
          <w:tcPr>
            <w:tcW w:w="1387" w:type="dxa"/>
            <w:gridSpan w:val="2"/>
          </w:tcPr>
          <w:p w14:paraId="3A44F2E7" w14:textId="77777777" w:rsidR="00870404" w:rsidRPr="00345FE1" w:rsidRDefault="00870404" w:rsidP="00087553">
            <w:pPr>
              <w:jc w:val="both"/>
            </w:pPr>
            <w:r w:rsidRPr="00345FE1">
              <w:t>N</w:t>
            </w:r>
          </w:p>
        </w:tc>
      </w:tr>
      <w:tr w:rsidR="00870404" w:rsidRPr="00345FE1" w14:paraId="7BB665BA" w14:textId="77777777" w:rsidTr="00087553">
        <w:tc>
          <w:tcPr>
            <w:tcW w:w="5068" w:type="dxa"/>
            <w:gridSpan w:val="4"/>
            <w:shd w:val="clear" w:color="auto" w:fill="F7CAAC"/>
          </w:tcPr>
          <w:p w14:paraId="3CAFF7B5"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5BEBA37" w14:textId="77777777" w:rsidR="00870404" w:rsidRPr="00345FE1" w:rsidRDefault="00870404" w:rsidP="00087553">
            <w:pPr>
              <w:jc w:val="both"/>
            </w:pPr>
            <w:r w:rsidRPr="00345FE1">
              <w:t>pp.</w:t>
            </w:r>
          </w:p>
        </w:tc>
        <w:tc>
          <w:tcPr>
            <w:tcW w:w="994" w:type="dxa"/>
            <w:shd w:val="clear" w:color="auto" w:fill="F7CAAC"/>
          </w:tcPr>
          <w:p w14:paraId="40FAAA32" w14:textId="77777777" w:rsidR="00870404" w:rsidRPr="00345FE1" w:rsidRDefault="00870404" w:rsidP="00087553">
            <w:pPr>
              <w:jc w:val="both"/>
              <w:rPr>
                <w:b/>
              </w:rPr>
            </w:pPr>
            <w:r w:rsidRPr="00345FE1">
              <w:rPr>
                <w:b/>
              </w:rPr>
              <w:t>rozsah</w:t>
            </w:r>
          </w:p>
        </w:tc>
        <w:tc>
          <w:tcPr>
            <w:tcW w:w="709" w:type="dxa"/>
          </w:tcPr>
          <w:p w14:paraId="6B600E50" w14:textId="77777777" w:rsidR="00870404" w:rsidRPr="00345FE1" w:rsidRDefault="00870404" w:rsidP="00087553">
            <w:pPr>
              <w:jc w:val="both"/>
            </w:pPr>
            <w:r w:rsidRPr="00345FE1">
              <w:t>40</w:t>
            </w:r>
          </w:p>
        </w:tc>
        <w:tc>
          <w:tcPr>
            <w:tcW w:w="709" w:type="dxa"/>
            <w:gridSpan w:val="3"/>
            <w:shd w:val="clear" w:color="auto" w:fill="F7CAAC"/>
          </w:tcPr>
          <w:p w14:paraId="5F11FE35" w14:textId="77777777" w:rsidR="00870404" w:rsidRPr="00345FE1" w:rsidRDefault="00870404" w:rsidP="00087553">
            <w:pPr>
              <w:jc w:val="both"/>
              <w:rPr>
                <w:b/>
              </w:rPr>
            </w:pPr>
            <w:r w:rsidRPr="00345FE1">
              <w:rPr>
                <w:b/>
              </w:rPr>
              <w:t>do kdy</w:t>
            </w:r>
          </w:p>
        </w:tc>
        <w:tc>
          <w:tcPr>
            <w:tcW w:w="1387" w:type="dxa"/>
            <w:gridSpan w:val="2"/>
          </w:tcPr>
          <w:p w14:paraId="50522DDD" w14:textId="77777777" w:rsidR="00870404" w:rsidRPr="00345FE1" w:rsidRDefault="00870404" w:rsidP="00087553">
            <w:pPr>
              <w:jc w:val="both"/>
            </w:pPr>
            <w:r w:rsidRPr="00345FE1">
              <w:t>N</w:t>
            </w:r>
          </w:p>
        </w:tc>
      </w:tr>
      <w:tr w:rsidR="00870404" w:rsidRPr="00345FE1" w14:paraId="3BDE2E30" w14:textId="77777777" w:rsidTr="00087553">
        <w:tc>
          <w:tcPr>
            <w:tcW w:w="6060" w:type="dxa"/>
            <w:gridSpan w:val="8"/>
            <w:shd w:val="clear" w:color="auto" w:fill="F7CAAC"/>
          </w:tcPr>
          <w:p w14:paraId="1F6986BC"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E629F02"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187AD8DC" w14:textId="77777777" w:rsidR="00870404" w:rsidRPr="00345FE1" w:rsidRDefault="00870404" w:rsidP="00087553">
            <w:pPr>
              <w:jc w:val="both"/>
              <w:rPr>
                <w:b/>
              </w:rPr>
            </w:pPr>
            <w:r w:rsidRPr="00345FE1">
              <w:rPr>
                <w:b/>
              </w:rPr>
              <w:t>rozsah</w:t>
            </w:r>
          </w:p>
        </w:tc>
      </w:tr>
      <w:tr w:rsidR="00870404" w:rsidRPr="00345FE1" w14:paraId="4B26641B" w14:textId="77777777" w:rsidTr="00087553">
        <w:tc>
          <w:tcPr>
            <w:tcW w:w="6060" w:type="dxa"/>
            <w:gridSpan w:val="8"/>
          </w:tcPr>
          <w:p w14:paraId="559EBF1A" w14:textId="77777777" w:rsidR="00870404" w:rsidRPr="00345FE1" w:rsidRDefault="00870404" w:rsidP="00087553">
            <w:pPr>
              <w:jc w:val="both"/>
            </w:pPr>
          </w:p>
        </w:tc>
        <w:tc>
          <w:tcPr>
            <w:tcW w:w="1703" w:type="dxa"/>
            <w:gridSpan w:val="2"/>
          </w:tcPr>
          <w:p w14:paraId="46163637" w14:textId="77777777" w:rsidR="00870404" w:rsidRPr="00345FE1" w:rsidRDefault="00870404" w:rsidP="00087553">
            <w:pPr>
              <w:jc w:val="both"/>
            </w:pPr>
          </w:p>
        </w:tc>
        <w:tc>
          <w:tcPr>
            <w:tcW w:w="2096" w:type="dxa"/>
            <w:gridSpan w:val="5"/>
          </w:tcPr>
          <w:p w14:paraId="5D2AB9CA" w14:textId="77777777" w:rsidR="00870404" w:rsidRPr="00345FE1" w:rsidRDefault="00870404" w:rsidP="00087553">
            <w:pPr>
              <w:jc w:val="both"/>
            </w:pPr>
          </w:p>
        </w:tc>
      </w:tr>
      <w:tr w:rsidR="00870404" w:rsidRPr="00345FE1" w14:paraId="68F17372" w14:textId="77777777" w:rsidTr="00087553">
        <w:tc>
          <w:tcPr>
            <w:tcW w:w="9859" w:type="dxa"/>
            <w:gridSpan w:val="15"/>
            <w:shd w:val="clear" w:color="auto" w:fill="F7CAAC"/>
          </w:tcPr>
          <w:p w14:paraId="1ADB44F7"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E8DE0C8" w14:textId="77777777" w:rsidTr="00087553">
        <w:trPr>
          <w:trHeight w:val="835"/>
        </w:trPr>
        <w:tc>
          <w:tcPr>
            <w:tcW w:w="9859" w:type="dxa"/>
            <w:gridSpan w:val="15"/>
            <w:tcBorders>
              <w:top w:val="nil"/>
            </w:tcBorders>
          </w:tcPr>
          <w:p w14:paraId="11E6D3B4" w14:textId="77777777" w:rsidR="00870404" w:rsidRPr="00471CB3" w:rsidRDefault="00870404" w:rsidP="00087553">
            <w:pPr>
              <w:rPr>
                <w:b/>
              </w:rPr>
            </w:pPr>
            <w:r w:rsidRPr="00471CB3">
              <w:rPr>
                <w:b/>
              </w:rPr>
              <w:t>Zapojení do uskutečňování studijního programu:</w:t>
            </w:r>
          </w:p>
          <w:p w14:paraId="5F545A75" w14:textId="77777777" w:rsidR="00870404" w:rsidRPr="00471CB3" w:rsidRDefault="00870404" w:rsidP="00C31356">
            <w:pPr>
              <w:pStyle w:val="Odstavecseseznamem"/>
              <w:numPr>
                <w:ilvl w:val="0"/>
                <w:numId w:val="4"/>
              </w:numPr>
              <w:suppressAutoHyphens w:val="0"/>
              <w:jc w:val="both"/>
            </w:pPr>
            <w:r>
              <w:t>garant předmětu, vyučující</w:t>
            </w:r>
          </w:p>
          <w:p w14:paraId="421F31F1" w14:textId="77777777" w:rsidR="00870404" w:rsidRPr="00345FE1" w:rsidRDefault="00870404" w:rsidP="00087553">
            <w:pPr>
              <w:rPr>
                <w:b/>
              </w:rPr>
            </w:pPr>
            <w:r w:rsidRPr="00345FE1">
              <w:rPr>
                <w:b/>
              </w:rPr>
              <w:t>Předměty studijního programu:</w:t>
            </w:r>
          </w:p>
          <w:p w14:paraId="41CBB28F" w14:textId="4E343123" w:rsidR="00870404" w:rsidRPr="00345FE1" w:rsidRDefault="001439AC" w:rsidP="00C31356">
            <w:pPr>
              <w:pStyle w:val="Odstavecseseznamem"/>
              <w:numPr>
                <w:ilvl w:val="0"/>
                <w:numId w:val="4"/>
              </w:numPr>
              <w:suppressAutoHyphens w:val="0"/>
              <w:jc w:val="both"/>
            </w:pPr>
            <w:proofErr w:type="spellStart"/>
            <w:r>
              <w:t>Mathematics</w:t>
            </w:r>
            <w:proofErr w:type="spellEnd"/>
            <w:r w:rsidR="00870404" w:rsidRPr="00345FE1">
              <w:t xml:space="preserve"> (garant předmětu, vyučující (3</w:t>
            </w:r>
            <w:r w:rsidR="00870404">
              <w:t>4</w:t>
            </w:r>
            <w:r w:rsidR="00870404" w:rsidRPr="00345FE1">
              <w:t xml:space="preserve"> %), konzultant, zkoušející)</w:t>
            </w:r>
          </w:p>
        </w:tc>
      </w:tr>
      <w:tr w:rsidR="00870404" w:rsidRPr="00345FE1" w14:paraId="4E0FA14B" w14:textId="77777777" w:rsidTr="00087553">
        <w:trPr>
          <w:trHeight w:val="340"/>
        </w:trPr>
        <w:tc>
          <w:tcPr>
            <w:tcW w:w="9859" w:type="dxa"/>
            <w:gridSpan w:val="15"/>
            <w:tcBorders>
              <w:top w:val="nil"/>
            </w:tcBorders>
            <w:shd w:val="clear" w:color="auto" w:fill="FBD4B4"/>
          </w:tcPr>
          <w:p w14:paraId="63F52169"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6275CA1E" w14:textId="77777777" w:rsidTr="00087553">
        <w:trPr>
          <w:trHeight w:val="340"/>
        </w:trPr>
        <w:tc>
          <w:tcPr>
            <w:tcW w:w="2802" w:type="dxa"/>
            <w:gridSpan w:val="2"/>
            <w:tcBorders>
              <w:top w:val="nil"/>
            </w:tcBorders>
          </w:tcPr>
          <w:p w14:paraId="48ABA68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7C2001D9"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2F3D13F" w14:textId="77777777" w:rsidR="00870404" w:rsidRPr="00345FE1" w:rsidRDefault="00870404" w:rsidP="00087553">
            <w:pPr>
              <w:jc w:val="both"/>
              <w:rPr>
                <w:b/>
              </w:rPr>
            </w:pPr>
            <w:r w:rsidRPr="00345FE1">
              <w:rPr>
                <w:b/>
              </w:rPr>
              <w:t>Sem.</w:t>
            </w:r>
          </w:p>
        </w:tc>
        <w:tc>
          <w:tcPr>
            <w:tcW w:w="2109" w:type="dxa"/>
            <w:gridSpan w:val="5"/>
            <w:tcBorders>
              <w:top w:val="nil"/>
            </w:tcBorders>
          </w:tcPr>
          <w:p w14:paraId="0EAF61FD"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94EE360"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DB8A300" w14:textId="77777777" w:rsidTr="00087553">
        <w:trPr>
          <w:trHeight w:val="285"/>
        </w:trPr>
        <w:tc>
          <w:tcPr>
            <w:tcW w:w="2802" w:type="dxa"/>
            <w:gridSpan w:val="2"/>
            <w:tcBorders>
              <w:top w:val="nil"/>
            </w:tcBorders>
          </w:tcPr>
          <w:p w14:paraId="5BD7BEA2" w14:textId="77777777" w:rsidR="00870404" w:rsidRPr="00345FE1" w:rsidRDefault="00870404" w:rsidP="00087553">
            <w:pPr>
              <w:jc w:val="both"/>
              <w:rPr>
                <w:color w:val="000000"/>
              </w:rPr>
            </w:pPr>
          </w:p>
        </w:tc>
        <w:tc>
          <w:tcPr>
            <w:tcW w:w="2409" w:type="dxa"/>
            <w:gridSpan w:val="3"/>
            <w:tcBorders>
              <w:top w:val="nil"/>
            </w:tcBorders>
          </w:tcPr>
          <w:p w14:paraId="7EB92F9B" w14:textId="77777777" w:rsidR="00870404" w:rsidRPr="00345FE1" w:rsidRDefault="00870404" w:rsidP="00087553">
            <w:pPr>
              <w:jc w:val="both"/>
              <w:rPr>
                <w:color w:val="000000"/>
              </w:rPr>
            </w:pPr>
          </w:p>
        </w:tc>
        <w:tc>
          <w:tcPr>
            <w:tcW w:w="567" w:type="dxa"/>
            <w:gridSpan w:val="2"/>
            <w:tcBorders>
              <w:top w:val="nil"/>
            </w:tcBorders>
          </w:tcPr>
          <w:p w14:paraId="21643696" w14:textId="77777777" w:rsidR="00870404" w:rsidRPr="00345FE1" w:rsidRDefault="00870404" w:rsidP="00087553">
            <w:pPr>
              <w:jc w:val="both"/>
              <w:rPr>
                <w:color w:val="000000"/>
              </w:rPr>
            </w:pPr>
          </w:p>
        </w:tc>
        <w:tc>
          <w:tcPr>
            <w:tcW w:w="2109" w:type="dxa"/>
            <w:gridSpan w:val="5"/>
            <w:tcBorders>
              <w:top w:val="nil"/>
            </w:tcBorders>
          </w:tcPr>
          <w:p w14:paraId="1C8ED3EA" w14:textId="77777777" w:rsidR="00870404" w:rsidRPr="00345FE1" w:rsidRDefault="00870404" w:rsidP="00087553">
            <w:pPr>
              <w:jc w:val="both"/>
              <w:rPr>
                <w:color w:val="000000"/>
              </w:rPr>
            </w:pPr>
          </w:p>
        </w:tc>
        <w:tc>
          <w:tcPr>
            <w:tcW w:w="1972" w:type="dxa"/>
            <w:gridSpan w:val="3"/>
            <w:tcBorders>
              <w:top w:val="nil"/>
            </w:tcBorders>
          </w:tcPr>
          <w:p w14:paraId="2E646D0F" w14:textId="77777777" w:rsidR="00870404" w:rsidRPr="00345FE1" w:rsidRDefault="00870404" w:rsidP="00087553">
            <w:pPr>
              <w:jc w:val="both"/>
              <w:rPr>
                <w:color w:val="000000"/>
              </w:rPr>
            </w:pPr>
          </w:p>
        </w:tc>
      </w:tr>
      <w:tr w:rsidR="00870404" w:rsidRPr="00345FE1" w14:paraId="5E92C947" w14:textId="77777777" w:rsidTr="00087553">
        <w:tc>
          <w:tcPr>
            <w:tcW w:w="9859" w:type="dxa"/>
            <w:gridSpan w:val="15"/>
            <w:shd w:val="clear" w:color="auto" w:fill="F7CAAC"/>
          </w:tcPr>
          <w:p w14:paraId="0F522CF1" w14:textId="77777777" w:rsidR="00870404" w:rsidRPr="00345FE1" w:rsidRDefault="00870404" w:rsidP="00087553">
            <w:pPr>
              <w:jc w:val="both"/>
            </w:pPr>
            <w:r w:rsidRPr="00345FE1">
              <w:rPr>
                <w:b/>
              </w:rPr>
              <w:t xml:space="preserve">Údaje o vzdělání na VŠ </w:t>
            </w:r>
          </w:p>
        </w:tc>
      </w:tr>
      <w:tr w:rsidR="00870404" w:rsidRPr="00345FE1" w14:paraId="0B160A9A" w14:textId="77777777" w:rsidTr="00087553">
        <w:trPr>
          <w:trHeight w:val="632"/>
        </w:trPr>
        <w:tc>
          <w:tcPr>
            <w:tcW w:w="9859" w:type="dxa"/>
            <w:gridSpan w:val="15"/>
          </w:tcPr>
          <w:p w14:paraId="40409DAE" w14:textId="77777777" w:rsidR="00870404" w:rsidRPr="00345FE1" w:rsidRDefault="00870404" w:rsidP="00087553">
            <w:r w:rsidRPr="00345FE1">
              <w:t>1988 ČVUT Praha, Fakulta jaderná a fyzikálně inženýrská, Matematické inženýrství, Ing.</w:t>
            </w:r>
          </w:p>
          <w:p w14:paraId="09EE03D7" w14:textId="77777777" w:rsidR="00870404" w:rsidRPr="00345FE1" w:rsidRDefault="00870404" w:rsidP="00087553">
            <w:pPr>
              <w:jc w:val="both"/>
              <w:rPr>
                <w:b/>
              </w:rPr>
            </w:pPr>
            <w:r w:rsidRPr="00345FE1">
              <w:t>2001 MU Brno, Fakulta informatiky, Matematická informatika, Ph.D.</w:t>
            </w:r>
          </w:p>
        </w:tc>
      </w:tr>
      <w:tr w:rsidR="00870404" w:rsidRPr="00345FE1" w14:paraId="379DD72A" w14:textId="77777777" w:rsidTr="00087553">
        <w:tc>
          <w:tcPr>
            <w:tcW w:w="9859" w:type="dxa"/>
            <w:gridSpan w:val="15"/>
            <w:shd w:val="clear" w:color="auto" w:fill="F7CAAC"/>
          </w:tcPr>
          <w:p w14:paraId="67A171F6" w14:textId="77777777" w:rsidR="00870404" w:rsidRPr="00345FE1" w:rsidRDefault="00870404" w:rsidP="00087553">
            <w:pPr>
              <w:jc w:val="both"/>
              <w:rPr>
                <w:b/>
              </w:rPr>
            </w:pPr>
            <w:r w:rsidRPr="00345FE1">
              <w:rPr>
                <w:b/>
              </w:rPr>
              <w:t>Údaje o odborném působení od absolvování VŠ</w:t>
            </w:r>
          </w:p>
        </w:tc>
      </w:tr>
      <w:tr w:rsidR="00870404" w:rsidRPr="00345FE1" w14:paraId="1497A567" w14:textId="77777777" w:rsidTr="00087553">
        <w:trPr>
          <w:trHeight w:val="1090"/>
        </w:trPr>
        <w:tc>
          <w:tcPr>
            <w:tcW w:w="9859" w:type="dxa"/>
            <w:gridSpan w:val="15"/>
          </w:tcPr>
          <w:p w14:paraId="3D543635" w14:textId="77777777" w:rsidR="00870404" w:rsidRPr="00345FE1" w:rsidRDefault="00870404" w:rsidP="00087553">
            <w:pPr>
              <w:tabs>
                <w:tab w:val="left" w:pos="956"/>
              </w:tabs>
              <w:ind w:left="956" w:hanging="956"/>
            </w:pPr>
            <w:r w:rsidRPr="00345FE1">
              <w:t xml:space="preserve">1988–1990 </w:t>
            </w:r>
            <w:r>
              <w:tab/>
            </w:r>
            <w:r w:rsidRPr="00345FE1">
              <w:t>První brněnská strojírna, Brno, Výzkum teplárenských zařízení, výzkumný pracovník</w:t>
            </w:r>
          </w:p>
          <w:p w14:paraId="62B061D3" w14:textId="77777777" w:rsidR="00870404" w:rsidRPr="00345FE1" w:rsidRDefault="00870404" w:rsidP="00087553">
            <w:pPr>
              <w:tabs>
                <w:tab w:val="left" w:pos="956"/>
              </w:tabs>
              <w:ind w:left="956" w:hanging="956"/>
            </w:pPr>
            <w:r w:rsidRPr="00345FE1">
              <w:t xml:space="preserve">1990–2001 </w:t>
            </w:r>
            <w:r>
              <w:tab/>
            </w:r>
            <w:r w:rsidRPr="00345FE1">
              <w:t>LDF MZLU Brno, Ústav matematiky, odborný asistent</w:t>
            </w:r>
          </w:p>
          <w:p w14:paraId="23A5BBF0" w14:textId="77777777" w:rsidR="00870404" w:rsidRPr="00345FE1" w:rsidRDefault="00870404" w:rsidP="00087553">
            <w:pPr>
              <w:tabs>
                <w:tab w:val="left" w:pos="956"/>
              </w:tabs>
              <w:ind w:left="956" w:hanging="956"/>
            </w:pPr>
            <w:r w:rsidRPr="00345FE1">
              <w:t xml:space="preserve">2001–2009 </w:t>
            </w:r>
            <w:r>
              <w:tab/>
            </w:r>
            <w:proofErr w:type="spellStart"/>
            <w:r w:rsidRPr="00345FE1">
              <w:t>PřF</w:t>
            </w:r>
            <w:proofErr w:type="spellEnd"/>
            <w:r w:rsidRPr="00345FE1">
              <w:t xml:space="preserve"> UP Olomouc, Katedra informatiky, odborný asistent</w:t>
            </w:r>
          </w:p>
          <w:p w14:paraId="2827A953" w14:textId="77777777" w:rsidR="00870404" w:rsidRPr="00345FE1" w:rsidRDefault="00870404" w:rsidP="00087553">
            <w:pPr>
              <w:tabs>
                <w:tab w:val="left" w:pos="956"/>
              </w:tabs>
              <w:ind w:left="956" w:hanging="956"/>
              <w:jc w:val="both"/>
              <w:rPr>
                <w:color w:val="FF0000"/>
              </w:rPr>
            </w:pPr>
            <w:r w:rsidRPr="00345FE1">
              <w:t>2009–dosud UTB Zlín, FAI, Ústav matematiky, odborný asistent</w:t>
            </w:r>
          </w:p>
        </w:tc>
      </w:tr>
      <w:tr w:rsidR="00870404" w:rsidRPr="00345FE1" w14:paraId="5F6B864C" w14:textId="77777777" w:rsidTr="00087553">
        <w:trPr>
          <w:trHeight w:val="250"/>
        </w:trPr>
        <w:tc>
          <w:tcPr>
            <w:tcW w:w="9859" w:type="dxa"/>
            <w:gridSpan w:val="15"/>
            <w:shd w:val="clear" w:color="auto" w:fill="F7CAAC"/>
          </w:tcPr>
          <w:p w14:paraId="18B12880" w14:textId="77777777" w:rsidR="00870404" w:rsidRPr="00345FE1" w:rsidRDefault="00870404" w:rsidP="00087553">
            <w:pPr>
              <w:jc w:val="both"/>
            </w:pPr>
            <w:r w:rsidRPr="00345FE1">
              <w:rPr>
                <w:b/>
              </w:rPr>
              <w:t>Zkušenosti s vedením kvalifikačních a rigorózních prací</w:t>
            </w:r>
          </w:p>
        </w:tc>
      </w:tr>
      <w:tr w:rsidR="00870404" w:rsidRPr="00345FE1" w14:paraId="55E6AED5" w14:textId="77777777" w:rsidTr="00087553">
        <w:trPr>
          <w:trHeight w:val="367"/>
        </w:trPr>
        <w:tc>
          <w:tcPr>
            <w:tcW w:w="9859" w:type="dxa"/>
            <w:gridSpan w:val="15"/>
          </w:tcPr>
          <w:p w14:paraId="3B0BFC9C" w14:textId="77777777" w:rsidR="00870404" w:rsidRPr="00345FE1" w:rsidRDefault="00870404" w:rsidP="00087553">
            <w:r>
              <w:t>Za posledních 10 let úspěšně vedl 3 bakalářské práce</w:t>
            </w:r>
            <w:r w:rsidRPr="00345FE1">
              <w:t xml:space="preserve">. </w:t>
            </w:r>
          </w:p>
        </w:tc>
      </w:tr>
      <w:tr w:rsidR="00870404" w:rsidRPr="00345FE1" w14:paraId="2F9959EC" w14:textId="77777777" w:rsidTr="00087553">
        <w:trPr>
          <w:cantSplit/>
        </w:trPr>
        <w:tc>
          <w:tcPr>
            <w:tcW w:w="3347" w:type="dxa"/>
            <w:gridSpan w:val="3"/>
            <w:tcBorders>
              <w:top w:val="single" w:sz="12" w:space="0" w:color="auto"/>
            </w:tcBorders>
            <w:shd w:val="clear" w:color="auto" w:fill="F7CAAC"/>
          </w:tcPr>
          <w:p w14:paraId="0DCE0A22"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34676B48"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7E8B7415"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46F13C0B" w14:textId="77777777" w:rsidR="00870404" w:rsidRPr="00345FE1" w:rsidRDefault="00870404" w:rsidP="00087553">
            <w:pPr>
              <w:jc w:val="both"/>
              <w:rPr>
                <w:b/>
              </w:rPr>
            </w:pPr>
            <w:r w:rsidRPr="00345FE1">
              <w:rPr>
                <w:b/>
              </w:rPr>
              <w:t>Ohlasy publikací</w:t>
            </w:r>
          </w:p>
        </w:tc>
      </w:tr>
      <w:tr w:rsidR="00870404" w:rsidRPr="00345FE1" w14:paraId="4EB6B744" w14:textId="77777777" w:rsidTr="00087553">
        <w:trPr>
          <w:cantSplit/>
        </w:trPr>
        <w:tc>
          <w:tcPr>
            <w:tcW w:w="3347" w:type="dxa"/>
            <w:gridSpan w:val="3"/>
          </w:tcPr>
          <w:p w14:paraId="291B8A1A" w14:textId="77777777" w:rsidR="00870404" w:rsidRPr="00345FE1" w:rsidRDefault="00870404" w:rsidP="00087553">
            <w:pPr>
              <w:jc w:val="both"/>
            </w:pPr>
          </w:p>
        </w:tc>
        <w:tc>
          <w:tcPr>
            <w:tcW w:w="2245" w:type="dxa"/>
            <w:gridSpan w:val="3"/>
          </w:tcPr>
          <w:p w14:paraId="208DD958" w14:textId="77777777" w:rsidR="00870404" w:rsidRPr="00345FE1" w:rsidRDefault="00870404" w:rsidP="00087553">
            <w:pPr>
              <w:jc w:val="both"/>
            </w:pPr>
          </w:p>
        </w:tc>
        <w:tc>
          <w:tcPr>
            <w:tcW w:w="2248" w:type="dxa"/>
            <w:gridSpan w:val="5"/>
            <w:tcBorders>
              <w:right w:val="single" w:sz="12" w:space="0" w:color="auto"/>
            </w:tcBorders>
          </w:tcPr>
          <w:p w14:paraId="7CD7CCE6"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7DDC7BC7"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E85749C"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0D74D21" w14:textId="77777777" w:rsidR="00870404" w:rsidRPr="00345FE1" w:rsidRDefault="00870404" w:rsidP="00087553">
            <w:pPr>
              <w:jc w:val="both"/>
            </w:pPr>
            <w:r w:rsidRPr="00345FE1">
              <w:rPr>
                <w:b/>
                <w:sz w:val="18"/>
              </w:rPr>
              <w:t>ostatní</w:t>
            </w:r>
          </w:p>
        </w:tc>
      </w:tr>
      <w:tr w:rsidR="00870404" w:rsidRPr="00345FE1" w14:paraId="5E234F7F" w14:textId="77777777" w:rsidTr="00087553">
        <w:trPr>
          <w:cantSplit/>
          <w:trHeight w:val="70"/>
        </w:trPr>
        <w:tc>
          <w:tcPr>
            <w:tcW w:w="3347" w:type="dxa"/>
            <w:gridSpan w:val="3"/>
            <w:shd w:val="clear" w:color="auto" w:fill="F7CAAC"/>
          </w:tcPr>
          <w:p w14:paraId="52A18218"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908BD1F"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F4BFF09"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218405FD" w14:textId="77777777" w:rsidR="00870404" w:rsidRPr="00345FE1" w:rsidRDefault="00870404" w:rsidP="00087553">
            <w:pPr>
              <w:jc w:val="both"/>
              <w:rPr>
                <w:b/>
              </w:rPr>
            </w:pPr>
            <w:r w:rsidRPr="00345FE1">
              <w:rPr>
                <w:b/>
              </w:rPr>
              <w:t>24</w:t>
            </w:r>
          </w:p>
        </w:tc>
        <w:tc>
          <w:tcPr>
            <w:tcW w:w="693" w:type="dxa"/>
          </w:tcPr>
          <w:p w14:paraId="60E68F5A" w14:textId="77777777" w:rsidR="00870404" w:rsidRPr="00345FE1" w:rsidRDefault="00870404" w:rsidP="00087553">
            <w:pPr>
              <w:jc w:val="both"/>
              <w:rPr>
                <w:b/>
              </w:rPr>
            </w:pPr>
            <w:r w:rsidRPr="00345FE1">
              <w:rPr>
                <w:b/>
              </w:rPr>
              <w:t>41</w:t>
            </w:r>
          </w:p>
        </w:tc>
        <w:tc>
          <w:tcPr>
            <w:tcW w:w="694" w:type="dxa"/>
          </w:tcPr>
          <w:p w14:paraId="081664BD" w14:textId="77777777" w:rsidR="00870404" w:rsidRPr="00345FE1" w:rsidRDefault="00870404" w:rsidP="00087553">
            <w:pPr>
              <w:jc w:val="both"/>
              <w:rPr>
                <w:b/>
              </w:rPr>
            </w:pPr>
            <w:r w:rsidRPr="00345FE1">
              <w:rPr>
                <w:b/>
              </w:rPr>
              <w:t>2</w:t>
            </w:r>
          </w:p>
        </w:tc>
      </w:tr>
      <w:tr w:rsidR="00870404" w:rsidRPr="00345FE1" w14:paraId="092FAFBC" w14:textId="77777777" w:rsidTr="00087553">
        <w:trPr>
          <w:trHeight w:val="205"/>
        </w:trPr>
        <w:tc>
          <w:tcPr>
            <w:tcW w:w="3347" w:type="dxa"/>
            <w:gridSpan w:val="3"/>
          </w:tcPr>
          <w:p w14:paraId="0BAD94C1" w14:textId="77777777" w:rsidR="00870404" w:rsidRPr="00345FE1" w:rsidRDefault="00870404" w:rsidP="00087553">
            <w:pPr>
              <w:jc w:val="both"/>
            </w:pPr>
          </w:p>
        </w:tc>
        <w:tc>
          <w:tcPr>
            <w:tcW w:w="2245" w:type="dxa"/>
            <w:gridSpan w:val="3"/>
          </w:tcPr>
          <w:p w14:paraId="1D306CE2" w14:textId="77777777" w:rsidR="00870404" w:rsidRPr="00345FE1" w:rsidRDefault="00870404" w:rsidP="00087553">
            <w:pPr>
              <w:jc w:val="both"/>
            </w:pPr>
          </w:p>
        </w:tc>
        <w:tc>
          <w:tcPr>
            <w:tcW w:w="2248" w:type="dxa"/>
            <w:gridSpan w:val="5"/>
            <w:tcBorders>
              <w:right w:val="single" w:sz="12" w:space="0" w:color="auto"/>
            </w:tcBorders>
          </w:tcPr>
          <w:p w14:paraId="65CDD97D"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251D83E0"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7858FEB0" w14:textId="77777777" w:rsidR="00870404" w:rsidRPr="00345FE1" w:rsidRDefault="00870404" w:rsidP="00087553">
            <w:pPr>
              <w:rPr>
                <w:b/>
              </w:rPr>
            </w:pPr>
            <w:r w:rsidRPr="00345FE1">
              <w:rPr>
                <w:b/>
              </w:rPr>
              <w:t xml:space="preserve">   3/4</w:t>
            </w:r>
          </w:p>
        </w:tc>
      </w:tr>
      <w:tr w:rsidR="00870404" w:rsidRPr="00345FE1" w14:paraId="05FA6505" w14:textId="77777777" w:rsidTr="00087553">
        <w:tc>
          <w:tcPr>
            <w:tcW w:w="9859" w:type="dxa"/>
            <w:gridSpan w:val="15"/>
            <w:shd w:val="clear" w:color="auto" w:fill="F7CAAC"/>
          </w:tcPr>
          <w:p w14:paraId="05757446"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1E7FE2AE" w14:textId="77777777" w:rsidTr="00087553">
        <w:trPr>
          <w:trHeight w:val="2347"/>
        </w:trPr>
        <w:tc>
          <w:tcPr>
            <w:tcW w:w="9859" w:type="dxa"/>
            <w:gridSpan w:val="15"/>
          </w:tcPr>
          <w:p w14:paraId="72021E25" w14:textId="77777777" w:rsidR="00870404" w:rsidRPr="0035096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12 </w:t>
            </w:r>
            <w:r w:rsidRPr="000E699B">
              <w:t>(</w:t>
            </w:r>
            <w:proofErr w:type="spellStart"/>
            <w:r w:rsidRPr="000E699B">
              <w:t>ResearcherID</w:t>
            </w:r>
            <w:proofErr w:type="spellEnd"/>
            <w:r w:rsidRPr="000E699B">
              <w:t xml:space="preserve">: </w:t>
            </w:r>
            <w:r w:rsidRPr="00CE3CCB">
              <w:t>BBB-3968-2020</w:t>
            </w:r>
            <w:r w:rsidRPr="000E699B">
              <w:t xml:space="preserve">), </w:t>
            </w:r>
            <w:proofErr w:type="spellStart"/>
            <w:r w:rsidRPr="000E699B">
              <w:t>Scopus</w:t>
            </w:r>
            <w:proofErr w:type="spellEnd"/>
            <w:r w:rsidRPr="000E699B">
              <w:t xml:space="preserve">: </w:t>
            </w:r>
            <w:r>
              <w:t>17</w:t>
            </w:r>
            <w:r w:rsidRPr="000E699B">
              <w:t xml:space="preserve"> (</w:t>
            </w:r>
            <w:proofErr w:type="spellStart"/>
            <w:r w:rsidRPr="000E699B">
              <w:t>Author</w:t>
            </w:r>
            <w:proofErr w:type="spellEnd"/>
            <w:r w:rsidRPr="000E699B">
              <w:t xml:space="preserve"> ID </w:t>
            </w:r>
            <w:r w:rsidRPr="005A6665">
              <w:t>36626119600</w:t>
            </w:r>
            <w:r w:rsidRPr="000E699B">
              <w:t>)</w:t>
            </w:r>
          </w:p>
          <w:p w14:paraId="564B6D86" w14:textId="77777777" w:rsidR="00870404" w:rsidRPr="00345FE1" w:rsidRDefault="00870404" w:rsidP="00087553">
            <w:pPr>
              <w:jc w:val="both"/>
              <w:rPr>
                <w:rFonts w:eastAsia="SimSun"/>
                <w:color w:val="000000"/>
                <w:lang w:eastAsia="zh-CN" w:bidi="hi-IN"/>
              </w:rPr>
            </w:pPr>
            <w:r w:rsidRPr="00345FE1">
              <w:rPr>
                <w:rFonts w:eastAsia="SimSun"/>
                <w:color w:val="000000"/>
                <w:lang w:eastAsia="zh-CN" w:bidi="hi-IN"/>
              </w:rPr>
              <w:t>HRABEC, D</w:t>
            </w:r>
            <w:r>
              <w:rPr>
                <w:rFonts w:eastAsia="SimSun"/>
                <w:color w:val="000000"/>
                <w:lang w:eastAsia="zh-CN" w:bidi="hi-IN"/>
              </w:rPr>
              <w:t>ušan</w:t>
            </w:r>
            <w:r w:rsidRPr="00345FE1">
              <w:rPr>
                <w:rFonts w:eastAsia="SimSun"/>
                <w:color w:val="000000"/>
                <w:lang w:eastAsia="zh-CN" w:bidi="hi-IN"/>
              </w:rPr>
              <w:t>, KUČERA, J</w:t>
            </w:r>
            <w:r>
              <w:rPr>
                <w:rFonts w:eastAsia="SimSun"/>
                <w:color w:val="000000"/>
                <w:lang w:eastAsia="zh-CN" w:bidi="hi-IN"/>
              </w:rPr>
              <w:t>iří</w:t>
            </w:r>
            <w:r w:rsidRPr="00345FE1">
              <w:rPr>
                <w:rFonts w:eastAsia="SimSun"/>
                <w:color w:val="000000"/>
                <w:lang w:eastAsia="zh-CN" w:bidi="hi-IN"/>
              </w:rPr>
              <w:t>,</w:t>
            </w:r>
            <w:r w:rsidRPr="00345FE1">
              <w:rPr>
                <w:rFonts w:eastAsia="SimSun"/>
                <w:b/>
                <w:bCs/>
                <w:color w:val="000000"/>
                <w:lang w:eastAsia="zh-CN" w:bidi="hi-IN"/>
              </w:rPr>
              <w:t xml:space="preserve"> MARTINEK, P</w:t>
            </w:r>
            <w:r>
              <w:rPr>
                <w:rFonts w:eastAsia="SimSun"/>
                <w:b/>
                <w:bCs/>
                <w:color w:val="000000"/>
                <w:lang w:eastAsia="zh-CN" w:bidi="hi-IN"/>
              </w:rPr>
              <w:t>avel</w:t>
            </w:r>
            <w:r w:rsidRPr="00345FE1">
              <w:rPr>
                <w:b/>
              </w:rPr>
              <w:t xml:space="preserve"> (20</w:t>
            </w:r>
            <w:r>
              <w:rPr>
                <w:b/>
              </w:rPr>
              <w:t xml:space="preserve"> </w:t>
            </w:r>
            <w:r w:rsidRPr="00345FE1">
              <w:rPr>
                <w:b/>
              </w:rPr>
              <w:t>%)</w:t>
            </w:r>
            <w:r w:rsidRPr="00345FE1">
              <w:rPr>
                <w:rFonts w:eastAsia="SimSun"/>
                <w:color w:val="000000"/>
                <w:lang w:eastAsia="zh-CN" w:bidi="hi-IN"/>
              </w:rPr>
              <w:t xml:space="preserve">: Marketing </w:t>
            </w:r>
            <w:proofErr w:type="spellStart"/>
            <w:r w:rsidRPr="00345FE1">
              <w:rPr>
                <w:rFonts w:eastAsia="SimSun"/>
                <w:color w:val="000000"/>
                <w:lang w:eastAsia="zh-CN" w:bidi="hi-IN"/>
              </w:rPr>
              <w:t>effort</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within</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the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newsvendor</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problem</w:t>
            </w:r>
            <w:proofErr w:type="spellEnd"/>
            <w:r w:rsidRPr="00345FE1">
              <w:rPr>
                <w:rFonts w:eastAsia="SimSun"/>
                <w:color w:val="000000"/>
                <w:lang w:eastAsia="zh-CN" w:bidi="hi-IN"/>
              </w:rPr>
              <w:t xml:space="preserve"> framework: A </w:t>
            </w:r>
            <w:proofErr w:type="spellStart"/>
            <w:r w:rsidRPr="00345FE1">
              <w:rPr>
                <w:rFonts w:eastAsia="SimSun"/>
                <w:color w:val="000000"/>
                <w:lang w:eastAsia="zh-CN" w:bidi="hi-IN"/>
              </w:rPr>
              <w:t>systematic</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review</w:t>
            </w:r>
            <w:proofErr w:type="spellEnd"/>
            <w:r w:rsidRPr="00345FE1">
              <w:rPr>
                <w:rFonts w:eastAsia="SimSun"/>
                <w:color w:val="000000"/>
                <w:lang w:eastAsia="zh-CN" w:bidi="hi-IN"/>
              </w:rPr>
              <w:t xml:space="preserve"> and </w:t>
            </w:r>
            <w:proofErr w:type="spellStart"/>
            <w:r w:rsidRPr="00345FE1">
              <w:rPr>
                <w:rFonts w:eastAsia="SimSun"/>
                <w:color w:val="000000"/>
                <w:lang w:eastAsia="zh-CN" w:bidi="hi-IN"/>
              </w:rPr>
              <w:t>extensions</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of</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demand-effort</w:t>
            </w:r>
            <w:proofErr w:type="spellEnd"/>
            <w:r w:rsidRPr="00345FE1">
              <w:rPr>
                <w:rFonts w:eastAsia="SimSun"/>
                <w:color w:val="000000"/>
                <w:lang w:eastAsia="zh-CN" w:bidi="hi-IN"/>
              </w:rPr>
              <w:t xml:space="preserve"> and </w:t>
            </w:r>
            <w:proofErr w:type="spellStart"/>
            <w:r w:rsidRPr="00345FE1">
              <w:rPr>
                <w:rFonts w:eastAsia="SimSun"/>
                <w:color w:val="000000"/>
                <w:lang w:eastAsia="zh-CN" w:bidi="hi-IN"/>
              </w:rPr>
              <w:t>cost-effort</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formulations</w:t>
            </w:r>
            <w:proofErr w:type="spellEnd"/>
            <w:r w:rsidRPr="00345FE1">
              <w:rPr>
                <w:rFonts w:eastAsia="SimSun"/>
                <w:color w:val="000000"/>
                <w:lang w:eastAsia="zh-CN" w:bidi="hi-IN"/>
              </w:rPr>
              <w:t xml:space="preserve">. </w:t>
            </w:r>
            <w:r w:rsidRPr="007C6A30">
              <w:rPr>
                <w:rFonts w:eastAsia="SimSun"/>
                <w:i/>
                <w:iCs/>
                <w:color w:val="000000"/>
                <w:lang w:eastAsia="zh-CN" w:bidi="hi-IN"/>
              </w:rPr>
              <w:t xml:space="preserve">International </w:t>
            </w:r>
            <w:proofErr w:type="spellStart"/>
            <w:r w:rsidRPr="007C6A30">
              <w:rPr>
                <w:rFonts w:eastAsia="SimSun"/>
                <w:i/>
                <w:iCs/>
                <w:color w:val="000000"/>
                <w:lang w:eastAsia="zh-CN" w:bidi="hi-IN"/>
              </w:rPr>
              <w:t>Journal</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of</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Production</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Economics</w:t>
            </w:r>
            <w:proofErr w:type="spellEnd"/>
            <w:r w:rsidRPr="00345FE1">
              <w:rPr>
                <w:rFonts w:eastAsia="SimSun"/>
                <w:color w:val="000000"/>
                <w:lang w:eastAsia="zh-CN" w:bidi="hi-IN"/>
              </w:rPr>
              <w:t xml:space="preserve"> 257, </w:t>
            </w:r>
            <w:proofErr w:type="spellStart"/>
            <w:r w:rsidRPr="00345FE1">
              <w:rPr>
                <w:rFonts w:eastAsia="SimSun"/>
                <w:color w:val="000000"/>
                <w:lang w:eastAsia="zh-CN" w:bidi="hi-IN"/>
              </w:rPr>
              <w:t>article</w:t>
            </w:r>
            <w:proofErr w:type="spellEnd"/>
            <w:r w:rsidRPr="00345FE1">
              <w:rPr>
                <w:rFonts w:eastAsia="SimSun"/>
                <w:color w:val="000000"/>
                <w:lang w:eastAsia="zh-CN" w:bidi="hi-IN"/>
              </w:rPr>
              <w:t xml:space="preserve"> no. 108754 (2023)</w:t>
            </w:r>
            <w:r w:rsidRPr="00345FE1">
              <w:t>. ISSN 1873-7579.</w:t>
            </w:r>
            <w:r w:rsidRPr="00345FE1">
              <w:rPr>
                <w:rFonts w:eastAsia="SimSun"/>
                <w:color w:val="000000"/>
                <w:lang w:eastAsia="zh-CN" w:bidi="hi-IN"/>
              </w:rPr>
              <w:t xml:space="preserve"> </w:t>
            </w:r>
            <w:proofErr w:type="spellStart"/>
            <w:r w:rsidRPr="00345FE1">
              <w:rPr>
                <w:rFonts w:eastAsia="SimSun"/>
                <w:color w:val="000000"/>
                <w:lang w:eastAsia="zh-CN" w:bidi="hi-IN"/>
              </w:rPr>
              <w:t>Jimp</w:t>
            </w:r>
            <w:proofErr w:type="spellEnd"/>
          </w:p>
          <w:p w14:paraId="26B57FBA" w14:textId="77777777" w:rsidR="00870404" w:rsidRPr="00345FE1" w:rsidRDefault="00870404" w:rsidP="00087553">
            <w:pPr>
              <w:jc w:val="both"/>
              <w:rPr>
                <w:bCs/>
              </w:rPr>
            </w:pPr>
            <w:r w:rsidRPr="00345FE1">
              <w:rPr>
                <w:rFonts w:eastAsia="SimSun"/>
                <w:b/>
                <w:bCs/>
                <w:color w:val="000000"/>
                <w:lang w:eastAsia="zh-CN" w:bidi="hi-IN"/>
              </w:rPr>
              <w:t>MARTINEK, P</w:t>
            </w:r>
            <w:r>
              <w:rPr>
                <w:rFonts w:eastAsia="SimSun"/>
                <w:b/>
                <w:bCs/>
                <w:color w:val="000000"/>
                <w:lang w:eastAsia="zh-CN" w:bidi="hi-IN"/>
              </w:rPr>
              <w:t>avel</w:t>
            </w:r>
            <w:r w:rsidRPr="00345FE1">
              <w:rPr>
                <w:b/>
              </w:rPr>
              <w:t xml:space="preserve"> (100</w:t>
            </w:r>
            <w:r>
              <w:rPr>
                <w:b/>
              </w:rPr>
              <w:t xml:space="preserve"> </w:t>
            </w:r>
            <w:r w:rsidRPr="00345FE1">
              <w:rPr>
                <w:b/>
              </w:rPr>
              <w:t xml:space="preserve">%): </w:t>
            </w:r>
            <w:r w:rsidRPr="00345FE1">
              <w:t xml:space="preserve">Fuzzy </w:t>
            </w:r>
            <w:proofErr w:type="spellStart"/>
            <w:r w:rsidRPr="00345FE1">
              <w:t>multiset</w:t>
            </w:r>
            <w:proofErr w:type="spellEnd"/>
            <w:r w:rsidRPr="00345FE1">
              <w:t xml:space="preserve"> </w:t>
            </w:r>
            <w:proofErr w:type="spellStart"/>
            <w:r w:rsidRPr="00345FE1">
              <w:t>finite</w:t>
            </w:r>
            <w:proofErr w:type="spellEnd"/>
            <w:r w:rsidRPr="00345FE1">
              <w:t xml:space="preserve"> </w:t>
            </w:r>
            <w:proofErr w:type="spellStart"/>
            <w:r w:rsidRPr="00345FE1">
              <w:t>automata</w:t>
            </w:r>
            <w:proofErr w:type="spellEnd"/>
            <w:r w:rsidRPr="00345FE1">
              <w:t xml:space="preserve"> </w:t>
            </w:r>
            <w:proofErr w:type="spellStart"/>
            <w:r w:rsidRPr="00345FE1">
              <w:t>with</w:t>
            </w:r>
            <w:proofErr w:type="spellEnd"/>
            <w:r w:rsidRPr="00345FE1">
              <w:t xml:space="preserve"> output. </w:t>
            </w:r>
            <w:r w:rsidRPr="007C6A30">
              <w:rPr>
                <w:i/>
                <w:iCs/>
              </w:rPr>
              <w:t xml:space="preserve">Soft </w:t>
            </w:r>
            <w:proofErr w:type="spellStart"/>
            <w:r w:rsidRPr="007C6A30">
              <w:rPr>
                <w:i/>
                <w:iCs/>
              </w:rPr>
              <w:t>Computing</w:t>
            </w:r>
            <w:proofErr w:type="spellEnd"/>
            <w:r w:rsidRPr="00345FE1">
              <w:t xml:space="preserve"> 26, 13205–13217 (2022). ISSN 1433-7479. </w:t>
            </w:r>
            <w:proofErr w:type="spellStart"/>
            <w:r w:rsidRPr="00345FE1">
              <w:t>Jimp</w:t>
            </w:r>
            <w:proofErr w:type="spellEnd"/>
          </w:p>
          <w:p w14:paraId="1BF1D871" w14:textId="77777777" w:rsidR="00870404" w:rsidRPr="00345FE1" w:rsidRDefault="00870404" w:rsidP="00087553">
            <w:pPr>
              <w:jc w:val="both"/>
              <w:rPr>
                <w:bCs/>
              </w:rPr>
            </w:pPr>
            <w:r w:rsidRPr="00345FE1">
              <w:rPr>
                <w:rFonts w:eastAsia="SimSun"/>
                <w:b/>
                <w:bCs/>
                <w:color w:val="000000"/>
                <w:lang w:eastAsia="zh-CN" w:bidi="hi-IN"/>
              </w:rPr>
              <w:t>MARTINEK, P</w:t>
            </w:r>
            <w:r>
              <w:rPr>
                <w:rFonts w:eastAsia="SimSun"/>
                <w:b/>
                <w:bCs/>
                <w:color w:val="000000"/>
                <w:lang w:eastAsia="zh-CN" w:bidi="hi-IN"/>
              </w:rPr>
              <w:t>avel</w:t>
            </w:r>
            <w:r w:rsidRPr="00345FE1">
              <w:rPr>
                <w:b/>
              </w:rPr>
              <w:t xml:space="preserve"> (100</w:t>
            </w:r>
            <w:r>
              <w:rPr>
                <w:b/>
              </w:rPr>
              <w:t xml:space="preserve"> </w:t>
            </w:r>
            <w:r w:rsidRPr="00345FE1">
              <w:rPr>
                <w:b/>
              </w:rPr>
              <w:t xml:space="preserve">%): </w:t>
            </w:r>
            <w:r w:rsidRPr="00345FE1">
              <w:t xml:space="preserve">On a </w:t>
            </w:r>
            <w:proofErr w:type="spellStart"/>
            <w:r w:rsidRPr="00345FE1">
              <w:t>generalized</w:t>
            </w:r>
            <w:proofErr w:type="spellEnd"/>
            <w:r w:rsidRPr="00345FE1">
              <w:t xml:space="preserve"> </w:t>
            </w:r>
            <w:proofErr w:type="spellStart"/>
            <w:r w:rsidRPr="00345FE1">
              <w:t>form</w:t>
            </w:r>
            <w:proofErr w:type="spellEnd"/>
            <w:r w:rsidRPr="00345FE1">
              <w:t xml:space="preserve"> </w:t>
            </w:r>
            <w:proofErr w:type="spellStart"/>
            <w:r w:rsidRPr="00345FE1">
              <w:t>of</w:t>
            </w:r>
            <w:proofErr w:type="spellEnd"/>
            <w:r w:rsidRPr="00345FE1">
              <w:t xml:space="preserve"> </w:t>
            </w:r>
            <w:proofErr w:type="spellStart"/>
            <w:r w:rsidRPr="00345FE1">
              <w:t>multiset</w:t>
            </w:r>
            <w:proofErr w:type="spellEnd"/>
            <w:r w:rsidRPr="00345FE1">
              <w:t xml:space="preserve"> </w:t>
            </w:r>
            <w:proofErr w:type="spellStart"/>
            <w:r w:rsidRPr="00345FE1">
              <w:t>finite</w:t>
            </w:r>
            <w:proofErr w:type="spellEnd"/>
            <w:r w:rsidRPr="00345FE1">
              <w:t xml:space="preserve"> </w:t>
            </w:r>
            <w:proofErr w:type="spellStart"/>
            <w:r w:rsidRPr="00345FE1">
              <w:t>automata</w:t>
            </w:r>
            <w:proofErr w:type="spellEnd"/>
            <w:r w:rsidRPr="00345FE1">
              <w:t xml:space="preserve"> </w:t>
            </w:r>
            <w:proofErr w:type="spellStart"/>
            <w:r w:rsidRPr="00345FE1">
              <w:t>with</w:t>
            </w:r>
            <w:proofErr w:type="spellEnd"/>
            <w:r w:rsidRPr="00345FE1">
              <w:t xml:space="preserve"> </w:t>
            </w:r>
            <w:proofErr w:type="spellStart"/>
            <w:r w:rsidRPr="00345FE1">
              <w:t>suppressed</w:t>
            </w:r>
            <w:proofErr w:type="spellEnd"/>
            <w:r w:rsidRPr="00345FE1">
              <w:t xml:space="preserve"> </w:t>
            </w:r>
            <w:proofErr w:type="spellStart"/>
            <w:r w:rsidRPr="00345FE1">
              <w:t>nonfinal</w:t>
            </w:r>
            <w:proofErr w:type="spellEnd"/>
            <w:r w:rsidRPr="00345FE1">
              <w:t xml:space="preserve"> </w:t>
            </w:r>
            <w:proofErr w:type="spellStart"/>
            <w:r w:rsidRPr="00345FE1">
              <w:t>states</w:t>
            </w:r>
            <w:proofErr w:type="spellEnd"/>
            <w:r w:rsidRPr="00345FE1">
              <w:rPr>
                <w:rFonts w:eastAsia="SimSun"/>
                <w:color w:val="000000"/>
                <w:lang w:eastAsia="zh-CN" w:bidi="hi-IN"/>
              </w:rPr>
              <w:t xml:space="preserve">. In: </w:t>
            </w:r>
            <w:r w:rsidRPr="007C6A30">
              <w:rPr>
                <w:rFonts w:eastAsia="SimSun"/>
                <w:i/>
                <w:iCs/>
                <w:color w:val="000000"/>
                <w:lang w:eastAsia="zh-CN" w:bidi="hi-IN"/>
              </w:rPr>
              <w:t xml:space="preserve">International </w:t>
            </w:r>
            <w:proofErr w:type="spellStart"/>
            <w:r w:rsidRPr="007C6A30">
              <w:rPr>
                <w:rFonts w:eastAsia="SimSun"/>
                <w:i/>
                <w:iCs/>
                <w:color w:val="000000"/>
                <w:lang w:eastAsia="zh-CN" w:bidi="hi-IN"/>
              </w:rPr>
              <w:t>Conference</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of</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Numerical</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Analysis</w:t>
            </w:r>
            <w:proofErr w:type="spellEnd"/>
            <w:r w:rsidRPr="007C6A30">
              <w:rPr>
                <w:rFonts w:eastAsia="SimSun"/>
                <w:i/>
                <w:iCs/>
                <w:color w:val="000000"/>
                <w:lang w:eastAsia="zh-CN" w:bidi="hi-IN"/>
              </w:rPr>
              <w:t xml:space="preserve"> and </w:t>
            </w:r>
            <w:proofErr w:type="spellStart"/>
            <w:r w:rsidRPr="007C6A30">
              <w:rPr>
                <w:rFonts w:eastAsia="SimSun"/>
                <w:i/>
                <w:iCs/>
                <w:color w:val="000000"/>
                <w:lang w:eastAsia="zh-CN" w:bidi="hi-IN"/>
              </w:rPr>
              <w:t>Applied</w:t>
            </w:r>
            <w:proofErr w:type="spellEnd"/>
            <w:r w:rsidRPr="007C6A30">
              <w:rPr>
                <w:rFonts w:eastAsia="SimSun"/>
                <w:i/>
                <w:iCs/>
                <w:color w:val="000000"/>
                <w:lang w:eastAsia="zh-CN" w:bidi="hi-IN"/>
              </w:rPr>
              <w:t xml:space="preserve"> </w:t>
            </w:r>
            <w:proofErr w:type="spellStart"/>
            <w:r w:rsidRPr="007C6A30">
              <w:rPr>
                <w:rFonts w:eastAsia="SimSun"/>
                <w:i/>
                <w:iCs/>
                <w:color w:val="000000"/>
                <w:lang w:eastAsia="zh-CN" w:bidi="hi-IN"/>
              </w:rPr>
              <w:t>Mathematics</w:t>
            </w:r>
            <w:proofErr w:type="spellEnd"/>
            <w:r w:rsidRPr="007C6A30">
              <w:rPr>
                <w:rFonts w:eastAsia="SimSun"/>
                <w:i/>
                <w:iCs/>
                <w:color w:val="000000"/>
                <w:lang w:eastAsia="zh-CN" w:bidi="hi-IN"/>
              </w:rPr>
              <w:t xml:space="preserve"> 2020</w:t>
            </w:r>
            <w:r w:rsidRPr="00345FE1">
              <w:rPr>
                <w:rFonts w:eastAsia="SimSun"/>
                <w:color w:val="000000"/>
                <w:lang w:eastAsia="zh-CN" w:bidi="hi-IN"/>
              </w:rPr>
              <w:t xml:space="preserve">, (ICNAAM 2020), </w:t>
            </w:r>
            <w:proofErr w:type="spellStart"/>
            <w:r w:rsidRPr="007C6A30">
              <w:rPr>
                <w:rStyle w:val="Siln"/>
              </w:rPr>
              <w:t>Rhodes</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Greece</w:t>
            </w:r>
            <w:proofErr w:type="spellEnd"/>
            <w:r w:rsidRPr="00345FE1">
              <w:rPr>
                <w:rFonts w:eastAsia="SimSun"/>
                <w:color w:val="000000"/>
                <w:lang w:eastAsia="zh-CN" w:bidi="hi-IN"/>
              </w:rPr>
              <w:t xml:space="preserve">, AIP </w:t>
            </w:r>
            <w:proofErr w:type="spellStart"/>
            <w:r w:rsidRPr="00345FE1">
              <w:rPr>
                <w:rFonts w:eastAsia="SimSun"/>
                <w:color w:val="000000"/>
                <w:lang w:eastAsia="zh-CN" w:bidi="hi-IN"/>
              </w:rPr>
              <w:t>Conference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Proceedings</w:t>
            </w:r>
            <w:proofErr w:type="spellEnd"/>
            <w:r w:rsidRPr="00345FE1">
              <w:rPr>
                <w:rFonts w:eastAsia="SimSun"/>
                <w:color w:val="000000"/>
                <w:lang w:eastAsia="zh-CN" w:bidi="hi-IN"/>
              </w:rPr>
              <w:t xml:space="preserve">, Vol. 2425, AIP, 2022, </w:t>
            </w:r>
            <w:proofErr w:type="spellStart"/>
            <w:r w:rsidRPr="00345FE1">
              <w:rPr>
                <w:rFonts w:eastAsia="SimSun"/>
                <w:color w:val="000000"/>
                <w:lang w:eastAsia="zh-CN" w:bidi="hi-IN"/>
              </w:rPr>
              <w:t>Article</w:t>
            </w:r>
            <w:proofErr w:type="spellEnd"/>
            <w:r w:rsidRPr="00345FE1">
              <w:rPr>
                <w:rFonts w:eastAsia="SimSun"/>
                <w:color w:val="000000"/>
                <w:lang w:eastAsia="zh-CN" w:bidi="hi-IN"/>
              </w:rPr>
              <w:t xml:space="preserve"> </w:t>
            </w:r>
            <w:proofErr w:type="spellStart"/>
            <w:r w:rsidRPr="00345FE1">
              <w:rPr>
                <w:rFonts w:eastAsia="SimSun"/>
                <w:color w:val="000000"/>
                <w:lang w:eastAsia="zh-CN" w:bidi="hi-IN"/>
              </w:rPr>
              <w:t>number</w:t>
            </w:r>
            <w:proofErr w:type="spellEnd"/>
            <w:r w:rsidRPr="00345FE1">
              <w:rPr>
                <w:rFonts w:eastAsia="SimSun"/>
                <w:color w:val="000000"/>
                <w:lang w:eastAsia="zh-CN" w:bidi="hi-IN"/>
              </w:rPr>
              <w:t xml:space="preserve"> 420011, ISBN: 978-0-7354-4182-8. </w:t>
            </w:r>
            <w:r>
              <w:rPr>
                <w:rFonts w:eastAsia="SimSun"/>
                <w:color w:val="000000"/>
                <w:lang w:eastAsia="zh-CN" w:bidi="hi-IN"/>
              </w:rPr>
              <w:t>D</w:t>
            </w:r>
          </w:p>
          <w:p w14:paraId="280920AC" w14:textId="77777777" w:rsidR="00870404" w:rsidRPr="00345FE1" w:rsidRDefault="00870404" w:rsidP="00087553">
            <w:pPr>
              <w:jc w:val="both"/>
              <w:rPr>
                <w:bCs/>
              </w:rPr>
            </w:pPr>
          </w:p>
          <w:p w14:paraId="0137341D" w14:textId="77777777" w:rsidR="00870404" w:rsidRPr="00345FE1" w:rsidRDefault="00870404" w:rsidP="00087553">
            <w:pPr>
              <w:jc w:val="both"/>
              <w:rPr>
                <w:i/>
                <w:iCs/>
              </w:rPr>
            </w:pPr>
            <w:r w:rsidRPr="00345FE1">
              <w:rPr>
                <w:i/>
                <w:iCs/>
              </w:rPr>
              <w:t>Zapojení do projektových činností:</w:t>
            </w:r>
          </w:p>
          <w:p w14:paraId="3DD6F6E8" w14:textId="77777777" w:rsidR="00870404" w:rsidRDefault="00870404" w:rsidP="00087553">
            <w:pPr>
              <w:tabs>
                <w:tab w:val="left" w:pos="1097"/>
              </w:tabs>
              <w:ind w:left="1100" w:hanging="1100"/>
              <w:jc w:val="both"/>
            </w:pPr>
            <w:r>
              <w:t xml:space="preserve">2017-2022 </w:t>
            </w:r>
            <w:r>
              <w:tab/>
              <w:t xml:space="preserve">Strategický projekt UTB ve Zlíně, poskytovatel MŠMT </w:t>
            </w:r>
            <w:r w:rsidRPr="00345FE1">
              <w:t>OPVVV</w:t>
            </w:r>
            <w:r>
              <w:t>,</w:t>
            </w:r>
            <w:r w:rsidRPr="00345FE1">
              <w:t xml:space="preserve"> CZ.02.2.69/0.0/0.0/16 015/0002204, </w:t>
            </w:r>
            <w:r>
              <w:t>spoluřešitel</w:t>
            </w:r>
          </w:p>
          <w:p w14:paraId="7ACAE8DD" w14:textId="77777777" w:rsidR="00870404" w:rsidRPr="00345FE1" w:rsidRDefault="00870404" w:rsidP="00087553">
            <w:pPr>
              <w:tabs>
                <w:tab w:val="left" w:pos="1097"/>
              </w:tabs>
              <w:ind w:left="1100" w:hanging="1100"/>
              <w:jc w:val="both"/>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p w14:paraId="55544FA2" w14:textId="77777777" w:rsidR="00870404" w:rsidRPr="00345FE1" w:rsidRDefault="00870404" w:rsidP="00087553">
            <w:pPr>
              <w:tabs>
                <w:tab w:val="left" w:pos="1097"/>
              </w:tabs>
              <w:jc w:val="both"/>
            </w:pPr>
            <w:r>
              <w:t xml:space="preserve">2006-2008 </w:t>
            </w:r>
            <w:r>
              <w:tab/>
            </w:r>
            <w:r w:rsidRPr="00345FE1">
              <w:t xml:space="preserve">ESF </w:t>
            </w:r>
            <w:r>
              <w:t>projekt</w:t>
            </w:r>
            <w:r w:rsidRPr="00345FE1">
              <w:t xml:space="preserve"> Univerzit</w:t>
            </w:r>
            <w:r>
              <w:t>y</w:t>
            </w:r>
            <w:r w:rsidRPr="00345FE1">
              <w:t xml:space="preserve"> Palackého v Olomouci,</w:t>
            </w:r>
            <w:r>
              <w:t xml:space="preserve"> poskytovatel MŠMT, </w:t>
            </w:r>
            <w:r w:rsidRPr="00345FE1">
              <w:t>CZ.04.1.03/3.2.15.2/0271</w:t>
            </w:r>
            <w:r>
              <w:t>,</w:t>
            </w:r>
            <w:r w:rsidRPr="00345FE1">
              <w:t xml:space="preserve"> </w:t>
            </w:r>
            <w:r>
              <w:t>spoluřešitel</w:t>
            </w:r>
          </w:p>
        </w:tc>
      </w:tr>
      <w:tr w:rsidR="00870404" w:rsidRPr="00345FE1" w14:paraId="348D29FB" w14:textId="77777777" w:rsidTr="00087553">
        <w:trPr>
          <w:trHeight w:val="218"/>
        </w:trPr>
        <w:tc>
          <w:tcPr>
            <w:tcW w:w="9859" w:type="dxa"/>
            <w:gridSpan w:val="15"/>
            <w:shd w:val="clear" w:color="auto" w:fill="F7CAAC"/>
          </w:tcPr>
          <w:p w14:paraId="2B27E51C" w14:textId="77777777" w:rsidR="00870404" w:rsidRPr="00345FE1" w:rsidRDefault="00870404" w:rsidP="00087553">
            <w:pPr>
              <w:rPr>
                <w:b/>
              </w:rPr>
            </w:pPr>
            <w:r w:rsidRPr="00345FE1">
              <w:rPr>
                <w:b/>
              </w:rPr>
              <w:t>Působení v zahraničí</w:t>
            </w:r>
          </w:p>
        </w:tc>
      </w:tr>
      <w:tr w:rsidR="00870404" w:rsidRPr="00345FE1" w14:paraId="09249B01" w14:textId="77777777" w:rsidTr="00087553">
        <w:trPr>
          <w:trHeight w:val="328"/>
        </w:trPr>
        <w:tc>
          <w:tcPr>
            <w:tcW w:w="9859" w:type="dxa"/>
            <w:gridSpan w:val="15"/>
          </w:tcPr>
          <w:p w14:paraId="26904E9D" w14:textId="77777777" w:rsidR="00870404" w:rsidRPr="00345FE1" w:rsidRDefault="00870404" w:rsidP="00087553">
            <w:pPr>
              <w:rPr>
                <w:b/>
              </w:rPr>
            </w:pPr>
          </w:p>
        </w:tc>
      </w:tr>
      <w:tr w:rsidR="00870404" w:rsidRPr="00345FE1" w14:paraId="424C892F" w14:textId="77777777" w:rsidTr="00087553">
        <w:trPr>
          <w:cantSplit/>
          <w:trHeight w:val="470"/>
        </w:trPr>
        <w:tc>
          <w:tcPr>
            <w:tcW w:w="2518" w:type="dxa"/>
            <w:shd w:val="clear" w:color="auto" w:fill="F7CAAC"/>
          </w:tcPr>
          <w:p w14:paraId="5C5B3128" w14:textId="77777777" w:rsidR="00870404" w:rsidRPr="00345FE1" w:rsidRDefault="00870404" w:rsidP="00087553">
            <w:pPr>
              <w:jc w:val="both"/>
              <w:rPr>
                <w:b/>
              </w:rPr>
            </w:pPr>
            <w:r w:rsidRPr="00345FE1">
              <w:rPr>
                <w:b/>
              </w:rPr>
              <w:t xml:space="preserve">Podpis </w:t>
            </w:r>
          </w:p>
        </w:tc>
        <w:tc>
          <w:tcPr>
            <w:tcW w:w="4536" w:type="dxa"/>
            <w:gridSpan w:val="8"/>
          </w:tcPr>
          <w:p w14:paraId="3179A36C" w14:textId="77777777" w:rsidR="00870404" w:rsidRPr="00345FE1" w:rsidRDefault="00870404" w:rsidP="00087553">
            <w:pPr>
              <w:jc w:val="both"/>
            </w:pPr>
          </w:p>
        </w:tc>
        <w:tc>
          <w:tcPr>
            <w:tcW w:w="786" w:type="dxa"/>
            <w:gridSpan w:val="2"/>
            <w:shd w:val="clear" w:color="auto" w:fill="F7CAAC"/>
          </w:tcPr>
          <w:p w14:paraId="227F428C" w14:textId="77777777" w:rsidR="00870404" w:rsidRPr="00345FE1" w:rsidRDefault="00870404" w:rsidP="00087553">
            <w:pPr>
              <w:jc w:val="both"/>
            </w:pPr>
            <w:r w:rsidRPr="00345FE1">
              <w:rPr>
                <w:b/>
              </w:rPr>
              <w:t>datum</w:t>
            </w:r>
          </w:p>
        </w:tc>
        <w:tc>
          <w:tcPr>
            <w:tcW w:w="2019" w:type="dxa"/>
            <w:gridSpan w:val="4"/>
          </w:tcPr>
          <w:p w14:paraId="0728C64F" w14:textId="77777777" w:rsidR="00870404" w:rsidRPr="00345FE1" w:rsidRDefault="00870404" w:rsidP="00087553">
            <w:pPr>
              <w:jc w:val="both"/>
            </w:pPr>
            <w:r>
              <w:t>27. 8. 2024</w:t>
            </w:r>
          </w:p>
        </w:tc>
      </w:tr>
    </w:tbl>
    <w:p w14:paraId="0D37AAAA" w14:textId="77777777" w:rsidR="00870404" w:rsidRPr="00345FE1" w:rsidRDefault="00870404" w:rsidP="00870404">
      <w:pPr>
        <w:spacing w:after="160" w:line="259" w:lineRule="auto"/>
      </w:pPr>
    </w:p>
    <w:p w14:paraId="2B9B0663"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9DB7F33" w14:textId="77777777" w:rsidTr="00087553">
        <w:tc>
          <w:tcPr>
            <w:tcW w:w="9859" w:type="dxa"/>
            <w:gridSpan w:val="15"/>
            <w:tcBorders>
              <w:bottom w:val="double" w:sz="4" w:space="0" w:color="auto"/>
            </w:tcBorders>
            <w:shd w:val="clear" w:color="auto" w:fill="BDD6EE"/>
          </w:tcPr>
          <w:p w14:paraId="7550DA81" w14:textId="5D894B2C" w:rsidR="00870404" w:rsidRPr="00345FE1" w:rsidRDefault="00870404" w:rsidP="00087553">
            <w:pPr>
              <w:tabs>
                <w:tab w:val="right" w:pos="953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1A3F156D" w14:textId="77777777" w:rsidTr="00087553">
        <w:tc>
          <w:tcPr>
            <w:tcW w:w="2518" w:type="dxa"/>
            <w:tcBorders>
              <w:top w:val="double" w:sz="4" w:space="0" w:color="auto"/>
            </w:tcBorders>
            <w:shd w:val="clear" w:color="auto" w:fill="F7CAAC"/>
          </w:tcPr>
          <w:p w14:paraId="34AB9694" w14:textId="77777777" w:rsidR="00870404" w:rsidRPr="00345FE1" w:rsidRDefault="00870404" w:rsidP="00087553">
            <w:pPr>
              <w:jc w:val="both"/>
              <w:rPr>
                <w:b/>
              </w:rPr>
            </w:pPr>
            <w:r w:rsidRPr="00345FE1">
              <w:rPr>
                <w:b/>
              </w:rPr>
              <w:t>Vysoká škola</w:t>
            </w:r>
          </w:p>
        </w:tc>
        <w:tc>
          <w:tcPr>
            <w:tcW w:w="7341" w:type="dxa"/>
            <w:gridSpan w:val="14"/>
          </w:tcPr>
          <w:p w14:paraId="35BC7772" w14:textId="77777777" w:rsidR="00870404" w:rsidRPr="00345FE1" w:rsidRDefault="00870404" w:rsidP="00087553">
            <w:pPr>
              <w:jc w:val="both"/>
            </w:pPr>
            <w:r w:rsidRPr="00345FE1">
              <w:t>Univerzita Tomáše Bati ve Zlíně</w:t>
            </w:r>
          </w:p>
        </w:tc>
      </w:tr>
      <w:tr w:rsidR="00870404" w:rsidRPr="00345FE1" w14:paraId="7D1FBE80" w14:textId="77777777" w:rsidTr="00087553">
        <w:tc>
          <w:tcPr>
            <w:tcW w:w="2518" w:type="dxa"/>
            <w:shd w:val="clear" w:color="auto" w:fill="F7CAAC"/>
          </w:tcPr>
          <w:p w14:paraId="0125B53E" w14:textId="77777777" w:rsidR="00870404" w:rsidRPr="00345FE1" w:rsidRDefault="00870404" w:rsidP="00087553">
            <w:pPr>
              <w:jc w:val="both"/>
              <w:rPr>
                <w:b/>
              </w:rPr>
            </w:pPr>
            <w:r w:rsidRPr="00345FE1">
              <w:rPr>
                <w:b/>
              </w:rPr>
              <w:t>Součást vysoké školy</w:t>
            </w:r>
          </w:p>
        </w:tc>
        <w:tc>
          <w:tcPr>
            <w:tcW w:w="7341" w:type="dxa"/>
            <w:gridSpan w:val="14"/>
          </w:tcPr>
          <w:p w14:paraId="1EA6B94F" w14:textId="77777777" w:rsidR="00870404" w:rsidRPr="00345FE1" w:rsidRDefault="00870404" w:rsidP="00087553">
            <w:pPr>
              <w:jc w:val="both"/>
            </w:pPr>
            <w:r w:rsidRPr="00345FE1">
              <w:t>Fakulta aplikované informatiky</w:t>
            </w:r>
          </w:p>
        </w:tc>
      </w:tr>
      <w:tr w:rsidR="00870404" w:rsidRPr="00345FE1" w14:paraId="44CC1BAD" w14:textId="77777777" w:rsidTr="00087553">
        <w:tc>
          <w:tcPr>
            <w:tcW w:w="2518" w:type="dxa"/>
            <w:shd w:val="clear" w:color="auto" w:fill="F7CAAC"/>
          </w:tcPr>
          <w:p w14:paraId="45DC1FAF" w14:textId="77777777" w:rsidR="00870404" w:rsidRPr="00345FE1" w:rsidRDefault="00870404" w:rsidP="00087553">
            <w:pPr>
              <w:jc w:val="both"/>
              <w:rPr>
                <w:b/>
              </w:rPr>
            </w:pPr>
            <w:r w:rsidRPr="00345FE1">
              <w:rPr>
                <w:b/>
              </w:rPr>
              <w:t>Název studijního programu</w:t>
            </w:r>
          </w:p>
        </w:tc>
        <w:tc>
          <w:tcPr>
            <w:tcW w:w="7341" w:type="dxa"/>
            <w:gridSpan w:val="14"/>
          </w:tcPr>
          <w:p w14:paraId="28B86374" w14:textId="79966D5A"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1363378" w14:textId="77777777" w:rsidTr="00087553">
        <w:tc>
          <w:tcPr>
            <w:tcW w:w="2518" w:type="dxa"/>
            <w:shd w:val="clear" w:color="auto" w:fill="F7CAAC"/>
          </w:tcPr>
          <w:p w14:paraId="654EA113" w14:textId="77777777" w:rsidR="00870404" w:rsidRPr="00345FE1" w:rsidRDefault="00870404" w:rsidP="00087553">
            <w:pPr>
              <w:jc w:val="both"/>
              <w:rPr>
                <w:b/>
              </w:rPr>
            </w:pPr>
            <w:r w:rsidRPr="00345FE1">
              <w:rPr>
                <w:b/>
              </w:rPr>
              <w:t>Jméno a příjmení</w:t>
            </w:r>
          </w:p>
        </w:tc>
        <w:tc>
          <w:tcPr>
            <w:tcW w:w="4536" w:type="dxa"/>
            <w:gridSpan w:val="8"/>
          </w:tcPr>
          <w:p w14:paraId="14863EF4" w14:textId="77777777" w:rsidR="00870404" w:rsidRPr="00345FE1" w:rsidRDefault="00870404" w:rsidP="00087553">
            <w:pPr>
              <w:jc w:val="both"/>
            </w:pPr>
            <w:r w:rsidRPr="00345FE1">
              <w:t xml:space="preserve">Milan </w:t>
            </w:r>
            <w:bookmarkStart w:id="409" w:name="CI_MNavratil"/>
            <w:r w:rsidRPr="00345FE1">
              <w:t>Navrátil</w:t>
            </w:r>
            <w:bookmarkEnd w:id="409"/>
          </w:p>
        </w:tc>
        <w:tc>
          <w:tcPr>
            <w:tcW w:w="709" w:type="dxa"/>
            <w:shd w:val="clear" w:color="auto" w:fill="F7CAAC"/>
          </w:tcPr>
          <w:p w14:paraId="7D29E370" w14:textId="77777777" w:rsidR="00870404" w:rsidRPr="00345FE1" w:rsidRDefault="00870404" w:rsidP="00087553">
            <w:pPr>
              <w:jc w:val="both"/>
              <w:rPr>
                <w:b/>
              </w:rPr>
            </w:pPr>
            <w:r w:rsidRPr="00345FE1">
              <w:rPr>
                <w:b/>
              </w:rPr>
              <w:t>Tituly</w:t>
            </w:r>
          </w:p>
        </w:tc>
        <w:tc>
          <w:tcPr>
            <w:tcW w:w="2096" w:type="dxa"/>
            <w:gridSpan w:val="5"/>
          </w:tcPr>
          <w:p w14:paraId="4B0746DC" w14:textId="77777777" w:rsidR="00870404" w:rsidRPr="00345FE1" w:rsidRDefault="00870404" w:rsidP="00087553">
            <w:pPr>
              <w:jc w:val="both"/>
            </w:pPr>
            <w:r w:rsidRPr="00345FE1">
              <w:t>Ing., Ph.D.</w:t>
            </w:r>
          </w:p>
        </w:tc>
      </w:tr>
      <w:tr w:rsidR="00870404" w:rsidRPr="00345FE1" w14:paraId="50B4A0E0" w14:textId="77777777" w:rsidTr="00087553">
        <w:tc>
          <w:tcPr>
            <w:tcW w:w="2518" w:type="dxa"/>
            <w:shd w:val="clear" w:color="auto" w:fill="F7CAAC"/>
          </w:tcPr>
          <w:p w14:paraId="476182B9" w14:textId="77777777" w:rsidR="00870404" w:rsidRPr="00345FE1" w:rsidRDefault="00870404" w:rsidP="00087553">
            <w:pPr>
              <w:jc w:val="both"/>
              <w:rPr>
                <w:b/>
              </w:rPr>
            </w:pPr>
            <w:r w:rsidRPr="00345FE1">
              <w:rPr>
                <w:b/>
              </w:rPr>
              <w:t>Rok narození</w:t>
            </w:r>
          </w:p>
        </w:tc>
        <w:tc>
          <w:tcPr>
            <w:tcW w:w="829" w:type="dxa"/>
            <w:gridSpan w:val="2"/>
          </w:tcPr>
          <w:p w14:paraId="02E0BE10" w14:textId="77777777" w:rsidR="00870404" w:rsidRPr="00345FE1" w:rsidRDefault="00870404" w:rsidP="00087553">
            <w:pPr>
              <w:jc w:val="both"/>
            </w:pPr>
            <w:r w:rsidRPr="00345FE1">
              <w:t>1979</w:t>
            </w:r>
          </w:p>
        </w:tc>
        <w:tc>
          <w:tcPr>
            <w:tcW w:w="1721" w:type="dxa"/>
            <w:shd w:val="clear" w:color="auto" w:fill="F7CAAC"/>
          </w:tcPr>
          <w:p w14:paraId="02E830E7" w14:textId="77777777" w:rsidR="00870404" w:rsidRPr="00345FE1" w:rsidRDefault="00870404" w:rsidP="00087553">
            <w:pPr>
              <w:jc w:val="both"/>
              <w:rPr>
                <w:b/>
              </w:rPr>
            </w:pPr>
            <w:r w:rsidRPr="00345FE1">
              <w:rPr>
                <w:b/>
              </w:rPr>
              <w:t>typ vztahu k VŠ</w:t>
            </w:r>
          </w:p>
        </w:tc>
        <w:tc>
          <w:tcPr>
            <w:tcW w:w="992" w:type="dxa"/>
            <w:gridSpan w:val="4"/>
          </w:tcPr>
          <w:p w14:paraId="20A8AD2B" w14:textId="77777777" w:rsidR="00870404" w:rsidRPr="00345FE1" w:rsidRDefault="00870404" w:rsidP="00087553">
            <w:pPr>
              <w:jc w:val="both"/>
            </w:pPr>
            <w:r w:rsidRPr="00345FE1">
              <w:t>pp.</w:t>
            </w:r>
          </w:p>
        </w:tc>
        <w:tc>
          <w:tcPr>
            <w:tcW w:w="994" w:type="dxa"/>
            <w:shd w:val="clear" w:color="auto" w:fill="F7CAAC"/>
          </w:tcPr>
          <w:p w14:paraId="02080B49" w14:textId="77777777" w:rsidR="00870404" w:rsidRPr="00345FE1" w:rsidRDefault="00870404" w:rsidP="00087553">
            <w:pPr>
              <w:jc w:val="both"/>
              <w:rPr>
                <w:b/>
              </w:rPr>
            </w:pPr>
            <w:r w:rsidRPr="00345FE1">
              <w:rPr>
                <w:b/>
              </w:rPr>
              <w:t>rozsah</w:t>
            </w:r>
          </w:p>
        </w:tc>
        <w:tc>
          <w:tcPr>
            <w:tcW w:w="709" w:type="dxa"/>
          </w:tcPr>
          <w:p w14:paraId="09A591FD" w14:textId="77777777" w:rsidR="00870404" w:rsidRPr="00345FE1" w:rsidRDefault="00870404" w:rsidP="00087553">
            <w:pPr>
              <w:jc w:val="both"/>
            </w:pPr>
            <w:r w:rsidRPr="00345FE1">
              <w:t>40</w:t>
            </w:r>
          </w:p>
        </w:tc>
        <w:tc>
          <w:tcPr>
            <w:tcW w:w="709" w:type="dxa"/>
            <w:gridSpan w:val="3"/>
            <w:shd w:val="clear" w:color="auto" w:fill="F7CAAC"/>
          </w:tcPr>
          <w:p w14:paraId="2FDE5FAB" w14:textId="77777777" w:rsidR="00870404" w:rsidRPr="00345FE1" w:rsidRDefault="00870404" w:rsidP="00087553">
            <w:pPr>
              <w:jc w:val="both"/>
              <w:rPr>
                <w:b/>
              </w:rPr>
            </w:pPr>
            <w:r w:rsidRPr="00345FE1">
              <w:rPr>
                <w:b/>
              </w:rPr>
              <w:t>do kdy</w:t>
            </w:r>
          </w:p>
        </w:tc>
        <w:tc>
          <w:tcPr>
            <w:tcW w:w="1387" w:type="dxa"/>
            <w:gridSpan w:val="2"/>
          </w:tcPr>
          <w:p w14:paraId="0108FBE8" w14:textId="77777777" w:rsidR="00870404" w:rsidRPr="00345FE1" w:rsidRDefault="00870404" w:rsidP="00087553">
            <w:pPr>
              <w:jc w:val="both"/>
            </w:pPr>
            <w:r w:rsidRPr="00345FE1">
              <w:t>N</w:t>
            </w:r>
          </w:p>
        </w:tc>
      </w:tr>
      <w:tr w:rsidR="00870404" w:rsidRPr="00345FE1" w14:paraId="5386A132" w14:textId="77777777" w:rsidTr="00087553">
        <w:tc>
          <w:tcPr>
            <w:tcW w:w="5068" w:type="dxa"/>
            <w:gridSpan w:val="4"/>
            <w:shd w:val="clear" w:color="auto" w:fill="F7CAAC"/>
          </w:tcPr>
          <w:p w14:paraId="3C8C8C4D"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76EF4847" w14:textId="77777777" w:rsidR="00870404" w:rsidRPr="00345FE1" w:rsidRDefault="00870404" w:rsidP="00087553">
            <w:pPr>
              <w:jc w:val="both"/>
            </w:pPr>
            <w:r w:rsidRPr="00345FE1">
              <w:t>pp.</w:t>
            </w:r>
          </w:p>
        </w:tc>
        <w:tc>
          <w:tcPr>
            <w:tcW w:w="994" w:type="dxa"/>
            <w:shd w:val="clear" w:color="auto" w:fill="F7CAAC"/>
          </w:tcPr>
          <w:p w14:paraId="54B4B19F" w14:textId="77777777" w:rsidR="00870404" w:rsidRPr="00345FE1" w:rsidRDefault="00870404" w:rsidP="00087553">
            <w:pPr>
              <w:jc w:val="both"/>
              <w:rPr>
                <w:b/>
              </w:rPr>
            </w:pPr>
            <w:r w:rsidRPr="00345FE1">
              <w:rPr>
                <w:b/>
              </w:rPr>
              <w:t>rozsah</w:t>
            </w:r>
          </w:p>
        </w:tc>
        <w:tc>
          <w:tcPr>
            <w:tcW w:w="709" w:type="dxa"/>
          </w:tcPr>
          <w:p w14:paraId="330EF4E8" w14:textId="77777777" w:rsidR="00870404" w:rsidRPr="00345FE1" w:rsidRDefault="00870404" w:rsidP="00087553">
            <w:pPr>
              <w:jc w:val="both"/>
            </w:pPr>
            <w:r w:rsidRPr="00345FE1">
              <w:t>40</w:t>
            </w:r>
          </w:p>
        </w:tc>
        <w:tc>
          <w:tcPr>
            <w:tcW w:w="709" w:type="dxa"/>
            <w:gridSpan w:val="3"/>
            <w:shd w:val="clear" w:color="auto" w:fill="F7CAAC"/>
          </w:tcPr>
          <w:p w14:paraId="5FD64172" w14:textId="77777777" w:rsidR="00870404" w:rsidRPr="00345FE1" w:rsidRDefault="00870404" w:rsidP="00087553">
            <w:pPr>
              <w:jc w:val="both"/>
              <w:rPr>
                <w:b/>
              </w:rPr>
            </w:pPr>
            <w:r w:rsidRPr="00345FE1">
              <w:rPr>
                <w:b/>
              </w:rPr>
              <w:t>do kdy</w:t>
            </w:r>
          </w:p>
        </w:tc>
        <w:tc>
          <w:tcPr>
            <w:tcW w:w="1387" w:type="dxa"/>
            <w:gridSpan w:val="2"/>
          </w:tcPr>
          <w:p w14:paraId="39999219" w14:textId="77777777" w:rsidR="00870404" w:rsidRPr="00345FE1" w:rsidRDefault="00870404" w:rsidP="00087553">
            <w:pPr>
              <w:jc w:val="both"/>
            </w:pPr>
            <w:r w:rsidRPr="00345FE1">
              <w:t>N</w:t>
            </w:r>
          </w:p>
        </w:tc>
      </w:tr>
      <w:tr w:rsidR="00870404" w:rsidRPr="00345FE1" w14:paraId="57DEAB9F" w14:textId="77777777" w:rsidTr="00087553">
        <w:tc>
          <w:tcPr>
            <w:tcW w:w="6060" w:type="dxa"/>
            <w:gridSpan w:val="8"/>
            <w:shd w:val="clear" w:color="auto" w:fill="F7CAAC"/>
          </w:tcPr>
          <w:p w14:paraId="6EE2EC61"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29330B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3BF95B2" w14:textId="77777777" w:rsidR="00870404" w:rsidRPr="00345FE1" w:rsidRDefault="00870404" w:rsidP="00087553">
            <w:pPr>
              <w:jc w:val="both"/>
              <w:rPr>
                <w:b/>
              </w:rPr>
            </w:pPr>
            <w:r w:rsidRPr="00345FE1">
              <w:rPr>
                <w:b/>
              </w:rPr>
              <w:t>rozsah</w:t>
            </w:r>
          </w:p>
        </w:tc>
      </w:tr>
      <w:tr w:rsidR="00870404" w:rsidRPr="00345FE1" w14:paraId="27AE3B50" w14:textId="77777777" w:rsidTr="00087553">
        <w:tc>
          <w:tcPr>
            <w:tcW w:w="6060" w:type="dxa"/>
            <w:gridSpan w:val="8"/>
          </w:tcPr>
          <w:p w14:paraId="146AEA6D" w14:textId="77777777" w:rsidR="00870404" w:rsidRPr="00345FE1" w:rsidRDefault="00870404" w:rsidP="00087553">
            <w:pPr>
              <w:jc w:val="both"/>
            </w:pPr>
          </w:p>
        </w:tc>
        <w:tc>
          <w:tcPr>
            <w:tcW w:w="1703" w:type="dxa"/>
            <w:gridSpan w:val="2"/>
          </w:tcPr>
          <w:p w14:paraId="64B00E25" w14:textId="77777777" w:rsidR="00870404" w:rsidRPr="00345FE1" w:rsidRDefault="00870404" w:rsidP="00087553">
            <w:pPr>
              <w:jc w:val="both"/>
            </w:pPr>
          </w:p>
        </w:tc>
        <w:tc>
          <w:tcPr>
            <w:tcW w:w="2096" w:type="dxa"/>
            <w:gridSpan w:val="5"/>
          </w:tcPr>
          <w:p w14:paraId="511B8445" w14:textId="77777777" w:rsidR="00870404" w:rsidRPr="00345FE1" w:rsidRDefault="00870404" w:rsidP="00087553">
            <w:pPr>
              <w:jc w:val="both"/>
            </w:pPr>
          </w:p>
        </w:tc>
      </w:tr>
      <w:tr w:rsidR="00870404" w:rsidRPr="00345FE1" w14:paraId="6C247C56" w14:textId="77777777" w:rsidTr="00087553">
        <w:tc>
          <w:tcPr>
            <w:tcW w:w="9859" w:type="dxa"/>
            <w:gridSpan w:val="15"/>
            <w:shd w:val="clear" w:color="auto" w:fill="F7CAAC"/>
          </w:tcPr>
          <w:p w14:paraId="62262348"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233814A6" w14:textId="77777777" w:rsidTr="00087553">
        <w:trPr>
          <w:trHeight w:val="513"/>
        </w:trPr>
        <w:tc>
          <w:tcPr>
            <w:tcW w:w="9859" w:type="dxa"/>
            <w:gridSpan w:val="15"/>
            <w:tcBorders>
              <w:top w:val="nil"/>
            </w:tcBorders>
          </w:tcPr>
          <w:p w14:paraId="4EC2E0C2" w14:textId="77777777" w:rsidR="00870404" w:rsidRPr="00471CB3" w:rsidRDefault="00870404" w:rsidP="00087553">
            <w:pPr>
              <w:rPr>
                <w:b/>
              </w:rPr>
            </w:pPr>
            <w:r w:rsidRPr="00471CB3">
              <w:rPr>
                <w:b/>
              </w:rPr>
              <w:t>Zapojení do uskutečňování studijního programu:</w:t>
            </w:r>
          </w:p>
          <w:p w14:paraId="25355383" w14:textId="77777777" w:rsidR="00870404" w:rsidRPr="00471CB3" w:rsidRDefault="00870404" w:rsidP="00C31356">
            <w:pPr>
              <w:pStyle w:val="Odstavecseseznamem"/>
              <w:numPr>
                <w:ilvl w:val="0"/>
                <w:numId w:val="4"/>
              </w:numPr>
              <w:suppressAutoHyphens w:val="0"/>
              <w:jc w:val="both"/>
            </w:pPr>
            <w:r>
              <w:t>náhradní vyučující</w:t>
            </w:r>
          </w:p>
          <w:p w14:paraId="09D184B0" w14:textId="77777777" w:rsidR="00870404" w:rsidRPr="00345FE1" w:rsidRDefault="00870404" w:rsidP="00087553">
            <w:pPr>
              <w:rPr>
                <w:b/>
              </w:rPr>
            </w:pPr>
            <w:r w:rsidRPr="00345FE1">
              <w:rPr>
                <w:b/>
              </w:rPr>
              <w:t>Předměty studijního programu:</w:t>
            </w:r>
          </w:p>
          <w:p w14:paraId="45DBFAFA" w14:textId="1648194C" w:rsidR="00870404" w:rsidRPr="00345FE1" w:rsidRDefault="008F07FA" w:rsidP="00C31356">
            <w:pPr>
              <w:pStyle w:val="Odstavecseseznamem"/>
              <w:numPr>
                <w:ilvl w:val="0"/>
                <w:numId w:val="4"/>
              </w:numPr>
              <w:suppressAutoHyphens w:val="0"/>
              <w:ind w:left="714" w:hanging="357"/>
              <w:jc w:val="both"/>
            </w:pPr>
            <w:proofErr w:type="spellStart"/>
            <w:r w:rsidRPr="00CE4696">
              <w:t>Forensic</w:t>
            </w:r>
            <w:proofErr w:type="spellEnd"/>
            <w:r w:rsidRPr="00CE4696">
              <w:t xml:space="preserve"> </w:t>
            </w:r>
            <w:proofErr w:type="spellStart"/>
            <w:r w:rsidRPr="00CE4696">
              <w:t>Techniques</w:t>
            </w:r>
            <w:proofErr w:type="spellEnd"/>
            <w:r w:rsidR="00870404" w:rsidRPr="00345FE1">
              <w:t xml:space="preserve"> (náhradní vyučující</w:t>
            </w:r>
            <w:r w:rsidR="00870404">
              <w:t xml:space="preserve">, </w:t>
            </w:r>
            <w:r w:rsidR="00870404" w:rsidRPr="00345FE1">
              <w:t>konzultant, zkoušející)</w:t>
            </w:r>
          </w:p>
        </w:tc>
      </w:tr>
      <w:tr w:rsidR="00870404" w:rsidRPr="00345FE1" w14:paraId="0A262F04" w14:textId="77777777" w:rsidTr="00087553">
        <w:trPr>
          <w:trHeight w:val="340"/>
        </w:trPr>
        <w:tc>
          <w:tcPr>
            <w:tcW w:w="9859" w:type="dxa"/>
            <w:gridSpan w:val="15"/>
            <w:tcBorders>
              <w:top w:val="nil"/>
            </w:tcBorders>
            <w:shd w:val="clear" w:color="auto" w:fill="FBD4B4"/>
          </w:tcPr>
          <w:p w14:paraId="397CF74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97C4C98" w14:textId="77777777" w:rsidTr="00087553">
        <w:trPr>
          <w:trHeight w:val="340"/>
        </w:trPr>
        <w:tc>
          <w:tcPr>
            <w:tcW w:w="2802" w:type="dxa"/>
            <w:gridSpan w:val="2"/>
            <w:tcBorders>
              <w:top w:val="nil"/>
            </w:tcBorders>
          </w:tcPr>
          <w:p w14:paraId="75E65AFB"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213D47A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46F347F5" w14:textId="77777777" w:rsidR="00870404" w:rsidRPr="00345FE1" w:rsidRDefault="00870404" w:rsidP="00087553">
            <w:pPr>
              <w:jc w:val="both"/>
              <w:rPr>
                <w:b/>
              </w:rPr>
            </w:pPr>
            <w:r w:rsidRPr="00345FE1">
              <w:rPr>
                <w:b/>
              </w:rPr>
              <w:t>Sem.</w:t>
            </w:r>
          </w:p>
        </w:tc>
        <w:tc>
          <w:tcPr>
            <w:tcW w:w="2109" w:type="dxa"/>
            <w:gridSpan w:val="5"/>
            <w:tcBorders>
              <w:top w:val="nil"/>
            </w:tcBorders>
          </w:tcPr>
          <w:p w14:paraId="7E1C5DDD"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2149DBA7"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E57C3F7" w14:textId="77777777" w:rsidTr="00087553">
        <w:trPr>
          <w:trHeight w:val="285"/>
        </w:trPr>
        <w:tc>
          <w:tcPr>
            <w:tcW w:w="2802" w:type="dxa"/>
            <w:gridSpan w:val="2"/>
            <w:tcBorders>
              <w:top w:val="nil"/>
            </w:tcBorders>
          </w:tcPr>
          <w:p w14:paraId="20931C2B" w14:textId="77777777" w:rsidR="00870404" w:rsidRPr="00345FE1" w:rsidRDefault="00870404" w:rsidP="00087553">
            <w:pPr>
              <w:jc w:val="both"/>
              <w:rPr>
                <w:color w:val="FF0000"/>
              </w:rPr>
            </w:pPr>
            <w:r w:rsidRPr="00345FE1">
              <w:t>Instrumentace a měření</w:t>
            </w:r>
          </w:p>
        </w:tc>
        <w:tc>
          <w:tcPr>
            <w:tcW w:w="2409" w:type="dxa"/>
            <w:gridSpan w:val="3"/>
            <w:tcBorders>
              <w:top w:val="nil"/>
            </w:tcBorders>
          </w:tcPr>
          <w:p w14:paraId="46AC52E5" w14:textId="77777777" w:rsidR="00870404" w:rsidRPr="00345FE1" w:rsidRDefault="00870404" w:rsidP="00087553">
            <w:pPr>
              <w:jc w:val="both"/>
              <w:rPr>
                <w:color w:val="FF0000"/>
              </w:rPr>
            </w:pPr>
            <w:r w:rsidRPr="00345FE1">
              <w:t>Bc. stud. program Aplikovaná informatika v průmyslové automatizaci</w:t>
            </w:r>
          </w:p>
        </w:tc>
        <w:tc>
          <w:tcPr>
            <w:tcW w:w="567" w:type="dxa"/>
            <w:gridSpan w:val="2"/>
            <w:tcBorders>
              <w:top w:val="nil"/>
            </w:tcBorders>
          </w:tcPr>
          <w:p w14:paraId="5BF4FAA6" w14:textId="77777777" w:rsidR="00870404" w:rsidRPr="00345FE1" w:rsidRDefault="00870404" w:rsidP="00087553">
            <w:pPr>
              <w:jc w:val="both"/>
            </w:pPr>
            <w:r>
              <w:t>1</w:t>
            </w:r>
            <w:r w:rsidRPr="00345FE1">
              <w:t>.</w:t>
            </w:r>
          </w:p>
        </w:tc>
        <w:tc>
          <w:tcPr>
            <w:tcW w:w="2109" w:type="dxa"/>
            <w:gridSpan w:val="5"/>
            <w:tcBorders>
              <w:top w:val="nil"/>
            </w:tcBorders>
          </w:tcPr>
          <w:p w14:paraId="60409BE1" w14:textId="77777777" w:rsidR="00870404" w:rsidRPr="00345FE1" w:rsidRDefault="00870404" w:rsidP="00087553">
            <w:pPr>
              <w:jc w:val="both"/>
            </w:pPr>
            <w:r w:rsidRPr="00345FE1">
              <w:t>Garant předmětu (100 %)</w:t>
            </w:r>
          </w:p>
        </w:tc>
        <w:tc>
          <w:tcPr>
            <w:tcW w:w="1972" w:type="dxa"/>
            <w:gridSpan w:val="3"/>
            <w:tcBorders>
              <w:top w:val="nil"/>
            </w:tcBorders>
          </w:tcPr>
          <w:p w14:paraId="29A8DDF5" w14:textId="77777777" w:rsidR="00870404" w:rsidRPr="00345FE1" w:rsidRDefault="00870404" w:rsidP="00087553">
            <w:pPr>
              <w:jc w:val="both"/>
            </w:pPr>
          </w:p>
        </w:tc>
      </w:tr>
      <w:tr w:rsidR="00870404" w:rsidRPr="00345FE1" w14:paraId="2C7A4765" w14:textId="77777777" w:rsidTr="00087553">
        <w:tc>
          <w:tcPr>
            <w:tcW w:w="9859" w:type="dxa"/>
            <w:gridSpan w:val="15"/>
            <w:shd w:val="clear" w:color="auto" w:fill="F7CAAC"/>
          </w:tcPr>
          <w:p w14:paraId="1805AAE8" w14:textId="77777777" w:rsidR="00870404" w:rsidRPr="00345FE1" w:rsidRDefault="00870404" w:rsidP="00087553">
            <w:pPr>
              <w:jc w:val="both"/>
            </w:pPr>
            <w:r w:rsidRPr="00345FE1">
              <w:rPr>
                <w:b/>
              </w:rPr>
              <w:t xml:space="preserve">Údaje o vzdělání na VŠ </w:t>
            </w:r>
          </w:p>
        </w:tc>
      </w:tr>
      <w:tr w:rsidR="00870404" w:rsidRPr="00345FE1" w14:paraId="3CD6F14B" w14:textId="77777777" w:rsidTr="00087553">
        <w:trPr>
          <w:trHeight w:val="503"/>
        </w:trPr>
        <w:tc>
          <w:tcPr>
            <w:tcW w:w="9859" w:type="dxa"/>
            <w:gridSpan w:val="15"/>
          </w:tcPr>
          <w:p w14:paraId="6A11C19C" w14:textId="77777777" w:rsidR="00870404" w:rsidRPr="00345FE1" w:rsidRDefault="00870404" w:rsidP="00087553">
            <w:pPr>
              <w:tabs>
                <w:tab w:val="left" w:pos="1097"/>
              </w:tabs>
              <w:jc w:val="both"/>
            </w:pPr>
            <w:r w:rsidRPr="00345FE1">
              <w:t>1997–2002</w:t>
            </w:r>
            <w:r w:rsidRPr="00345FE1">
              <w:tab/>
              <w:t>UTB ve Zlíně, Fakulta technologická, obor „Automatizace a řídicí technika ve spotřebním průmyslu“, (Ing.)</w:t>
            </w:r>
          </w:p>
          <w:p w14:paraId="463D684B" w14:textId="77777777" w:rsidR="00870404" w:rsidRPr="00345FE1" w:rsidRDefault="00870404" w:rsidP="00087553">
            <w:pPr>
              <w:tabs>
                <w:tab w:val="left" w:pos="1097"/>
              </w:tabs>
              <w:jc w:val="both"/>
              <w:rPr>
                <w:b/>
              </w:rPr>
            </w:pPr>
            <w:r w:rsidRPr="00345FE1">
              <w:t>2002–2008</w:t>
            </w:r>
            <w:r w:rsidRPr="00345FE1">
              <w:tab/>
              <w:t>UTB ve Zlíně, Fakulta technologická, obor „Technická kybernetika“, (Ph.D.)</w:t>
            </w:r>
          </w:p>
        </w:tc>
      </w:tr>
      <w:tr w:rsidR="00870404" w:rsidRPr="00345FE1" w14:paraId="497D7694" w14:textId="77777777" w:rsidTr="00087553">
        <w:tc>
          <w:tcPr>
            <w:tcW w:w="9859" w:type="dxa"/>
            <w:gridSpan w:val="15"/>
            <w:shd w:val="clear" w:color="auto" w:fill="F7CAAC"/>
          </w:tcPr>
          <w:p w14:paraId="1CF3A13E" w14:textId="77777777" w:rsidR="00870404" w:rsidRPr="00345FE1" w:rsidRDefault="00870404" w:rsidP="00087553">
            <w:pPr>
              <w:jc w:val="both"/>
              <w:rPr>
                <w:b/>
              </w:rPr>
            </w:pPr>
            <w:r w:rsidRPr="00345FE1">
              <w:rPr>
                <w:b/>
              </w:rPr>
              <w:t>Údaje o odborném působení od absolvování VŠ</w:t>
            </w:r>
          </w:p>
        </w:tc>
      </w:tr>
      <w:tr w:rsidR="00870404" w:rsidRPr="00345FE1" w14:paraId="5CDA225A" w14:textId="77777777" w:rsidTr="00087553">
        <w:trPr>
          <w:trHeight w:val="1090"/>
        </w:trPr>
        <w:tc>
          <w:tcPr>
            <w:tcW w:w="9859" w:type="dxa"/>
            <w:gridSpan w:val="15"/>
          </w:tcPr>
          <w:p w14:paraId="6D3AE84D" w14:textId="77777777" w:rsidR="00870404" w:rsidRPr="00345FE1" w:rsidRDefault="00870404" w:rsidP="00087553">
            <w:pPr>
              <w:tabs>
                <w:tab w:val="left" w:pos="991"/>
              </w:tabs>
              <w:autoSpaceDE w:val="0"/>
              <w:autoSpaceDN w:val="0"/>
              <w:jc w:val="both"/>
            </w:pPr>
            <w:r w:rsidRPr="00345FE1">
              <w:rPr>
                <w:noProof/>
              </w:rPr>
              <w:t>2005</w:t>
            </w:r>
            <w:r w:rsidRPr="00345FE1">
              <w:t>–</w:t>
            </w:r>
            <w:r w:rsidRPr="00345FE1">
              <w:rPr>
                <w:noProof/>
              </w:rPr>
              <w:t>2006</w:t>
            </w:r>
            <w:r w:rsidRPr="00345FE1">
              <w:t xml:space="preserve"> </w:t>
            </w:r>
            <w:r>
              <w:tab/>
            </w:r>
            <w:r w:rsidRPr="00345FE1">
              <w:t>UTB ve Zlíně, Fakulta aplikované informatiky, lektor</w:t>
            </w:r>
          </w:p>
          <w:p w14:paraId="07EEB854" w14:textId="77777777" w:rsidR="00870404" w:rsidRPr="00345FE1" w:rsidRDefault="00870404" w:rsidP="00087553">
            <w:pPr>
              <w:tabs>
                <w:tab w:val="left" w:pos="991"/>
              </w:tabs>
              <w:autoSpaceDE w:val="0"/>
              <w:autoSpaceDN w:val="0"/>
              <w:jc w:val="both"/>
            </w:pPr>
            <w:r w:rsidRPr="00345FE1">
              <w:t xml:space="preserve">2006–2008 </w:t>
            </w:r>
            <w:r>
              <w:tab/>
            </w:r>
            <w:r w:rsidRPr="00345FE1">
              <w:t>UTB ve Zlíně, Fakulta aplikované informatiky, asistent</w:t>
            </w:r>
          </w:p>
          <w:p w14:paraId="6C2226C9" w14:textId="77777777" w:rsidR="00870404" w:rsidRPr="00345FE1" w:rsidRDefault="00870404" w:rsidP="00087553">
            <w:pPr>
              <w:tabs>
                <w:tab w:val="left" w:pos="991"/>
              </w:tabs>
              <w:autoSpaceDE w:val="0"/>
              <w:autoSpaceDN w:val="0"/>
              <w:jc w:val="both"/>
            </w:pPr>
            <w:r w:rsidRPr="00345FE1">
              <w:t xml:space="preserve">2008–2015 </w:t>
            </w:r>
            <w:r>
              <w:tab/>
            </w:r>
            <w:r w:rsidRPr="00345FE1">
              <w:t>UTB ve Zlíně, Fakulta aplikované informatiky, odborný asistent</w:t>
            </w:r>
          </w:p>
          <w:p w14:paraId="7536D6AA" w14:textId="77777777" w:rsidR="00870404" w:rsidRPr="00345FE1" w:rsidRDefault="00870404" w:rsidP="00087553">
            <w:pPr>
              <w:tabs>
                <w:tab w:val="left" w:pos="991"/>
              </w:tabs>
              <w:jc w:val="both"/>
            </w:pPr>
            <w:r w:rsidRPr="00345FE1">
              <w:t xml:space="preserve">2015–2019 </w:t>
            </w:r>
            <w:r>
              <w:tab/>
            </w:r>
            <w:r w:rsidRPr="00345FE1">
              <w:t xml:space="preserve">UTB ve Zlíně, Fakulta aplikované informatiky, zástupce ředitele Ústavu elektroniky a měření </w:t>
            </w:r>
          </w:p>
          <w:p w14:paraId="53D63C74" w14:textId="77777777" w:rsidR="00870404" w:rsidRPr="00345FE1" w:rsidRDefault="00870404" w:rsidP="00087553">
            <w:pPr>
              <w:tabs>
                <w:tab w:val="left" w:pos="991"/>
              </w:tabs>
              <w:jc w:val="both"/>
              <w:rPr>
                <w:color w:val="FF0000"/>
              </w:rPr>
            </w:pPr>
            <w:proofErr w:type="gramStart"/>
            <w:r w:rsidRPr="00345FE1">
              <w:t>2019-dosud</w:t>
            </w:r>
            <w:proofErr w:type="gramEnd"/>
            <w:r w:rsidRPr="00345FE1">
              <w:t xml:space="preserve"> </w:t>
            </w:r>
            <w:r>
              <w:tab/>
            </w:r>
            <w:r w:rsidRPr="00345FE1">
              <w:t>UTB ve Zlíně, Fakulta aplikované informatiky, ředitel Ústavu elektroniky a měření</w:t>
            </w:r>
          </w:p>
        </w:tc>
      </w:tr>
      <w:tr w:rsidR="00870404" w:rsidRPr="00345FE1" w14:paraId="30FFB976" w14:textId="77777777" w:rsidTr="00087553">
        <w:trPr>
          <w:trHeight w:val="250"/>
        </w:trPr>
        <w:tc>
          <w:tcPr>
            <w:tcW w:w="9859" w:type="dxa"/>
            <w:gridSpan w:val="15"/>
            <w:shd w:val="clear" w:color="auto" w:fill="F7CAAC"/>
          </w:tcPr>
          <w:p w14:paraId="3764CC55" w14:textId="77777777" w:rsidR="00870404" w:rsidRPr="00345FE1" w:rsidRDefault="00870404" w:rsidP="00087553">
            <w:pPr>
              <w:jc w:val="both"/>
            </w:pPr>
            <w:r w:rsidRPr="00345FE1">
              <w:rPr>
                <w:b/>
              </w:rPr>
              <w:t>Zkušenosti s vedením kvalifikačních a rigorózních prací</w:t>
            </w:r>
          </w:p>
        </w:tc>
      </w:tr>
      <w:tr w:rsidR="00870404" w:rsidRPr="00345FE1" w14:paraId="2547AB72" w14:textId="77777777" w:rsidTr="00087553">
        <w:trPr>
          <w:trHeight w:val="605"/>
        </w:trPr>
        <w:tc>
          <w:tcPr>
            <w:tcW w:w="9859" w:type="dxa"/>
            <w:gridSpan w:val="15"/>
          </w:tcPr>
          <w:p w14:paraId="5D7AC2E0" w14:textId="77777777" w:rsidR="00870404" w:rsidRPr="00345FE1" w:rsidRDefault="00870404" w:rsidP="00087553">
            <w:r w:rsidRPr="00345FE1">
              <w:t xml:space="preserve">Za posledních 10 let vedoucí úspěšně obhájených 14 bakalářských a 24 diplomových prací. </w:t>
            </w:r>
          </w:p>
          <w:p w14:paraId="4992F181" w14:textId="77777777" w:rsidR="00870404" w:rsidRPr="00345FE1" w:rsidRDefault="00870404" w:rsidP="00087553">
            <w:pPr>
              <w:jc w:val="both"/>
            </w:pPr>
            <w:r w:rsidRPr="00345FE1">
              <w:t>Konzultant 2 studentů doktorského studijního programu, oba disertační práci úspěšně obhájili.</w:t>
            </w:r>
          </w:p>
        </w:tc>
      </w:tr>
      <w:tr w:rsidR="00870404" w:rsidRPr="00345FE1" w14:paraId="78463418" w14:textId="77777777" w:rsidTr="00087553">
        <w:trPr>
          <w:cantSplit/>
        </w:trPr>
        <w:tc>
          <w:tcPr>
            <w:tcW w:w="3347" w:type="dxa"/>
            <w:gridSpan w:val="3"/>
            <w:tcBorders>
              <w:top w:val="single" w:sz="12" w:space="0" w:color="auto"/>
            </w:tcBorders>
            <w:shd w:val="clear" w:color="auto" w:fill="F7CAAC"/>
          </w:tcPr>
          <w:p w14:paraId="4988F620"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26570EEE"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74E48A1D"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7E936993" w14:textId="77777777" w:rsidR="00870404" w:rsidRPr="00345FE1" w:rsidRDefault="00870404" w:rsidP="00087553">
            <w:pPr>
              <w:jc w:val="both"/>
              <w:rPr>
                <w:b/>
              </w:rPr>
            </w:pPr>
            <w:r w:rsidRPr="00345FE1">
              <w:rPr>
                <w:b/>
              </w:rPr>
              <w:t>Ohlasy publikací</w:t>
            </w:r>
          </w:p>
        </w:tc>
      </w:tr>
      <w:tr w:rsidR="00870404" w:rsidRPr="00345FE1" w14:paraId="1C2E9AA4" w14:textId="77777777" w:rsidTr="00087553">
        <w:trPr>
          <w:cantSplit/>
        </w:trPr>
        <w:tc>
          <w:tcPr>
            <w:tcW w:w="3347" w:type="dxa"/>
            <w:gridSpan w:val="3"/>
          </w:tcPr>
          <w:p w14:paraId="38497B20" w14:textId="77777777" w:rsidR="00870404" w:rsidRPr="00345FE1" w:rsidRDefault="00870404" w:rsidP="00087553">
            <w:pPr>
              <w:jc w:val="both"/>
            </w:pPr>
          </w:p>
        </w:tc>
        <w:tc>
          <w:tcPr>
            <w:tcW w:w="2245" w:type="dxa"/>
            <w:gridSpan w:val="3"/>
          </w:tcPr>
          <w:p w14:paraId="76053E95" w14:textId="77777777" w:rsidR="00870404" w:rsidRPr="00345FE1" w:rsidRDefault="00870404" w:rsidP="00087553">
            <w:pPr>
              <w:jc w:val="both"/>
            </w:pPr>
          </w:p>
        </w:tc>
        <w:tc>
          <w:tcPr>
            <w:tcW w:w="2248" w:type="dxa"/>
            <w:gridSpan w:val="5"/>
            <w:tcBorders>
              <w:right w:val="single" w:sz="12" w:space="0" w:color="auto"/>
            </w:tcBorders>
          </w:tcPr>
          <w:p w14:paraId="423ED0AA"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7ED7F161"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D541E75"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5F215108" w14:textId="77777777" w:rsidR="00870404" w:rsidRPr="00345FE1" w:rsidRDefault="00870404" w:rsidP="00087553">
            <w:pPr>
              <w:jc w:val="both"/>
            </w:pPr>
            <w:r w:rsidRPr="00345FE1">
              <w:rPr>
                <w:b/>
                <w:sz w:val="18"/>
              </w:rPr>
              <w:t>ostatní</w:t>
            </w:r>
          </w:p>
        </w:tc>
      </w:tr>
      <w:tr w:rsidR="00870404" w:rsidRPr="00345FE1" w14:paraId="32FFF498" w14:textId="77777777" w:rsidTr="00087553">
        <w:trPr>
          <w:cantSplit/>
          <w:trHeight w:val="70"/>
        </w:trPr>
        <w:tc>
          <w:tcPr>
            <w:tcW w:w="3347" w:type="dxa"/>
            <w:gridSpan w:val="3"/>
            <w:shd w:val="clear" w:color="auto" w:fill="F7CAAC"/>
          </w:tcPr>
          <w:p w14:paraId="42EF4D49"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174BCD6"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267D5D59"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272DFB2" w14:textId="77777777" w:rsidR="00870404" w:rsidRPr="00345FE1" w:rsidRDefault="00870404" w:rsidP="00087553">
            <w:pPr>
              <w:jc w:val="both"/>
              <w:rPr>
                <w:b/>
              </w:rPr>
            </w:pPr>
            <w:r w:rsidRPr="00345FE1">
              <w:rPr>
                <w:b/>
              </w:rPr>
              <w:t>38</w:t>
            </w:r>
          </w:p>
        </w:tc>
        <w:tc>
          <w:tcPr>
            <w:tcW w:w="693" w:type="dxa"/>
          </w:tcPr>
          <w:p w14:paraId="7BFC8AA0" w14:textId="77777777" w:rsidR="00870404" w:rsidRPr="00345FE1" w:rsidRDefault="00870404" w:rsidP="00087553">
            <w:pPr>
              <w:jc w:val="both"/>
              <w:rPr>
                <w:b/>
              </w:rPr>
            </w:pPr>
            <w:r w:rsidRPr="00345FE1">
              <w:rPr>
                <w:b/>
              </w:rPr>
              <w:t>74</w:t>
            </w:r>
          </w:p>
        </w:tc>
        <w:tc>
          <w:tcPr>
            <w:tcW w:w="694" w:type="dxa"/>
          </w:tcPr>
          <w:p w14:paraId="225F0999" w14:textId="77777777" w:rsidR="00870404" w:rsidRPr="00345FE1" w:rsidRDefault="00870404" w:rsidP="00087553">
            <w:pPr>
              <w:jc w:val="both"/>
              <w:rPr>
                <w:b/>
              </w:rPr>
            </w:pPr>
          </w:p>
        </w:tc>
      </w:tr>
      <w:tr w:rsidR="00870404" w:rsidRPr="00345FE1" w14:paraId="51414DAD" w14:textId="77777777" w:rsidTr="00087553">
        <w:trPr>
          <w:trHeight w:val="205"/>
        </w:trPr>
        <w:tc>
          <w:tcPr>
            <w:tcW w:w="3347" w:type="dxa"/>
            <w:gridSpan w:val="3"/>
          </w:tcPr>
          <w:p w14:paraId="20574609" w14:textId="77777777" w:rsidR="00870404" w:rsidRPr="00345FE1" w:rsidRDefault="00870404" w:rsidP="00087553">
            <w:pPr>
              <w:jc w:val="both"/>
            </w:pPr>
          </w:p>
        </w:tc>
        <w:tc>
          <w:tcPr>
            <w:tcW w:w="2245" w:type="dxa"/>
            <w:gridSpan w:val="3"/>
          </w:tcPr>
          <w:p w14:paraId="4F268070" w14:textId="77777777" w:rsidR="00870404" w:rsidRPr="00345FE1" w:rsidRDefault="00870404" w:rsidP="00087553">
            <w:pPr>
              <w:jc w:val="both"/>
            </w:pPr>
          </w:p>
        </w:tc>
        <w:tc>
          <w:tcPr>
            <w:tcW w:w="2248" w:type="dxa"/>
            <w:gridSpan w:val="5"/>
            <w:tcBorders>
              <w:right w:val="single" w:sz="12" w:space="0" w:color="auto"/>
            </w:tcBorders>
          </w:tcPr>
          <w:p w14:paraId="131A393C"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0125F87"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BE7A8BF" w14:textId="77777777" w:rsidR="00870404" w:rsidRPr="00345FE1" w:rsidRDefault="00870404" w:rsidP="00087553">
            <w:pPr>
              <w:rPr>
                <w:b/>
              </w:rPr>
            </w:pPr>
            <w:r w:rsidRPr="00345FE1">
              <w:rPr>
                <w:b/>
              </w:rPr>
              <w:t xml:space="preserve">  </w:t>
            </w:r>
            <w:proofErr w:type="gramStart"/>
            <w:r w:rsidRPr="00345FE1">
              <w:rPr>
                <w:b/>
              </w:rPr>
              <w:t>4  /</w:t>
            </w:r>
            <w:proofErr w:type="gramEnd"/>
            <w:r w:rsidRPr="00345FE1">
              <w:rPr>
                <w:b/>
              </w:rPr>
              <w:t xml:space="preserve"> 6</w:t>
            </w:r>
          </w:p>
        </w:tc>
      </w:tr>
      <w:tr w:rsidR="00870404" w:rsidRPr="00345FE1" w14:paraId="2DB440A3" w14:textId="77777777" w:rsidTr="00087553">
        <w:tc>
          <w:tcPr>
            <w:tcW w:w="9859" w:type="dxa"/>
            <w:gridSpan w:val="15"/>
            <w:shd w:val="clear" w:color="auto" w:fill="F7CAAC"/>
          </w:tcPr>
          <w:p w14:paraId="514DB8B8"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209F742C" w14:textId="77777777" w:rsidTr="00087553">
        <w:trPr>
          <w:trHeight w:val="2347"/>
        </w:trPr>
        <w:tc>
          <w:tcPr>
            <w:tcW w:w="9859" w:type="dxa"/>
            <w:gridSpan w:val="15"/>
          </w:tcPr>
          <w:p w14:paraId="7720863A" w14:textId="7777777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25 </w:t>
            </w:r>
            <w:r w:rsidRPr="000E699B">
              <w:t>(</w:t>
            </w:r>
            <w:proofErr w:type="spellStart"/>
            <w:r w:rsidRPr="000E699B">
              <w:t>ResearcherID</w:t>
            </w:r>
            <w:proofErr w:type="spellEnd"/>
            <w:r w:rsidRPr="000E699B">
              <w:t xml:space="preserve">: </w:t>
            </w:r>
            <w:r w:rsidRPr="00694191">
              <w:t>H-6455-2012</w:t>
            </w:r>
            <w:r w:rsidRPr="000E699B">
              <w:t xml:space="preserve">), </w:t>
            </w:r>
            <w:proofErr w:type="spellStart"/>
            <w:r w:rsidRPr="000E699B">
              <w:t>Scopus</w:t>
            </w:r>
            <w:proofErr w:type="spellEnd"/>
            <w:r w:rsidRPr="000E699B">
              <w:t xml:space="preserve">: </w:t>
            </w:r>
            <w:r>
              <w:t>31</w:t>
            </w:r>
            <w:r w:rsidRPr="000E699B">
              <w:t xml:space="preserve"> (</w:t>
            </w:r>
            <w:proofErr w:type="spellStart"/>
            <w:r w:rsidRPr="000E699B">
              <w:t>Author</w:t>
            </w:r>
            <w:proofErr w:type="spellEnd"/>
            <w:r w:rsidRPr="000E699B">
              <w:t xml:space="preserve"> ID </w:t>
            </w:r>
            <w:r w:rsidRPr="00FC401F">
              <w:t>35243473800</w:t>
            </w:r>
            <w:r w:rsidRPr="000E699B">
              <w:t>)</w:t>
            </w:r>
          </w:p>
          <w:p w14:paraId="35CA572E" w14:textId="53031411" w:rsidR="00870404" w:rsidRDefault="00007B99" w:rsidP="00087553">
            <w:pPr>
              <w:jc w:val="both"/>
              <w:rPr>
                <w:color w:val="212529"/>
              </w:rPr>
            </w:pPr>
            <w:hyperlink r:id="rId40" w:history="1">
              <w:r w:rsidR="00870404" w:rsidRPr="00E30368">
                <w:rPr>
                  <w:rStyle w:val="Hypertextovodkaz"/>
                </w:rPr>
                <w:t>https://orcid.org/0000-0002-3843-8724</w:t>
              </w:r>
            </w:hyperlink>
            <w:r w:rsidR="00870404">
              <w:rPr>
                <w:color w:val="212529"/>
              </w:rPr>
              <w:t xml:space="preserve"> </w:t>
            </w:r>
          </w:p>
          <w:p w14:paraId="2E7F6025" w14:textId="77777777" w:rsidR="00870404" w:rsidRPr="00345FE1" w:rsidRDefault="00870404" w:rsidP="00087553">
            <w:pPr>
              <w:jc w:val="both"/>
              <w:rPr>
                <w:bCs/>
              </w:rPr>
            </w:pPr>
            <w:r w:rsidRPr="00345FE1">
              <w:rPr>
                <w:bCs/>
              </w:rPr>
              <w:t xml:space="preserve">BEDNARIK, Martin, </w:t>
            </w:r>
            <w:proofErr w:type="spellStart"/>
            <w:r w:rsidRPr="00345FE1">
              <w:rPr>
                <w:bCs/>
              </w:rPr>
              <w:t>Ales</w:t>
            </w:r>
            <w:proofErr w:type="spellEnd"/>
            <w:r w:rsidRPr="00345FE1">
              <w:rPr>
                <w:bCs/>
              </w:rPr>
              <w:t xml:space="preserve"> MIZERA, Miroslav MANAS, </w:t>
            </w:r>
            <w:r w:rsidRPr="00345FE1">
              <w:rPr>
                <w:b/>
              </w:rPr>
              <w:t>Milan NAVRATIL (5</w:t>
            </w:r>
            <w:r>
              <w:rPr>
                <w:b/>
              </w:rPr>
              <w:t xml:space="preserve"> %</w:t>
            </w:r>
            <w:r w:rsidRPr="00345FE1">
              <w:rPr>
                <w:b/>
              </w:rPr>
              <w:t>)</w:t>
            </w:r>
            <w:r w:rsidRPr="00345FE1">
              <w:rPr>
                <w:bCs/>
              </w:rPr>
              <w:t>, Jakub HUB</w:t>
            </w:r>
            <w:r>
              <w:rPr>
                <w:bCs/>
              </w:rPr>
              <w:t>A</w:t>
            </w:r>
            <w:r w:rsidRPr="00345FE1">
              <w:rPr>
                <w:bCs/>
              </w:rPr>
              <w:t xml:space="preserve">, Eva ACHBERGEROVA a Pavel STOKLASEK. Influence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gramStart"/>
            <w:r w:rsidRPr="00345FE1">
              <w:rPr>
                <w:bCs/>
              </w:rPr>
              <w:t xml:space="preserve">β− </w:t>
            </w:r>
            <w:proofErr w:type="spellStart"/>
            <w:r w:rsidRPr="00345FE1">
              <w:rPr>
                <w:bCs/>
              </w:rPr>
              <w:t>Radiation</w:t>
            </w:r>
            <w:proofErr w:type="spellEnd"/>
            <w:proofErr w:type="gramEnd"/>
            <w:r w:rsidRPr="00345FE1">
              <w:rPr>
                <w:bCs/>
              </w:rPr>
              <w:t>/</w:t>
            </w:r>
            <w:proofErr w:type="spellStart"/>
            <w:r w:rsidRPr="00345FE1">
              <w:rPr>
                <w:bCs/>
              </w:rPr>
              <w:t>Cold</w:t>
            </w:r>
            <w:proofErr w:type="spellEnd"/>
            <w:r w:rsidRPr="00345FE1">
              <w:rPr>
                <w:bCs/>
              </w:rPr>
              <w:t xml:space="preserve"> </w:t>
            </w:r>
            <w:proofErr w:type="spellStart"/>
            <w:r w:rsidRPr="00345FE1">
              <w:rPr>
                <w:bCs/>
              </w:rPr>
              <w:t>Atmospheric-Pressure</w:t>
            </w:r>
            <w:proofErr w:type="spellEnd"/>
            <w:r w:rsidRPr="00345FE1">
              <w:rPr>
                <w:bCs/>
              </w:rPr>
              <w:t xml:space="preserve"> Plasma </w:t>
            </w:r>
            <w:proofErr w:type="spellStart"/>
            <w:r w:rsidRPr="00345FE1">
              <w:rPr>
                <w:bCs/>
              </w:rPr>
              <w:t>Surface</w:t>
            </w:r>
            <w:proofErr w:type="spellEnd"/>
            <w:r w:rsidRPr="00345FE1">
              <w:rPr>
                <w:bCs/>
              </w:rPr>
              <w:t xml:space="preserve"> </w:t>
            </w:r>
            <w:proofErr w:type="spellStart"/>
            <w:r w:rsidRPr="00345FE1">
              <w:rPr>
                <w:bCs/>
              </w:rPr>
              <w:t>Modification</w:t>
            </w:r>
            <w:proofErr w:type="spellEnd"/>
            <w:r w:rsidRPr="00345FE1">
              <w:rPr>
                <w:bCs/>
              </w:rPr>
              <w:t xml:space="preserve"> on </w:t>
            </w:r>
            <w:proofErr w:type="spellStart"/>
            <w:r w:rsidRPr="00345FE1">
              <w:rPr>
                <w:bCs/>
              </w:rPr>
              <w:t>the</w:t>
            </w:r>
            <w:proofErr w:type="spellEnd"/>
            <w:r w:rsidRPr="00345FE1">
              <w:rPr>
                <w:bCs/>
              </w:rPr>
              <w:t xml:space="preserve"> </w:t>
            </w:r>
            <w:proofErr w:type="spellStart"/>
            <w:r w:rsidRPr="00345FE1">
              <w:rPr>
                <w:bCs/>
              </w:rPr>
              <w:t>Adhesive</w:t>
            </w:r>
            <w:proofErr w:type="spellEnd"/>
            <w:r w:rsidRPr="00345FE1">
              <w:rPr>
                <w:bCs/>
              </w:rPr>
              <w:t xml:space="preserve"> </w:t>
            </w:r>
            <w:proofErr w:type="spellStart"/>
            <w:r w:rsidRPr="00345FE1">
              <w:rPr>
                <w:bCs/>
              </w:rPr>
              <w:t>Bonding</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7C6A30">
              <w:rPr>
                <w:bCs/>
              </w:rPr>
              <w:t>Polyolefins</w:t>
            </w:r>
            <w:proofErr w:type="spellEnd"/>
            <w:r w:rsidRPr="00AD6126">
              <w:rPr>
                <w:bCs/>
                <w:i/>
                <w:iCs/>
              </w:rPr>
              <w:t xml:space="preserve">. </w:t>
            </w:r>
            <w:proofErr w:type="spellStart"/>
            <w:r w:rsidRPr="00AD6126">
              <w:rPr>
                <w:bCs/>
                <w:i/>
                <w:iCs/>
              </w:rPr>
              <w:t>Materials</w:t>
            </w:r>
            <w:proofErr w:type="spellEnd"/>
            <w:r w:rsidRPr="00345FE1">
              <w:rPr>
                <w:bCs/>
              </w:rPr>
              <w:t xml:space="preserve"> [online]. 2021, 14(1). ISSN 1996-1944. Dostupné z: doi:10.3390/ma14010076</w:t>
            </w:r>
            <w:r>
              <w:rPr>
                <w:bCs/>
              </w:rPr>
              <w:t xml:space="preserve">. </w:t>
            </w:r>
            <w:proofErr w:type="spellStart"/>
            <w:r>
              <w:rPr>
                <w:bCs/>
              </w:rPr>
              <w:t>Jimp</w:t>
            </w:r>
            <w:proofErr w:type="spellEnd"/>
          </w:p>
          <w:p w14:paraId="67983C83" w14:textId="77777777" w:rsidR="00870404" w:rsidRPr="00345FE1" w:rsidRDefault="00870404" w:rsidP="00087553">
            <w:pPr>
              <w:jc w:val="both"/>
              <w:rPr>
                <w:bCs/>
              </w:rPr>
            </w:pPr>
            <w:r w:rsidRPr="00345FE1">
              <w:t>POSPÍŠILÍK, Martin</w:t>
            </w:r>
            <w:r>
              <w:t xml:space="preserve">, </w:t>
            </w:r>
            <w:r w:rsidRPr="00345FE1">
              <w:rPr>
                <w:b/>
                <w:bCs/>
              </w:rPr>
              <w:t>NAVRÁTIL, Milan</w:t>
            </w:r>
            <w:r>
              <w:rPr>
                <w:b/>
                <w:bCs/>
              </w:rPr>
              <w:t xml:space="preserve"> </w:t>
            </w:r>
            <w:r w:rsidRPr="00345FE1">
              <w:rPr>
                <w:b/>
                <w:bCs/>
              </w:rPr>
              <w:t>(</w:t>
            </w:r>
            <w:proofErr w:type="gramStart"/>
            <w:r w:rsidRPr="00345FE1">
              <w:rPr>
                <w:b/>
                <w:bCs/>
              </w:rPr>
              <w:t>10</w:t>
            </w:r>
            <w:r>
              <w:rPr>
                <w:b/>
                <w:bCs/>
              </w:rPr>
              <w:t>%</w:t>
            </w:r>
            <w:proofErr w:type="gramEnd"/>
            <w:r w:rsidRPr="00345FE1">
              <w:rPr>
                <w:b/>
                <w:bCs/>
              </w:rPr>
              <w:t>)</w:t>
            </w:r>
            <w:r>
              <w:rPr>
                <w:b/>
                <w:bCs/>
              </w:rPr>
              <w:t xml:space="preserve">, </w:t>
            </w:r>
            <w:r w:rsidRPr="00345FE1">
              <w:t xml:space="preserve">ADÁMEK, Milan. </w:t>
            </w:r>
            <w:proofErr w:type="spellStart"/>
            <w:r w:rsidRPr="00345FE1">
              <w:t>Distortion</w:t>
            </w:r>
            <w:proofErr w:type="spellEnd"/>
            <w:r w:rsidRPr="00345FE1">
              <w:t xml:space="preserve"> </w:t>
            </w:r>
            <w:proofErr w:type="spellStart"/>
            <w:r w:rsidRPr="00345FE1">
              <w:t>caused</w:t>
            </w:r>
            <w:proofErr w:type="spellEnd"/>
            <w:r w:rsidRPr="00345FE1">
              <w:t xml:space="preserve"> by controlling transistor </w:t>
            </w:r>
            <w:proofErr w:type="spellStart"/>
            <w:r w:rsidRPr="00345FE1">
              <w:t>implemented</w:t>
            </w:r>
            <w:proofErr w:type="spellEnd"/>
            <w:r w:rsidRPr="00345FE1">
              <w:t xml:space="preserve"> in </w:t>
            </w:r>
            <w:proofErr w:type="spellStart"/>
            <w:r w:rsidRPr="00345FE1">
              <w:t>the</w:t>
            </w:r>
            <w:proofErr w:type="spellEnd"/>
            <w:r w:rsidRPr="00345FE1">
              <w:t xml:space="preserve"> </w:t>
            </w:r>
            <w:proofErr w:type="spellStart"/>
            <w:r w:rsidRPr="00345FE1">
              <w:t>voltage</w:t>
            </w:r>
            <w:proofErr w:type="spellEnd"/>
            <w:r w:rsidRPr="00345FE1">
              <w:t xml:space="preserve"> </w:t>
            </w:r>
            <w:proofErr w:type="spellStart"/>
            <w:r w:rsidRPr="00345FE1">
              <w:t>controlled</w:t>
            </w:r>
            <w:proofErr w:type="spellEnd"/>
            <w:r w:rsidRPr="00345FE1">
              <w:t xml:space="preserve"> </w:t>
            </w:r>
            <w:proofErr w:type="spellStart"/>
            <w:r w:rsidRPr="00345FE1">
              <w:t>amplifier</w:t>
            </w:r>
            <w:proofErr w:type="spellEnd"/>
            <w:r w:rsidRPr="00345FE1">
              <w:t xml:space="preserve">. In: </w:t>
            </w:r>
            <w:r w:rsidRPr="002C4D21">
              <w:rPr>
                <w:i/>
                <w:iCs/>
              </w:rPr>
              <w:t xml:space="preserve">13th International </w:t>
            </w:r>
            <w:proofErr w:type="spellStart"/>
            <w:r w:rsidRPr="002C4D21">
              <w:rPr>
                <w:i/>
                <w:iCs/>
              </w:rPr>
              <w:t>Conference</w:t>
            </w:r>
            <w:proofErr w:type="spellEnd"/>
            <w:r w:rsidRPr="002C4D21">
              <w:rPr>
                <w:i/>
                <w:iCs/>
              </w:rPr>
              <w:t xml:space="preserve"> ELEKTRO 2020</w:t>
            </w:r>
            <w:r w:rsidRPr="00345FE1">
              <w:t xml:space="preserve">, ELEKTRO 2020 - </w:t>
            </w:r>
            <w:proofErr w:type="spellStart"/>
            <w:r w:rsidRPr="00345FE1">
              <w:t>Proceedings</w:t>
            </w:r>
            <w:proofErr w:type="spellEnd"/>
            <w:r w:rsidRPr="00345FE1">
              <w:t xml:space="preserve">. </w:t>
            </w:r>
            <w:proofErr w:type="spellStart"/>
            <w:r w:rsidRPr="00345FE1">
              <w:t>Piscataway</w:t>
            </w:r>
            <w:proofErr w:type="spellEnd"/>
            <w:r w:rsidRPr="00345FE1">
              <w:t xml:space="preserve">, New </w:t>
            </w:r>
            <w:proofErr w:type="gramStart"/>
            <w:r w:rsidRPr="00345FE1">
              <w:t>Jersey :</w:t>
            </w:r>
            <w:proofErr w:type="gramEnd"/>
            <w:r w:rsidRPr="00345FE1">
              <w:t xml:space="preserve"> Institute </w:t>
            </w:r>
            <w:proofErr w:type="spellStart"/>
            <w:r w:rsidRPr="00345FE1">
              <w:t>of</w:t>
            </w:r>
            <w:proofErr w:type="spellEnd"/>
            <w:r w:rsidRPr="00345FE1">
              <w:t xml:space="preserve"> </w:t>
            </w:r>
            <w:proofErr w:type="spellStart"/>
            <w:r w:rsidRPr="00345FE1">
              <w:t>Electrical</w:t>
            </w:r>
            <w:proofErr w:type="spellEnd"/>
            <w:r w:rsidRPr="00345FE1">
              <w:t xml:space="preserve"> and Electronics </w:t>
            </w:r>
            <w:proofErr w:type="spellStart"/>
            <w:r w:rsidRPr="00345FE1">
              <w:t>Engineers</w:t>
            </w:r>
            <w:proofErr w:type="spellEnd"/>
            <w:r w:rsidRPr="00345FE1">
              <w:t xml:space="preserve"> Inc., 2020, s. 1-6. ISBN 978-172817542-3.</w:t>
            </w:r>
            <w:r>
              <w:t xml:space="preserve"> D</w:t>
            </w:r>
          </w:p>
          <w:p w14:paraId="56565BF5" w14:textId="77777777" w:rsidR="00870404" w:rsidRDefault="00870404" w:rsidP="00087553">
            <w:pPr>
              <w:jc w:val="both"/>
            </w:pPr>
            <w:r w:rsidRPr="00345FE1">
              <w:t>KOVÁŘ, Stanislav</w:t>
            </w:r>
            <w:r>
              <w:t xml:space="preserve">, </w:t>
            </w:r>
            <w:r w:rsidRPr="00345FE1">
              <w:rPr>
                <w:b/>
                <w:bCs/>
              </w:rPr>
              <w:t>NAVRÁTIL, Milan</w:t>
            </w:r>
            <w:r>
              <w:rPr>
                <w:b/>
                <w:bCs/>
              </w:rPr>
              <w:t xml:space="preserve"> </w:t>
            </w:r>
            <w:r w:rsidRPr="00345FE1">
              <w:rPr>
                <w:b/>
                <w:bCs/>
              </w:rPr>
              <w:t>(5</w:t>
            </w:r>
            <w:r>
              <w:rPr>
                <w:b/>
                <w:bCs/>
              </w:rPr>
              <w:t xml:space="preserve"> %</w:t>
            </w:r>
            <w:r w:rsidRPr="00345FE1">
              <w:rPr>
                <w:b/>
                <w:bCs/>
              </w:rPr>
              <w:t>)</w:t>
            </w:r>
            <w:r>
              <w:rPr>
                <w:b/>
                <w:bCs/>
              </w:rPr>
              <w:t xml:space="preserve">, </w:t>
            </w:r>
            <w:r w:rsidRPr="00345FE1">
              <w:t xml:space="preserve">POSPÍŠILÍK, Martin. Vizualizace elektrického pole v GTEM cele. </w:t>
            </w:r>
            <w:r w:rsidRPr="00AD6126">
              <w:rPr>
                <w:i/>
                <w:iCs/>
              </w:rPr>
              <w:t>Jemná mechanika a optika</w:t>
            </w:r>
            <w:r w:rsidRPr="00345FE1">
              <w:t>, 2020, roč. 2020, č. 7-8, s. 197-199. ISSN 0447-6441.</w:t>
            </w:r>
            <w:r>
              <w:t xml:space="preserve"> </w:t>
            </w:r>
            <w:proofErr w:type="spellStart"/>
            <w:r>
              <w:t>Jost</w:t>
            </w:r>
            <w:proofErr w:type="spellEnd"/>
          </w:p>
          <w:p w14:paraId="4A12B532" w14:textId="77777777" w:rsidR="00870404" w:rsidRDefault="00870404" w:rsidP="00087553">
            <w:pPr>
              <w:jc w:val="both"/>
            </w:pPr>
          </w:p>
          <w:p w14:paraId="4ABE2E48" w14:textId="77777777" w:rsidR="00870404" w:rsidRPr="00345FE1" w:rsidRDefault="00870404" w:rsidP="00087553">
            <w:pPr>
              <w:jc w:val="both"/>
              <w:rPr>
                <w:color w:val="212529"/>
              </w:rPr>
            </w:pPr>
            <w:r w:rsidRPr="00345FE1">
              <w:rPr>
                <w:color w:val="212529"/>
              </w:rPr>
              <w:t>MAŇAS, M</w:t>
            </w:r>
            <w:r>
              <w:rPr>
                <w:color w:val="212529"/>
              </w:rPr>
              <w:t>iroslav</w:t>
            </w:r>
            <w:r w:rsidRPr="00345FE1">
              <w:rPr>
                <w:color w:val="212529"/>
              </w:rPr>
              <w:t>, STOKLÁSEK, P</w:t>
            </w:r>
            <w:r>
              <w:rPr>
                <w:color w:val="212529"/>
              </w:rPr>
              <w:t>avel</w:t>
            </w:r>
            <w:r w:rsidRPr="00345FE1">
              <w:rPr>
                <w:color w:val="212529"/>
              </w:rPr>
              <w:t>, MIZERA, A</w:t>
            </w:r>
            <w:r>
              <w:rPr>
                <w:color w:val="212529"/>
              </w:rPr>
              <w:t>leš</w:t>
            </w:r>
            <w:r w:rsidRPr="00345FE1">
              <w:rPr>
                <w:color w:val="212529"/>
              </w:rPr>
              <w:t xml:space="preserve">, </w:t>
            </w:r>
            <w:r w:rsidRPr="00345FE1">
              <w:rPr>
                <w:b/>
                <w:bCs/>
                <w:color w:val="212529"/>
              </w:rPr>
              <w:t>NAVRÁTIL, M</w:t>
            </w:r>
            <w:r>
              <w:rPr>
                <w:b/>
                <w:bCs/>
                <w:color w:val="212529"/>
              </w:rPr>
              <w:t>ilan</w:t>
            </w:r>
            <w:r w:rsidRPr="00345FE1">
              <w:rPr>
                <w:b/>
                <w:bCs/>
                <w:color w:val="212529"/>
              </w:rPr>
              <w:t xml:space="preserve"> (20</w:t>
            </w:r>
            <w:r>
              <w:rPr>
                <w:b/>
                <w:bCs/>
                <w:color w:val="212529"/>
              </w:rPr>
              <w:t xml:space="preserve"> %</w:t>
            </w:r>
            <w:r w:rsidRPr="00345FE1">
              <w:rPr>
                <w:b/>
                <w:bCs/>
                <w:color w:val="212529"/>
              </w:rPr>
              <w:t>)</w:t>
            </w:r>
            <w:r w:rsidRPr="00345FE1">
              <w:rPr>
                <w:color w:val="212529"/>
              </w:rPr>
              <w:t xml:space="preserve"> a M</w:t>
            </w:r>
            <w:r>
              <w:rPr>
                <w:color w:val="212529"/>
              </w:rPr>
              <w:t>artin</w:t>
            </w:r>
            <w:r w:rsidRPr="00345FE1">
              <w:rPr>
                <w:color w:val="212529"/>
              </w:rPr>
              <w:t xml:space="preserve"> POSPÍŠILÍK. Způsob synchronního snímání a vyhodnocování průběhu deformací a doprovodných teplotních jevů při destruktivních rázových zkouškách a zařízení k provádění tohoto způsobu. Česká republika. CZ 309 697 </w:t>
            </w:r>
            <w:r w:rsidRPr="00225D64">
              <w:rPr>
                <w:i/>
                <w:iCs/>
                <w:color w:val="212529"/>
              </w:rPr>
              <w:t>Národní patent</w:t>
            </w:r>
            <w:r w:rsidRPr="00345FE1">
              <w:rPr>
                <w:color w:val="212529"/>
              </w:rPr>
              <w:t>. Uděleno 21. 6. 2023.</w:t>
            </w:r>
          </w:p>
          <w:p w14:paraId="7D02684E" w14:textId="77777777" w:rsidR="00870404" w:rsidRPr="00345FE1" w:rsidRDefault="00870404" w:rsidP="00087553">
            <w:pPr>
              <w:jc w:val="both"/>
              <w:rPr>
                <w:bCs/>
              </w:rPr>
            </w:pPr>
            <w:r w:rsidRPr="00345FE1">
              <w:rPr>
                <w:bCs/>
              </w:rPr>
              <w:t xml:space="preserve">KŘESÁLEK, Vojtěch a </w:t>
            </w:r>
            <w:r w:rsidRPr="00345FE1">
              <w:rPr>
                <w:b/>
              </w:rPr>
              <w:t>NAVRÁTIL, Milan (50</w:t>
            </w:r>
            <w:r>
              <w:rPr>
                <w:b/>
              </w:rPr>
              <w:t xml:space="preserve"> %</w:t>
            </w:r>
            <w:r w:rsidRPr="00345FE1">
              <w:rPr>
                <w:b/>
              </w:rPr>
              <w:t>)</w:t>
            </w:r>
            <w:r w:rsidRPr="00345FE1">
              <w:rPr>
                <w:bCs/>
              </w:rPr>
              <w:t xml:space="preserve">. Způsob vytváření tónů na základě snímané polohy těles v prostoru. Česká republika. CZ 309 241 </w:t>
            </w:r>
            <w:r w:rsidRPr="00225D64">
              <w:rPr>
                <w:bCs/>
                <w:i/>
                <w:iCs/>
              </w:rPr>
              <w:t>Národní patent</w:t>
            </w:r>
            <w:r w:rsidRPr="00345FE1">
              <w:rPr>
                <w:bCs/>
              </w:rPr>
              <w:t>. Uděleno 5. 5. 2022</w:t>
            </w:r>
          </w:p>
          <w:p w14:paraId="6068649B" w14:textId="77777777" w:rsidR="00870404" w:rsidRPr="00345FE1" w:rsidRDefault="00870404" w:rsidP="00087553">
            <w:pPr>
              <w:jc w:val="both"/>
            </w:pPr>
          </w:p>
          <w:p w14:paraId="34A7EC2E" w14:textId="77777777" w:rsidR="00870404" w:rsidRPr="00345FE1" w:rsidRDefault="00870404" w:rsidP="00087553">
            <w:pPr>
              <w:jc w:val="both"/>
              <w:rPr>
                <w:bCs/>
                <w:i/>
                <w:iCs/>
              </w:rPr>
            </w:pPr>
            <w:r w:rsidRPr="00345FE1">
              <w:rPr>
                <w:bCs/>
                <w:i/>
                <w:iCs/>
              </w:rPr>
              <w:t>Přehled projektové činnosti:</w:t>
            </w:r>
          </w:p>
          <w:p w14:paraId="291C7A41" w14:textId="77777777" w:rsidR="00870404" w:rsidRPr="00345FE1" w:rsidRDefault="00870404" w:rsidP="00087553">
            <w:pPr>
              <w:tabs>
                <w:tab w:val="left" w:pos="956"/>
              </w:tabs>
              <w:ind w:left="956" w:hanging="956"/>
              <w:jc w:val="both"/>
              <w:rPr>
                <w:bCs/>
              </w:rPr>
            </w:pPr>
            <w:r w:rsidRPr="00345FE1">
              <w:rPr>
                <w:bCs/>
              </w:rPr>
              <w:t>202</w:t>
            </w:r>
            <w:r>
              <w:rPr>
                <w:bCs/>
              </w:rPr>
              <w:t>1-2023</w:t>
            </w:r>
            <w:r w:rsidRPr="00345FE1">
              <w:rPr>
                <w:bCs/>
              </w:rPr>
              <w:t xml:space="preserve"> </w:t>
            </w:r>
            <w:r>
              <w:rPr>
                <w:bCs/>
              </w:rPr>
              <w:tab/>
            </w:r>
            <w:r w:rsidRPr="00345FE1">
              <w:rPr>
                <w:bCs/>
              </w:rPr>
              <w:t>Robotizované kamerové pracoviště pro měření a kontrolu tvarových vad výkovků a obrobků s využitím umělé inteligence,</w:t>
            </w:r>
            <w:r>
              <w:rPr>
                <w:bCs/>
              </w:rPr>
              <w:t xml:space="preserve"> poskytovatel MPO </w:t>
            </w:r>
            <w:r w:rsidRPr="00345FE1">
              <w:rPr>
                <w:bCs/>
              </w:rPr>
              <w:t>OP PIK Aplika</w:t>
            </w:r>
            <w:r>
              <w:rPr>
                <w:bCs/>
              </w:rPr>
              <w:t xml:space="preserve">ce, </w:t>
            </w:r>
            <w:r w:rsidRPr="009941ED">
              <w:rPr>
                <w:bCs/>
              </w:rPr>
              <w:t>EG20_321/0023805</w:t>
            </w:r>
            <w:r>
              <w:rPr>
                <w:bCs/>
              </w:rPr>
              <w:t>, spoluřešitel</w:t>
            </w:r>
          </w:p>
          <w:p w14:paraId="448AC569" w14:textId="77777777" w:rsidR="00870404" w:rsidRPr="00345FE1" w:rsidRDefault="00870404" w:rsidP="00087553">
            <w:pPr>
              <w:tabs>
                <w:tab w:val="left" w:pos="956"/>
              </w:tabs>
              <w:ind w:left="956" w:hanging="956"/>
              <w:jc w:val="both"/>
              <w:rPr>
                <w:bCs/>
              </w:rPr>
            </w:pPr>
            <w:r>
              <w:rPr>
                <w:bCs/>
              </w:rPr>
              <w:t>2018-</w:t>
            </w:r>
            <w:r w:rsidRPr="00345FE1">
              <w:rPr>
                <w:bCs/>
              </w:rPr>
              <w:t xml:space="preserve">2022 </w:t>
            </w:r>
            <w:r>
              <w:rPr>
                <w:bCs/>
              </w:rPr>
              <w:tab/>
            </w:r>
            <w:r w:rsidRPr="00345FE1">
              <w:rPr>
                <w:bCs/>
              </w:rPr>
              <w:t>Rozvoj kapacit pro výzkum a vývoj UTB ve Zlíně</w:t>
            </w:r>
            <w:r>
              <w:rPr>
                <w:bCs/>
              </w:rPr>
              <w:t xml:space="preserve">, poskytovatel MŠMT, </w:t>
            </w:r>
            <w:r w:rsidRPr="00107AA4">
              <w:rPr>
                <w:bCs/>
              </w:rPr>
              <w:t>EF16_028/0006243</w:t>
            </w:r>
            <w:r>
              <w:rPr>
                <w:bCs/>
              </w:rPr>
              <w:t>, spoluřešitel</w:t>
            </w:r>
          </w:p>
          <w:p w14:paraId="1AC43705" w14:textId="77777777" w:rsidR="00870404" w:rsidRPr="00345FE1" w:rsidRDefault="00870404" w:rsidP="00087553">
            <w:pPr>
              <w:tabs>
                <w:tab w:val="left" w:pos="956"/>
              </w:tabs>
              <w:ind w:left="956" w:hanging="956"/>
              <w:jc w:val="both"/>
              <w:rPr>
                <w:bCs/>
              </w:rPr>
            </w:pPr>
            <w:r w:rsidRPr="00345FE1">
              <w:rPr>
                <w:bCs/>
              </w:rPr>
              <w:lastRenderedPageBreak/>
              <w:t>202</w:t>
            </w:r>
            <w:r>
              <w:rPr>
                <w:bCs/>
              </w:rPr>
              <w:t>0-2022</w:t>
            </w:r>
            <w:r w:rsidRPr="00345FE1">
              <w:rPr>
                <w:bCs/>
              </w:rPr>
              <w:t xml:space="preserve"> </w:t>
            </w:r>
            <w:r>
              <w:rPr>
                <w:bCs/>
              </w:rPr>
              <w:tab/>
              <w:t>V</w:t>
            </w:r>
            <w:r w:rsidRPr="00345FE1">
              <w:rPr>
                <w:bCs/>
              </w:rPr>
              <w:t>ýzkum a vývoj automatické emulgační linky polotovarů radiálních i diagonálních pneumatik velkých rozměrů</w:t>
            </w:r>
            <w:r>
              <w:rPr>
                <w:bCs/>
              </w:rPr>
              <w:t xml:space="preserve">, poskytovatel MPO </w:t>
            </w:r>
            <w:r w:rsidRPr="00345FE1">
              <w:rPr>
                <w:bCs/>
              </w:rPr>
              <w:t>OP PIK PROZAX</w:t>
            </w:r>
            <w:r>
              <w:rPr>
                <w:bCs/>
              </w:rPr>
              <w:t xml:space="preserve">, </w:t>
            </w:r>
            <w:r w:rsidRPr="0032275B">
              <w:rPr>
                <w:bCs/>
              </w:rPr>
              <w:t>EG20_321/0023675</w:t>
            </w:r>
            <w:r>
              <w:rPr>
                <w:bCs/>
              </w:rPr>
              <w:t>, spoluřešitel</w:t>
            </w:r>
          </w:p>
          <w:p w14:paraId="747F878A" w14:textId="77777777" w:rsidR="00870404" w:rsidRDefault="00870404" w:rsidP="00087553">
            <w:pPr>
              <w:tabs>
                <w:tab w:val="left" w:pos="956"/>
              </w:tabs>
              <w:ind w:left="956" w:hanging="956"/>
              <w:jc w:val="both"/>
              <w:rPr>
                <w:bCs/>
              </w:rPr>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p w14:paraId="5B7FB955" w14:textId="77777777" w:rsidR="00870404" w:rsidRPr="00345FE1" w:rsidRDefault="00870404" w:rsidP="00087553">
            <w:pPr>
              <w:tabs>
                <w:tab w:val="left" w:pos="956"/>
              </w:tabs>
              <w:ind w:left="956" w:hanging="956"/>
              <w:jc w:val="both"/>
              <w:rPr>
                <w:bCs/>
              </w:rPr>
            </w:pPr>
            <w:r w:rsidRPr="00345FE1">
              <w:rPr>
                <w:bCs/>
              </w:rPr>
              <w:t>201</w:t>
            </w:r>
            <w:r>
              <w:rPr>
                <w:bCs/>
              </w:rPr>
              <w:t>7-</w:t>
            </w:r>
            <w:r w:rsidRPr="00345FE1">
              <w:rPr>
                <w:bCs/>
              </w:rPr>
              <w:t xml:space="preserve">2020 </w:t>
            </w:r>
            <w:r>
              <w:rPr>
                <w:bCs/>
              </w:rPr>
              <w:tab/>
            </w:r>
            <w:r w:rsidRPr="00345FE1">
              <w:rPr>
                <w:bCs/>
              </w:rPr>
              <w:t>Modernizace výukové infrastruktury FAI (</w:t>
            </w:r>
            <w:proofErr w:type="spellStart"/>
            <w:r w:rsidRPr="00345FE1">
              <w:rPr>
                <w:bCs/>
              </w:rPr>
              <w:t>MoVI</w:t>
            </w:r>
            <w:proofErr w:type="spellEnd"/>
            <w:r w:rsidRPr="00345FE1">
              <w:rPr>
                <w:bCs/>
              </w:rPr>
              <w:t>-FAI)</w:t>
            </w:r>
            <w:r>
              <w:rPr>
                <w:bCs/>
              </w:rPr>
              <w:t xml:space="preserve">, poskytovatel MŠMT OP VVV, </w:t>
            </w:r>
            <w:r w:rsidRPr="002B7F46">
              <w:rPr>
                <w:bCs/>
              </w:rPr>
              <w:t>CZ.02.2.67/0.0/0.0/16_016/0002325</w:t>
            </w:r>
            <w:r>
              <w:rPr>
                <w:bCs/>
              </w:rPr>
              <w:t>,</w:t>
            </w:r>
            <w:r w:rsidRPr="00345FE1">
              <w:rPr>
                <w:bCs/>
              </w:rPr>
              <w:t xml:space="preserve"> spoluřešitel</w:t>
            </w:r>
          </w:p>
          <w:p w14:paraId="4DF5E9FD" w14:textId="77777777" w:rsidR="00870404" w:rsidRPr="00345FE1" w:rsidRDefault="00870404" w:rsidP="00087553">
            <w:pPr>
              <w:tabs>
                <w:tab w:val="left" w:pos="956"/>
              </w:tabs>
              <w:ind w:left="956" w:hanging="956"/>
              <w:jc w:val="both"/>
              <w:rPr>
                <w:bCs/>
              </w:rPr>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spoluřešitel</w:t>
            </w:r>
            <w:r w:rsidRPr="00345FE1" w:rsidDel="00E02902">
              <w:rPr>
                <w:bCs/>
              </w:rPr>
              <w:t xml:space="preserve"> </w:t>
            </w:r>
          </w:p>
          <w:p w14:paraId="6E1E6F44" w14:textId="77777777" w:rsidR="00870404" w:rsidRPr="00345FE1" w:rsidRDefault="00870404" w:rsidP="00087553">
            <w:pPr>
              <w:tabs>
                <w:tab w:val="left" w:pos="956"/>
              </w:tabs>
              <w:jc w:val="both"/>
              <w:rPr>
                <w:b/>
              </w:rPr>
            </w:pPr>
          </w:p>
        </w:tc>
      </w:tr>
      <w:tr w:rsidR="00870404" w:rsidRPr="00345FE1" w14:paraId="33CD68DD" w14:textId="77777777" w:rsidTr="00087553">
        <w:trPr>
          <w:trHeight w:val="218"/>
        </w:trPr>
        <w:tc>
          <w:tcPr>
            <w:tcW w:w="9859" w:type="dxa"/>
            <w:gridSpan w:val="15"/>
            <w:shd w:val="clear" w:color="auto" w:fill="F7CAAC"/>
          </w:tcPr>
          <w:p w14:paraId="20388830" w14:textId="77777777" w:rsidR="00870404" w:rsidRPr="00345FE1" w:rsidRDefault="00870404" w:rsidP="00087553">
            <w:pPr>
              <w:rPr>
                <w:b/>
              </w:rPr>
            </w:pPr>
            <w:r w:rsidRPr="00345FE1">
              <w:rPr>
                <w:b/>
              </w:rPr>
              <w:lastRenderedPageBreak/>
              <w:t>Působení v zahraničí</w:t>
            </w:r>
          </w:p>
        </w:tc>
      </w:tr>
      <w:tr w:rsidR="00870404" w:rsidRPr="00345FE1" w14:paraId="34FCFBD2" w14:textId="77777777" w:rsidTr="00087553">
        <w:trPr>
          <w:trHeight w:val="328"/>
        </w:trPr>
        <w:tc>
          <w:tcPr>
            <w:tcW w:w="9859" w:type="dxa"/>
            <w:gridSpan w:val="15"/>
          </w:tcPr>
          <w:p w14:paraId="6A3CAE70" w14:textId="77777777" w:rsidR="00870404" w:rsidRPr="00345FE1" w:rsidRDefault="00870404" w:rsidP="00087553">
            <w:pPr>
              <w:rPr>
                <w:b/>
              </w:rPr>
            </w:pPr>
            <w:r>
              <w:t xml:space="preserve">2004: </w:t>
            </w:r>
            <w:r w:rsidRPr="00345FE1">
              <w:t xml:space="preserve">BLC </w:t>
            </w:r>
            <w:proofErr w:type="spellStart"/>
            <w:r w:rsidRPr="00345FE1">
              <w:t>Leather</w:t>
            </w:r>
            <w:proofErr w:type="spellEnd"/>
            <w:r w:rsidRPr="00345FE1">
              <w:t xml:space="preserve"> technology center, </w:t>
            </w:r>
            <w:proofErr w:type="spellStart"/>
            <w:r w:rsidRPr="00345FE1">
              <w:t>Northampton</w:t>
            </w:r>
            <w:proofErr w:type="spellEnd"/>
            <w:r w:rsidRPr="00345FE1">
              <w:t>, Velká Británie, Erasmus, 3 měsíce</w:t>
            </w:r>
          </w:p>
        </w:tc>
      </w:tr>
      <w:tr w:rsidR="00870404" w:rsidRPr="00345FE1" w14:paraId="415AA6EB" w14:textId="77777777" w:rsidTr="00087553">
        <w:trPr>
          <w:cantSplit/>
          <w:trHeight w:val="470"/>
        </w:trPr>
        <w:tc>
          <w:tcPr>
            <w:tcW w:w="2518" w:type="dxa"/>
            <w:shd w:val="clear" w:color="auto" w:fill="F7CAAC"/>
          </w:tcPr>
          <w:p w14:paraId="685567CD" w14:textId="77777777" w:rsidR="00870404" w:rsidRPr="00345FE1" w:rsidRDefault="00870404" w:rsidP="00087553">
            <w:pPr>
              <w:jc w:val="both"/>
              <w:rPr>
                <w:b/>
              </w:rPr>
            </w:pPr>
            <w:r w:rsidRPr="00345FE1">
              <w:rPr>
                <w:b/>
              </w:rPr>
              <w:t xml:space="preserve">Podpis </w:t>
            </w:r>
          </w:p>
        </w:tc>
        <w:tc>
          <w:tcPr>
            <w:tcW w:w="4536" w:type="dxa"/>
            <w:gridSpan w:val="8"/>
          </w:tcPr>
          <w:p w14:paraId="2F7C0C60" w14:textId="77777777" w:rsidR="00870404" w:rsidRPr="00345FE1" w:rsidRDefault="00870404" w:rsidP="00087553">
            <w:pPr>
              <w:jc w:val="both"/>
            </w:pPr>
          </w:p>
        </w:tc>
        <w:tc>
          <w:tcPr>
            <w:tcW w:w="786" w:type="dxa"/>
            <w:gridSpan w:val="2"/>
            <w:shd w:val="clear" w:color="auto" w:fill="F7CAAC"/>
          </w:tcPr>
          <w:p w14:paraId="44F37DBD" w14:textId="77777777" w:rsidR="00870404" w:rsidRPr="00345FE1" w:rsidRDefault="00870404" w:rsidP="00087553">
            <w:pPr>
              <w:jc w:val="both"/>
            </w:pPr>
            <w:r w:rsidRPr="00345FE1">
              <w:rPr>
                <w:b/>
              </w:rPr>
              <w:t>datum</w:t>
            </w:r>
          </w:p>
        </w:tc>
        <w:tc>
          <w:tcPr>
            <w:tcW w:w="2019" w:type="dxa"/>
            <w:gridSpan w:val="4"/>
          </w:tcPr>
          <w:p w14:paraId="4C2BA4B6" w14:textId="77777777" w:rsidR="00870404" w:rsidRPr="00345FE1" w:rsidRDefault="00870404" w:rsidP="00087553">
            <w:pPr>
              <w:jc w:val="both"/>
            </w:pPr>
            <w:r>
              <w:t>27. 8. 2024</w:t>
            </w:r>
          </w:p>
        </w:tc>
      </w:tr>
    </w:tbl>
    <w:p w14:paraId="4DC2662E" w14:textId="77777777" w:rsidR="00870404" w:rsidRPr="00345FE1" w:rsidRDefault="00870404" w:rsidP="00870404">
      <w:pPr>
        <w:spacing w:after="160" w:line="259" w:lineRule="auto"/>
      </w:pPr>
    </w:p>
    <w:p w14:paraId="35D6C043"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9966A83" w14:textId="77777777" w:rsidTr="00087553">
        <w:tc>
          <w:tcPr>
            <w:tcW w:w="9859" w:type="dxa"/>
            <w:gridSpan w:val="15"/>
            <w:tcBorders>
              <w:bottom w:val="double" w:sz="4" w:space="0" w:color="auto"/>
            </w:tcBorders>
            <w:shd w:val="clear" w:color="auto" w:fill="BDD6EE"/>
          </w:tcPr>
          <w:p w14:paraId="0A9AA41C" w14:textId="17BE5577"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66C202E2" w14:textId="77777777" w:rsidTr="00087553">
        <w:tc>
          <w:tcPr>
            <w:tcW w:w="2518" w:type="dxa"/>
            <w:tcBorders>
              <w:top w:val="double" w:sz="4" w:space="0" w:color="auto"/>
            </w:tcBorders>
            <w:shd w:val="clear" w:color="auto" w:fill="F7CAAC"/>
          </w:tcPr>
          <w:p w14:paraId="4A81011A" w14:textId="77777777" w:rsidR="00870404" w:rsidRPr="00345FE1" w:rsidRDefault="00870404" w:rsidP="00087553">
            <w:pPr>
              <w:jc w:val="both"/>
              <w:rPr>
                <w:b/>
              </w:rPr>
            </w:pPr>
            <w:r w:rsidRPr="00345FE1">
              <w:rPr>
                <w:b/>
              </w:rPr>
              <w:t>Vysoká škola</w:t>
            </w:r>
          </w:p>
        </w:tc>
        <w:tc>
          <w:tcPr>
            <w:tcW w:w="7341" w:type="dxa"/>
            <w:gridSpan w:val="14"/>
          </w:tcPr>
          <w:p w14:paraId="5214104C" w14:textId="77777777" w:rsidR="00870404" w:rsidRPr="00345FE1" w:rsidRDefault="00870404" w:rsidP="00087553">
            <w:pPr>
              <w:jc w:val="both"/>
            </w:pPr>
            <w:r w:rsidRPr="00345FE1">
              <w:t>Univerzita Tomáše Bati ve Zlíně</w:t>
            </w:r>
          </w:p>
        </w:tc>
      </w:tr>
      <w:tr w:rsidR="00870404" w:rsidRPr="00345FE1" w14:paraId="1B3A2A42" w14:textId="77777777" w:rsidTr="00087553">
        <w:tc>
          <w:tcPr>
            <w:tcW w:w="2518" w:type="dxa"/>
            <w:shd w:val="clear" w:color="auto" w:fill="F7CAAC"/>
          </w:tcPr>
          <w:p w14:paraId="3BF578AF" w14:textId="77777777" w:rsidR="00870404" w:rsidRPr="00345FE1" w:rsidRDefault="00870404" w:rsidP="00087553">
            <w:pPr>
              <w:jc w:val="both"/>
              <w:rPr>
                <w:b/>
              </w:rPr>
            </w:pPr>
            <w:r w:rsidRPr="00345FE1">
              <w:rPr>
                <w:b/>
              </w:rPr>
              <w:t>Součást vysoké školy</w:t>
            </w:r>
          </w:p>
        </w:tc>
        <w:tc>
          <w:tcPr>
            <w:tcW w:w="7341" w:type="dxa"/>
            <w:gridSpan w:val="14"/>
          </w:tcPr>
          <w:p w14:paraId="5323B095" w14:textId="77777777" w:rsidR="00870404" w:rsidRPr="00345FE1" w:rsidRDefault="00870404" w:rsidP="00087553">
            <w:pPr>
              <w:jc w:val="both"/>
            </w:pPr>
            <w:r w:rsidRPr="00345FE1">
              <w:t>Fakulta aplikované informatiky</w:t>
            </w:r>
          </w:p>
        </w:tc>
      </w:tr>
      <w:tr w:rsidR="00870404" w:rsidRPr="00345FE1" w14:paraId="3604F2B3" w14:textId="77777777" w:rsidTr="00087553">
        <w:tc>
          <w:tcPr>
            <w:tcW w:w="2518" w:type="dxa"/>
            <w:shd w:val="clear" w:color="auto" w:fill="F7CAAC"/>
          </w:tcPr>
          <w:p w14:paraId="2173EF8F" w14:textId="77777777" w:rsidR="00870404" w:rsidRPr="00345FE1" w:rsidRDefault="00870404" w:rsidP="00087553">
            <w:pPr>
              <w:jc w:val="both"/>
              <w:rPr>
                <w:b/>
              </w:rPr>
            </w:pPr>
            <w:r w:rsidRPr="00345FE1">
              <w:rPr>
                <w:b/>
              </w:rPr>
              <w:t>Název studijního programu</w:t>
            </w:r>
          </w:p>
        </w:tc>
        <w:tc>
          <w:tcPr>
            <w:tcW w:w="7341" w:type="dxa"/>
            <w:gridSpan w:val="14"/>
          </w:tcPr>
          <w:p w14:paraId="77BA02A9" w14:textId="391E9DA6"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022BC7E5" w14:textId="77777777" w:rsidTr="00087553">
        <w:tc>
          <w:tcPr>
            <w:tcW w:w="2518" w:type="dxa"/>
            <w:shd w:val="clear" w:color="auto" w:fill="F7CAAC"/>
          </w:tcPr>
          <w:p w14:paraId="76DF86AE" w14:textId="77777777" w:rsidR="00870404" w:rsidRPr="00345FE1" w:rsidRDefault="00870404" w:rsidP="00087553">
            <w:pPr>
              <w:jc w:val="both"/>
              <w:rPr>
                <w:b/>
              </w:rPr>
            </w:pPr>
            <w:r w:rsidRPr="00345FE1">
              <w:rPr>
                <w:b/>
              </w:rPr>
              <w:t>Jméno a příjmení</w:t>
            </w:r>
          </w:p>
        </w:tc>
        <w:tc>
          <w:tcPr>
            <w:tcW w:w="4536" w:type="dxa"/>
            <w:gridSpan w:val="8"/>
          </w:tcPr>
          <w:p w14:paraId="783EB040" w14:textId="77777777" w:rsidR="00870404" w:rsidRPr="00345FE1" w:rsidRDefault="00870404" w:rsidP="00087553">
            <w:pPr>
              <w:jc w:val="both"/>
            </w:pPr>
            <w:r w:rsidRPr="00345FE1">
              <w:t xml:space="preserve">Martin </w:t>
            </w:r>
            <w:bookmarkStart w:id="410" w:name="CI_Pospíšilík"/>
            <w:proofErr w:type="spellStart"/>
            <w:r w:rsidRPr="00345FE1">
              <w:t>Pospíšilík</w:t>
            </w:r>
            <w:bookmarkEnd w:id="410"/>
            <w:proofErr w:type="spellEnd"/>
          </w:p>
        </w:tc>
        <w:tc>
          <w:tcPr>
            <w:tcW w:w="709" w:type="dxa"/>
            <w:shd w:val="clear" w:color="auto" w:fill="F7CAAC"/>
          </w:tcPr>
          <w:p w14:paraId="17FC8EF3" w14:textId="77777777" w:rsidR="00870404" w:rsidRPr="00345FE1" w:rsidRDefault="00870404" w:rsidP="00087553">
            <w:pPr>
              <w:jc w:val="both"/>
              <w:rPr>
                <w:b/>
              </w:rPr>
            </w:pPr>
            <w:r w:rsidRPr="00345FE1">
              <w:rPr>
                <w:b/>
              </w:rPr>
              <w:t>Tituly</w:t>
            </w:r>
          </w:p>
        </w:tc>
        <w:tc>
          <w:tcPr>
            <w:tcW w:w="2096" w:type="dxa"/>
            <w:gridSpan w:val="5"/>
          </w:tcPr>
          <w:p w14:paraId="4F04B1F4" w14:textId="77777777" w:rsidR="00870404" w:rsidRPr="00345FE1" w:rsidRDefault="00870404" w:rsidP="00087553">
            <w:pPr>
              <w:jc w:val="both"/>
            </w:pPr>
            <w:r w:rsidRPr="00345FE1">
              <w:t>doc. Ing., Ph.D.</w:t>
            </w:r>
          </w:p>
        </w:tc>
      </w:tr>
      <w:tr w:rsidR="00870404" w:rsidRPr="00345FE1" w14:paraId="6BA7D514" w14:textId="77777777" w:rsidTr="00087553">
        <w:tc>
          <w:tcPr>
            <w:tcW w:w="2518" w:type="dxa"/>
            <w:shd w:val="clear" w:color="auto" w:fill="F7CAAC"/>
          </w:tcPr>
          <w:p w14:paraId="64A03F08" w14:textId="77777777" w:rsidR="00870404" w:rsidRPr="00345FE1" w:rsidRDefault="00870404" w:rsidP="00087553">
            <w:pPr>
              <w:jc w:val="both"/>
              <w:rPr>
                <w:b/>
              </w:rPr>
            </w:pPr>
            <w:r w:rsidRPr="00345FE1">
              <w:rPr>
                <w:b/>
              </w:rPr>
              <w:t>Rok narození</w:t>
            </w:r>
          </w:p>
        </w:tc>
        <w:tc>
          <w:tcPr>
            <w:tcW w:w="829" w:type="dxa"/>
            <w:gridSpan w:val="2"/>
          </w:tcPr>
          <w:p w14:paraId="729F0181" w14:textId="77777777" w:rsidR="00870404" w:rsidRPr="00345FE1" w:rsidRDefault="00870404" w:rsidP="00087553">
            <w:pPr>
              <w:jc w:val="both"/>
            </w:pPr>
            <w:r w:rsidRPr="00345FE1">
              <w:t>1982</w:t>
            </w:r>
          </w:p>
        </w:tc>
        <w:tc>
          <w:tcPr>
            <w:tcW w:w="1721" w:type="dxa"/>
            <w:shd w:val="clear" w:color="auto" w:fill="F7CAAC"/>
          </w:tcPr>
          <w:p w14:paraId="59099C69" w14:textId="77777777" w:rsidR="00870404" w:rsidRPr="00345FE1" w:rsidRDefault="00870404" w:rsidP="00087553">
            <w:pPr>
              <w:jc w:val="both"/>
              <w:rPr>
                <w:b/>
              </w:rPr>
            </w:pPr>
            <w:r w:rsidRPr="00345FE1">
              <w:rPr>
                <w:b/>
              </w:rPr>
              <w:t>typ vztahu k VŠ</w:t>
            </w:r>
          </w:p>
        </w:tc>
        <w:tc>
          <w:tcPr>
            <w:tcW w:w="992" w:type="dxa"/>
            <w:gridSpan w:val="4"/>
          </w:tcPr>
          <w:p w14:paraId="60C24D5F" w14:textId="77777777" w:rsidR="00870404" w:rsidRPr="00345FE1" w:rsidRDefault="00870404" w:rsidP="00087553">
            <w:pPr>
              <w:jc w:val="both"/>
            </w:pPr>
            <w:r w:rsidRPr="00345FE1">
              <w:t>pp.</w:t>
            </w:r>
          </w:p>
        </w:tc>
        <w:tc>
          <w:tcPr>
            <w:tcW w:w="994" w:type="dxa"/>
            <w:shd w:val="clear" w:color="auto" w:fill="F7CAAC"/>
          </w:tcPr>
          <w:p w14:paraId="191F1E90" w14:textId="77777777" w:rsidR="00870404" w:rsidRPr="00345FE1" w:rsidRDefault="00870404" w:rsidP="00087553">
            <w:pPr>
              <w:jc w:val="both"/>
              <w:rPr>
                <w:b/>
              </w:rPr>
            </w:pPr>
            <w:r w:rsidRPr="00345FE1">
              <w:rPr>
                <w:b/>
              </w:rPr>
              <w:t>rozsah</w:t>
            </w:r>
          </w:p>
        </w:tc>
        <w:tc>
          <w:tcPr>
            <w:tcW w:w="709" w:type="dxa"/>
          </w:tcPr>
          <w:p w14:paraId="59E4471D" w14:textId="77777777" w:rsidR="00870404" w:rsidRPr="00345FE1" w:rsidRDefault="00870404" w:rsidP="00087553">
            <w:pPr>
              <w:jc w:val="both"/>
            </w:pPr>
            <w:r w:rsidRPr="00345FE1">
              <w:t>40</w:t>
            </w:r>
          </w:p>
        </w:tc>
        <w:tc>
          <w:tcPr>
            <w:tcW w:w="709" w:type="dxa"/>
            <w:gridSpan w:val="3"/>
            <w:shd w:val="clear" w:color="auto" w:fill="F7CAAC"/>
          </w:tcPr>
          <w:p w14:paraId="25890458" w14:textId="77777777" w:rsidR="00870404" w:rsidRPr="00345FE1" w:rsidRDefault="00870404" w:rsidP="00087553">
            <w:pPr>
              <w:jc w:val="both"/>
              <w:rPr>
                <w:b/>
              </w:rPr>
            </w:pPr>
            <w:r w:rsidRPr="00345FE1">
              <w:rPr>
                <w:b/>
              </w:rPr>
              <w:t>do kdy</w:t>
            </w:r>
          </w:p>
        </w:tc>
        <w:tc>
          <w:tcPr>
            <w:tcW w:w="1387" w:type="dxa"/>
            <w:gridSpan w:val="2"/>
          </w:tcPr>
          <w:p w14:paraId="14787186" w14:textId="77777777" w:rsidR="00870404" w:rsidRPr="00345FE1" w:rsidRDefault="00870404" w:rsidP="00087553">
            <w:pPr>
              <w:jc w:val="both"/>
            </w:pPr>
            <w:r w:rsidRPr="00345FE1">
              <w:t>N</w:t>
            </w:r>
          </w:p>
        </w:tc>
      </w:tr>
      <w:tr w:rsidR="00870404" w:rsidRPr="00345FE1" w14:paraId="72D85769" w14:textId="77777777" w:rsidTr="00087553">
        <w:tc>
          <w:tcPr>
            <w:tcW w:w="5068" w:type="dxa"/>
            <w:gridSpan w:val="4"/>
            <w:shd w:val="clear" w:color="auto" w:fill="F7CAAC"/>
          </w:tcPr>
          <w:p w14:paraId="20A65156"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78B0777" w14:textId="77777777" w:rsidR="00870404" w:rsidRPr="00345FE1" w:rsidRDefault="00870404" w:rsidP="00087553">
            <w:pPr>
              <w:jc w:val="both"/>
            </w:pPr>
            <w:r w:rsidRPr="00345FE1">
              <w:t>pp.</w:t>
            </w:r>
          </w:p>
        </w:tc>
        <w:tc>
          <w:tcPr>
            <w:tcW w:w="994" w:type="dxa"/>
            <w:shd w:val="clear" w:color="auto" w:fill="F7CAAC"/>
          </w:tcPr>
          <w:p w14:paraId="1BAA350D" w14:textId="77777777" w:rsidR="00870404" w:rsidRPr="00345FE1" w:rsidRDefault="00870404" w:rsidP="00087553">
            <w:pPr>
              <w:jc w:val="both"/>
              <w:rPr>
                <w:b/>
              </w:rPr>
            </w:pPr>
            <w:r w:rsidRPr="00345FE1">
              <w:rPr>
                <w:b/>
              </w:rPr>
              <w:t>rozsah</w:t>
            </w:r>
          </w:p>
        </w:tc>
        <w:tc>
          <w:tcPr>
            <w:tcW w:w="709" w:type="dxa"/>
          </w:tcPr>
          <w:p w14:paraId="6BC1FEE0" w14:textId="77777777" w:rsidR="00870404" w:rsidRPr="00345FE1" w:rsidRDefault="00870404" w:rsidP="00087553">
            <w:pPr>
              <w:jc w:val="both"/>
            </w:pPr>
            <w:r w:rsidRPr="00345FE1">
              <w:t>40</w:t>
            </w:r>
          </w:p>
        </w:tc>
        <w:tc>
          <w:tcPr>
            <w:tcW w:w="709" w:type="dxa"/>
            <w:gridSpan w:val="3"/>
            <w:shd w:val="clear" w:color="auto" w:fill="F7CAAC"/>
          </w:tcPr>
          <w:p w14:paraId="0C5BB856" w14:textId="77777777" w:rsidR="00870404" w:rsidRPr="00345FE1" w:rsidRDefault="00870404" w:rsidP="00087553">
            <w:pPr>
              <w:jc w:val="both"/>
              <w:rPr>
                <w:b/>
              </w:rPr>
            </w:pPr>
            <w:r w:rsidRPr="00345FE1">
              <w:rPr>
                <w:b/>
              </w:rPr>
              <w:t>do kdy</w:t>
            </w:r>
          </w:p>
        </w:tc>
        <w:tc>
          <w:tcPr>
            <w:tcW w:w="1387" w:type="dxa"/>
            <w:gridSpan w:val="2"/>
          </w:tcPr>
          <w:p w14:paraId="35BB7084" w14:textId="77777777" w:rsidR="00870404" w:rsidRPr="00345FE1" w:rsidRDefault="00870404" w:rsidP="00087553">
            <w:pPr>
              <w:jc w:val="both"/>
            </w:pPr>
            <w:r w:rsidRPr="00345FE1">
              <w:t>N</w:t>
            </w:r>
          </w:p>
        </w:tc>
      </w:tr>
      <w:tr w:rsidR="00870404" w:rsidRPr="00345FE1" w14:paraId="722024DD" w14:textId="77777777" w:rsidTr="00087553">
        <w:tc>
          <w:tcPr>
            <w:tcW w:w="6060" w:type="dxa"/>
            <w:gridSpan w:val="8"/>
            <w:shd w:val="clear" w:color="auto" w:fill="F7CAAC"/>
          </w:tcPr>
          <w:p w14:paraId="709E40B7"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0225AA24"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9FCCBB7" w14:textId="77777777" w:rsidR="00870404" w:rsidRPr="00345FE1" w:rsidRDefault="00870404" w:rsidP="00087553">
            <w:pPr>
              <w:jc w:val="both"/>
              <w:rPr>
                <w:b/>
              </w:rPr>
            </w:pPr>
            <w:r w:rsidRPr="00345FE1">
              <w:rPr>
                <w:b/>
              </w:rPr>
              <w:t>rozsah</w:t>
            </w:r>
          </w:p>
        </w:tc>
      </w:tr>
      <w:tr w:rsidR="00870404" w:rsidRPr="00345FE1" w14:paraId="7E75BB54" w14:textId="77777777" w:rsidTr="00087553">
        <w:tc>
          <w:tcPr>
            <w:tcW w:w="6060" w:type="dxa"/>
            <w:gridSpan w:val="8"/>
          </w:tcPr>
          <w:p w14:paraId="56332D17" w14:textId="77777777" w:rsidR="00870404" w:rsidRPr="00345FE1" w:rsidRDefault="00870404" w:rsidP="00087553">
            <w:pPr>
              <w:jc w:val="both"/>
            </w:pPr>
          </w:p>
        </w:tc>
        <w:tc>
          <w:tcPr>
            <w:tcW w:w="1703" w:type="dxa"/>
            <w:gridSpan w:val="2"/>
          </w:tcPr>
          <w:p w14:paraId="0455C079" w14:textId="77777777" w:rsidR="00870404" w:rsidRPr="00345FE1" w:rsidRDefault="00870404" w:rsidP="00087553">
            <w:pPr>
              <w:jc w:val="both"/>
            </w:pPr>
          </w:p>
        </w:tc>
        <w:tc>
          <w:tcPr>
            <w:tcW w:w="2096" w:type="dxa"/>
            <w:gridSpan w:val="5"/>
          </w:tcPr>
          <w:p w14:paraId="68C591C2" w14:textId="77777777" w:rsidR="00870404" w:rsidRPr="00345FE1" w:rsidRDefault="00870404" w:rsidP="00087553">
            <w:pPr>
              <w:jc w:val="both"/>
            </w:pPr>
          </w:p>
        </w:tc>
      </w:tr>
      <w:tr w:rsidR="00870404" w:rsidRPr="00345FE1" w14:paraId="7BA984D4" w14:textId="77777777" w:rsidTr="00087553">
        <w:tc>
          <w:tcPr>
            <w:tcW w:w="9859" w:type="dxa"/>
            <w:gridSpan w:val="15"/>
            <w:shd w:val="clear" w:color="auto" w:fill="F7CAAC"/>
          </w:tcPr>
          <w:p w14:paraId="05A08F63"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0D899F31" w14:textId="77777777" w:rsidTr="00087553">
        <w:trPr>
          <w:trHeight w:val="835"/>
        </w:trPr>
        <w:tc>
          <w:tcPr>
            <w:tcW w:w="9859" w:type="dxa"/>
            <w:gridSpan w:val="15"/>
            <w:tcBorders>
              <w:top w:val="nil"/>
            </w:tcBorders>
          </w:tcPr>
          <w:p w14:paraId="3159BE3D" w14:textId="77777777" w:rsidR="00870404" w:rsidRPr="00471CB3" w:rsidRDefault="00870404" w:rsidP="00087553">
            <w:pPr>
              <w:rPr>
                <w:b/>
              </w:rPr>
            </w:pPr>
            <w:r w:rsidRPr="00471CB3">
              <w:rPr>
                <w:b/>
              </w:rPr>
              <w:t>Zapojení do uskutečňování studijního programu:</w:t>
            </w:r>
          </w:p>
          <w:p w14:paraId="5AE40280"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7840C841" w14:textId="77777777" w:rsidR="00870404" w:rsidRPr="00502FE1" w:rsidRDefault="00870404" w:rsidP="00087553">
            <w:pPr>
              <w:jc w:val="both"/>
              <w:rPr>
                <w:b/>
                <w:bCs/>
              </w:rPr>
            </w:pPr>
            <w:r w:rsidRPr="00502FE1">
              <w:rPr>
                <w:b/>
                <w:bCs/>
              </w:rPr>
              <w:t>Předměty studijního programu:</w:t>
            </w:r>
          </w:p>
          <w:p w14:paraId="684F6B0F" w14:textId="70413A53" w:rsidR="00870404" w:rsidRPr="00345FE1" w:rsidRDefault="001439AC" w:rsidP="00C31356">
            <w:pPr>
              <w:numPr>
                <w:ilvl w:val="0"/>
                <w:numId w:val="6"/>
              </w:numPr>
              <w:suppressAutoHyphens w:val="0"/>
              <w:jc w:val="both"/>
            </w:pPr>
            <w:proofErr w:type="spellStart"/>
            <w:r>
              <w:t>Electromagnetic</w:t>
            </w:r>
            <w:proofErr w:type="spellEnd"/>
            <w:r>
              <w:t xml:space="preserve"> </w:t>
            </w:r>
            <w:proofErr w:type="spellStart"/>
            <w:r>
              <w:t>Compatibility</w:t>
            </w:r>
            <w:proofErr w:type="spellEnd"/>
            <w:r>
              <w:t xml:space="preserve"> in </w:t>
            </w:r>
            <w:proofErr w:type="spellStart"/>
            <w:r>
              <w:t>Security</w:t>
            </w:r>
            <w:proofErr w:type="spellEnd"/>
            <w:r>
              <w:t xml:space="preserve"> Systems</w:t>
            </w:r>
            <w:r w:rsidR="00870404" w:rsidRPr="00345FE1">
              <w:t xml:space="preserve"> (garant předmětu, vyučující (</w:t>
            </w:r>
            <w:r w:rsidR="00870404">
              <w:t>10</w:t>
            </w:r>
            <w:r w:rsidR="00870404" w:rsidRPr="00345FE1">
              <w:t>0 %), konzultant, zkoušející</w:t>
            </w:r>
            <w:r w:rsidR="00870404">
              <w:t>)</w:t>
            </w:r>
          </w:p>
          <w:p w14:paraId="49CB0B9F" w14:textId="76C20591" w:rsidR="00870404" w:rsidRPr="00345FE1" w:rsidRDefault="001439AC" w:rsidP="00C31356">
            <w:pPr>
              <w:numPr>
                <w:ilvl w:val="0"/>
                <w:numId w:val="6"/>
              </w:numPr>
              <w:suppressAutoHyphens w:val="0"/>
              <w:jc w:val="both"/>
            </w:pPr>
            <w:proofErr w:type="spellStart"/>
            <w:r>
              <w:t>Electronic</w:t>
            </w:r>
            <w:proofErr w:type="spellEnd"/>
            <w:r>
              <w:t xml:space="preserve"> </w:t>
            </w:r>
            <w:proofErr w:type="spellStart"/>
            <w:r>
              <w:t>Circuits</w:t>
            </w:r>
            <w:proofErr w:type="spellEnd"/>
            <w:r>
              <w:t xml:space="preserve"> in </w:t>
            </w:r>
            <w:proofErr w:type="spellStart"/>
            <w:r>
              <w:t>Security</w:t>
            </w:r>
            <w:proofErr w:type="spellEnd"/>
            <w:r>
              <w:t xml:space="preserve"> Technologies</w:t>
            </w:r>
            <w:r w:rsidR="00870404" w:rsidRPr="00345FE1">
              <w:t xml:space="preserve"> (náhradní vyučující</w:t>
            </w:r>
            <w:r w:rsidR="00870404">
              <w:t xml:space="preserve">, </w:t>
            </w:r>
            <w:r w:rsidR="00870404" w:rsidRPr="00345FE1">
              <w:t>konzultant, zkoušející)</w:t>
            </w:r>
          </w:p>
        </w:tc>
      </w:tr>
      <w:tr w:rsidR="00870404" w:rsidRPr="00345FE1" w14:paraId="4904B95C" w14:textId="77777777" w:rsidTr="00087553">
        <w:trPr>
          <w:trHeight w:val="340"/>
        </w:trPr>
        <w:tc>
          <w:tcPr>
            <w:tcW w:w="9859" w:type="dxa"/>
            <w:gridSpan w:val="15"/>
            <w:tcBorders>
              <w:top w:val="nil"/>
            </w:tcBorders>
            <w:shd w:val="clear" w:color="auto" w:fill="FBD4B4"/>
          </w:tcPr>
          <w:p w14:paraId="73ACD8C3"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4AA41947" w14:textId="77777777" w:rsidTr="00087553">
        <w:trPr>
          <w:trHeight w:val="340"/>
        </w:trPr>
        <w:tc>
          <w:tcPr>
            <w:tcW w:w="2802" w:type="dxa"/>
            <w:gridSpan w:val="2"/>
            <w:tcBorders>
              <w:top w:val="nil"/>
            </w:tcBorders>
          </w:tcPr>
          <w:p w14:paraId="5547D67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3FFB571E"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849E31B" w14:textId="77777777" w:rsidR="00870404" w:rsidRPr="00345FE1" w:rsidRDefault="00870404" w:rsidP="00087553">
            <w:pPr>
              <w:jc w:val="both"/>
              <w:rPr>
                <w:b/>
              </w:rPr>
            </w:pPr>
            <w:r w:rsidRPr="00345FE1">
              <w:rPr>
                <w:b/>
              </w:rPr>
              <w:t>Sem.</w:t>
            </w:r>
          </w:p>
        </w:tc>
        <w:tc>
          <w:tcPr>
            <w:tcW w:w="2109" w:type="dxa"/>
            <w:gridSpan w:val="5"/>
            <w:tcBorders>
              <w:top w:val="nil"/>
            </w:tcBorders>
          </w:tcPr>
          <w:p w14:paraId="359A480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ACAA18A"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1702C43C" w14:textId="77777777" w:rsidTr="00087553">
        <w:trPr>
          <w:trHeight w:val="285"/>
        </w:trPr>
        <w:tc>
          <w:tcPr>
            <w:tcW w:w="2802" w:type="dxa"/>
            <w:gridSpan w:val="2"/>
            <w:tcBorders>
              <w:top w:val="nil"/>
            </w:tcBorders>
          </w:tcPr>
          <w:p w14:paraId="146A933C" w14:textId="77777777" w:rsidR="00870404" w:rsidRPr="00345FE1" w:rsidRDefault="00870404" w:rsidP="00087553">
            <w:pPr>
              <w:jc w:val="both"/>
              <w:rPr>
                <w:color w:val="FF0000"/>
              </w:rPr>
            </w:pPr>
          </w:p>
        </w:tc>
        <w:tc>
          <w:tcPr>
            <w:tcW w:w="2409" w:type="dxa"/>
            <w:gridSpan w:val="3"/>
            <w:tcBorders>
              <w:top w:val="nil"/>
            </w:tcBorders>
          </w:tcPr>
          <w:p w14:paraId="579F217D" w14:textId="77777777" w:rsidR="00870404" w:rsidRPr="00345FE1" w:rsidRDefault="00870404" w:rsidP="00087553">
            <w:pPr>
              <w:jc w:val="both"/>
              <w:rPr>
                <w:color w:val="FF0000"/>
              </w:rPr>
            </w:pPr>
          </w:p>
        </w:tc>
        <w:tc>
          <w:tcPr>
            <w:tcW w:w="567" w:type="dxa"/>
            <w:gridSpan w:val="2"/>
            <w:tcBorders>
              <w:top w:val="nil"/>
            </w:tcBorders>
          </w:tcPr>
          <w:p w14:paraId="0ED49733" w14:textId="77777777" w:rsidR="00870404" w:rsidRPr="00345FE1" w:rsidRDefault="00870404" w:rsidP="00087553">
            <w:pPr>
              <w:jc w:val="both"/>
              <w:rPr>
                <w:color w:val="FF0000"/>
              </w:rPr>
            </w:pPr>
          </w:p>
        </w:tc>
        <w:tc>
          <w:tcPr>
            <w:tcW w:w="2109" w:type="dxa"/>
            <w:gridSpan w:val="5"/>
            <w:tcBorders>
              <w:top w:val="nil"/>
            </w:tcBorders>
          </w:tcPr>
          <w:p w14:paraId="0CB92A64" w14:textId="77777777" w:rsidR="00870404" w:rsidRPr="00345FE1" w:rsidRDefault="00870404" w:rsidP="00087553">
            <w:pPr>
              <w:jc w:val="both"/>
              <w:rPr>
                <w:color w:val="FF0000"/>
              </w:rPr>
            </w:pPr>
          </w:p>
        </w:tc>
        <w:tc>
          <w:tcPr>
            <w:tcW w:w="1972" w:type="dxa"/>
            <w:gridSpan w:val="3"/>
            <w:tcBorders>
              <w:top w:val="nil"/>
            </w:tcBorders>
          </w:tcPr>
          <w:p w14:paraId="369BEDE9" w14:textId="77777777" w:rsidR="00870404" w:rsidRPr="00345FE1" w:rsidRDefault="00870404" w:rsidP="00087553">
            <w:pPr>
              <w:jc w:val="both"/>
              <w:rPr>
                <w:color w:val="FF0000"/>
              </w:rPr>
            </w:pPr>
          </w:p>
        </w:tc>
      </w:tr>
      <w:tr w:rsidR="00870404" w:rsidRPr="00345FE1" w14:paraId="056B9A15" w14:textId="77777777" w:rsidTr="00087553">
        <w:tc>
          <w:tcPr>
            <w:tcW w:w="9859" w:type="dxa"/>
            <w:gridSpan w:val="15"/>
            <w:shd w:val="clear" w:color="auto" w:fill="F7CAAC"/>
          </w:tcPr>
          <w:p w14:paraId="602EFB4D" w14:textId="77777777" w:rsidR="00870404" w:rsidRPr="00345FE1" w:rsidRDefault="00870404" w:rsidP="00087553">
            <w:pPr>
              <w:jc w:val="both"/>
            </w:pPr>
            <w:r w:rsidRPr="00345FE1">
              <w:rPr>
                <w:b/>
              </w:rPr>
              <w:t xml:space="preserve">Údaje o vzdělání na VŠ </w:t>
            </w:r>
          </w:p>
        </w:tc>
      </w:tr>
      <w:tr w:rsidR="00870404" w:rsidRPr="00345FE1" w14:paraId="1A2A754E" w14:textId="77777777" w:rsidTr="00087553">
        <w:trPr>
          <w:trHeight w:val="529"/>
        </w:trPr>
        <w:tc>
          <w:tcPr>
            <w:tcW w:w="9859" w:type="dxa"/>
            <w:gridSpan w:val="15"/>
          </w:tcPr>
          <w:p w14:paraId="0C02DAB1" w14:textId="77777777" w:rsidR="00870404" w:rsidRPr="00345FE1" w:rsidRDefault="00870404" w:rsidP="00087553">
            <w:pPr>
              <w:tabs>
                <w:tab w:val="left" w:pos="993"/>
              </w:tabs>
              <w:jc w:val="both"/>
            </w:pPr>
            <w:r w:rsidRPr="00345FE1">
              <w:t>2002–2008</w:t>
            </w:r>
            <w:r>
              <w:tab/>
            </w:r>
            <w:r w:rsidRPr="00345FE1">
              <w:t>ČVUT Praha, Fakulta elektrotechnická, obor „Mikroelektronika“, (Ing.)</w:t>
            </w:r>
          </w:p>
          <w:p w14:paraId="648C8194" w14:textId="77777777" w:rsidR="00870404" w:rsidRPr="00345FE1" w:rsidRDefault="00870404" w:rsidP="00087553">
            <w:pPr>
              <w:tabs>
                <w:tab w:val="left" w:pos="993"/>
              </w:tabs>
              <w:jc w:val="both"/>
            </w:pPr>
            <w:r w:rsidRPr="00345FE1">
              <w:t xml:space="preserve">2008–2013 </w:t>
            </w:r>
            <w:r>
              <w:tab/>
            </w:r>
            <w:r w:rsidRPr="00345FE1">
              <w:t>UTB ve Zlíně, Fakulta aplikované informatiky, obor „Inženýrská informatika“, (Ph.D.)</w:t>
            </w:r>
          </w:p>
          <w:p w14:paraId="7D53FD54" w14:textId="77777777" w:rsidR="00870404" w:rsidRPr="0087241A" w:rsidRDefault="00870404" w:rsidP="00087553">
            <w:pPr>
              <w:tabs>
                <w:tab w:val="left" w:pos="993"/>
              </w:tabs>
              <w:jc w:val="both"/>
              <w:rPr>
                <w:bCs/>
              </w:rPr>
            </w:pPr>
            <w:r w:rsidRPr="0087241A">
              <w:rPr>
                <w:bCs/>
              </w:rPr>
              <w:t>2024</w:t>
            </w:r>
            <w:r w:rsidRPr="0087241A">
              <w:rPr>
                <w:bCs/>
              </w:rPr>
              <w:tab/>
              <w:t>Univerzita Tomáše Bati ve Zlíně, obor „Řízení strojů a procesů“ (doc.)</w:t>
            </w:r>
          </w:p>
        </w:tc>
      </w:tr>
      <w:tr w:rsidR="00870404" w:rsidRPr="00345FE1" w14:paraId="438A2D8A" w14:textId="77777777" w:rsidTr="00087553">
        <w:tc>
          <w:tcPr>
            <w:tcW w:w="9859" w:type="dxa"/>
            <w:gridSpan w:val="15"/>
            <w:shd w:val="clear" w:color="auto" w:fill="F7CAAC"/>
          </w:tcPr>
          <w:p w14:paraId="69E2F97D" w14:textId="77777777" w:rsidR="00870404" w:rsidRPr="00345FE1" w:rsidRDefault="00870404" w:rsidP="00087553">
            <w:pPr>
              <w:jc w:val="both"/>
              <w:rPr>
                <w:b/>
              </w:rPr>
            </w:pPr>
            <w:r w:rsidRPr="00345FE1">
              <w:rPr>
                <w:b/>
              </w:rPr>
              <w:t>Údaje o odborném působení od absolvování VŠ</w:t>
            </w:r>
          </w:p>
        </w:tc>
      </w:tr>
      <w:tr w:rsidR="00870404" w:rsidRPr="00345FE1" w14:paraId="7743EB6F" w14:textId="77777777" w:rsidTr="00087553">
        <w:trPr>
          <w:trHeight w:val="1436"/>
        </w:trPr>
        <w:tc>
          <w:tcPr>
            <w:tcW w:w="9859" w:type="dxa"/>
            <w:gridSpan w:val="15"/>
          </w:tcPr>
          <w:p w14:paraId="2701EE03" w14:textId="77777777" w:rsidR="00870404" w:rsidRPr="00345FE1" w:rsidRDefault="00870404" w:rsidP="00087553">
            <w:pPr>
              <w:tabs>
                <w:tab w:val="left" w:pos="1097"/>
              </w:tabs>
            </w:pPr>
            <w:r w:rsidRPr="00345FE1">
              <w:t>2008–2010</w:t>
            </w:r>
            <w:r>
              <w:tab/>
            </w:r>
            <w:r w:rsidRPr="00345FE1">
              <w:t>UTB ve Zlíně, Fakulta aplikované informatiky, Ústav bezpečnostního inženýrství, externí lektor</w:t>
            </w:r>
          </w:p>
          <w:p w14:paraId="1014ABA1" w14:textId="77777777" w:rsidR="00870404" w:rsidRPr="00345FE1" w:rsidRDefault="00870404" w:rsidP="00087553">
            <w:pPr>
              <w:tabs>
                <w:tab w:val="left" w:pos="1097"/>
              </w:tabs>
            </w:pPr>
            <w:r w:rsidRPr="00345FE1">
              <w:t>2011–2013</w:t>
            </w:r>
            <w:r>
              <w:tab/>
            </w:r>
            <w:r w:rsidRPr="00345FE1">
              <w:t>UTB ve Zlíně, Fakulta aplikované informatiky, Ústav počítačových a komunikačních systémů, asistent</w:t>
            </w:r>
          </w:p>
          <w:p w14:paraId="0408FE5B" w14:textId="77777777" w:rsidR="00870404" w:rsidRPr="00345FE1" w:rsidRDefault="00870404" w:rsidP="00087553">
            <w:pPr>
              <w:tabs>
                <w:tab w:val="left" w:pos="1097"/>
              </w:tabs>
            </w:pPr>
            <w:r w:rsidRPr="00345FE1">
              <w:t>2013–2017</w:t>
            </w:r>
            <w:bookmarkStart w:id="411" w:name="OLE_LINK1"/>
            <w:bookmarkStart w:id="412" w:name="OLE_LINK2"/>
            <w:r>
              <w:tab/>
            </w:r>
            <w:r w:rsidRPr="00345FE1">
              <w:t>UTB ve Zlíně, Fakulta aplikované informatiky, Ústav počítačových a komunikačních systémů</w:t>
            </w:r>
            <w:bookmarkEnd w:id="411"/>
            <w:bookmarkEnd w:id="412"/>
            <w:r w:rsidRPr="00345FE1">
              <w:t>, odborný asistent</w:t>
            </w:r>
          </w:p>
          <w:p w14:paraId="6812ABBE" w14:textId="77777777" w:rsidR="00870404" w:rsidRPr="00345FE1" w:rsidRDefault="00870404" w:rsidP="00087553">
            <w:pPr>
              <w:tabs>
                <w:tab w:val="left" w:pos="1097"/>
              </w:tabs>
              <w:jc w:val="both"/>
            </w:pPr>
            <w:r w:rsidRPr="00345FE1">
              <w:t>2017–2024</w:t>
            </w:r>
            <w:r>
              <w:tab/>
            </w:r>
            <w:r w:rsidRPr="00345FE1">
              <w:t>UTB ve Zlíně, Fakulta aplikované informatiky, Ústav elektroniky a měření, odborný asistent</w:t>
            </w:r>
          </w:p>
          <w:p w14:paraId="2F538B31" w14:textId="77777777" w:rsidR="00870404" w:rsidRPr="00345FE1" w:rsidRDefault="00870404" w:rsidP="00087553">
            <w:pPr>
              <w:tabs>
                <w:tab w:val="left" w:pos="1097"/>
              </w:tabs>
              <w:jc w:val="both"/>
            </w:pPr>
            <w:r w:rsidRPr="00345FE1">
              <w:t>2017–2019</w:t>
            </w:r>
            <w:r>
              <w:tab/>
            </w:r>
            <w:r w:rsidRPr="00345FE1">
              <w:t>UNIS, a.s., externí EMC specialista pro elektroniku ve vojenských aplikacích</w:t>
            </w:r>
          </w:p>
          <w:p w14:paraId="330F913F" w14:textId="77777777" w:rsidR="00870404" w:rsidRPr="00345FE1" w:rsidRDefault="00870404" w:rsidP="00087553">
            <w:pPr>
              <w:tabs>
                <w:tab w:val="left" w:pos="1097"/>
              </w:tabs>
              <w:jc w:val="both"/>
              <w:rPr>
                <w:color w:val="FF0000"/>
              </w:rPr>
            </w:pPr>
            <w:r w:rsidRPr="00345FE1">
              <w:t>2024–dosud</w:t>
            </w:r>
            <w:r>
              <w:tab/>
            </w:r>
            <w:r w:rsidRPr="00345FE1">
              <w:t>UTB ve Zlíně, Fakulta aplikované informatiky, Ústav elektroniky a měření, docent</w:t>
            </w:r>
          </w:p>
        </w:tc>
      </w:tr>
      <w:tr w:rsidR="00870404" w:rsidRPr="00345FE1" w14:paraId="78C089FE" w14:textId="77777777" w:rsidTr="00087553">
        <w:trPr>
          <w:trHeight w:val="250"/>
        </w:trPr>
        <w:tc>
          <w:tcPr>
            <w:tcW w:w="9859" w:type="dxa"/>
            <w:gridSpan w:val="15"/>
            <w:shd w:val="clear" w:color="auto" w:fill="F7CAAC"/>
          </w:tcPr>
          <w:p w14:paraId="03AC0175" w14:textId="77777777" w:rsidR="00870404" w:rsidRPr="00345FE1" w:rsidRDefault="00870404" w:rsidP="00087553">
            <w:pPr>
              <w:jc w:val="both"/>
            </w:pPr>
            <w:r w:rsidRPr="00345FE1">
              <w:rPr>
                <w:b/>
              </w:rPr>
              <w:t>Zkušenosti s vedením kvalifikačních a rigorózních prací</w:t>
            </w:r>
          </w:p>
        </w:tc>
      </w:tr>
      <w:tr w:rsidR="00870404" w:rsidRPr="00345FE1" w14:paraId="70BC67B0" w14:textId="77777777" w:rsidTr="00087553">
        <w:trPr>
          <w:trHeight w:val="669"/>
        </w:trPr>
        <w:tc>
          <w:tcPr>
            <w:tcW w:w="9859" w:type="dxa"/>
            <w:gridSpan w:val="15"/>
          </w:tcPr>
          <w:p w14:paraId="0D7AC0B9" w14:textId="77777777" w:rsidR="00870404" w:rsidRPr="00345FE1" w:rsidRDefault="00870404" w:rsidP="00087553">
            <w:pPr>
              <w:jc w:val="both"/>
            </w:pPr>
            <w:r>
              <w:t>Za posledních 10 let</w:t>
            </w:r>
            <w:r w:rsidRPr="00345FE1">
              <w:t xml:space="preserve"> vedoucí úspěšně obhájených 19 bakalářských a 26 diplomových prací.</w:t>
            </w:r>
          </w:p>
          <w:p w14:paraId="39403EF7" w14:textId="77777777" w:rsidR="00870404" w:rsidRPr="00345FE1" w:rsidRDefault="00870404" w:rsidP="00087553">
            <w:pPr>
              <w:jc w:val="both"/>
            </w:pPr>
            <w:r w:rsidRPr="00345FE1">
              <w:t>Konzultant 1 studentky DSP.</w:t>
            </w:r>
          </w:p>
        </w:tc>
      </w:tr>
      <w:tr w:rsidR="00870404" w:rsidRPr="00345FE1" w14:paraId="65640B39" w14:textId="77777777" w:rsidTr="00087553">
        <w:trPr>
          <w:cantSplit/>
        </w:trPr>
        <w:tc>
          <w:tcPr>
            <w:tcW w:w="3347" w:type="dxa"/>
            <w:gridSpan w:val="3"/>
            <w:tcBorders>
              <w:top w:val="single" w:sz="12" w:space="0" w:color="auto"/>
            </w:tcBorders>
            <w:shd w:val="clear" w:color="auto" w:fill="F7CAAC"/>
          </w:tcPr>
          <w:p w14:paraId="06E2C29A"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4504491"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6635879"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3C460614" w14:textId="77777777" w:rsidR="00870404" w:rsidRPr="00345FE1" w:rsidRDefault="00870404" w:rsidP="00087553">
            <w:pPr>
              <w:jc w:val="both"/>
              <w:rPr>
                <w:b/>
              </w:rPr>
            </w:pPr>
            <w:r w:rsidRPr="00345FE1">
              <w:rPr>
                <w:b/>
              </w:rPr>
              <w:t>Ohlasy publikací</w:t>
            </w:r>
          </w:p>
        </w:tc>
      </w:tr>
      <w:tr w:rsidR="00870404" w:rsidRPr="00345FE1" w14:paraId="0A343E65" w14:textId="77777777" w:rsidTr="00087553">
        <w:trPr>
          <w:cantSplit/>
        </w:trPr>
        <w:tc>
          <w:tcPr>
            <w:tcW w:w="3347" w:type="dxa"/>
            <w:gridSpan w:val="3"/>
          </w:tcPr>
          <w:p w14:paraId="4A0F815E" w14:textId="77777777" w:rsidR="00870404" w:rsidRPr="00345FE1" w:rsidRDefault="00870404" w:rsidP="00087553">
            <w:pPr>
              <w:jc w:val="both"/>
            </w:pPr>
            <w:r w:rsidRPr="00345FE1">
              <w:t>Řízení strojů a procesů</w:t>
            </w:r>
          </w:p>
        </w:tc>
        <w:tc>
          <w:tcPr>
            <w:tcW w:w="2245" w:type="dxa"/>
            <w:gridSpan w:val="3"/>
          </w:tcPr>
          <w:p w14:paraId="4FE2D00F"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4B54B247"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0B483E0A"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D80BCDA"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7ED9F260" w14:textId="77777777" w:rsidR="00870404" w:rsidRPr="00345FE1" w:rsidRDefault="00870404" w:rsidP="00087553">
            <w:pPr>
              <w:jc w:val="both"/>
            </w:pPr>
            <w:r w:rsidRPr="00345FE1">
              <w:rPr>
                <w:b/>
                <w:sz w:val="18"/>
              </w:rPr>
              <w:t>ostatní</w:t>
            </w:r>
          </w:p>
        </w:tc>
      </w:tr>
      <w:tr w:rsidR="00870404" w:rsidRPr="00345FE1" w14:paraId="1864577A" w14:textId="77777777" w:rsidTr="00087553">
        <w:trPr>
          <w:cantSplit/>
          <w:trHeight w:val="70"/>
        </w:trPr>
        <w:tc>
          <w:tcPr>
            <w:tcW w:w="3347" w:type="dxa"/>
            <w:gridSpan w:val="3"/>
            <w:shd w:val="clear" w:color="auto" w:fill="F7CAAC"/>
          </w:tcPr>
          <w:p w14:paraId="114A635D"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DD2A2E0"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44BF5F24"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7CB1B3FA" w14:textId="77777777" w:rsidR="00870404" w:rsidRPr="00345FE1" w:rsidRDefault="00870404" w:rsidP="00087553">
            <w:pPr>
              <w:jc w:val="both"/>
              <w:rPr>
                <w:b/>
              </w:rPr>
            </w:pPr>
            <w:r w:rsidRPr="00345FE1">
              <w:rPr>
                <w:b/>
              </w:rPr>
              <w:t>12</w:t>
            </w:r>
          </w:p>
        </w:tc>
        <w:tc>
          <w:tcPr>
            <w:tcW w:w="693" w:type="dxa"/>
          </w:tcPr>
          <w:p w14:paraId="48527E19" w14:textId="77777777" w:rsidR="00870404" w:rsidRPr="00345FE1" w:rsidRDefault="00870404" w:rsidP="00087553">
            <w:pPr>
              <w:jc w:val="both"/>
              <w:rPr>
                <w:b/>
              </w:rPr>
            </w:pPr>
            <w:r w:rsidRPr="00345FE1">
              <w:rPr>
                <w:b/>
              </w:rPr>
              <w:t>73</w:t>
            </w:r>
          </w:p>
        </w:tc>
        <w:tc>
          <w:tcPr>
            <w:tcW w:w="694" w:type="dxa"/>
          </w:tcPr>
          <w:p w14:paraId="1FBC5DB9" w14:textId="77777777" w:rsidR="00870404" w:rsidRPr="00345FE1" w:rsidRDefault="00870404" w:rsidP="00087553">
            <w:pPr>
              <w:jc w:val="both"/>
              <w:rPr>
                <w:b/>
              </w:rPr>
            </w:pPr>
          </w:p>
        </w:tc>
      </w:tr>
      <w:tr w:rsidR="00870404" w:rsidRPr="00345FE1" w14:paraId="26B3FC13" w14:textId="77777777" w:rsidTr="00087553">
        <w:trPr>
          <w:trHeight w:val="205"/>
        </w:trPr>
        <w:tc>
          <w:tcPr>
            <w:tcW w:w="3347" w:type="dxa"/>
            <w:gridSpan w:val="3"/>
          </w:tcPr>
          <w:p w14:paraId="5C7CB1EB" w14:textId="77777777" w:rsidR="00870404" w:rsidRPr="00345FE1" w:rsidRDefault="00870404" w:rsidP="00087553">
            <w:pPr>
              <w:jc w:val="both"/>
            </w:pPr>
          </w:p>
        </w:tc>
        <w:tc>
          <w:tcPr>
            <w:tcW w:w="2245" w:type="dxa"/>
            <w:gridSpan w:val="3"/>
          </w:tcPr>
          <w:p w14:paraId="36C272F7" w14:textId="77777777" w:rsidR="00870404" w:rsidRPr="00345FE1" w:rsidRDefault="00870404" w:rsidP="00087553">
            <w:pPr>
              <w:jc w:val="both"/>
            </w:pPr>
          </w:p>
        </w:tc>
        <w:tc>
          <w:tcPr>
            <w:tcW w:w="2248" w:type="dxa"/>
            <w:gridSpan w:val="5"/>
            <w:tcBorders>
              <w:right w:val="single" w:sz="12" w:space="0" w:color="auto"/>
            </w:tcBorders>
          </w:tcPr>
          <w:p w14:paraId="5CC14B77"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7E78F6FC"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1A80AD3" w14:textId="77777777" w:rsidR="00870404" w:rsidRPr="00345FE1" w:rsidRDefault="00870404" w:rsidP="00087553">
            <w:pPr>
              <w:rPr>
                <w:b/>
              </w:rPr>
            </w:pPr>
            <w:r w:rsidRPr="00345FE1">
              <w:rPr>
                <w:b/>
              </w:rPr>
              <w:t xml:space="preserve"> 2 / 5</w:t>
            </w:r>
          </w:p>
        </w:tc>
      </w:tr>
      <w:tr w:rsidR="00870404" w:rsidRPr="00345FE1" w14:paraId="07227BB3" w14:textId="77777777" w:rsidTr="00087553">
        <w:tc>
          <w:tcPr>
            <w:tcW w:w="9859" w:type="dxa"/>
            <w:gridSpan w:val="15"/>
            <w:shd w:val="clear" w:color="auto" w:fill="F7CAAC"/>
          </w:tcPr>
          <w:p w14:paraId="61DA19F3"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6528812" w14:textId="77777777" w:rsidTr="00087553">
        <w:trPr>
          <w:trHeight w:val="2347"/>
        </w:trPr>
        <w:tc>
          <w:tcPr>
            <w:tcW w:w="9859" w:type="dxa"/>
            <w:gridSpan w:val="15"/>
          </w:tcPr>
          <w:p w14:paraId="50F039EC" w14:textId="7777777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38 </w:t>
            </w:r>
            <w:r w:rsidRPr="000E699B">
              <w:t>(</w:t>
            </w:r>
            <w:proofErr w:type="spellStart"/>
            <w:r w:rsidRPr="000E699B">
              <w:t>ResearcherID</w:t>
            </w:r>
            <w:proofErr w:type="spellEnd"/>
            <w:r w:rsidRPr="000E699B">
              <w:t>:</w:t>
            </w:r>
            <w:r>
              <w:t xml:space="preserve"> </w:t>
            </w:r>
            <w:r w:rsidRPr="00F11402">
              <w:t>AAM-3553-2021</w:t>
            </w:r>
            <w:r w:rsidRPr="000E699B">
              <w:t xml:space="preserve">), </w:t>
            </w:r>
            <w:proofErr w:type="spellStart"/>
            <w:r w:rsidRPr="000E699B">
              <w:t>Scopus</w:t>
            </w:r>
            <w:proofErr w:type="spellEnd"/>
            <w:r w:rsidRPr="000E699B">
              <w:t xml:space="preserve">: </w:t>
            </w:r>
            <w:r>
              <w:t>83</w:t>
            </w:r>
            <w:r w:rsidRPr="000E699B">
              <w:t xml:space="preserve"> (</w:t>
            </w:r>
            <w:proofErr w:type="spellStart"/>
            <w:r w:rsidRPr="000E699B">
              <w:t>Author</w:t>
            </w:r>
            <w:proofErr w:type="spellEnd"/>
            <w:r w:rsidRPr="000E699B">
              <w:t xml:space="preserve"> ID </w:t>
            </w:r>
            <w:r w:rsidRPr="000369FD">
              <w:t>42262703900</w:t>
            </w:r>
            <w:r w:rsidRPr="000E699B">
              <w:t>)</w:t>
            </w:r>
          </w:p>
          <w:p w14:paraId="2AEAFFE8" w14:textId="77777777" w:rsidR="00870404" w:rsidRPr="00345FE1" w:rsidRDefault="00870404" w:rsidP="00087553">
            <w:pPr>
              <w:rPr>
                <w:bCs/>
                <w:szCs w:val="28"/>
              </w:rPr>
            </w:pPr>
            <w:r w:rsidRPr="0047198B">
              <w:rPr>
                <w:b/>
                <w:szCs w:val="28"/>
              </w:rPr>
              <w:t>POSPÍŠILÍK, Martin (80 %),</w:t>
            </w:r>
            <w:r w:rsidRPr="00345FE1">
              <w:rPr>
                <w:bCs/>
                <w:szCs w:val="28"/>
              </w:rPr>
              <w:t xml:space="preserve"> Stanislav KOVÁŘ and. Marie NEDVĚDOVÁ. On </w:t>
            </w:r>
            <w:proofErr w:type="spellStart"/>
            <w:r w:rsidRPr="00345FE1">
              <w:rPr>
                <w:bCs/>
                <w:szCs w:val="28"/>
              </w:rPr>
              <w:t>the</w:t>
            </w:r>
            <w:proofErr w:type="spellEnd"/>
            <w:r w:rsidRPr="00345FE1">
              <w:rPr>
                <w:bCs/>
                <w:szCs w:val="28"/>
              </w:rPr>
              <w:t xml:space="preserve"> </w:t>
            </w:r>
            <w:proofErr w:type="spellStart"/>
            <w:r w:rsidRPr="00345FE1">
              <w:rPr>
                <w:bCs/>
                <w:szCs w:val="28"/>
              </w:rPr>
              <w:t>Measurement</w:t>
            </w:r>
            <w:proofErr w:type="spellEnd"/>
            <w:r w:rsidRPr="00345FE1">
              <w:rPr>
                <w:bCs/>
                <w:szCs w:val="28"/>
              </w:rPr>
              <w:t xml:space="preserve"> </w:t>
            </w:r>
            <w:proofErr w:type="spellStart"/>
            <w:r w:rsidRPr="00345FE1">
              <w:rPr>
                <w:bCs/>
                <w:szCs w:val="28"/>
              </w:rPr>
              <w:t>of</w:t>
            </w:r>
            <w:proofErr w:type="spellEnd"/>
            <w:r w:rsidRPr="00345FE1">
              <w:rPr>
                <w:bCs/>
                <w:szCs w:val="28"/>
              </w:rPr>
              <w:t xml:space="preserve"> Far </w:t>
            </w:r>
            <w:proofErr w:type="spellStart"/>
            <w:r w:rsidRPr="00345FE1">
              <w:rPr>
                <w:bCs/>
                <w:szCs w:val="28"/>
              </w:rPr>
              <w:t>Field</w:t>
            </w:r>
            <w:proofErr w:type="spellEnd"/>
            <w:r w:rsidRPr="00345FE1">
              <w:rPr>
                <w:bCs/>
                <w:szCs w:val="28"/>
              </w:rPr>
              <w:t xml:space="preserve"> </w:t>
            </w:r>
            <w:proofErr w:type="spellStart"/>
            <w:r w:rsidRPr="00345FE1">
              <w:rPr>
                <w:bCs/>
                <w:szCs w:val="28"/>
              </w:rPr>
              <w:t>Intensities</w:t>
            </w:r>
            <w:proofErr w:type="spellEnd"/>
            <w:r w:rsidRPr="00345FE1">
              <w:rPr>
                <w:bCs/>
                <w:szCs w:val="28"/>
              </w:rPr>
              <w:t xml:space="preserve"> </w:t>
            </w:r>
            <w:proofErr w:type="spellStart"/>
            <w:r w:rsidRPr="00345FE1">
              <w:rPr>
                <w:bCs/>
                <w:szCs w:val="28"/>
              </w:rPr>
              <w:t>Generated</w:t>
            </w:r>
            <w:proofErr w:type="spellEnd"/>
            <w:r w:rsidRPr="00345FE1">
              <w:rPr>
                <w:bCs/>
                <w:szCs w:val="28"/>
              </w:rPr>
              <w:t xml:space="preserve"> by </w:t>
            </w:r>
            <w:proofErr w:type="spellStart"/>
            <w:r w:rsidRPr="00345FE1">
              <w:rPr>
                <w:bCs/>
                <w:szCs w:val="28"/>
              </w:rPr>
              <w:t>Cables</w:t>
            </w:r>
            <w:proofErr w:type="spellEnd"/>
            <w:r w:rsidRPr="00345FE1">
              <w:rPr>
                <w:bCs/>
                <w:szCs w:val="28"/>
              </w:rPr>
              <w:t xml:space="preserve"> </w:t>
            </w:r>
            <w:proofErr w:type="spellStart"/>
            <w:r w:rsidRPr="00345FE1">
              <w:rPr>
                <w:bCs/>
                <w:szCs w:val="28"/>
              </w:rPr>
              <w:t>Shielded</w:t>
            </w:r>
            <w:proofErr w:type="spellEnd"/>
            <w:r w:rsidRPr="00345FE1">
              <w:rPr>
                <w:bCs/>
                <w:szCs w:val="28"/>
              </w:rPr>
              <w:t xml:space="preserve"> </w:t>
            </w:r>
            <w:proofErr w:type="spellStart"/>
            <w:r w:rsidRPr="00345FE1">
              <w:rPr>
                <w:bCs/>
                <w:szCs w:val="28"/>
              </w:rPr>
              <w:t>with</w:t>
            </w:r>
            <w:proofErr w:type="spellEnd"/>
            <w:r w:rsidRPr="00345FE1">
              <w:rPr>
                <w:bCs/>
                <w:szCs w:val="28"/>
              </w:rPr>
              <w:t xml:space="preserve"> </w:t>
            </w:r>
            <w:proofErr w:type="spellStart"/>
            <w:r w:rsidRPr="00345FE1">
              <w:rPr>
                <w:bCs/>
                <w:szCs w:val="28"/>
              </w:rPr>
              <w:t>Composites</w:t>
            </w:r>
            <w:proofErr w:type="spellEnd"/>
            <w:r w:rsidRPr="00345FE1">
              <w:rPr>
                <w:bCs/>
                <w:szCs w:val="28"/>
              </w:rPr>
              <w:t xml:space="preserve"> </w:t>
            </w:r>
            <w:proofErr w:type="spellStart"/>
            <w:r w:rsidRPr="00345FE1">
              <w:rPr>
                <w:bCs/>
                <w:szCs w:val="28"/>
              </w:rPr>
              <w:t>Showing</w:t>
            </w:r>
            <w:proofErr w:type="spellEnd"/>
            <w:r w:rsidRPr="00345FE1">
              <w:rPr>
                <w:bCs/>
                <w:szCs w:val="28"/>
              </w:rPr>
              <w:t xml:space="preserve"> </w:t>
            </w:r>
            <w:proofErr w:type="spellStart"/>
            <w:r w:rsidRPr="00345FE1">
              <w:rPr>
                <w:bCs/>
                <w:szCs w:val="28"/>
              </w:rPr>
              <w:t>Electromagnetic</w:t>
            </w:r>
            <w:proofErr w:type="spellEnd"/>
            <w:r w:rsidRPr="00345FE1">
              <w:rPr>
                <w:bCs/>
                <w:szCs w:val="28"/>
              </w:rPr>
              <w:t xml:space="preserve"> </w:t>
            </w:r>
            <w:proofErr w:type="spellStart"/>
            <w:r w:rsidRPr="00345FE1">
              <w:rPr>
                <w:bCs/>
                <w:szCs w:val="28"/>
              </w:rPr>
              <w:t>Losses</w:t>
            </w:r>
            <w:proofErr w:type="spellEnd"/>
            <w:r w:rsidRPr="00345FE1">
              <w:rPr>
                <w:bCs/>
                <w:i/>
                <w:szCs w:val="28"/>
              </w:rPr>
              <w:t xml:space="preserve">. </w:t>
            </w:r>
            <w:r w:rsidRPr="00345FE1">
              <w:rPr>
                <w:bCs/>
                <w:szCs w:val="28"/>
              </w:rPr>
              <w:t>In:</w:t>
            </w:r>
            <w:r w:rsidRPr="00345FE1">
              <w:rPr>
                <w:bCs/>
                <w:i/>
                <w:szCs w:val="28"/>
              </w:rPr>
              <w:t xml:space="preserve"> 2023 International Symposium on </w:t>
            </w:r>
            <w:proofErr w:type="spellStart"/>
            <w:r w:rsidRPr="00345FE1">
              <w:rPr>
                <w:bCs/>
                <w:i/>
                <w:szCs w:val="28"/>
              </w:rPr>
              <w:t>Electromagnetic</w:t>
            </w:r>
            <w:proofErr w:type="spellEnd"/>
            <w:r w:rsidRPr="00345FE1">
              <w:rPr>
                <w:bCs/>
                <w:i/>
                <w:szCs w:val="28"/>
              </w:rPr>
              <w:t xml:space="preserve"> </w:t>
            </w:r>
            <w:proofErr w:type="spellStart"/>
            <w:proofErr w:type="gramStart"/>
            <w:r w:rsidRPr="00345FE1">
              <w:rPr>
                <w:bCs/>
                <w:i/>
                <w:szCs w:val="28"/>
              </w:rPr>
              <w:t>Compatibility</w:t>
            </w:r>
            <w:proofErr w:type="spellEnd"/>
            <w:r w:rsidRPr="00345FE1">
              <w:rPr>
                <w:bCs/>
                <w:i/>
                <w:szCs w:val="28"/>
              </w:rPr>
              <w:t xml:space="preserve"> - EMC</w:t>
            </w:r>
            <w:proofErr w:type="gramEnd"/>
            <w:r w:rsidRPr="00345FE1">
              <w:rPr>
                <w:bCs/>
                <w:i/>
                <w:szCs w:val="28"/>
              </w:rPr>
              <w:t xml:space="preserve"> </w:t>
            </w:r>
            <w:proofErr w:type="spellStart"/>
            <w:r w:rsidRPr="00345FE1">
              <w:rPr>
                <w:bCs/>
                <w:i/>
                <w:szCs w:val="28"/>
              </w:rPr>
              <w:t>Europe</w:t>
            </w:r>
            <w:proofErr w:type="spellEnd"/>
            <w:r w:rsidRPr="00345FE1">
              <w:rPr>
                <w:bCs/>
                <w:i/>
                <w:szCs w:val="28"/>
              </w:rPr>
              <w:t xml:space="preserve">. </w:t>
            </w:r>
            <w:r w:rsidRPr="00345FE1">
              <w:rPr>
                <w:bCs/>
                <w:szCs w:val="28"/>
              </w:rPr>
              <w:t xml:space="preserve">IEEE, 2023, ISBN 979-8-3503-2399-3. </w:t>
            </w:r>
            <w:r w:rsidRPr="0047198B">
              <w:rPr>
                <w:szCs w:val="28"/>
              </w:rPr>
              <w:t>D</w:t>
            </w:r>
          </w:p>
          <w:p w14:paraId="146833B6" w14:textId="77777777" w:rsidR="00870404" w:rsidRPr="00345FE1" w:rsidRDefault="00870404" w:rsidP="00087553">
            <w:pPr>
              <w:rPr>
                <w:color w:val="212529"/>
              </w:rPr>
            </w:pPr>
            <w:r w:rsidRPr="00345FE1">
              <w:rPr>
                <w:color w:val="212529"/>
              </w:rPr>
              <w:t xml:space="preserve">SKOČÍK, Petr, </w:t>
            </w:r>
            <w:r w:rsidRPr="0047198B">
              <w:rPr>
                <w:b/>
                <w:bCs/>
                <w:color w:val="212529"/>
              </w:rPr>
              <w:t>Martin POSPÍŠILÍK (40 %),</w:t>
            </w:r>
            <w:r w:rsidRPr="00345FE1">
              <w:rPr>
                <w:color w:val="212529"/>
              </w:rPr>
              <w:t xml:space="preserve"> Vojtěch KŘESÁLEK a Milan ADÁMEK. </w:t>
            </w:r>
            <w:proofErr w:type="spellStart"/>
            <w:r w:rsidRPr="00345FE1">
              <w:rPr>
                <w:color w:val="212529"/>
              </w:rPr>
              <w:t>Indirect</w:t>
            </w:r>
            <w:proofErr w:type="spellEnd"/>
            <w:r w:rsidRPr="00345FE1">
              <w:rPr>
                <w:color w:val="212529"/>
              </w:rPr>
              <w:t xml:space="preserve"> </w:t>
            </w:r>
            <w:proofErr w:type="spellStart"/>
            <w:r w:rsidRPr="00345FE1">
              <w:rPr>
                <w:color w:val="212529"/>
              </w:rPr>
              <w:t>Measurement</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w:t>
            </w:r>
            <w:proofErr w:type="spellStart"/>
            <w:r w:rsidRPr="00345FE1">
              <w:rPr>
                <w:color w:val="212529"/>
              </w:rPr>
              <w:t>Shielding</w:t>
            </w:r>
            <w:proofErr w:type="spellEnd"/>
            <w:r w:rsidRPr="00345FE1">
              <w:rPr>
                <w:color w:val="212529"/>
              </w:rPr>
              <w:t xml:space="preserve"> </w:t>
            </w:r>
            <w:proofErr w:type="spellStart"/>
            <w:r w:rsidRPr="00345FE1">
              <w:rPr>
                <w:color w:val="212529"/>
              </w:rPr>
              <w:t>Effectiveness</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w:t>
            </w:r>
            <w:proofErr w:type="spellStart"/>
            <w:r w:rsidRPr="00345FE1">
              <w:rPr>
                <w:color w:val="212529"/>
              </w:rPr>
              <w:t>an</w:t>
            </w:r>
            <w:proofErr w:type="spellEnd"/>
            <w:r w:rsidRPr="00345FE1">
              <w:rPr>
                <w:color w:val="212529"/>
              </w:rPr>
              <w:t xml:space="preserve"> </w:t>
            </w:r>
            <w:proofErr w:type="spellStart"/>
            <w:r w:rsidRPr="00345FE1">
              <w:rPr>
                <w:color w:val="212529"/>
              </w:rPr>
              <w:t>Enclosure</w:t>
            </w:r>
            <w:proofErr w:type="spellEnd"/>
            <w:r w:rsidRPr="00345FE1">
              <w:rPr>
                <w:color w:val="212529"/>
              </w:rPr>
              <w:t xml:space="preserve"> </w:t>
            </w:r>
            <w:proofErr w:type="spellStart"/>
            <w:r w:rsidRPr="00345FE1">
              <w:rPr>
                <w:color w:val="212529"/>
              </w:rPr>
              <w:t>for</w:t>
            </w:r>
            <w:proofErr w:type="spellEnd"/>
            <w:r w:rsidRPr="00345FE1">
              <w:rPr>
                <w:color w:val="212529"/>
              </w:rPr>
              <w:t xml:space="preserve"> a </w:t>
            </w:r>
            <w:proofErr w:type="spellStart"/>
            <w:r w:rsidRPr="00345FE1">
              <w:rPr>
                <w:color w:val="212529"/>
              </w:rPr>
              <w:t>Security</w:t>
            </w:r>
            <w:proofErr w:type="spellEnd"/>
            <w:r w:rsidRPr="00345FE1">
              <w:rPr>
                <w:color w:val="212529"/>
              </w:rPr>
              <w:t xml:space="preserve"> </w:t>
            </w:r>
            <w:proofErr w:type="spellStart"/>
            <w:r w:rsidRPr="00345FE1">
              <w:rPr>
                <w:color w:val="212529"/>
              </w:rPr>
              <w:t>Camera</w:t>
            </w:r>
            <w:proofErr w:type="spellEnd"/>
            <w:r w:rsidRPr="00345FE1">
              <w:rPr>
                <w:color w:val="212529"/>
              </w:rPr>
              <w:t>. </w:t>
            </w:r>
            <w:proofErr w:type="spellStart"/>
            <w:r w:rsidRPr="00345FE1">
              <w:rPr>
                <w:i/>
                <w:iCs/>
                <w:color w:val="212529"/>
              </w:rPr>
              <w:t>Measurement</w:t>
            </w:r>
            <w:proofErr w:type="spellEnd"/>
            <w:r w:rsidRPr="00345FE1">
              <w:rPr>
                <w:i/>
                <w:iCs/>
                <w:color w:val="212529"/>
              </w:rPr>
              <w:t xml:space="preserve"> Science </w:t>
            </w:r>
            <w:proofErr w:type="spellStart"/>
            <w:r w:rsidRPr="00345FE1">
              <w:rPr>
                <w:i/>
                <w:iCs/>
                <w:color w:val="212529"/>
              </w:rPr>
              <w:t>Review</w:t>
            </w:r>
            <w:proofErr w:type="spellEnd"/>
            <w:r w:rsidRPr="00345FE1">
              <w:rPr>
                <w:color w:val="212529"/>
              </w:rPr>
              <w:t xml:space="preserve">. 2021, 21(1), </w:t>
            </w:r>
            <w:proofErr w:type="gramStart"/>
            <w:r w:rsidRPr="00345FE1">
              <w:rPr>
                <w:color w:val="212529"/>
              </w:rPr>
              <w:t>39 - 46</w:t>
            </w:r>
            <w:proofErr w:type="gramEnd"/>
            <w:r w:rsidRPr="00345FE1">
              <w:rPr>
                <w:color w:val="212529"/>
              </w:rPr>
              <w:t>. ISSN 1335-8871. Dostupné z: doi:10.2478/msr-2021-0006</w:t>
            </w:r>
            <w:r>
              <w:rPr>
                <w:color w:val="212529"/>
              </w:rPr>
              <w:t xml:space="preserve">. </w:t>
            </w:r>
            <w:proofErr w:type="spellStart"/>
            <w:r w:rsidRPr="0047198B">
              <w:rPr>
                <w:bCs/>
                <w:color w:val="212529"/>
              </w:rPr>
              <w:t>Jimp</w:t>
            </w:r>
            <w:proofErr w:type="spellEnd"/>
          </w:p>
          <w:p w14:paraId="7C948B14" w14:textId="77777777" w:rsidR="00870404" w:rsidRPr="00345FE1" w:rsidRDefault="00870404" w:rsidP="00087553">
            <w:pPr>
              <w:rPr>
                <w:b/>
                <w:bCs/>
                <w:szCs w:val="28"/>
              </w:rPr>
            </w:pPr>
            <w:r w:rsidRPr="00345FE1">
              <w:rPr>
                <w:color w:val="212529"/>
              </w:rPr>
              <w:t xml:space="preserve">NĚMEC, Jan, Stanislav </w:t>
            </w:r>
            <w:r w:rsidRPr="00345FE1">
              <w:rPr>
                <w:bCs/>
                <w:szCs w:val="28"/>
              </w:rPr>
              <w:t xml:space="preserve">KOVÁŘ, </w:t>
            </w:r>
            <w:r w:rsidRPr="0047198B">
              <w:rPr>
                <w:b/>
                <w:szCs w:val="28"/>
              </w:rPr>
              <w:t>Martin POSPÍŠILÍK (20 %)</w:t>
            </w:r>
            <w:r w:rsidRPr="00345FE1">
              <w:rPr>
                <w:bCs/>
                <w:szCs w:val="28"/>
              </w:rPr>
              <w:t xml:space="preserve">, Milan ADÁMEK. </w:t>
            </w:r>
            <w:proofErr w:type="spellStart"/>
            <w:r w:rsidRPr="00345FE1">
              <w:rPr>
                <w:bCs/>
                <w:szCs w:val="28"/>
              </w:rPr>
              <w:t>Method</w:t>
            </w:r>
            <w:proofErr w:type="spellEnd"/>
            <w:r w:rsidRPr="00345FE1">
              <w:rPr>
                <w:bCs/>
                <w:szCs w:val="28"/>
              </w:rPr>
              <w:t xml:space="preserve"> </w:t>
            </w:r>
            <w:proofErr w:type="spellStart"/>
            <w:r w:rsidRPr="00345FE1">
              <w:rPr>
                <w:bCs/>
                <w:szCs w:val="28"/>
              </w:rPr>
              <w:t>for</w:t>
            </w:r>
            <w:proofErr w:type="spellEnd"/>
            <w:r w:rsidRPr="00345FE1">
              <w:rPr>
                <w:bCs/>
                <w:szCs w:val="28"/>
              </w:rPr>
              <w:t xml:space="preserve"> </w:t>
            </w:r>
            <w:proofErr w:type="spellStart"/>
            <w:r w:rsidRPr="00345FE1">
              <w:rPr>
                <w:bCs/>
                <w:szCs w:val="28"/>
              </w:rPr>
              <w:t>Mapping</w:t>
            </w:r>
            <w:proofErr w:type="spellEnd"/>
            <w:r w:rsidRPr="00345FE1">
              <w:rPr>
                <w:bCs/>
                <w:szCs w:val="28"/>
              </w:rPr>
              <w:t xml:space="preserve"> and </w:t>
            </w:r>
            <w:proofErr w:type="spellStart"/>
            <w:r w:rsidRPr="00345FE1">
              <w:rPr>
                <w:bCs/>
                <w:szCs w:val="28"/>
              </w:rPr>
              <w:t>Analysis</w:t>
            </w:r>
            <w:proofErr w:type="spellEnd"/>
            <w:r w:rsidRPr="00345FE1">
              <w:rPr>
                <w:bCs/>
                <w:szCs w:val="28"/>
              </w:rPr>
              <w:t xml:space="preserve"> </w:t>
            </w:r>
            <w:proofErr w:type="spellStart"/>
            <w:r w:rsidRPr="00345FE1">
              <w:rPr>
                <w:bCs/>
                <w:szCs w:val="28"/>
              </w:rPr>
              <w:t>of</w:t>
            </w:r>
            <w:proofErr w:type="spellEnd"/>
            <w:r w:rsidRPr="00345FE1">
              <w:rPr>
                <w:bCs/>
                <w:szCs w:val="28"/>
              </w:rPr>
              <w:t xml:space="preserve"> </w:t>
            </w:r>
            <w:proofErr w:type="spellStart"/>
            <w:r w:rsidRPr="00345FE1">
              <w:rPr>
                <w:bCs/>
                <w:szCs w:val="28"/>
              </w:rPr>
              <w:t>Electromagnetic</w:t>
            </w:r>
            <w:proofErr w:type="spellEnd"/>
            <w:r w:rsidRPr="00345FE1">
              <w:rPr>
                <w:bCs/>
                <w:szCs w:val="28"/>
              </w:rPr>
              <w:t xml:space="preserve"> Background in Urban Area. 2023 IEEE Symposium on </w:t>
            </w:r>
            <w:proofErr w:type="spellStart"/>
            <w:r w:rsidRPr="00345FE1">
              <w:rPr>
                <w:bCs/>
                <w:szCs w:val="28"/>
              </w:rPr>
              <w:t>Electromagnetic</w:t>
            </w:r>
            <w:proofErr w:type="spellEnd"/>
            <w:r w:rsidRPr="00345FE1">
              <w:rPr>
                <w:bCs/>
                <w:szCs w:val="28"/>
              </w:rPr>
              <w:t xml:space="preserve"> </w:t>
            </w:r>
            <w:proofErr w:type="spellStart"/>
            <w:r w:rsidRPr="00345FE1">
              <w:rPr>
                <w:bCs/>
                <w:szCs w:val="28"/>
              </w:rPr>
              <w:t>Compatibility</w:t>
            </w:r>
            <w:proofErr w:type="spellEnd"/>
            <w:r w:rsidRPr="00345FE1">
              <w:rPr>
                <w:bCs/>
                <w:szCs w:val="28"/>
              </w:rPr>
              <w:t xml:space="preserve"> and </w:t>
            </w:r>
            <w:proofErr w:type="spellStart"/>
            <w:r w:rsidRPr="00345FE1">
              <w:rPr>
                <w:bCs/>
                <w:szCs w:val="28"/>
              </w:rPr>
              <w:t>Signal</w:t>
            </w:r>
            <w:proofErr w:type="spellEnd"/>
            <w:r w:rsidRPr="00345FE1">
              <w:rPr>
                <w:bCs/>
                <w:szCs w:val="28"/>
              </w:rPr>
              <w:t>/</w:t>
            </w:r>
            <w:proofErr w:type="spellStart"/>
            <w:r w:rsidRPr="00345FE1">
              <w:rPr>
                <w:bCs/>
                <w:szCs w:val="28"/>
              </w:rPr>
              <w:t>Power</w:t>
            </w:r>
            <w:proofErr w:type="spellEnd"/>
            <w:r w:rsidRPr="00345FE1">
              <w:rPr>
                <w:bCs/>
                <w:szCs w:val="28"/>
              </w:rPr>
              <w:t xml:space="preserve"> Integrity, EMC+SIPI 2023. </w:t>
            </w:r>
            <w:proofErr w:type="spellStart"/>
            <w:r w:rsidRPr="00345FE1">
              <w:rPr>
                <w:bCs/>
                <w:szCs w:val="28"/>
              </w:rPr>
              <w:t>Piscataway</w:t>
            </w:r>
            <w:proofErr w:type="spellEnd"/>
            <w:r w:rsidRPr="00345FE1">
              <w:rPr>
                <w:bCs/>
                <w:szCs w:val="28"/>
              </w:rPr>
              <w:t xml:space="preserve">, New </w:t>
            </w:r>
            <w:proofErr w:type="gramStart"/>
            <w:r w:rsidRPr="00345FE1">
              <w:rPr>
                <w:bCs/>
                <w:szCs w:val="28"/>
              </w:rPr>
              <w:t>Jersey :</w:t>
            </w:r>
            <w:proofErr w:type="gramEnd"/>
            <w:r w:rsidRPr="00345FE1">
              <w:rPr>
                <w:bCs/>
                <w:szCs w:val="28"/>
              </w:rPr>
              <w:t xml:space="preserve"> Institute </w:t>
            </w:r>
            <w:proofErr w:type="spellStart"/>
            <w:r w:rsidRPr="00345FE1">
              <w:rPr>
                <w:bCs/>
                <w:szCs w:val="28"/>
              </w:rPr>
              <w:t>of</w:t>
            </w:r>
            <w:proofErr w:type="spellEnd"/>
            <w:r w:rsidRPr="00345FE1">
              <w:rPr>
                <w:bCs/>
                <w:szCs w:val="28"/>
              </w:rPr>
              <w:t xml:space="preserve"> </w:t>
            </w:r>
            <w:proofErr w:type="spellStart"/>
            <w:r w:rsidRPr="00345FE1">
              <w:rPr>
                <w:bCs/>
                <w:szCs w:val="28"/>
              </w:rPr>
              <w:t>Electrical</w:t>
            </w:r>
            <w:proofErr w:type="spellEnd"/>
            <w:r w:rsidRPr="00345FE1">
              <w:rPr>
                <w:bCs/>
                <w:szCs w:val="28"/>
              </w:rPr>
              <w:t xml:space="preserve"> and Electronics </w:t>
            </w:r>
            <w:proofErr w:type="spellStart"/>
            <w:r w:rsidRPr="00345FE1">
              <w:rPr>
                <w:bCs/>
                <w:szCs w:val="28"/>
              </w:rPr>
              <w:t>Engineers</w:t>
            </w:r>
            <w:proofErr w:type="spellEnd"/>
            <w:r w:rsidRPr="00345FE1">
              <w:rPr>
                <w:bCs/>
                <w:szCs w:val="28"/>
              </w:rPr>
              <w:t xml:space="preserve"> Inc., 2023, s. 419-424. ISBN 979-8-3503-0976-8</w:t>
            </w:r>
            <w:r>
              <w:rPr>
                <w:bCs/>
                <w:szCs w:val="28"/>
              </w:rPr>
              <w:t xml:space="preserve">. </w:t>
            </w:r>
            <w:r w:rsidRPr="0047198B">
              <w:rPr>
                <w:szCs w:val="28"/>
              </w:rPr>
              <w:t>D</w:t>
            </w:r>
          </w:p>
          <w:p w14:paraId="69A886C8" w14:textId="77777777" w:rsidR="00870404" w:rsidRPr="00345FE1" w:rsidRDefault="00870404" w:rsidP="00087553">
            <w:pPr>
              <w:rPr>
                <w:color w:val="212529"/>
              </w:rPr>
            </w:pPr>
            <w:r w:rsidRPr="0047198B">
              <w:rPr>
                <w:b/>
                <w:bCs/>
                <w:caps/>
                <w:color w:val="212529"/>
              </w:rPr>
              <w:t>Pospíšilík,</w:t>
            </w:r>
            <w:r w:rsidRPr="0047198B">
              <w:rPr>
                <w:b/>
                <w:bCs/>
                <w:color w:val="212529"/>
              </w:rPr>
              <w:t xml:space="preserve"> Martin (65 %)</w:t>
            </w:r>
            <w:r w:rsidRPr="00345FE1">
              <w:rPr>
                <w:color w:val="212529"/>
              </w:rPr>
              <w:t xml:space="preserve">, Irena DROFOVÁ, Stanislav KOVÁŘ, Tomáš DULÍK, Aleš TESÁČEK. </w:t>
            </w:r>
            <w:proofErr w:type="spellStart"/>
            <w:r w:rsidRPr="00345FE1">
              <w:rPr>
                <w:color w:val="212529"/>
              </w:rPr>
              <w:t>Construction</w:t>
            </w:r>
            <w:proofErr w:type="spellEnd"/>
            <w:r w:rsidRPr="00345FE1">
              <w:rPr>
                <w:color w:val="212529"/>
              </w:rPr>
              <w:t xml:space="preserve"> </w:t>
            </w:r>
            <w:proofErr w:type="spellStart"/>
            <w:r w:rsidRPr="00345FE1">
              <w:rPr>
                <w:color w:val="212529"/>
              </w:rPr>
              <w:t>of</w:t>
            </w:r>
            <w:proofErr w:type="spellEnd"/>
            <w:r w:rsidRPr="00345FE1">
              <w:rPr>
                <w:color w:val="212529"/>
              </w:rPr>
              <w:t xml:space="preserve"> a </w:t>
            </w:r>
            <w:proofErr w:type="spellStart"/>
            <w:r w:rsidRPr="00345FE1">
              <w:rPr>
                <w:color w:val="212529"/>
              </w:rPr>
              <w:t>generator</w:t>
            </w:r>
            <w:proofErr w:type="spellEnd"/>
            <w:r w:rsidRPr="00345FE1">
              <w:rPr>
                <w:color w:val="212529"/>
              </w:rPr>
              <w:t xml:space="preserve"> </w:t>
            </w:r>
            <w:proofErr w:type="spellStart"/>
            <w:r w:rsidRPr="00345FE1">
              <w:rPr>
                <w:color w:val="212529"/>
              </w:rPr>
              <w:t>for</w:t>
            </w:r>
            <w:proofErr w:type="spellEnd"/>
            <w:r w:rsidRPr="00345FE1">
              <w:rPr>
                <w:color w:val="212529"/>
              </w:rPr>
              <w:t xml:space="preserve"> </w:t>
            </w:r>
            <w:proofErr w:type="spellStart"/>
            <w:r w:rsidRPr="00345FE1">
              <w:rPr>
                <w:color w:val="212529"/>
              </w:rPr>
              <w:t>power</w:t>
            </w:r>
            <w:proofErr w:type="spellEnd"/>
            <w:r w:rsidRPr="00345FE1">
              <w:rPr>
                <w:color w:val="212529"/>
              </w:rPr>
              <w:t xml:space="preserve"> </w:t>
            </w:r>
            <w:proofErr w:type="spellStart"/>
            <w:r w:rsidRPr="00345FE1">
              <w:rPr>
                <w:color w:val="212529"/>
              </w:rPr>
              <w:t>frequency</w:t>
            </w:r>
            <w:proofErr w:type="spellEnd"/>
            <w:r w:rsidRPr="00345FE1">
              <w:rPr>
                <w:color w:val="212529"/>
              </w:rPr>
              <w:t xml:space="preserve"> </w:t>
            </w:r>
            <w:proofErr w:type="spellStart"/>
            <w:r w:rsidRPr="00345FE1">
              <w:rPr>
                <w:color w:val="212529"/>
              </w:rPr>
              <w:t>magnetic</w:t>
            </w:r>
            <w:proofErr w:type="spellEnd"/>
            <w:r w:rsidRPr="00345FE1">
              <w:rPr>
                <w:color w:val="212529"/>
              </w:rPr>
              <w:t xml:space="preserve"> </w:t>
            </w:r>
            <w:proofErr w:type="spellStart"/>
            <w:r w:rsidRPr="00345FE1">
              <w:rPr>
                <w:color w:val="212529"/>
              </w:rPr>
              <w:t>field</w:t>
            </w:r>
            <w:proofErr w:type="spellEnd"/>
            <w:r w:rsidRPr="00345FE1">
              <w:rPr>
                <w:color w:val="212529"/>
              </w:rPr>
              <w:t xml:space="preserve"> </w:t>
            </w:r>
            <w:proofErr w:type="spellStart"/>
            <w:r w:rsidRPr="00345FE1">
              <w:rPr>
                <w:color w:val="212529"/>
              </w:rPr>
              <w:t>immunity</w:t>
            </w:r>
            <w:proofErr w:type="spellEnd"/>
            <w:r w:rsidRPr="00345FE1">
              <w:rPr>
                <w:color w:val="212529"/>
              </w:rPr>
              <w:t xml:space="preserve"> test. 2023 33RD INTERNATIONAL CONFERENCE RADIOELEKTRONIKA, RADIOELEKTRONIKA. </w:t>
            </w:r>
            <w:proofErr w:type="spellStart"/>
            <w:r w:rsidRPr="00345FE1">
              <w:rPr>
                <w:color w:val="212529"/>
              </w:rPr>
              <w:t>Piscataway</w:t>
            </w:r>
            <w:proofErr w:type="spellEnd"/>
            <w:r w:rsidRPr="00345FE1">
              <w:rPr>
                <w:color w:val="212529"/>
              </w:rPr>
              <w:t xml:space="preserve">, New </w:t>
            </w:r>
            <w:proofErr w:type="gramStart"/>
            <w:r w:rsidRPr="00345FE1">
              <w:rPr>
                <w:color w:val="212529"/>
              </w:rPr>
              <w:t>Jersey :</w:t>
            </w:r>
            <w:proofErr w:type="gramEnd"/>
            <w:r w:rsidRPr="00345FE1">
              <w:rPr>
                <w:color w:val="212529"/>
              </w:rPr>
              <w:t xml:space="preserve"> Institute </w:t>
            </w:r>
            <w:proofErr w:type="spellStart"/>
            <w:r w:rsidRPr="00345FE1">
              <w:rPr>
                <w:color w:val="212529"/>
              </w:rPr>
              <w:t>of</w:t>
            </w:r>
            <w:proofErr w:type="spellEnd"/>
            <w:r w:rsidRPr="00345FE1">
              <w:rPr>
                <w:color w:val="212529"/>
              </w:rPr>
              <w:t xml:space="preserve"> </w:t>
            </w:r>
            <w:proofErr w:type="spellStart"/>
            <w:r w:rsidRPr="00345FE1">
              <w:rPr>
                <w:color w:val="212529"/>
              </w:rPr>
              <w:t>Electrical</w:t>
            </w:r>
            <w:proofErr w:type="spellEnd"/>
            <w:r w:rsidRPr="00345FE1">
              <w:rPr>
                <w:color w:val="212529"/>
              </w:rPr>
              <w:t xml:space="preserve"> and Electronics </w:t>
            </w:r>
            <w:proofErr w:type="spellStart"/>
            <w:r w:rsidRPr="00345FE1">
              <w:rPr>
                <w:color w:val="212529"/>
              </w:rPr>
              <w:t>Engineers</w:t>
            </w:r>
            <w:proofErr w:type="spellEnd"/>
            <w:r w:rsidRPr="00345FE1">
              <w:rPr>
                <w:color w:val="212529"/>
              </w:rPr>
              <w:t xml:space="preserve"> Inc., 2023, s. </w:t>
            </w:r>
            <w:proofErr w:type="spellStart"/>
            <w:r w:rsidRPr="00345FE1">
              <w:rPr>
                <w:color w:val="212529"/>
              </w:rPr>
              <w:t>nestrankovano</w:t>
            </w:r>
            <w:proofErr w:type="spellEnd"/>
            <w:r w:rsidRPr="00345FE1">
              <w:rPr>
                <w:color w:val="212529"/>
              </w:rPr>
              <w:t xml:space="preserve">. ISBN 979-8-3503-9835-9. </w:t>
            </w:r>
            <w:r w:rsidRPr="0087587E">
              <w:rPr>
                <w:bCs/>
                <w:color w:val="212529"/>
              </w:rPr>
              <w:t>D</w:t>
            </w:r>
          </w:p>
          <w:p w14:paraId="0147A510" w14:textId="33DDFE3F" w:rsidR="00870404" w:rsidRPr="00345FE1" w:rsidRDefault="00870404" w:rsidP="00087553">
            <w:pPr>
              <w:rPr>
                <w:b/>
              </w:rPr>
            </w:pPr>
            <w:r w:rsidRPr="0047198B">
              <w:rPr>
                <w:b/>
                <w:bCs/>
              </w:rPr>
              <w:t>POSPÍŠILÍK, Martin (100 %)</w:t>
            </w:r>
            <w:r w:rsidRPr="00345FE1">
              <w:t xml:space="preserve">. </w:t>
            </w:r>
            <w:proofErr w:type="spellStart"/>
            <w:r w:rsidRPr="00345FE1">
              <w:rPr>
                <w:i/>
              </w:rPr>
              <w:t>Introduction</w:t>
            </w:r>
            <w:proofErr w:type="spellEnd"/>
            <w:r w:rsidRPr="00345FE1">
              <w:rPr>
                <w:i/>
              </w:rPr>
              <w:t xml:space="preserve"> to </w:t>
            </w:r>
            <w:proofErr w:type="spellStart"/>
            <w:r w:rsidRPr="00345FE1">
              <w:rPr>
                <w:i/>
              </w:rPr>
              <w:t>Electromagnetic</w:t>
            </w:r>
            <w:proofErr w:type="spellEnd"/>
            <w:r w:rsidRPr="00345FE1">
              <w:rPr>
                <w:i/>
              </w:rPr>
              <w:t xml:space="preserve"> </w:t>
            </w:r>
            <w:proofErr w:type="spellStart"/>
            <w:r w:rsidRPr="00345FE1">
              <w:rPr>
                <w:i/>
              </w:rPr>
              <w:t>Compatibility</w:t>
            </w:r>
            <w:proofErr w:type="spellEnd"/>
            <w:r w:rsidRPr="00345FE1">
              <w:rPr>
                <w:i/>
              </w:rPr>
              <w:t xml:space="preserve"> </w:t>
            </w:r>
            <w:proofErr w:type="spellStart"/>
            <w:r w:rsidRPr="00345FE1">
              <w:rPr>
                <w:i/>
              </w:rPr>
              <w:t>for</w:t>
            </w:r>
            <w:proofErr w:type="spellEnd"/>
            <w:r w:rsidRPr="00345FE1">
              <w:rPr>
                <w:i/>
              </w:rPr>
              <w:t xml:space="preserve"> </w:t>
            </w:r>
            <w:proofErr w:type="spellStart"/>
            <w:r w:rsidRPr="00345FE1">
              <w:rPr>
                <w:i/>
              </w:rPr>
              <w:t>Electronic</w:t>
            </w:r>
            <w:proofErr w:type="spellEnd"/>
            <w:r w:rsidRPr="00345FE1">
              <w:rPr>
                <w:i/>
              </w:rPr>
              <w:t xml:space="preserve"> </w:t>
            </w:r>
            <w:proofErr w:type="spellStart"/>
            <w:r w:rsidRPr="00345FE1">
              <w:rPr>
                <w:i/>
              </w:rPr>
              <w:t>Engineers</w:t>
            </w:r>
            <w:proofErr w:type="spellEnd"/>
            <w:r w:rsidRPr="00345FE1">
              <w:rPr>
                <w:i/>
              </w:rPr>
              <w:t xml:space="preserve"> … and not </w:t>
            </w:r>
            <w:proofErr w:type="spellStart"/>
            <w:r w:rsidRPr="00345FE1">
              <w:rPr>
                <w:i/>
              </w:rPr>
              <w:t>only</w:t>
            </w:r>
            <w:proofErr w:type="spellEnd"/>
            <w:r w:rsidRPr="00345FE1">
              <w:rPr>
                <w:i/>
              </w:rPr>
              <w:t xml:space="preserve"> </w:t>
            </w:r>
            <w:proofErr w:type="spellStart"/>
            <w:r w:rsidRPr="00345FE1">
              <w:rPr>
                <w:i/>
              </w:rPr>
              <w:t>for</w:t>
            </w:r>
            <w:proofErr w:type="spellEnd"/>
            <w:r w:rsidRPr="00345FE1">
              <w:rPr>
                <w:i/>
              </w:rPr>
              <w:t xml:space="preserve"> </w:t>
            </w:r>
            <w:proofErr w:type="spellStart"/>
            <w:r w:rsidRPr="00345FE1">
              <w:rPr>
                <w:i/>
              </w:rPr>
              <w:t>them</w:t>
            </w:r>
            <w:proofErr w:type="spellEnd"/>
            <w:r w:rsidRPr="00345FE1">
              <w:t xml:space="preserve">. Zlín: Tomas </w:t>
            </w:r>
            <w:proofErr w:type="spellStart"/>
            <w:r w:rsidRPr="00345FE1">
              <w:t>Bata</w:t>
            </w:r>
            <w:proofErr w:type="spellEnd"/>
            <w:r w:rsidRPr="00345FE1">
              <w:t xml:space="preserve"> University in Zlín, 2019. ISBN 978-80-7454-876-5. (Monografie, dostupné z: </w:t>
            </w:r>
            <w:hyperlink r:id="rId41" w:history="1">
              <w:r w:rsidRPr="00985676">
                <w:rPr>
                  <w:rStyle w:val="Hypertextovodkaz"/>
                </w:rPr>
                <w:t>https://digilib.k.utb.cz/handle/10563/45878</w:t>
              </w:r>
            </w:hyperlink>
            <w:r w:rsidRPr="00345FE1">
              <w:t>)</w:t>
            </w:r>
            <w:r>
              <w:t xml:space="preserve"> </w:t>
            </w:r>
            <w:r w:rsidRPr="00345FE1">
              <w:t xml:space="preserve">  </w:t>
            </w:r>
            <w:r w:rsidRPr="0087587E">
              <w:rPr>
                <w:bCs/>
              </w:rPr>
              <w:t>B</w:t>
            </w:r>
          </w:p>
          <w:p w14:paraId="34941AB3" w14:textId="77777777" w:rsidR="00870404" w:rsidRPr="00345FE1" w:rsidRDefault="00870404" w:rsidP="00087553">
            <w:pPr>
              <w:rPr>
                <w:bCs/>
                <w:i/>
                <w:iCs/>
              </w:rPr>
            </w:pPr>
          </w:p>
          <w:p w14:paraId="3D0701D5" w14:textId="77777777" w:rsidR="00F2125D" w:rsidRDefault="00F2125D" w:rsidP="00087553">
            <w:pPr>
              <w:rPr>
                <w:bCs/>
                <w:i/>
                <w:iCs/>
              </w:rPr>
            </w:pPr>
          </w:p>
          <w:p w14:paraId="75DC041D" w14:textId="77777777" w:rsidR="00F2125D" w:rsidRDefault="00F2125D" w:rsidP="00087553">
            <w:pPr>
              <w:rPr>
                <w:bCs/>
                <w:i/>
                <w:iCs/>
              </w:rPr>
            </w:pPr>
          </w:p>
          <w:p w14:paraId="30D10E3C" w14:textId="50DE291C" w:rsidR="00870404" w:rsidRPr="00345FE1" w:rsidRDefault="00870404" w:rsidP="00087553">
            <w:pPr>
              <w:rPr>
                <w:bCs/>
                <w:i/>
                <w:iCs/>
              </w:rPr>
            </w:pPr>
            <w:r w:rsidRPr="00345FE1">
              <w:rPr>
                <w:bCs/>
                <w:i/>
                <w:iCs/>
              </w:rPr>
              <w:t>Přehled projektové činnosti:</w:t>
            </w:r>
          </w:p>
          <w:p w14:paraId="5F1BE488" w14:textId="77777777" w:rsidR="00870404" w:rsidRDefault="00870404" w:rsidP="00087553">
            <w:pPr>
              <w:tabs>
                <w:tab w:val="left" w:pos="1097"/>
              </w:tabs>
              <w:ind w:left="1097" w:hanging="1134"/>
              <w:jc w:val="both"/>
            </w:pPr>
            <w:r w:rsidRPr="00345FE1">
              <w:t>2021</w:t>
            </w:r>
            <w:r>
              <w:t>-</w:t>
            </w:r>
            <w:r w:rsidRPr="00345FE1">
              <w:t>2023</w:t>
            </w:r>
            <w:r>
              <w:tab/>
            </w:r>
            <w:r w:rsidRPr="00345FE1">
              <w:t>Vývoj nového bezpilotního systému pro monitorování a řízení ekologického hospodářství</w:t>
            </w:r>
            <w:r>
              <w:t xml:space="preserve">, poskytovatel MPO </w:t>
            </w:r>
            <w:r w:rsidRPr="00345FE1">
              <w:t>OP PIK</w:t>
            </w:r>
            <w:r>
              <w:t xml:space="preserve">, </w:t>
            </w:r>
            <w:r w:rsidRPr="00A57325">
              <w:t>EG20_321/0023870</w:t>
            </w:r>
            <w:r>
              <w:t>, spoluřešitel</w:t>
            </w:r>
            <w:r w:rsidRPr="00345FE1">
              <w:tab/>
            </w:r>
          </w:p>
          <w:p w14:paraId="4C1B1799" w14:textId="77777777" w:rsidR="00870404" w:rsidRPr="00345FE1" w:rsidRDefault="00870404" w:rsidP="00087553">
            <w:pPr>
              <w:tabs>
                <w:tab w:val="left" w:pos="1097"/>
              </w:tabs>
              <w:ind w:left="1097" w:hanging="1134"/>
              <w:jc w:val="both"/>
            </w:pPr>
            <w:r w:rsidRPr="00345FE1">
              <w:t>2019</w:t>
            </w:r>
            <w:r>
              <w:t>-</w:t>
            </w:r>
            <w:r w:rsidRPr="00345FE1">
              <w:t>2022</w:t>
            </w:r>
            <w:r>
              <w:tab/>
            </w:r>
            <w:r w:rsidRPr="00345FE1">
              <w:t>Navigační a bezpečnostní systém TE-VOGS 3.0</w:t>
            </w:r>
            <w:r>
              <w:t xml:space="preserve">, poskytovatel MPO OP PIK, </w:t>
            </w:r>
            <w:r w:rsidRPr="00A57325">
              <w:t>EG19_262/0020111</w:t>
            </w:r>
            <w:r>
              <w:t>, spoluřešitel</w:t>
            </w:r>
          </w:p>
          <w:p w14:paraId="4665372D" w14:textId="77777777" w:rsidR="00870404" w:rsidRPr="00345FE1" w:rsidRDefault="00870404" w:rsidP="00087553">
            <w:pPr>
              <w:tabs>
                <w:tab w:val="left" w:pos="1097"/>
              </w:tabs>
              <w:ind w:left="1097" w:hanging="1134"/>
              <w:jc w:val="both"/>
            </w:pPr>
            <w:r w:rsidRPr="00345FE1">
              <w:t>2017</w:t>
            </w:r>
            <w:r>
              <w:t>-</w:t>
            </w:r>
            <w:r w:rsidRPr="00345FE1">
              <w:t>2021</w:t>
            </w:r>
            <w:r w:rsidRPr="00345FE1">
              <w:tab/>
              <w:t>Bezpečnostní systém pro navigaci a komunikaci letištních vozidel</w:t>
            </w:r>
            <w:r>
              <w:t xml:space="preserve">, poskytovatel MPO, </w:t>
            </w:r>
            <w:r w:rsidRPr="00A57325">
              <w:t>EG16_084/0010327</w:t>
            </w:r>
            <w:r>
              <w:t>, spoluřešitel</w:t>
            </w:r>
            <w:r w:rsidRPr="00345FE1">
              <w:t xml:space="preserve"> </w:t>
            </w:r>
          </w:p>
          <w:p w14:paraId="34029716" w14:textId="77777777" w:rsidR="00870404" w:rsidRPr="00345FE1" w:rsidRDefault="00870404" w:rsidP="00087553">
            <w:pPr>
              <w:tabs>
                <w:tab w:val="left" w:pos="1097"/>
              </w:tabs>
              <w:ind w:left="1097" w:hanging="1134"/>
              <w:jc w:val="both"/>
            </w:pPr>
            <w:r w:rsidRPr="00345FE1">
              <w:t>2017</w:t>
            </w:r>
            <w:r>
              <w:t>-</w:t>
            </w:r>
            <w:r w:rsidRPr="00345FE1">
              <w:t>2021</w:t>
            </w:r>
            <w:r>
              <w:tab/>
            </w:r>
            <w:r w:rsidRPr="00345FE1">
              <w:t xml:space="preserve">Expertní systém pro podniky se zakázkovou výrobou s podporou </w:t>
            </w:r>
            <w:proofErr w:type="spellStart"/>
            <w:r w:rsidRPr="00345FE1">
              <w:t>Industry</w:t>
            </w:r>
            <w:proofErr w:type="spellEnd"/>
            <w:r w:rsidRPr="00345FE1">
              <w:t xml:space="preserve"> 4.0</w:t>
            </w:r>
            <w:r>
              <w:t xml:space="preserve">, poskytovatel MPO, </w:t>
            </w:r>
            <w:r w:rsidRPr="00411758">
              <w:t>EG17_107/0012477</w:t>
            </w:r>
            <w:r>
              <w:t>, spoluřešitel</w:t>
            </w:r>
            <w:r w:rsidRPr="00345FE1">
              <w:tab/>
            </w:r>
          </w:p>
          <w:p w14:paraId="626AE362" w14:textId="77777777" w:rsidR="00870404" w:rsidRPr="00345FE1" w:rsidRDefault="00870404" w:rsidP="00087553">
            <w:pPr>
              <w:tabs>
                <w:tab w:val="left" w:pos="1097"/>
              </w:tabs>
              <w:ind w:left="1097" w:hanging="1134"/>
              <w:jc w:val="both"/>
            </w:pPr>
            <w:r w:rsidRPr="00345FE1">
              <w:t>2017</w:t>
            </w:r>
            <w:r>
              <w:t>-</w:t>
            </w:r>
            <w:r w:rsidRPr="00345FE1">
              <w:t>2019</w:t>
            </w:r>
            <w:r>
              <w:tab/>
            </w:r>
            <w:r w:rsidRPr="00345FE1">
              <w:t xml:space="preserve">Modulární systém ENTER, </w:t>
            </w:r>
            <w:r>
              <w:t xml:space="preserve">poskytovatel MPO, </w:t>
            </w:r>
            <w:r w:rsidRPr="00411758">
              <w:t>EG15_019/0004581</w:t>
            </w:r>
            <w:r>
              <w:t>, spoluřešitel</w:t>
            </w:r>
            <w:r w:rsidRPr="00345FE1">
              <w:tab/>
            </w:r>
          </w:p>
          <w:p w14:paraId="39A20FE0" w14:textId="77777777" w:rsidR="00870404" w:rsidRPr="00345FE1" w:rsidRDefault="00870404" w:rsidP="00087553">
            <w:pPr>
              <w:tabs>
                <w:tab w:val="left" w:pos="1097"/>
              </w:tabs>
              <w:ind w:left="1097" w:hanging="1134"/>
              <w:jc w:val="both"/>
            </w:pPr>
            <w:r w:rsidRPr="00345FE1">
              <w:rPr>
                <w:bCs/>
              </w:rPr>
              <w:t>2014</w:t>
            </w:r>
            <w:r>
              <w:rPr>
                <w:bCs/>
              </w:rPr>
              <w:t>-</w:t>
            </w:r>
            <w:r w:rsidRPr="00345FE1">
              <w:rPr>
                <w:bCs/>
              </w:rPr>
              <w:t xml:space="preserve">2020 </w:t>
            </w:r>
            <w:r>
              <w:rPr>
                <w:bCs/>
              </w:rPr>
              <w:tab/>
            </w:r>
            <w:r w:rsidRPr="00345FE1">
              <w:rPr>
                <w:bCs/>
              </w:rPr>
              <w:t>Podpora udržitelnosti a rozvoje Centra bezpečnostních, informačních a pokročilých technologií (CEBIA-Tech)</w:t>
            </w:r>
            <w:r>
              <w:rPr>
                <w:bCs/>
              </w:rPr>
              <w:t xml:space="preserve">, poskytovatel MŠMT, LO1303, </w:t>
            </w:r>
            <w:r w:rsidRPr="00345FE1">
              <w:rPr>
                <w:bCs/>
              </w:rPr>
              <w:t>spoluřešitel</w:t>
            </w:r>
            <w:r w:rsidRPr="00345FE1">
              <w:tab/>
            </w:r>
          </w:p>
          <w:p w14:paraId="1947E616" w14:textId="77777777" w:rsidR="00870404" w:rsidRPr="00345FE1" w:rsidRDefault="00870404" w:rsidP="00087553">
            <w:pPr>
              <w:tabs>
                <w:tab w:val="left" w:pos="1097"/>
              </w:tabs>
              <w:ind w:left="-37"/>
              <w:jc w:val="both"/>
              <w:rPr>
                <w:b/>
              </w:rPr>
            </w:pPr>
            <w:r w:rsidRPr="00345FE1">
              <w:tab/>
            </w:r>
          </w:p>
        </w:tc>
      </w:tr>
      <w:tr w:rsidR="00870404" w:rsidRPr="00345FE1" w14:paraId="0FD1701E" w14:textId="77777777" w:rsidTr="00087553">
        <w:trPr>
          <w:trHeight w:val="218"/>
        </w:trPr>
        <w:tc>
          <w:tcPr>
            <w:tcW w:w="9859" w:type="dxa"/>
            <w:gridSpan w:val="15"/>
            <w:shd w:val="clear" w:color="auto" w:fill="F7CAAC"/>
          </w:tcPr>
          <w:p w14:paraId="573B0F93" w14:textId="77777777" w:rsidR="00870404" w:rsidRPr="00345FE1" w:rsidRDefault="00870404" w:rsidP="00087553">
            <w:pPr>
              <w:rPr>
                <w:b/>
              </w:rPr>
            </w:pPr>
            <w:r w:rsidRPr="00345FE1">
              <w:rPr>
                <w:b/>
              </w:rPr>
              <w:lastRenderedPageBreak/>
              <w:t>Působení v</w:t>
            </w:r>
            <w:r>
              <w:rPr>
                <w:b/>
              </w:rPr>
              <w:t> </w:t>
            </w:r>
            <w:r w:rsidRPr="00345FE1">
              <w:rPr>
                <w:b/>
              </w:rPr>
              <w:t>zahraničí</w:t>
            </w:r>
          </w:p>
        </w:tc>
      </w:tr>
      <w:tr w:rsidR="00870404" w:rsidRPr="00345FE1" w14:paraId="1AF556E2" w14:textId="77777777" w:rsidTr="00087553">
        <w:trPr>
          <w:trHeight w:val="328"/>
        </w:trPr>
        <w:tc>
          <w:tcPr>
            <w:tcW w:w="9859" w:type="dxa"/>
            <w:gridSpan w:val="15"/>
          </w:tcPr>
          <w:p w14:paraId="70C6F015" w14:textId="77777777" w:rsidR="00870404" w:rsidRPr="00345FE1" w:rsidRDefault="00870404" w:rsidP="00087553">
            <w:r w:rsidRPr="00345FE1">
              <w:t xml:space="preserve">Portugalsko, </w:t>
            </w:r>
            <w:proofErr w:type="spellStart"/>
            <w:r w:rsidRPr="00345FE1">
              <w:t>Beja</w:t>
            </w:r>
            <w:proofErr w:type="spellEnd"/>
            <w:r w:rsidRPr="00345FE1">
              <w:t xml:space="preserve">, IP </w:t>
            </w:r>
            <w:proofErr w:type="spellStart"/>
            <w:r w:rsidRPr="00345FE1">
              <w:t>Beja</w:t>
            </w:r>
            <w:proofErr w:type="spellEnd"/>
            <w:r w:rsidRPr="00345FE1">
              <w:t xml:space="preserve"> - 2010, 2014, 2015, 2022</w:t>
            </w:r>
          </w:p>
        </w:tc>
      </w:tr>
      <w:tr w:rsidR="00870404" w:rsidRPr="00345FE1" w14:paraId="65835741" w14:textId="77777777" w:rsidTr="00087553">
        <w:trPr>
          <w:cantSplit/>
          <w:trHeight w:val="470"/>
        </w:trPr>
        <w:tc>
          <w:tcPr>
            <w:tcW w:w="2518" w:type="dxa"/>
            <w:shd w:val="clear" w:color="auto" w:fill="F7CAAC"/>
          </w:tcPr>
          <w:p w14:paraId="5112DC50" w14:textId="77777777" w:rsidR="00870404" w:rsidRPr="00345FE1" w:rsidRDefault="00870404" w:rsidP="00087553">
            <w:pPr>
              <w:jc w:val="both"/>
              <w:rPr>
                <w:b/>
              </w:rPr>
            </w:pPr>
            <w:r w:rsidRPr="00345FE1">
              <w:rPr>
                <w:b/>
              </w:rPr>
              <w:t xml:space="preserve">Podpis </w:t>
            </w:r>
          </w:p>
        </w:tc>
        <w:tc>
          <w:tcPr>
            <w:tcW w:w="4536" w:type="dxa"/>
            <w:gridSpan w:val="8"/>
          </w:tcPr>
          <w:p w14:paraId="5B9ADC73" w14:textId="77777777" w:rsidR="00870404" w:rsidRPr="00345FE1" w:rsidRDefault="00870404" w:rsidP="00087553">
            <w:pPr>
              <w:jc w:val="both"/>
            </w:pPr>
          </w:p>
        </w:tc>
        <w:tc>
          <w:tcPr>
            <w:tcW w:w="786" w:type="dxa"/>
            <w:gridSpan w:val="2"/>
            <w:shd w:val="clear" w:color="auto" w:fill="F7CAAC"/>
          </w:tcPr>
          <w:p w14:paraId="5F081D7D" w14:textId="77777777" w:rsidR="00870404" w:rsidRPr="00345FE1" w:rsidRDefault="00870404" w:rsidP="00087553">
            <w:pPr>
              <w:jc w:val="both"/>
            </w:pPr>
            <w:r w:rsidRPr="00345FE1">
              <w:rPr>
                <w:b/>
              </w:rPr>
              <w:t>datum</w:t>
            </w:r>
          </w:p>
        </w:tc>
        <w:tc>
          <w:tcPr>
            <w:tcW w:w="2019" w:type="dxa"/>
            <w:gridSpan w:val="4"/>
          </w:tcPr>
          <w:p w14:paraId="55602BF6" w14:textId="77777777" w:rsidR="00870404" w:rsidRPr="00345FE1" w:rsidRDefault="00870404" w:rsidP="00087553">
            <w:pPr>
              <w:jc w:val="both"/>
            </w:pPr>
            <w:r>
              <w:t>27. 8. 2024</w:t>
            </w:r>
          </w:p>
        </w:tc>
      </w:tr>
    </w:tbl>
    <w:p w14:paraId="7AB73F1D" w14:textId="77777777" w:rsidR="00870404" w:rsidRPr="00345FE1" w:rsidRDefault="00870404" w:rsidP="00870404">
      <w:pPr>
        <w:spacing w:after="160" w:line="259" w:lineRule="auto"/>
      </w:pPr>
    </w:p>
    <w:p w14:paraId="62FD27F4"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0E2BAA02" w14:textId="77777777" w:rsidTr="00087553">
        <w:tc>
          <w:tcPr>
            <w:tcW w:w="9859" w:type="dxa"/>
            <w:gridSpan w:val="15"/>
            <w:tcBorders>
              <w:bottom w:val="double" w:sz="4" w:space="0" w:color="auto"/>
            </w:tcBorders>
            <w:shd w:val="clear" w:color="auto" w:fill="BDD6EE"/>
          </w:tcPr>
          <w:p w14:paraId="24F2B58D" w14:textId="24F3F593" w:rsidR="00870404" w:rsidRPr="00345FE1" w:rsidRDefault="00870404" w:rsidP="00087553">
            <w:pPr>
              <w:tabs>
                <w:tab w:val="right" w:pos="9551"/>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6E4CE70B" w14:textId="77777777" w:rsidTr="00087553">
        <w:tc>
          <w:tcPr>
            <w:tcW w:w="2518" w:type="dxa"/>
            <w:tcBorders>
              <w:top w:val="double" w:sz="4" w:space="0" w:color="auto"/>
            </w:tcBorders>
            <w:shd w:val="clear" w:color="auto" w:fill="F7CAAC"/>
          </w:tcPr>
          <w:p w14:paraId="3C25C2A7" w14:textId="77777777" w:rsidR="00870404" w:rsidRPr="00345FE1" w:rsidRDefault="00870404" w:rsidP="00087553">
            <w:pPr>
              <w:jc w:val="both"/>
              <w:rPr>
                <w:b/>
              </w:rPr>
            </w:pPr>
            <w:r w:rsidRPr="00345FE1">
              <w:rPr>
                <w:b/>
              </w:rPr>
              <w:t>Vysoká škola</w:t>
            </w:r>
          </w:p>
        </w:tc>
        <w:tc>
          <w:tcPr>
            <w:tcW w:w="7341" w:type="dxa"/>
            <w:gridSpan w:val="14"/>
          </w:tcPr>
          <w:p w14:paraId="0FA955CA" w14:textId="77777777" w:rsidR="00870404" w:rsidRPr="00345FE1" w:rsidRDefault="00870404" w:rsidP="00087553">
            <w:pPr>
              <w:jc w:val="both"/>
            </w:pPr>
            <w:r w:rsidRPr="00345FE1">
              <w:t>Univerzita Tomáše Bati ve Zlíně</w:t>
            </w:r>
          </w:p>
        </w:tc>
      </w:tr>
      <w:tr w:rsidR="00870404" w:rsidRPr="00345FE1" w14:paraId="2CB24054" w14:textId="77777777" w:rsidTr="00087553">
        <w:tc>
          <w:tcPr>
            <w:tcW w:w="2518" w:type="dxa"/>
            <w:shd w:val="clear" w:color="auto" w:fill="F7CAAC"/>
          </w:tcPr>
          <w:p w14:paraId="174887D6" w14:textId="77777777" w:rsidR="00870404" w:rsidRPr="00345FE1" w:rsidRDefault="00870404" w:rsidP="00087553">
            <w:pPr>
              <w:jc w:val="both"/>
              <w:rPr>
                <w:b/>
              </w:rPr>
            </w:pPr>
            <w:r w:rsidRPr="00345FE1">
              <w:rPr>
                <w:b/>
              </w:rPr>
              <w:t>Součást vysoké školy</w:t>
            </w:r>
          </w:p>
        </w:tc>
        <w:tc>
          <w:tcPr>
            <w:tcW w:w="7341" w:type="dxa"/>
            <w:gridSpan w:val="14"/>
          </w:tcPr>
          <w:p w14:paraId="548FD384" w14:textId="77777777" w:rsidR="00870404" w:rsidRPr="00345FE1" w:rsidRDefault="00870404" w:rsidP="00087553">
            <w:pPr>
              <w:jc w:val="both"/>
            </w:pPr>
            <w:r w:rsidRPr="00345FE1">
              <w:t>Fakulta aplikované informatiky</w:t>
            </w:r>
          </w:p>
        </w:tc>
      </w:tr>
      <w:tr w:rsidR="00870404" w:rsidRPr="00345FE1" w14:paraId="0D28D8A8" w14:textId="77777777" w:rsidTr="00087553">
        <w:tc>
          <w:tcPr>
            <w:tcW w:w="2518" w:type="dxa"/>
            <w:shd w:val="clear" w:color="auto" w:fill="F7CAAC"/>
          </w:tcPr>
          <w:p w14:paraId="4D5A9408" w14:textId="77777777" w:rsidR="00870404" w:rsidRPr="00345FE1" w:rsidRDefault="00870404" w:rsidP="00087553">
            <w:pPr>
              <w:jc w:val="both"/>
              <w:rPr>
                <w:b/>
              </w:rPr>
            </w:pPr>
            <w:r w:rsidRPr="00345FE1">
              <w:rPr>
                <w:b/>
              </w:rPr>
              <w:t>Název studijního programu</w:t>
            </w:r>
          </w:p>
        </w:tc>
        <w:tc>
          <w:tcPr>
            <w:tcW w:w="7341" w:type="dxa"/>
            <w:gridSpan w:val="14"/>
          </w:tcPr>
          <w:p w14:paraId="26EDD59E" w14:textId="23A37EAA"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086DCED5" w14:textId="77777777" w:rsidTr="00087553">
        <w:tc>
          <w:tcPr>
            <w:tcW w:w="2518" w:type="dxa"/>
            <w:shd w:val="clear" w:color="auto" w:fill="F7CAAC"/>
          </w:tcPr>
          <w:p w14:paraId="730C58BB" w14:textId="77777777" w:rsidR="00870404" w:rsidRPr="00345FE1" w:rsidRDefault="00870404" w:rsidP="00087553">
            <w:pPr>
              <w:jc w:val="both"/>
              <w:rPr>
                <w:b/>
              </w:rPr>
            </w:pPr>
            <w:r w:rsidRPr="00345FE1">
              <w:rPr>
                <w:b/>
              </w:rPr>
              <w:t>Jméno a příjmení</w:t>
            </w:r>
          </w:p>
        </w:tc>
        <w:tc>
          <w:tcPr>
            <w:tcW w:w="4536" w:type="dxa"/>
            <w:gridSpan w:val="8"/>
          </w:tcPr>
          <w:p w14:paraId="3BB4E483" w14:textId="77777777" w:rsidR="00870404" w:rsidRPr="00345FE1" w:rsidRDefault="00870404" w:rsidP="00087553">
            <w:pPr>
              <w:jc w:val="both"/>
            </w:pPr>
            <w:r w:rsidRPr="00345FE1">
              <w:t xml:space="preserve">Zdenka </w:t>
            </w:r>
            <w:bookmarkStart w:id="413" w:name="CI_Prokopová"/>
            <w:r w:rsidRPr="00345FE1">
              <w:t>Prokopová</w:t>
            </w:r>
            <w:bookmarkEnd w:id="413"/>
          </w:p>
        </w:tc>
        <w:tc>
          <w:tcPr>
            <w:tcW w:w="709" w:type="dxa"/>
            <w:shd w:val="clear" w:color="auto" w:fill="F7CAAC"/>
          </w:tcPr>
          <w:p w14:paraId="25AF42B1" w14:textId="77777777" w:rsidR="00870404" w:rsidRPr="00345FE1" w:rsidRDefault="00870404" w:rsidP="00087553">
            <w:pPr>
              <w:jc w:val="both"/>
              <w:rPr>
                <w:b/>
              </w:rPr>
            </w:pPr>
            <w:r w:rsidRPr="00345FE1">
              <w:rPr>
                <w:b/>
              </w:rPr>
              <w:t>Tituly</w:t>
            </w:r>
          </w:p>
        </w:tc>
        <w:tc>
          <w:tcPr>
            <w:tcW w:w="2096" w:type="dxa"/>
            <w:gridSpan w:val="5"/>
          </w:tcPr>
          <w:p w14:paraId="4F9E569E" w14:textId="77777777" w:rsidR="00870404" w:rsidRPr="00345FE1" w:rsidRDefault="00870404" w:rsidP="00087553">
            <w:pPr>
              <w:jc w:val="both"/>
            </w:pPr>
            <w:r w:rsidRPr="00345FE1">
              <w:t>doc. Ing. CSc.</w:t>
            </w:r>
          </w:p>
        </w:tc>
      </w:tr>
      <w:tr w:rsidR="00870404" w:rsidRPr="00345FE1" w14:paraId="14DA8545" w14:textId="77777777" w:rsidTr="00087553">
        <w:tc>
          <w:tcPr>
            <w:tcW w:w="2518" w:type="dxa"/>
            <w:shd w:val="clear" w:color="auto" w:fill="F7CAAC"/>
          </w:tcPr>
          <w:p w14:paraId="77A47646" w14:textId="77777777" w:rsidR="00870404" w:rsidRPr="00345FE1" w:rsidRDefault="00870404" w:rsidP="00087553">
            <w:pPr>
              <w:jc w:val="both"/>
              <w:rPr>
                <w:b/>
              </w:rPr>
            </w:pPr>
            <w:r w:rsidRPr="00345FE1">
              <w:rPr>
                <w:b/>
              </w:rPr>
              <w:t>Rok narození</w:t>
            </w:r>
          </w:p>
        </w:tc>
        <w:tc>
          <w:tcPr>
            <w:tcW w:w="829" w:type="dxa"/>
            <w:gridSpan w:val="2"/>
          </w:tcPr>
          <w:p w14:paraId="7B5A64C5" w14:textId="77777777" w:rsidR="00870404" w:rsidRPr="00345FE1" w:rsidRDefault="00870404" w:rsidP="00087553">
            <w:pPr>
              <w:jc w:val="both"/>
            </w:pPr>
            <w:r w:rsidRPr="00345FE1">
              <w:t>1965</w:t>
            </w:r>
          </w:p>
        </w:tc>
        <w:tc>
          <w:tcPr>
            <w:tcW w:w="1721" w:type="dxa"/>
            <w:shd w:val="clear" w:color="auto" w:fill="F7CAAC"/>
          </w:tcPr>
          <w:p w14:paraId="55D8D7D2" w14:textId="77777777" w:rsidR="00870404" w:rsidRPr="00345FE1" w:rsidRDefault="00870404" w:rsidP="00087553">
            <w:pPr>
              <w:jc w:val="both"/>
              <w:rPr>
                <w:b/>
              </w:rPr>
            </w:pPr>
            <w:r w:rsidRPr="00345FE1">
              <w:rPr>
                <w:b/>
              </w:rPr>
              <w:t>typ vztahu k VŠ</w:t>
            </w:r>
          </w:p>
        </w:tc>
        <w:tc>
          <w:tcPr>
            <w:tcW w:w="992" w:type="dxa"/>
            <w:gridSpan w:val="4"/>
          </w:tcPr>
          <w:p w14:paraId="7ADC6FAC" w14:textId="77777777" w:rsidR="00870404" w:rsidRPr="00345FE1" w:rsidRDefault="00870404" w:rsidP="00087553">
            <w:pPr>
              <w:jc w:val="both"/>
            </w:pPr>
            <w:r w:rsidRPr="00345FE1">
              <w:t>pp</w:t>
            </w:r>
          </w:p>
        </w:tc>
        <w:tc>
          <w:tcPr>
            <w:tcW w:w="994" w:type="dxa"/>
            <w:shd w:val="clear" w:color="auto" w:fill="F7CAAC"/>
          </w:tcPr>
          <w:p w14:paraId="75B51843" w14:textId="77777777" w:rsidR="00870404" w:rsidRPr="00345FE1" w:rsidRDefault="00870404" w:rsidP="00087553">
            <w:pPr>
              <w:jc w:val="both"/>
              <w:rPr>
                <w:b/>
              </w:rPr>
            </w:pPr>
            <w:r w:rsidRPr="00345FE1">
              <w:rPr>
                <w:b/>
              </w:rPr>
              <w:t>rozsah</w:t>
            </w:r>
          </w:p>
        </w:tc>
        <w:tc>
          <w:tcPr>
            <w:tcW w:w="709" w:type="dxa"/>
          </w:tcPr>
          <w:p w14:paraId="3F70A911" w14:textId="77777777" w:rsidR="00870404" w:rsidRPr="00345FE1" w:rsidRDefault="00870404" w:rsidP="00087553">
            <w:pPr>
              <w:jc w:val="both"/>
            </w:pPr>
            <w:r w:rsidRPr="00345FE1">
              <w:t>40</w:t>
            </w:r>
          </w:p>
        </w:tc>
        <w:tc>
          <w:tcPr>
            <w:tcW w:w="709" w:type="dxa"/>
            <w:gridSpan w:val="3"/>
            <w:shd w:val="clear" w:color="auto" w:fill="F7CAAC"/>
          </w:tcPr>
          <w:p w14:paraId="6012CC36" w14:textId="77777777" w:rsidR="00870404" w:rsidRPr="00345FE1" w:rsidRDefault="00870404" w:rsidP="00087553">
            <w:pPr>
              <w:jc w:val="both"/>
              <w:rPr>
                <w:b/>
              </w:rPr>
            </w:pPr>
            <w:r w:rsidRPr="00345FE1">
              <w:rPr>
                <w:b/>
              </w:rPr>
              <w:t>do kdy</w:t>
            </w:r>
          </w:p>
        </w:tc>
        <w:tc>
          <w:tcPr>
            <w:tcW w:w="1387" w:type="dxa"/>
            <w:gridSpan w:val="2"/>
          </w:tcPr>
          <w:p w14:paraId="4C31280E" w14:textId="77777777" w:rsidR="00870404" w:rsidRPr="00345FE1" w:rsidRDefault="00870404" w:rsidP="00087553">
            <w:pPr>
              <w:jc w:val="both"/>
            </w:pPr>
            <w:r w:rsidRPr="00345FE1">
              <w:t>N</w:t>
            </w:r>
          </w:p>
        </w:tc>
      </w:tr>
      <w:tr w:rsidR="00870404" w:rsidRPr="00345FE1" w14:paraId="5DBE9D3C" w14:textId="77777777" w:rsidTr="00087553">
        <w:tc>
          <w:tcPr>
            <w:tcW w:w="5068" w:type="dxa"/>
            <w:gridSpan w:val="4"/>
            <w:shd w:val="clear" w:color="auto" w:fill="F7CAAC"/>
          </w:tcPr>
          <w:p w14:paraId="1E3755ED"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4BE81EDE" w14:textId="77777777" w:rsidR="00870404" w:rsidRPr="00345FE1" w:rsidRDefault="00870404" w:rsidP="00087553">
            <w:pPr>
              <w:jc w:val="both"/>
            </w:pPr>
            <w:r w:rsidRPr="00345FE1">
              <w:t>pp</w:t>
            </w:r>
          </w:p>
        </w:tc>
        <w:tc>
          <w:tcPr>
            <w:tcW w:w="994" w:type="dxa"/>
            <w:shd w:val="clear" w:color="auto" w:fill="F7CAAC"/>
          </w:tcPr>
          <w:p w14:paraId="22F50637" w14:textId="77777777" w:rsidR="00870404" w:rsidRPr="00345FE1" w:rsidRDefault="00870404" w:rsidP="00087553">
            <w:pPr>
              <w:jc w:val="both"/>
              <w:rPr>
                <w:b/>
              </w:rPr>
            </w:pPr>
            <w:r w:rsidRPr="00345FE1">
              <w:rPr>
                <w:b/>
              </w:rPr>
              <w:t>rozsah</w:t>
            </w:r>
          </w:p>
        </w:tc>
        <w:tc>
          <w:tcPr>
            <w:tcW w:w="709" w:type="dxa"/>
          </w:tcPr>
          <w:p w14:paraId="2CFC1E1C" w14:textId="77777777" w:rsidR="00870404" w:rsidRPr="00345FE1" w:rsidRDefault="00870404" w:rsidP="00087553">
            <w:pPr>
              <w:jc w:val="both"/>
            </w:pPr>
            <w:r w:rsidRPr="00345FE1">
              <w:t>40</w:t>
            </w:r>
          </w:p>
        </w:tc>
        <w:tc>
          <w:tcPr>
            <w:tcW w:w="709" w:type="dxa"/>
            <w:gridSpan w:val="3"/>
            <w:shd w:val="clear" w:color="auto" w:fill="F7CAAC"/>
          </w:tcPr>
          <w:p w14:paraId="5F1BDF81" w14:textId="77777777" w:rsidR="00870404" w:rsidRPr="00345FE1" w:rsidRDefault="00870404" w:rsidP="00087553">
            <w:pPr>
              <w:jc w:val="both"/>
              <w:rPr>
                <w:b/>
              </w:rPr>
            </w:pPr>
            <w:r w:rsidRPr="00345FE1">
              <w:rPr>
                <w:b/>
              </w:rPr>
              <w:t>do kdy</w:t>
            </w:r>
          </w:p>
        </w:tc>
        <w:tc>
          <w:tcPr>
            <w:tcW w:w="1387" w:type="dxa"/>
            <w:gridSpan w:val="2"/>
          </w:tcPr>
          <w:p w14:paraId="4B5A2EB4" w14:textId="77777777" w:rsidR="00870404" w:rsidRPr="00345FE1" w:rsidRDefault="00870404" w:rsidP="00087553">
            <w:pPr>
              <w:jc w:val="both"/>
            </w:pPr>
            <w:r w:rsidRPr="00345FE1">
              <w:t>N</w:t>
            </w:r>
          </w:p>
        </w:tc>
      </w:tr>
      <w:tr w:rsidR="00870404" w:rsidRPr="00345FE1" w14:paraId="08B9B464" w14:textId="77777777" w:rsidTr="00087553">
        <w:tc>
          <w:tcPr>
            <w:tcW w:w="6060" w:type="dxa"/>
            <w:gridSpan w:val="8"/>
            <w:shd w:val="clear" w:color="auto" w:fill="F7CAAC"/>
          </w:tcPr>
          <w:p w14:paraId="74A2EB93"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9344C02"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5654A7E4" w14:textId="77777777" w:rsidR="00870404" w:rsidRPr="00345FE1" w:rsidRDefault="00870404" w:rsidP="00087553">
            <w:pPr>
              <w:jc w:val="both"/>
              <w:rPr>
                <w:b/>
              </w:rPr>
            </w:pPr>
            <w:r w:rsidRPr="00345FE1">
              <w:rPr>
                <w:b/>
              </w:rPr>
              <w:t>rozsah</w:t>
            </w:r>
          </w:p>
        </w:tc>
      </w:tr>
      <w:tr w:rsidR="00870404" w:rsidRPr="00345FE1" w14:paraId="6A0F868C" w14:textId="77777777" w:rsidTr="00087553">
        <w:tc>
          <w:tcPr>
            <w:tcW w:w="6060" w:type="dxa"/>
            <w:gridSpan w:val="8"/>
          </w:tcPr>
          <w:p w14:paraId="574A1CA5" w14:textId="77777777" w:rsidR="00870404" w:rsidRPr="00345FE1" w:rsidRDefault="00870404" w:rsidP="00087553">
            <w:pPr>
              <w:jc w:val="both"/>
            </w:pPr>
          </w:p>
        </w:tc>
        <w:tc>
          <w:tcPr>
            <w:tcW w:w="1703" w:type="dxa"/>
            <w:gridSpan w:val="2"/>
          </w:tcPr>
          <w:p w14:paraId="5139C83F" w14:textId="77777777" w:rsidR="00870404" w:rsidRPr="00345FE1" w:rsidRDefault="00870404" w:rsidP="00087553">
            <w:pPr>
              <w:jc w:val="both"/>
            </w:pPr>
          </w:p>
        </w:tc>
        <w:tc>
          <w:tcPr>
            <w:tcW w:w="2096" w:type="dxa"/>
            <w:gridSpan w:val="5"/>
          </w:tcPr>
          <w:p w14:paraId="30C3FEB7" w14:textId="77777777" w:rsidR="00870404" w:rsidRPr="00345FE1" w:rsidRDefault="00870404" w:rsidP="00087553">
            <w:pPr>
              <w:jc w:val="both"/>
            </w:pPr>
          </w:p>
        </w:tc>
      </w:tr>
      <w:tr w:rsidR="00870404" w:rsidRPr="00345FE1" w14:paraId="36A269AD" w14:textId="77777777" w:rsidTr="00087553">
        <w:tc>
          <w:tcPr>
            <w:tcW w:w="9859" w:type="dxa"/>
            <w:gridSpan w:val="15"/>
            <w:shd w:val="clear" w:color="auto" w:fill="F7CAAC"/>
          </w:tcPr>
          <w:p w14:paraId="70A9A16B"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0CCFB0F" w14:textId="77777777" w:rsidTr="00087553">
        <w:trPr>
          <w:trHeight w:val="513"/>
        </w:trPr>
        <w:tc>
          <w:tcPr>
            <w:tcW w:w="9859" w:type="dxa"/>
            <w:gridSpan w:val="15"/>
            <w:tcBorders>
              <w:top w:val="nil"/>
            </w:tcBorders>
          </w:tcPr>
          <w:p w14:paraId="0FBCE998" w14:textId="77777777" w:rsidR="00870404" w:rsidRPr="00471CB3" w:rsidRDefault="00870404" w:rsidP="00087553">
            <w:pPr>
              <w:rPr>
                <w:b/>
              </w:rPr>
            </w:pPr>
            <w:bookmarkStart w:id="414" w:name="ModerniDatabazoveTechniky"/>
            <w:r w:rsidRPr="00471CB3">
              <w:rPr>
                <w:b/>
              </w:rPr>
              <w:t>Zapojení do uskutečňování studijního programu:</w:t>
            </w:r>
          </w:p>
          <w:p w14:paraId="5D5A143B" w14:textId="77777777" w:rsidR="00870404" w:rsidRPr="00471CB3" w:rsidRDefault="00870404" w:rsidP="00C31356">
            <w:pPr>
              <w:pStyle w:val="Odstavecseseznamem"/>
              <w:numPr>
                <w:ilvl w:val="0"/>
                <w:numId w:val="4"/>
              </w:numPr>
              <w:suppressAutoHyphens w:val="0"/>
              <w:jc w:val="both"/>
            </w:pPr>
            <w:r w:rsidRPr="00471CB3">
              <w:t>školitel, člen Oborové rady DSP</w:t>
            </w:r>
          </w:p>
          <w:p w14:paraId="63C6F51F" w14:textId="77777777" w:rsidR="00870404" w:rsidRPr="00502FE1" w:rsidRDefault="00870404" w:rsidP="00087553">
            <w:pPr>
              <w:jc w:val="both"/>
              <w:rPr>
                <w:b/>
                <w:bCs/>
              </w:rPr>
            </w:pPr>
            <w:r w:rsidRPr="00502FE1">
              <w:rPr>
                <w:b/>
                <w:bCs/>
              </w:rPr>
              <w:t>Předměty studijního programu:</w:t>
            </w:r>
          </w:p>
          <w:p w14:paraId="62B6905C" w14:textId="517475D8" w:rsidR="00870404" w:rsidRPr="00345FE1" w:rsidRDefault="008F07FA" w:rsidP="00C31356">
            <w:pPr>
              <w:pStyle w:val="Odstavecseseznamem"/>
              <w:numPr>
                <w:ilvl w:val="0"/>
                <w:numId w:val="4"/>
              </w:numPr>
              <w:jc w:val="both"/>
            </w:pPr>
            <w:proofErr w:type="spellStart"/>
            <w:r>
              <w:rPr>
                <w:bCs/>
              </w:rPr>
              <w:t>Modern</w:t>
            </w:r>
            <w:proofErr w:type="spellEnd"/>
            <w:r>
              <w:rPr>
                <w:bCs/>
              </w:rPr>
              <w:t xml:space="preserve"> Database </w:t>
            </w:r>
            <w:proofErr w:type="spellStart"/>
            <w:r>
              <w:rPr>
                <w:bCs/>
              </w:rPr>
              <w:t>Techniques</w:t>
            </w:r>
            <w:bookmarkEnd w:id="414"/>
            <w:proofErr w:type="spellEnd"/>
            <w:r w:rsidR="00870404" w:rsidRPr="00735D68">
              <w:rPr>
                <w:bCs/>
              </w:rPr>
              <w:t xml:space="preserve"> </w:t>
            </w:r>
            <w:r w:rsidR="00870404" w:rsidRPr="00345FE1">
              <w:t>(garant předmětu, vyučující (</w:t>
            </w:r>
            <w:r w:rsidR="00870404">
              <w:t>10</w:t>
            </w:r>
            <w:r w:rsidR="00870404" w:rsidRPr="00345FE1">
              <w:t>0 %), konzultant, zkoušející)</w:t>
            </w:r>
          </w:p>
        </w:tc>
      </w:tr>
      <w:tr w:rsidR="00870404" w:rsidRPr="00345FE1" w14:paraId="70F0081B" w14:textId="77777777" w:rsidTr="00087553">
        <w:trPr>
          <w:trHeight w:val="340"/>
        </w:trPr>
        <w:tc>
          <w:tcPr>
            <w:tcW w:w="9859" w:type="dxa"/>
            <w:gridSpan w:val="15"/>
            <w:tcBorders>
              <w:top w:val="nil"/>
            </w:tcBorders>
            <w:shd w:val="clear" w:color="auto" w:fill="FBD4B4"/>
          </w:tcPr>
          <w:p w14:paraId="22C8159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0138A48A" w14:textId="77777777" w:rsidTr="00087553">
        <w:trPr>
          <w:trHeight w:val="340"/>
        </w:trPr>
        <w:tc>
          <w:tcPr>
            <w:tcW w:w="2802" w:type="dxa"/>
            <w:gridSpan w:val="2"/>
            <w:tcBorders>
              <w:top w:val="nil"/>
            </w:tcBorders>
          </w:tcPr>
          <w:p w14:paraId="4373E8F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50BE5BC6"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31D38C4E" w14:textId="77777777" w:rsidR="00870404" w:rsidRPr="00345FE1" w:rsidRDefault="00870404" w:rsidP="00087553">
            <w:pPr>
              <w:jc w:val="both"/>
              <w:rPr>
                <w:b/>
              </w:rPr>
            </w:pPr>
            <w:r w:rsidRPr="00345FE1">
              <w:rPr>
                <w:b/>
              </w:rPr>
              <w:t>Sem.</w:t>
            </w:r>
          </w:p>
        </w:tc>
        <w:tc>
          <w:tcPr>
            <w:tcW w:w="2109" w:type="dxa"/>
            <w:gridSpan w:val="5"/>
            <w:tcBorders>
              <w:top w:val="nil"/>
            </w:tcBorders>
          </w:tcPr>
          <w:p w14:paraId="1BBA49D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4B00EE7"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23293E94" w14:textId="77777777" w:rsidTr="00087553">
        <w:trPr>
          <w:trHeight w:val="285"/>
        </w:trPr>
        <w:tc>
          <w:tcPr>
            <w:tcW w:w="2802" w:type="dxa"/>
            <w:gridSpan w:val="2"/>
            <w:tcBorders>
              <w:top w:val="nil"/>
            </w:tcBorders>
          </w:tcPr>
          <w:p w14:paraId="750CF5D5" w14:textId="77777777" w:rsidR="00870404" w:rsidRPr="00345FE1" w:rsidRDefault="00870404" w:rsidP="00087553">
            <w:pPr>
              <w:jc w:val="both"/>
              <w:rPr>
                <w:color w:val="FF0000"/>
              </w:rPr>
            </w:pPr>
            <w:r w:rsidRPr="00345FE1">
              <w:t>Databázové systémy</w:t>
            </w:r>
          </w:p>
        </w:tc>
        <w:tc>
          <w:tcPr>
            <w:tcW w:w="2409" w:type="dxa"/>
            <w:gridSpan w:val="3"/>
            <w:tcBorders>
              <w:top w:val="nil"/>
            </w:tcBorders>
          </w:tcPr>
          <w:p w14:paraId="0D3FD2F6" w14:textId="77777777" w:rsidR="00870404" w:rsidRPr="00345FE1" w:rsidRDefault="00870404" w:rsidP="00087553">
            <w:pPr>
              <w:rPr>
                <w:color w:val="FF0000"/>
              </w:rPr>
            </w:pPr>
            <w:r>
              <w:t xml:space="preserve">Bc. stud. program </w:t>
            </w:r>
            <w:r w:rsidRPr="00345FE1">
              <w:t>Softwarové inženýrství</w:t>
            </w:r>
          </w:p>
        </w:tc>
        <w:tc>
          <w:tcPr>
            <w:tcW w:w="567" w:type="dxa"/>
            <w:gridSpan w:val="2"/>
            <w:tcBorders>
              <w:top w:val="nil"/>
            </w:tcBorders>
          </w:tcPr>
          <w:p w14:paraId="648CD9A4"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0A866437" w14:textId="77777777" w:rsidR="00870404" w:rsidRPr="00345FE1" w:rsidRDefault="00870404" w:rsidP="00087553">
            <w:pPr>
              <w:rPr>
                <w:color w:val="FF0000"/>
              </w:rPr>
            </w:pPr>
            <w:r w:rsidRPr="00345FE1">
              <w:t>Garant, přednášející (</w:t>
            </w:r>
            <w:proofErr w:type="gramStart"/>
            <w:r w:rsidRPr="00345FE1">
              <w:t>100%</w:t>
            </w:r>
            <w:proofErr w:type="gramEnd"/>
            <w:r w:rsidRPr="00345FE1">
              <w:t>), cvičení (20%)</w:t>
            </w:r>
          </w:p>
        </w:tc>
        <w:tc>
          <w:tcPr>
            <w:tcW w:w="1972" w:type="dxa"/>
            <w:gridSpan w:val="3"/>
            <w:tcBorders>
              <w:top w:val="nil"/>
            </w:tcBorders>
          </w:tcPr>
          <w:p w14:paraId="60BF3A37" w14:textId="77777777" w:rsidR="00870404" w:rsidRPr="00345FE1" w:rsidRDefault="00870404" w:rsidP="00087553">
            <w:pPr>
              <w:rPr>
                <w:color w:val="FF0000"/>
              </w:rPr>
            </w:pPr>
          </w:p>
        </w:tc>
      </w:tr>
      <w:tr w:rsidR="00870404" w:rsidRPr="00345FE1" w14:paraId="6F767D6F" w14:textId="77777777" w:rsidTr="00087553">
        <w:trPr>
          <w:trHeight w:val="284"/>
        </w:trPr>
        <w:tc>
          <w:tcPr>
            <w:tcW w:w="2802" w:type="dxa"/>
            <w:gridSpan w:val="2"/>
            <w:tcBorders>
              <w:top w:val="nil"/>
            </w:tcBorders>
          </w:tcPr>
          <w:p w14:paraId="00526B24" w14:textId="77777777" w:rsidR="00870404" w:rsidRPr="00345FE1" w:rsidRDefault="00870404" w:rsidP="00087553">
            <w:pPr>
              <w:jc w:val="both"/>
              <w:rPr>
                <w:color w:val="FF0000"/>
              </w:rPr>
            </w:pPr>
            <w:r w:rsidRPr="00345FE1">
              <w:t>Databázové systémy</w:t>
            </w:r>
          </w:p>
        </w:tc>
        <w:tc>
          <w:tcPr>
            <w:tcW w:w="2409" w:type="dxa"/>
            <w:gridSpan w:val="3"/>
            <w:tcBorders>
              <w:top w:val="nil"/>
            </w:tcBorders>
          </w:tcPr>
          <w:p w14:paraId="74E50078" w14:textId="77777777" w:rsidR="00870404" w:rsidRPr="00345FE1" w:rsidRDefault="00870404" w:rsidP="00087553">
            <w:pPr>
              <w:rPr>
                <w:color w:val="FF0000"/>
              </w:rPr>
            </w:pPr>
            <w:r>
              <w:t xml:space="preserve">Bc. stud. programy </w:t>
            </w:r>
            <w:r w:rsidRPr="00345FE1">
              <w:t>Informační technologie v</w:t>
            </w:r>
            <w:r>
              <w:t> </w:t>
            </w:r>
            <w:r w:rsidRPr="00345FE1">
              <w:t>administrativě</w:t>
            </w:r>
            <w:r>
              <w:t xml:space="preserve"> a </w:t>
            </w:r>
            <w:r w:rsidRPr="00345FE1">
              <w:t>Bezpečnostní technologie, systémy a management</w:t>
            </w:r>
          </w:p>
        </w:tc>
        <w:tc>
          <w:tcPr>
            <w:tcW w:w="567" w:type="dxa"/>
            <w:gridSpan w:val="2"/>
            <w:tcBorders>
              <w:top w:val="nil"/>
            </w:tcBorders>
          </w:tcPr>
          <w:p w14:paraId="104FE4DF"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640C08D0" w14:textId="77777777" w:rsidR="00870404" w:rsidRPr="00345FE1" w:rsidRDefault="00870404" w:rsidP="00087553">
            <w:pPr>
              <w:rPr>
                <w:color w:val="FF0000"/>
              </w:rPr>
            </w:pPr>
            <w:r w:rsidRPr="00345FE1">
              <w:t>Garant, přednášející (</w:t>
            </w:r>
            <w:proofErr w:type="gramStart"/>
            <w:r w:rsidRPr="00345FE1">
              <w:t>50%</w:t>
            </w:r>
            <w:proofErr w:type="gramEnd"/>
            <w:r w:rsidRPr="00345FE1">
              <w:t>), cvičení (50%)</w:t>
            </w:r>
          </w:p>
        </w:tc>
        <w:tc>
          <w:tcPr>
            <w:tcW w:w="1972" w:type="dxa"/>
            <w:gridSpan w:val="3"/>
            <w:tcBorders>
              <w:top w:val="nil"/>
            </w:tcBorders>
          </w:tcPr>
          <w:p w14:paraId="3CBB108B" w14:textId="77777777" w:rsidR="00870404" w:rsidRPr="00345FE1" w:rsidRDefault="00870404" w:rsidP="00087553">
            <w:pPr>
              <w:rPr>
                <w:color w:val="FF0000"/>
              </w:rPr>
            </w:pPr>
          </w:p>
        </w:tc>
      </w:tr>
      <w:tr w:rsidR="00870404" w:rsidRPr="00345FE1" w14:paraId="4801EB87" w14:textId="77777777" w:rsidTr="00087553">
        <w:trPr>
          <w:trHeight w:val="284"/>
        </w:trPr>
        <w:tc>
          <w:tcPr>
            <w:tcW w:w="2802" w:type="dxa"/>
            <w:gridSpan w:val="2"/>
            <w:tcBorders>
              <w:top w:val="nil"/>
            </w:tcBorders>
          </w:tcPr>
          <w:p w14:paraId="2FB6FC78" w14:textId="77777777" w:rsidR="00870404" w:rsidRPr="00345FE1" w:rsidRDefault="00870404" w:rsidP="00087553">
            <w:pPr>
              <w:jc w:val="both"/>
              <w:rPr>
                <w:color w:val="FF0000"/>
              </w:rPr>
            </w:pPr>
            <w:r w:rsidRPr="00345FE1">
              <w:t>Systémy pro přenos a ukládání dat</w:t>
            </w:r>
          </w:p>
        </w:tc>
        <w:tc>
          <w:tcPr>
            <w:tcW w:w="2409" w:type="dxa"/>
            <w:gridSpan w:val="3"/>
            <w:tcBorders>
              <w:top w:val="nil"/>
            </w:tcBorders>
          </w:tcPr>
          <w:p w14:paraId="1A0045DD" w14:textId="77777777" w:rsidR="00870404" w:rsidRPr="00345FE1" w:rsidRDefault="00870404" w:rsidP="00087553">
            <w:pPr>
              <w:rPr>
                <w:color w:val="FF0000"/>
              </w:rPr>
            </w:pPr>
            <w:r>
              <w:t xml:space="preserve">Bc. stud. program </w:t>
            </w:r>
            <w:r w:rsidRPr="00345FE1">
              <w:t>Aplikovaná informatika v průmyslové automatizaci</w:t>
            </w:r>
          </w:p>
        </w:tc>
        <w:tc>
          <w:tcPr>
            <w:tcW w:w="567" w:type="dxa"/>
            <w:gridSpan w:val="2"/>
            <w:tcBorders>
              <w:top w:val="nil"/>
            </w:tcBorders>
          </w:tcPr>
          <w:p w14:paraId="1784E097" w14:textId="77777777" w:rsidR="00870404" w:rsidRPr="00345FE1" w:rsidRDefault="00870404" w:rsidP="00087553">
            <w:pPr>
              <w:jc w:val="both"/>
              <w:rPr>
                <w:color w:val="FF0000"/>
              </w:rPr>
            </w:pPr>
            <w:r w:rsidRPr="00345FE1">
              <w:t>2</w:t>
            </w:r>
            <w:r>
              <w:t>.</w:t>
            </w:r>
          </w:p>
        </w:tc>
        <w:tc>
          <w:tcPr>
            <w:tcW w:w="2109" w:type="dxa"/>
            <w:gridSpan w:val="5"/>
            <w:tcBorders>
              <w:top w:val="nil"/>
            </w:tcBorders>
          </w:tcPr>
          <w:p w14:paraId="5FA8C843" w14:textId="77777777" w:rsidR="00870404" w:rsidRPr="00345FE1" w:rsidRDefault="00870404" w:rsidP="00087553">
            <w:pPr>
              <w:rPr>
                <w:color w:val="FF0000"/>
              </w:rPr>
            </w:pPr>
            <w:r w:rsidRPr="00345FE1">
              <w:t>Přednášející (</w:t>
            </w:r>
            <w:proofErr w:type="gramStart"/>
            <w:r w:rsidRPr="00345FE1">
              <w:t>70%</w:t>
            </w:r>
            <w:proofErr w:type="gramEnd"/>
            <w:r w:rsidRPr="00345FE1">
              <w:t xml:space="preserve">) </w:t>
            </w:r>
          </w:p>
        </w:tc>
        <w:tc>
          <w:tcPr>
            <w:tcW w:w="1972" w:type="dxa"/>
            <w:gridSpan w:val="3"/>
            <w:tcBorders>
              <w:top w:val="nil"/>
            </w:tcBorders>
          </w:tcPr>
          <w:p w14:paraId="69179026" w14:textId="77777777" w:rsidR="00870404" w:rsidRPr="00345FE1" w:rsidRDefault="00870404" w:rsidP="00087553">
            <w:pPr>
              <w:rPr>
                <w:color w:val="FF0000"/>
              </w:rPr>
            </w:pPr>
          </w:p>
        </w:tc>
      </w:tr>
      <w:tr w:rsidR="00870404" w:rsidRPr="00345FE1" w14:paraId="3C5FAC1B" w14:textId="77777777" w:rsidTr="00087553">
        <w:trPr>
          <w:trHeight w:val="284"/>
        </w:trPr>
        <w:tc>
          <w:tcPr>
            <w:tcW w:w="2802" w:type="dxa"/>
            <w:gridSpan w:val="2"/>
            <w:tcBorders>
              <w:top w:val="nil"/>
            </w:tcBorders>
          </w:tcPr>
          <w:p w14:paraId="0CB57F33" w14:textId="77777777" w:rsidR="00870404" w:rsidRPr="00345FE1" w:rsidRDefault="00870404" w:rsidP="00087553">
            <w:pPr>
              <w:jc w:val="both"/>
              <w:rPr>
                <w:color w:val="FF0000"/>
              </w:rPr>
            </w:pPr>
            <w:r w:rsidRPr="00345FE1">
              <w:t>Pokročilé databázové systémy</w:t>
            </w:r>
          </w:p>
        </w:tc>
        <w:tc>
          <w:tcPr>
            <w:tcW w:w="2409" w:type="dxa"/>
            <w:gridSpan w:val="3"/>
            <w:tcBorders>
              <w:top w:val="nil"/>
            </w:tcBorders>
          </w:tcPr>
          <w:p w14:paraId="29DD833F" w14:textId="77777777" w:rsidR="00870404" w:rsidRPr="007C6A30" w:rsidRDefault="00870404" w:rsidP="00087553">
            <w:r>
              <w:t xml:space="preserve">Mgr. stud. program </w:t>
            </w:r>
            <w:r w:rsidRPr="00345FE1">
              <w:t>Informační technologie</w:t>
            </w:r>
          </w:p>
        </w:tc>
        <w:tc>
          <w:tcPr>
            <w:tcW w:w="567" w:type="dxa"/>
            <w:gridSpan w:val="2"/>
            <w:tcBorders>
              <w:top w:val="nil"/>
            </w:tcBorders>
          </w:tcPr>
          <w:p w14:paraId="3200D8CF" w14:textId="77777777" w:rsidR="00870404" w:rsidRPr="00345FE1" w:rsidRDefault="00870404" w:rsidP="00087553">
            <w:pPr>
              <w:jc w:val="both"/>
              <w:rPr>
                <w:color w:val="FF0000"/>
              </w:rPr>
            </w:pPr>
            <w:r w:rsidRPr="00345FE1">
              <w:t>1</w:t>
            </w:r>
            <w:r>
              <w:t>.</w:t>
            </w:r>
          </w:p>
        </w:tc>
        <w:tc>
          <w:tcPr>
            <w:tcW w:w="2109" w:type="dxa"/>
            <w:gridSpan w:val="5"/>
            <w:tcBorders>
              <w:top w:val="nil"/>
            </w:tcBorders>
          </w:tcPr>
          <w:p w14:paraId="658A5DA1" w14:textId="77777777" w:rsidR="00870404" w:rsidRPr="00345FE1" w:rsidRDefault="00870404" w:rsidP="00087553">
            <w:pPr>
              <w:rPr>
                <w:color w:val="FF0000"/>
              </w:rPr>
            </w:pPr>
            <w:r w:rsidRPr="00345FE1">
              <w:t>Garant, přednášející (</w:t>
            </w:r>
            <w:proofErr w:type="gramStart"/>
            <w:r w:rsidRPr="00345FE1">
              <w:t>100%</w:t>
            </w:r>
            <w:proofErr w:type="gramEnd"/>
            <w:r w:rsidRPr="00345FE1">
              <w:t>)</w:t>
            </w:r>
          </w:p>
        </w:tc>
        <w:tc>
          <w:tcPr>
            <w:tcW w:w="1972" w:type="dxa"/>
            <w:gridSpan w:val="3"/>
            <w:tcBorders>
              <w:top w:val="nil"/>
            </w:tcBorders>
          </w:tcPr>
          <w:p w14:paraId="0836E0ED" w14:textId="77777777" w:rsidR="00870404" w:rsidRPr="00345FE1" w:rsidRDefault="00870404" w:rsidP="00087553">
            <w:pPr>
              <w:rPr>
                <w:color w:val="FF0000"/>
              </w:rPr>
            </w:pPr>
          </w:p>
        </w:tc>
      </w:tr>
      <w:tr w:rsidR="00870404" w:rsidRPr="00345FE1" w14:paraId="4CD46C55" w14:textId="77777777" w:rsidTr="00087553">
        <w:tc>
          <w:tcPr>
            <w:tcW w:w="9859" w:type="dxa"/>
            <w:gridSpan w:val="15"/>
            <w:shd w:val="clear" w:color="auto" w:fill="F7CAAC"/>
          </w:tcPr>
          <w:p w14:paraId="3D5A50A4" w14:textId="77777777" w:rsidR="00870404" w:rsidRPr="00345FE1" w:rsidRDefault="00870404" w:rsidP="00087553">
            <w:pPr>
              <w:jc w:val="both"/>
            </w:pPr>
            <w:r w:rsidRPr="00345FE1">
              <w:rPr>
                <w:b/>
              </w:rPr>
              <w:t xml:space="preserve">Údaje o vzdělání na VŠ </w:t>
            </w:r>
          </w:p>
        </w:tc>
      </w:tr>
      <w:tr w:rsidR="00870404" w:rsidRPr="00345FE1" w14:paraId="5BE4EFEC" w14:textId="77777777" w:rsidTr="00087553">
        <w:trPr>
          <w:trHeight w:val="1055"/>
        </w:trPr>
        <w:tc>
          <w:tcPr>
            <w:tcW w:w="9859" w:type="dxa"/>
            <w:gridSpan w:val="15"/>
          </w:tcPr>
          <w:p w14:paraId="0C4CE108" w14:textId="77777777" w:rsidR="00870404" w:rsidRPr="00345FE1" w:rsidRDefault="00870404" w:rsidP="00087553">
            <w:pPr>
              <w:widowControl w:val="0"/>
              <w:tabs>
                <w:tab w:val="left" w:pos="1190"/>
              </w:tabs>
              <w:ind w:left="1172" w:hanging="1172"/>
              <w:jc w:val="both"/>
            </w:pPr>
            <w:r w:rsidRPr="00345FE1">
              <w:t>1983–1988</w:t>
            </w:r>
            <w:r w:rsidRPr="00345FE1">
              <w:tab/>
              <w:t xml:space="preserve">Slovenská Vysoká Škola Technická v </w:t>
            </w:r>
            <w:proofErr w:type="spellStart"/>
            <w:r w:rsidRPr="00345FE1">
              <w:t>Bratislave</w:t>
            </w:r>
            <w:proofErr w:type="spellEnd"/>
            <w:r w:rsidRPr="00345FE1">
              <w:t xml:space="preserve">, Fakulta chemickotechnologická, obor „Automatizované systémy </w:t>
            </w:r>
            <w:proofErr w:type="spellStart"/>
            <w:r w:rsidRPr="00345FE1">
              <w:t>riadenia</w:t>
            </w:r>
            <w:proofErr w:type="spellEnd"/>
            <w:r w:rsidRPr="00345FE1">
              <w:t xml:space="preserve"> chemických a </w:t>
            </w:r>
            <w:proofErr w:type="spellStart"/>
            <w:r w:rsidRPr="00345FE1">
              <w:t>potravinárskych</w:t>
            </w:r>
            <w:proofErr w:type="spellEnd"/>
            <w:r w:rsidRPr="00345FE1">
              <w:t xml:space="preserve"> výrob“, (Ing.)</w:t>
            </w:r>
          </w:p>
          <w:p w14:paraId="7C61B5D0" w14:textId="77777777" w:rsidR="00870404" w:rsidRDefault="00870404" w:rsidP="00087553">
            <w:pPr>
              <w:tabs>
                <w:tab w:val="left" w:pos="1190"/>
              </w:tabs>
              <w:jc w:val="both"/>
            </w:pPr>
            <w:r w:rsidRPr="00345FE1">
              <w:t>1990–1994</w:t>
            </w:r>
            <w:r w:rsidRPr="00345FE1">
              <w:tab/>
              <w:t xml:space="preserve">Slovenská Technická Univerzita v </w:t>
            </w:r>
            <w:proofErr w:type="spellStart"/>
            <w:r w:rsidRPr="00345FE1">
              <w:t>Bratislave</w:t>
            </w:r>
            <w:proofErr w:type="spellEnd"/>
            <w:r w:rsidRPr="00345FE1">
              <w:t>, Fakulta chemickotechnologická, obor „Technická kybernetika“, (CSc.)</w:t>
            </w:r>
          </w:p>
          <w:p w14:paraId="4B88D875" w14:textId="77777777" w:rsidR="00870404" w:rsidRPr="00345FE1" w:rsidRDefault="00870404" w:rsidP="00087553">
            <w:pPr>
              <w:tabs>
                <w:tab w:val="left" w:pos="1190"/>
              </w:tabs>
              <w:jc w:val="both"/>
              <w:rPr>
                <w:b/>
              </w:rPr>
            </w:pPr>
            <w:r>
              <w:t>2008</w:t>
            </w:r>
            <w:r>
              <w:tab/>
              <w:t>Univerzita Tomáše Bati ve Zlíně, Fakulta aplikované informatiky, obor „Řízení strojů a procesů“, (doc.)</w:t>
            </w:r>
          </w:p>
        </w:tc>
      </w:tr>
      <w:tr w:rsidR="00870404" w:rsidRPr="00345FE1" w14:paraId="2096147B" w14:textId="77777777" w:rsidTr="00087553">
        <w:tc>
          <w:tcPr>
            <w:tcW w:w="9859" w:type="dxa"/>
            <w:gridSpan w:val="15"/>
            <w:shd w:val="clear" w:color="auto" w:fill="F7CAAC"/>
          </w:tcPr>
          <w:p w14:paraId="78D50E64" w14:textId="77777777" w:rsidR="00870404" w:rsidRPr="00345FE1" w:rsidRDefault="00870404" w:rsidP="00087553">
            <w:pPr>
              <w:jc w:val="both"/>
              <w:rPr>
                <w:b/>
              </w:rPr>
            </w:pPr>
            <w:r w:rsidRPr="00345FE1">
              <w:rPr>
                <w:b/>
              </w:rPr>
              <w:t>Údaje o odborném působení od absolvování VŠ</w:t>
            </w:r>
          </w:p>
        </w:tc>
      </w:tr>
      <w:tr w:rsidR="00870404" w:rsidRPr="00345FE1" w14:paraId="7C34080A" w14:textId="77777777" w:rsidTr="00087553">
        <w:trPr>
          <w:trHeight w:val="1090"/>
        </w:trPr>
        <w:tc>
          <w:tcPr>
            <w:tcW w:w="9859" w:type="dxa"/>
            <w:gridSpan w:val="15"/>
          </w:tcPr>
          <w:p w14:paraId="389C79CB" w14:textId="77777777" w:rsidR="00870404" w:rsidRPr="00345FE1" w:rsidRDefault="00870404" w:rsidP="00087553">
            <w:pPr>
              <w:tabs>
                <w:tab w:val="left" w:pos="1190"/>
              </w:tabs>
              <w:ind w:left="1172" w:hanging="1172"/>
              <w:jc w:val="both"/>
            </w:pPr>
            <w:proofErr w:type="gramStart"/>
            <w:r w:rsidRPr="00345FE1">
              <w:t>1988 – 1990</w:t>
            </w:r>
            <w:proofErr w:type="gramEnd"/>
            <w:r w:rsidRPr="00345FE1">
              <w:tab/>
              <w:t xml:space="preserve">SVŠT Bratislava, Fakulta chemickotechnologická, </w:t>
            </w:r>
            <w:r w:rsidRPr="00345FE1">
              <w:rPr>
                <w:lang w:val="sk-SK"/>
              </w:rPr>
              <w:t>Katedra automatizácie</w:t>
            </w:r>
            <w:r w:rsidRPr="00345FE1">
              <w:t xml:space="preserve"> - studijní pobyt</w:t>
            </w:r>
          </w:p>
          <w:p w14:paraId="65F922AE" w14:textId="77777777" w:rsidR="00870404" w:rsidRPr="00345FE1" w:rsidRDefault="00870404" w:rsidP="00087553">
            <w:pPr>
              <w:tabs>
                <w:tab w:val="left" w:pos="1190"/>
              </w:tabs>
              <w:ind w:left="1172" w:hanging="1172"/>
              <w:jc w:val="both"/>
            </w:pPr>
            <w:proofErr w:type="gramStart"/>
            <w:r w:rsidRPr="00345FE1">
              <w:t>1994 – 1995</w:t>
            </w:r>
            <w:proofErr w:type="gramEnd"/>
            <w:r w:rsidRPr="00345FE1">
              <w:tab/>
            </w:r>
            <w:proofErr w:type="spellStart"/>
            <w:r w:rsidRPr="00345FE1">
              <w:t>Datalock</w:t>
            </w:r>
            <w:proofErr w:type="spellEnd"/>
            <w:r w:rsidRPr="00345FE1">
              <w:t xml:space="preserve"> a.s., Bratislava - programátor-analytik databázových systémů</w:t>
            </w:r>
          </w:p>
          <w:p w14:paraId="21B4676C" w14:textId="77777777" w:rsidR="00870404" w:rsidRPr="00345FE1" w:rsidRDefault="00870404" w:rsidP="00087553">
            <w:pPr>
              <w:tabs>
                <w:tab w:val="left" w:pos="1190"/>
              </w:tabs>
              <w:ind w:left="1172" w:hanging="1172"/>
              <w:jc w:val="both"/>
            </w:pPr>
            <w:proofErr w:type="gramStart"/>
            <w:r w:rsidRPr="00345FE1">
              <w:t>1995 – 2000</w:t>
            </w:r>
            <w:proofErr w:type="gramEnd"/>
            <w:r w:rsidRPr="00345FE1">
              <w:tab/>
              <w:t>Vysoké učení technické Brno, FT, Ústav automatizace a řídicí techniky, odborná asistentka</w:t>
            </w:r>
          </w:p>
          <w:p w14:paraId="20F05787" w14:textId="77777777" w:rsidR="00870404" w:rsidRPr="00345FE1" w:rsidRDefault="00870404" w:rsidP="00087553">
            <w:pPr>
              <w:pStyle w:val="Zkladntext"/>
              <w:tabs>
                <w:tab w:val="left" w:pos="1172"/>
              </w:tabs>
              <w:ind w:left="1172" w:hanging="1172"/>
              <w:rPr>
                <w:sz w:val="20"/>
              </w:rPr>
            </w:pPr>
            <w:proofErr w:type="gramStart"/>
            <w:r w:rsidRPr="00345FE1">
              <w:rPr>
                <w:sz w:val="20"/>
              </w:rPr>
              <w:t>2001 – 2005</w:t>
            </w:r>
            <w:proofErr w:type="gramEnd"/>
            <w:r w:rsidRPr="00345FE1">
              <w:rPr>
                <w:sz w:val="20"/>
              </w:rPr>
              <w:tab/>
              <w:t xml:space="preserve">UTB ve Zlíně, Fakulta technologická, Institut informačních technologií, odborná asistentka </w:t>
            </w:r>
          </w:p>
          <w:p w14:paraId="3F5A9FD9" w14:textId="77777777" w:rsidR="00870404" w:rsidRPr="00345FE1" w:rsidRDefault="00870404" w:rsidP="00087553">
            <w:pPr>
              <w:tabs>
                <w:tab w:val="left" w:pos="1190"/>
              </w:tabs>
              <w:ind w:left="1172" w:hanging="1172"/>
              <w:jc w:val="both"/>
            </w:pPr>
            <w:proofErr w:type="gramStart"/>
            <w:r w:rsidRPr="00345FE1">
              <w:t>2006 – 2008</w:t>
            </w:r>
            <w:proofErr w:type="gramEnd"/>
            <w:r w:rsidRPr="00345FE1">
              <w:tab/>
              <w:t>UTB ve Zlíně, Fakulta aplikované informatiky, UAI, odborná asistentka</w:t>
            </w:r>
          </w:p>
          <w:p w14:paraId="12B31E74" w14:textId="77777777" w:rsidR="00870404" w:rsidRPr="00345FE1" w:rsidRDefault="00870404" w:rsidP="00087553">
            <w:pPr>
              <w:tabs>
                <w:tab w:val="left" w:pos="1190"/>
              </w:tabs>
              <w:ind w:left="1172" w:hanging="1172"/>
              <w:jc w:val="both"/>
            </w:pPr>
            <w:proofErr w:type="gramStart"/>
            <w:r w:rsidRPr="00345FE1">
              <w:t>2008 – 2010</w:t>
            </w:r>
            <w:proofErr w:type="gramEnd"/>
            <w:r w:rsidRPr="00345FE1">
              <w:tab/>
              <w:t>UTB ve Zlíně, Fakulta aplikované informatiky, UPKS, docentka, zástupkyně ředitele</w:t>
            </w:r>
          </w:p>
          <w:p w14:paraId="7CA3FAB7" w14:textId="77777777" w:rsidR="00870404" w:rsidRPr="00345FE1" w:rsidRDefault="00870404" w:rsidP="00087553">
            <w:pPr>
              <w:tabs>
                <w:tab w:val="left" w:pos="1190"/>
              </w:tabs>
              <w:ind w:left="1172" w:hanging="1172"/>
              <w:jc w:val="both"/>
            </w:pPr>
            <w:r w:rsidRPr="00345FE1">
              <w:t>2011 – 2016</w:t>
            </w:r>
            <w:r w:rsidRPr="00345FE1">
              <w:tab/>
              <w:t xml:space="preserve">UTB ve </w:t>
            </w:r>
            <w:proofErr w:type="gramStart"/>
            <w:r w:rsidRPr="00345FE1">
              <w:t>Zlíně,  prorektorka</w:t>
            </w:r>
            <w:proofErr w:type="gramEnd"/>
            <w:r w:rsidRPr="00345FE1">
              <w:t xml:space="preserve"> pro pedagogickou činnost</w:t>
            </w:r>
          </w:p>
          <w:p w14:paraId="39D62F9F" w14:textId="77777777" w:rsidR="00870404" w:rsidRPr="00345FE1" w:rsidRDefault="00870404" w:rsidP="00087553">
            <w:pPr>
              <w:tabs>
                <w:tab w:val="left" w:pos="1190"/>
              </w:tabs>
              <w:ind w:left="1172" w:hanging="1172"/>
              <w:jc w:val="both"/>
            </w:pPr>
            <w:proofErr w:type="gramStart"/>
            <w:r w:rsidRPr="00345FE1">
              <w:t>2016 – 2022</w:t>
            </w:r>
            <w:proofErr w:type="gramEnd"/>
            <w:r w:rsidRPr="00345FE1">
              <w:tab/>
              <w:t>UTB ve Zlíně, Fakulta aplikované informatiky, UPKS, docentka, zástupkyně ředitele</w:t>
            </w:r>
          </w:p>
          <w:p w14:paraId="68EDCB63" w14:textId="77777777" w:rsidR="00870404" w:rsidRPr="00345FE1" w:rsidRDefault="00870404" w:rsidP="00087553">
            <w:pPr>
              <w:tabs>
                <w:tab w:val="left" w:pos="1190"/>
              </w:tabs>
              <w:ind w:left="1172" w:hanging="1172"/>
              <w:jc w:val="both"/>
            </w:pPr>
            <w:r w:rsidRPr="00345FE1">
              <w:t>2022 – dosud</w:t>
            </w:r>
            <w:r w:rsidRPr="00345FE1">
              <w:tab/>
              <w:t xml:space="preserve">UTB ve Zlíně, Fakulta aplikované informatiky, proděkanka pro </w:t>
            </w:r>
            <w:r>
              <w:t>magisterské studium</w:t>
            </w:r>
          </w:p>
          <w:p w14:paraId="05A09300" w14:textId="77777777" w:rsidR="00870404" w:rsidRPr="00345FE1" w:rsidRDefault="00870404" w:rsidP="00087553">
            <w:pPr>
              <w:jc w:val="both"/>
              <w:rPr>
                <w:color w:val="FF0000"/>
              </w:rPr>
            </w:pPr>
          </w:p>
        </w:tc>
      </w:tr>
      <w:tr w:rsidR="00870404" w:rsidRPr="00345FE1" w14:paraId="7DA5A78E" w14:textId="77777777" w:rsidTr="00087553">
        <w:trPr>
          <w:trHeight w:val="250"/>
        </w:trPr>
        <w:tc>
          <w:tcPr>
            <w:tcW w:w="9859" w:type="dxa"/>
            <w:gridSpan w:val="15"/>
            <w:shd w:val="clear" w:color="auto" w:fill="F7CAAC"/>
          </w:tcPr>
          <w:p w14:paraId="73256BCE" w14:textId="77777777" w:rsidR="00870404" w:rsidRPr="00345FE1" w:rsidRDefault="00870404" w:rsidP="00087553">
            <w:pPr>
              <w:jc w:val="both"/>
            </w:pPr>
            <w:r w:rsidRPr="00345FE1">
              <w:rPr>
                <w:b/>
              </w:rPr>
              <w:t>Zkušenosti s vedením kvalifikačních a rigorózních prací</w:t>
            </w:r>
          </w:p>
        </w:tc>
      </w:tr>
      <w:tr w:rsidR="00870404" w:rsidRPr="00345FE1" w14:paraId="1B38ED7A" w14:textId="77777777" w:rsidTr="00087553">
        <w:trPr>
          <w:trHeight w:val="1105"/>
        </w:trPr>
        <w:tc>
          <w:tcPr>
            <w:tcW w:w="9859" w:type="dxa"/>
            <w:gridSpan w:val="15"/>
          </w:tcPr>
          <w:p w14:paraId="5719FE2D" w14:textId="77777777" w:rsidR="00870404" w:rsidRPr="00345FE1" w:rsidRDefault="00870404" w:rsidP="00087553">
            <w:pPr>
              <w:jc w:val="both"/>
            </w:pPr>
            <w:r>
              <w:t>Za posledních 10 let v</w:t>
            </w:r>
            <w:r w:rsidRPr="00345FE1">
              <w:t>edoucí 15 úspěšně obhájených bakalářských prací, 14 úspěšně obhájených diplomových prací, školitelka a konzultantka 27 studentů doktorských studijních programů.</w:t>
            </w:r>
          </w:p>
        </w:tc>
      </w:tr>
      <w:tr w:rsidR="00870404" w:rsidRPr="00345FE1" w14:paraId="2890A240" w14:textId="77777777" w:rsidTr="00087553">
        <w:trPr>
          <w:cantSplit/>
        </w:trPr>
        <w:tc>
          <w:tcPr>
            <w:tcW w:w="3347" w:type="dxa"/>
            <w:gridSpan w:val="3"/>
            <w:tcBorders>
              <w:top w:val="single" w:sz="12" w:space="0" w:color="auto"/>
            </w:tcBorders>
            <w:shd w:val="clear" w:color="auto" w:fill="F7CAAC"/>
          </w:tcPr>
          <w:p w14:paraId="71FB0EB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4770D24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E3EFBF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1558308" w14:textId="77777777" w:rsidR="00870404" w:rsidRPr="00345FE1" w:rsidRDefault="00870404" w:rsidP="00087553">
            <w:pPr>
              <w:jc w:val="both"/>
              <w:rPr>
                <w:b/>
              </w:rPr>
            </w:pPr>
            <w:r w:rsidRPr="00345FE1">
              <w:rPr>
                <w:b/>
              </w:rPr>
              <w:t>Ohlasy publikací</w:t>
            </w:r>
          </w:p>
        </w:tc>
      </w:tr>
      <w:tr w:rsidR="00870404" w:rsidRPr="00345FE1" w14:paraId="699C0A9C" w14:textId="77777777" w:rsidTr="00087553">
        <w:trPr>
          <w:cantSplit/>
        </w:trPr>
        <w:tc>
          <w:tcPr>
            <w:tcW w:w="3347" w:type="dxa"/>
            <w:gridSpan w:val="3"/>
          </w:tcPr>
          <w:p w14:paraId="4FAD2AA5" w14:textId="77777777" w:rsidR="00870404" w:rsidRPr="00345FE1" w:rsidRDefault="00870404" w:rsidP="00087553">
            <w:pPr>
              <w:jc w:val="both"/>
            </w:pPr>
            <w:r w:rsidRPr="00345FE1">
              <w:t>Řízení strojů a procesů</w:t>
            </w:r>
          </w:p>
        </w:tc>
        <w:tc>
          <w:tcPr>
            <w:tcW w:w="2245" w:type="dxa"/>
            <w:gridSpan w:val="3"/>
          </w:tcPr>
          <w:p w14:paraId="4149DB07" w14:textId="77777777" w:rsidR="00870404" w:rsidRPr="00345FE1" w:rsidRDefault="00870404" w:rsidP="00087553">
            <w:pPr>
              <w:jc w:val="both"/>
            </w:pPr>
            <w:r w:rsidRPr="00345FE1">
              <w:t>2008</w:t>
            </w:r>
          </w:p>
        </w:tc>
        <w:tc>
          <w:tcPr>
            <w:tcW w:w="2248" w:type="dxa"/>
            <w:gridSpan w:val="5"/>
            <w:tcBorders>
              <w:right w:val="single" w:sz="12" w:space="0" w:color="auto"/>
            </w:tcBorders>
          </w:tcPr>
          <w:p w14:paraId="49646246" w14:textId="77777777" w:rsidR="00870404" w:rsidRPr="00345FE1" w:rsidRDefault="00870404" w:rsidP="00087553">
            <w:pPr>
              <w:jc w:val="both"/>
            </w:pPr>
            <w:r w:rsidRPr="00345FE1">
              <w:t>UTB ve Zlíně</w:t>
            </w:r>
          </w:p>
        </w:tc>
        <w:tc>
          <w:tcPr>
            <w:tcW w:w="632" w:type="dxa"/>
            <w:gridSpan w:val="2"/>
            <w:tcBorders>
              <w:left w:val="single" w:sz="12" w:space="0" w:color="auto"/>
            </w:tcBorders>
            <w:shd w:val="clear" w:color="auto" w:fill="F7CAAC"/>
          </w:tcPr>
          <w:p w14:paraId="2B1B0341"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465896B3"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F9A32CF" w14:textId="77777777" w:rsidR="00870404" w:rsidRPr="00345FE1" w:rsidRDefault="00870404" w:rsidP="00087553">
            <w:pPr>
              <w:jc w:val="both"/>
            </w:pPr>
            <w:r w:rsidRPr="00345FE1">
              <w:rPr>
                <w:b/>
                <w:sz w:val="18"/>
              </w:rPr>
              <w:t>ostatní</w:t>
            </w:r>
          </w:p>
        </w:tc>
      </w:tr>
      <w:tr w:rsidR="00870404" w:rsidRPr="00345FE1" w14:paraId="6362EAB4" w14:textId="77777777" w:rsidTr="00087553">
        <w:trPr>
          <w:cantSplit/>
          <w:trHeight w:val="70"/>
        </w:trPr>
        <w:tc>
          <w:tcPr>
            <w:tcW w:w="3347" w:type="dxa"/>
            <w:gridSpan w:val="3"/>
            <w:shd w:val="clear" w:color="auto" w:fill="F7CAAC"/>
          </w:tcPr>
          <w:p w14:paraId="224FF397"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040B76D"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DC9CD0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1CC60B0" w14:textId="77777777" w:rsidR="00870404" w:rsidRPr="00345FE1" w:rsidRDefault="00870404" w:rsidP="00087553">
            <w:pPr>
              <w:jc w:val="both"/>
              <w:rPr>
                <w:b/>
              </w:rPr>
            </w:pPr>
            <w:r w:rsidRPr="00345FE1">
              <w:rPr>
                <w:b/>
              </w:rPr>
              <w:t>321</w:t>
            </w:r>
          </w:p>
        </w:tc>
        <w:tc>
          <w:tcPr>
            <w:tcW w:w="693" w:type="dxa"/>
          </w:tcPr>
          <w:p w14:paraId="58A6083E" w14:textId="77777777" w:rsidR="00870404" w:rsidRPr="00345FE1" w:rsidRDefault="00870404" w:rsidP="00087553">
            <w:pPr>
              <w:jc w:val="both"/>
              <w:rPr>
                <w:b/>
              </w:rPr>
            </w:pPr>
            <w:r w:rsidRPr="00345FE1">
              <w:rPr>
                <w:b/>
              </w:rPr>
              <w:t>579</w:t>
            </w:r>
          </w:p>
        </w:tc>
        <w:tc>
          <w:tcPr>
            <w:tcW w:w="694" w:type="dxa"/>
          </w:tcPr>
          <w:p w14:paraId="74971739" w14:textId="77777777" w:rsidR="00870404" w:rsidRPr="00345FE1" w:rsidRDefault="00870404" w:rsidP="00087553">
            <w:pPr>
              <w:jc w:val="both"/>
              <w:rPr>
                <w:b/>
              </w:rPr>
            </w:pPr>
            <w:r w:rsidRPr="00345FE1">
              <w:rPr>
                <w:b/>
              </w:rPr>
              <w:t>1570</w:t>
            </w:r>
          </w:p>
        </w:tc>
      </w:tr>
      <w:tr w:rsidR="00870404" w:rsidRPr="00345FE1" w14:paraId="66EC18CA" w14:textId="77777777" w:rsidTr="00087553">
        <w:trPr>
          <w:trHeight w:val="205"/>
        </w:trPr>
        <w:tc>
          <w:tcPr>
            <w:tcW w:w="3347" w:type="dxa"/>
            <w:gridSpan w:val="3"/>
          </w:tcPr>
          <w:p w14:paraId="64D2E51D" w14:textId="77777777" w:rsidR="00870404" w:rsidRPr="00345FE1" w:rsidRDefault="00870404" w:rsidP="00087553">
            <w:pPr>
              <w:jc w:val="both"/>
            </w:pPr>
          </w:p>
        </w:tc>
        <w:tc>
          <w:tcPr>
            <w:tcW w:w="2245" w:type="dxa"/>
            <w:gridSpan w:val="3"/>
          </w:tcPr>
          <w:p w14:paraId="09AC6EB1" w14:textId="77777777" w:rsidR="00870404" w:rsidRPr="00345FE1" w:rsidRDefault="00870404" w:rsidP="00087553">
            <w:pPr>
              <w:jc w:val="both"/>
            </w:pPr>
          </w:p>
        </w:tc>
        <w:tc>
          <w:tcPr>
            <w:tcW w:w="2248" w:type="dxa"/>
            <w:gridSpan w:val="5"/>
            <w:tcBorders>
              <w:right w:val="single" w:sz="12" w:space="0" w:color="auto"/>
            </w:tcBorders>
          </w:tcPr>
          <w:p w14:paraId="371F3805"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43B4E8BD"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0E517B19" w14:textId="77777777" w:rsidR="00870404" w:rsidRPr="00345FE1" w:rsidRDefault="00870404" w:rsidP="00087553">
            <w:pPr>
              <w:rPr>
                <w:b/>
              </w:rPr>
            </w:pPr>
            <w:r w:rsidRPr="00345FE1">
              <w:rPr>
                <w:b/>
              </w:rPr>
              <w:t xml:space="preserve">  </w:t>
            </w:r>
            <w:proofErr w:type="gramStart"/>
            <w:r w:rsidRPr="00345FE1">
              <w:rPr>
                <w:b/>
              </w:rPr>
              <w:t>9  /</w:t>
            </w:r>
            <w:proofErr w:type="gramEnd"/>
            <w:r w:rsidRPr="00345FE1">
              <w:rPr>
                <w:b/>
              </w:rPr>
              <w:t xml:space="preserve"> 12</w:t>
            </w:r>
          </w:p>
        </w:tc>
      </w:tr>
    </w:tbl>
    <w:p w14:paraId="78D4796C"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688413F1" w14:textId="77777777" w:rsidTr="00087553">
        <w:tc>
          <w:tcPr>
            <w:tcW w:w="9859" w:type="dxa"/>
            <w:gridSpan w:val="4"/>
            <w:shd w:val="clear" w:color="auto" w:fill="F7CAAC"/>
          </w:tcPr>
          <w:p w14:paraId="0A7FEBC1" w14:textId="1496D0C9"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B474396" w14:textId="77777777" w:rsidTr="00087553">
        <w:trPr>
          <w:trHeight w:val="2347"/>
        </w:trPr>
        <w:tc>
          <w:tcPr>
            <w:tcW w:w="9859" w:type="dxa"/>
            <w:gridSpan w:val="4"/>
          </w:tcPr>
          <w:p w14:paraId="2DFDF3AC" w14:textId="77777777" w:rsidR="00870404" w:rsidRPr="00532F72"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59 </w:t>
            </w:r>
            <w:r w:rsidRPr="000E699B">
              <w:t>(</w:t>
            </w:r>
            <w:proofErr w:type="spellStart"/>
            <w:r w:rsidRPr="000E699B">
              <w:t>ResearcherID</w:t>
            </w:r>
            <w:proofErr w:type="spellEnd"/>
            <w:r w:rsidRPr="000E699B">
              <w:t>:</w:t>
            </w:r>
            <w:r>
              <w:t xml:space="preserve"> </w:t>
            </w:r>
            <w:r w:rsidRPr="00097210">
              <w:t>H-6371-2012</w:t>
            </w:r>
            <w:r w:rsidRPr="000E699B">
              <w:t xml:space="preserve">), </w:t>
            </w:r>
            <w:proofErr w:type="spellStart"/>
            <w:r w:rsidRPr="000E699B">
              <w:t>Scopus</w:t>
            </w:r>
            <w:proofErr w:type="spellEnd"/>
            <w:r w:rsidRPr="000E699B">
              <w:t xml:space="preserve">: </w:t>
            </w:r>
            <w:r>
              <w:t>94</w:t>
            </w:r>
            <w:r w:rsidRPr="000E699B">
              <w:t xml:space="preserve"> (</w:t>
            </w:r>
            <w:proofErr w:type="spellStart"/>
            <w:r w:rsidRPr="000E699B">
              <w:t>Author</w:t>
            </w:r>
            <w:proofErr w:type="spellEnd"/>
            <w:r w:rsidRPr="000E699B">
              <w:t xml:space="preserve"> ID </w:t>
            </w:r>
            <w:r w:rsidRPr="00D42E89">
              <w:t>6507962555</w:t>
            </w:r>
            <w:r w:rsidRPr="000E699B">
              <w:t>)</w:t>
            </w:r>
          </w:p>
          <w:p w14:paraId="0279CF47" w14:textId="2B36EE95" w:rsidR="00870404" w:rsidRDefault="00007B99" w:rsidP="00087553">
            <w:pPr>
              <w:widowControl w:val="0"/>
            </w:pPr>
            <w:hyperlink r:id="rId42" w:history="1">
              <w:r w:rsidR="00870404" w:rsidRPr="00E30368">
                <w:rPr>
                  <w:rStyle w:val="Hypertextovodkaz"/>
                </w:rPr>
                <w:t>https://orcid.org/0000-0002-0762-7100</w:t>
              </w:r>
            </w:hyperlink>
            <w:r w:rsidR="00870404">
              <w:t xml:space="preserve"> </w:t>
            </w:r>
          </w:p>
          <w:p w14:paraId="16117657" w14:textId="77777777" w:rsidR="00870404" w:rsidRPr="00345FE1" w:rsidRDefault="00870404" w:rsidP="00087553">
            <w:pPr>
              <w:widowControl w:val="0"/>
            </w:pPr>
            <w:r w:rsidRPr="00345FE1">
              <w:t>HOC, HT; SILHAVY, R</w:t>
            </w:r>
            <w:r>
              <w:t>adek</w:t>
            </w:r>
            <w:r w:rsidRPr="00345FE1">
              <w:t xml:space="preserve">; </w:t>
            </w:r>
            <w:r w:rsidRPr="00345FE1">
              <w:rPr>
                <w:b/>
                <w:bCs/>
              </w:rPr>
              <w:t xml:space="preserve">PROKOPOVA, </w:t>
            </w:r>
            <w:r w:rsidRPr="008346A0">
              <w:rPr>
                <w:b/>
                <w:bCs/>
              </w:rPr>
              <w:t>Zdenka</w:t>
            </w:r>
            <w:r w:rsidRPr="00345FE1">
              <w:t xml:space="preserve"> </w:t>
            </w:r>
            <w:r w:rsidRPr="008346A0">
              <w:rPr>
                <w:b/>
                <w:bCs/>
              </w:rPr>
              <w:t>(10</w:t>
            </w:r>
            <w:proofErr w:type="gramStart"/>
            <w:r w:rsidRPr="008346A0">
              <w:rPr>
                <w:b/>
                <w:bCs/>
              </w:rPr>
              <w:t>% )</w:t>
            </w:r>
            <w:proofErr w:type="gramEnd"/>
            <w:r w:rsidRPr="00345FE1">
              <w:t>; SILHAVY, P</w:t>
            </w:r>
            <w:r>
              <w:t>etr</w:t>
            </w:r>
            <w:r w:rsidRPr="00345FE1">
              <w:t xml:space="preserve">. </w:t>
            </w:r>
            <w:proofErr w:type="spellStart"/>
            <w:r w:rsidRPr="00345FE1">
              <w:t>Comparing</w:t>
            </w:r>
            <w:proofErr w:type="spellEnd"/>
            <w:r w:rsidRPr="00345FE1">
              <w:t xml:space="preserve"> </w:t>
            </w:r>
            <w:proofErr w:type="spellStart"/>
            <w:r w:rsidRPr="00345FE1">
              <w:t>Stacking</w:t>
            </w:r>
            <w:proofErr w:type="spellEnd"/>
            <w:r w:rsidRPr="00345FE1">
              <w:t xml:space="preserve"> Ensemble and </w:t>
            </w:r>
            <w:proofErr w:type="spellStart"/>
            <w:r w:rsidRPr="00345FE1">
              <w:t>Deep</w:t>
            </w:r>
            <w:proofErr w:type="spellEnd"/>
            <w:r w:rsidRPr="00345FE1">
              <w:t xml:space="preserve"> Learning </w:t>
            </w:r>
            <w:proofErr w:type="spellStart"/>
            <w:r w:rsidRPr="00345FE1">
              <w:t>for</w:t>
            </w:r>
            <w:proofErr w:type="spellEnd"/>
            <w:r w:rsidRPr="00345FE1">
              <w:t xml:space="preserve"> Software Project </w:t>
            </w:r>
            <w:proofErr w:type="spellStart"/>
            <w:r w:rsidRPr="00345FE1">
              <w:t>Effort</w:t>
            </w:r>
            <w:proofErr w:type="spellEnd"/>
            <w:r w:rsidRPr="00345FE1">
              <w:t xml:space="preserve"> </w:t>
            </w:r>
            <w:proofErr w:type="spellStart"/>
            <w:r w:rsidRPr="00345FE1">
              <w:t>Estimation</w:t>
            </w:r>
            <w:proofErr w:type="spellEnd"/>
            <w:r w:rsidRPr="00345FE1">
              <w:t xml:space="preserve">. IEEE Access, 2023, roč. 11, s. 60590-60604. ISSN 2169-3536. DOI10.1109/ACCESS.2023.3286372. </w:t>
            </w:r>
            <w:proofErr w:type="spellStart"/>
            <w:r w:rsidRPr="00345FE1">
              <w:t>Jimp</w:t>
            </w:r>
            <w:proofErr w:type="spellEnd"/>
          </w:p>
          <w:p w14:paraId="36F5AD24" w14:textId="756B8F5C" w:rsidR="00870404" w:rsidRPr="00345FE1" w:rsidRDefault="00870404" w:rsidP="00087553">
            <w:pPr>
              <w:widowControl w:val="0"/>
            </w:pPr>
            <w:r w:rsidRPr="00345FE1">
              <w:t xml:space="preserve">HAI, V.V., NHUNG, H.L.T.K., </w:t>
            </w:r>
            <w:r w:rsidRPr="00345FE1">
              <w:rPr>
                <w:b/>
                <w:bCs/>
              </w:rPr>
              <w:t>PROKOPOVA, Z</w:t>
            </w:r>
            <w:r w:rsidRPr="008346A0">
              <w:rPr>
                <w:b/>
                <w:bCs/>
              </w:rPr>
              <w:t>denka</w:t>
            </w:r>
            <w:r>
              <w:t xml:space="preserve"> </w:t>
            </w:r>
            <w:r w:rsidRPr="008346A0">
              <w:rPr>
                <w:b/>
                <w:bCs/>
              </w:rPr>
              <w:t>(20 %)</w:t>
            </w:r>
            <w:r w:rsidRPr="00345FE1">
              <w:t>, SILHAVY, R</w:t>
            </w:r>
            <w:r>
              <w:t>adek</w:t>
            </w:r>
            <w:r w:rsidRPr="00345FE1">
              <w:t>, &amp; SILHAVY, P</w:t>
            </w:r>
            <w:r>
              <w:t>etr</w:t>
            </w:r>
            <w:r w:rsidRPr="00345FE1">
              <w:t xml:space="preserve"> (2022). </w:t>
            </w:r>
            <w:proofErr w:type="spellStart"/>
            <w:r w:rsidRPr="00345FE1">
              <w:t>Towards</w:t>
            </w:r>
            <w:proofErr w:type="spellEnd"/>
            <w:r w:rsidRPr="00345FE1">
              <w:t xml:space="preserve"> </w:t>
            </w:r>
            <w:proofErr w:type="spellStart"/>
            <w:r w:rsidRPr="00345FE1">
              <w:t>Improving</w:t>
            </w:r>
            <w:proofErr w:type="spellEnd"/>
            <w:r w:rsidRPr="00345FE1">
              <w:t xml:space="preserve"> </w:t>
            </w:r>
            <w:proofErr w:type="spellStart"/>
            <w:r w:rsidRPr="00345FE1">
              <w:t>the</w:t>
            </w:r>
            <w:proofErr w:type="spellEnd"/>
            <w:r w:rsidRPr="00345FE1">
              <w:t xml:space="preserve"> </w:t>
            </w:r>
            <w:proofErr w:type="spellStart"/>
            <w:r w:rsidRPr="00345FE1">
              <w:t>Efficiency</w:t>
            </w:r>
            <w:proofErr w:type="spellEnd"/>
            <w:r w:rsidRPr="00345FE1">
              <w:t xml:space="preserve"> </w:t>
            </w:r>
            <w:proofErr w:type="spellStart"/>
            <w:r w:rsidRPr="00345FE1">
              <w:t>of</w:t>
            </w:r>
            <w:proofErr w:type="spellEnd"/>
            <w:r w:rsidRPr="00345FE1">
              <w:t xml:space="preserve">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Via </w:t>
            </w:r>
            <w:proofErr w:type="spellStart"/>
            <w:r w:rsidRPr="00345FE1">
              <w:t>Clustering</w:t>
            </w:r>
            <w:proofErr w:type="spellEnd"/>
            <w:r w:rsidRPr="00345FE1">
              <w:t xml:space="preserve"> </w:t>
            </w:r>
            <w:proofErr w:type="spellStart"/>
            <w:r w:rsidRPr="00345FE1">
              <w:t>Analysis</w:t>
            </w:r>
            <w:proofErr w:type="spellEnd"/>
            <w:r w:rsidRPr="00345FE1">
              <w:t xml:space="preserve">. IEEE Access. ISSN 2169-3536. </w:t>
            </w:r>
            <w:proofErr w:type="spellStart"/>
            <w:r w:rsidRPr="00345FE1">
              <w:t>Available</w:t>
            </w:r>
            <w:proofErr w:type="spellEnd"/>
            <w:r w:rsidRPr="00345FE1">
              <w:t xml:space="preserve"> </w:t>
            </w:r>
            <w:proofErr w:type="spellStart"/>
            <w:r w:rsidRPr="00345FE1">
              <w:t>at</w:t>
            </w:r>
            <w:proofErr w:type="spellEnd"/>
            <w:r w:rsidRPr="00345FE1">
              <w:t xml:space="preserve">: </w:t>
            </w:r>
            <w:hyperlink r:id="rId43" w:history="1">
              <w:r w:rsidRPr="00345FE1">
                <w:rPr>
                  <w:rStyle w:val="Hypertextovodkaz"/>
                </w:rPr>
                <w:t>https://ieeexplore.ieee.org/document/9803030</w:t>
              </w:r>
            </w:hyperlink>
            <w:r w:rsidRPr="00345FE1">
              <w:t xml:space="preserve">. </w:t>
            </w:r>
            <w:proofErr w:type="spellStart"/>
            <w:r w:rsidRPr="00345FE1">
              <w:t>Jimp</w:t>
            </w:r>
            <w:proofErr w:type="spellEnd"/>
          </w:p>
          <w:p w14:paraId="0A001E24" w14:textId="77777777" w:rsidR="00870404" w:rsidRPr="00345FE1" w:rsidRDefault="00870404" w:rsidP="00087553">
            <w:pPr>
              <w:widowControl w:val="0"/>
            </w:pPr>
            <w:r w:rsidRPr="00345FE1">
              <w:t>NHUNG, H.L.T.K., HAI, V.V., ŠILHAVY, R</w:t>
            </w:r>
            <w:r>
              <w:t>adek</w:t>
            </w:r>
            <w:r w:rsidRPr="00345FE1">
              <w:t xml:space="preserve">, </w:t>
            </w:r>
            <w:r w:rsidRPr="00345FE1">
              <w:rPr>
                <w:b/>
                <w:bCs/>
              </w:rPr>
              <w:t>PROKOPOVA, Z</w:t>
            </w:r>
            <w:r>
              <w:rPr>
                <w:b/>
                <w:bCs/>
              </w:rPr>
              <w:t xml:space="preserve">denka </w:t>
            </w:r>
            <w:r w:rsidRPr="008346A0">
              <w:rPr>
                <w:b/>
                <w:bCs/>
              </w:rPr>
              <w:t>(15 %)</w:t>
            </w:r>
            <w:r w:rsidRPr="00345FE1">
              <w:t>, &amp; ŠILHAVY, P</w:t>
            </w:r>
            <w:r>
              <w:t>etr</w:t>
            </w:r>
            <w:r w:rsidRPr="00345FE1">
              <w:t xml:space="preserve"> (2022). </w:t>
            </w:r>
            <w:proofErr w:type="spellStart"/>
            <w:r w:rsidRPr="00345FE1">
              <w:t>Parametric</w:t>
            </w:r>
            <w:proofErr w:type="spellEnd"/>
            <w:r w:rsidRPr="00345FE1">
              <w:t xml:space="preserve"> Software </w:t>
            </w:r>
            <w:proofErr w:type="spellStart"/>
            <w:r w:rsidRPr="00345FE1">
              <w:t>Effort</w:t>
            </w:r>
            <w:proofErr w:type="spellEnd"/>
            <w:r w:rsidRPr="00345FE1">
              <w:t xml:space="preserve"> </w:t>
            </w:r>
            <w:proofErr w:type="spellStart"/>
            <w:r w:rsidRPr="00345FE1">
              <w:t>Estimation</w:t>
            </w:r>
            <w:proofErr w:type="spellEnd"/>
            <w:r w:rsidRPr="00345FE1">
              <w:t xml:space="preserve"> </w:t>
            </w:r>
            <w:proofErr w:type="spellStart"/>
            <w:r w:rsidRPr="00345FE1">
              <w:t>Based</w:t>
            </w:r>
            <w:proofErr w:type="spellEnd"/>
            <w:r w:rsidRPr="00345FE1">
              <w:t xml:space="preserve"> on </w:t>
            </w:r>
            <w:proofErr w:type="spellStart"/>
            <w:r w:rsidRPr="00345FE1">
              <w:t>Optimizing</w:t>
            </w:r>
            <w:proofErr w:type="spellEnd"/>
            <w:r w:rsidRPr="00345FE1">
              <w:t xml:space="preserve"> </w:t>
            </w:r>
            <w:proofErr w:type="spellStart"/>
            <w:r w:rsidRPr="00345FE1">
              <w:t>Correction</w:t>
            </w:r>
            <w:proofErr w:type="spellEnd"/>
            <w:r w:rsidRPr="00345FE1">
              <w:t xml:space="preserve"> </w:t>
            </w:r>
            <w:proofErr w:type="spellStart"/>
            <w:r w:rsidRPr="00345FE1">
              <w:t>Factors</w:t>
            </w:r>
            <w:proofErr w:type="spellEnd"/>
            <w:r w:rsidRPr="00345FE1">
              <w:t xml:space="preserve"> and </w:t>
            </w:r>
            <w:proofErr w:type="spellStart"/>
            <w:r w:rsidRPr="00345FE1">
              <w:t>Multiple</w:t>
            </w:r>
            <w:proofErr w:type="spellEnd"/>
            <w:r w:rsidRPr="00345FE1">
              <w:t xml:space="preserve"> </w:t>
            </w:r>
            <w:proofErr w:type="spellStart"/>
            <w:r w:rsidRPr="00345FE1">
              <w:t>Linear</w:t>
            </w:r>
            <w:proofErr w:type="spellEnd"/>
            <w:r w:rsidRPr="00345FE1">
              <w:t xml:space="preserve"> </w:t>
            </w:r>
            <w:proofErr w:type="spellStart"/>
            <w:r w:rsidRPr="00345FE1">
              <w:t>Regression</w:t>
            </w:r>
            <w:proofErr w:type="spellEnd"/>
            <w:r w:rsidRPr="00345FE1">
              <w:t xml:space="preserve">. IEEE Access, 10, 2963-2986. DOI: 10.1109/ACCESS.2021.3139183. </w:t>
            </w:r>
            <w:proofErr w:type="spellStart"/>
            <w:r w:rsidRPr="00345FE1">
              <w:t>Jimp</w:t>
            </w:r>
            <w:proofErr w:type="spellEnd"/>
          </w:p>
          <w:p w14:paraId="4190F94F" w14:textId="77777777" w:rsidR="00870404" w:rsidRPr="00345FE1" w:rsidRDefault="00870404" w:rsidP="00087553">
            <w:pPr>
              <w:widowControl w:val="0"/>
            </w:pPr>
            <w:r w:rsidRPr="00345FE1">
              <w:t>SILHAVY, P</w:t>
            </w:r>
            <w:r>
              <w:t>etr</w:t>
            </w:r>
            <w:r w:rsidRPr="00345FE1">
              <w:t>, SILHAVY, R</w:t>
            </w:r>
            <w:r>
              <w:t>adek</w:t>
            </w:r>
            <w:r w:rsidRPr="00345FE1">
              <w:t xml:space="preserve">, &amp; </w:t>
            </w:r>
            <w:r w:rsidRPr="00345FE1">
              <w:rPr>
                <w:b/>
                <w:bCs/>
              </w:rPr>
              <w:t>PROKOPOVA, Z</w:t>
            </w:r>
            <w:r w:rsidRPr="008346A0">
              <w:rPr>
                <w:b/>
                <w:bCs/>
              </w:rPr>
              <w:t>denka</w:t>
            </w:r>
            <w:r>
              <w:t xml:space="preserve"> </w:t>
            </w:r>
            <w:r w:rsidRPr="008346A0">
              <w:rPr>
                <w:b/>
                <w:bCs/>
              </w:rPr>
              <w:t>(20 %)</w:t>
            </w:r>
            <w:r w:rsidRPr="00345FE1">
              <w:t xml:space="preserve">. (2021). </w:t>
            </w:r>
            <w:proofErr w:type="spellStart"/>
            <w:r w:rsidRPr="00345FE1">
              <w:t>Spectral</w:t>
            </w:r>
            <w:proofErr w:type="spellEnd"/>
            <w:r w:rsidRPr="00345FE1">
              <w:t xml:space="preserve"> </w:t>
            </w:r>
            <w:proofErr w:type="spellStart"/>
            <w:r w:rsidRPr="00345FE1">
              <w:t>Clustering</w:t>
            </w:r>
            <w:proofErr w:type="spellEnd"/>
            <w:r w:rsidRPr="00345FE1">
              <w:t xml:space="preserve"> </w:t>
            </w:r>
            <w:proofErr w:type="spellStart"/>
            <w:r w:rsidRPr="00345FE1">
              <w:t>Effect</w:t>
            </w:r>
            <w:proofErr w:type="spellEnd"/>
            <w:r w:rsidRPr="00345FE1">
              <w:t xml:space="preserve"> in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w:t>
            </w:r>
            <w:proofErr w:type="spellStart"/>
            <w:r w:rsidRPr="00345FE1">
              <w:t>Symmetry</w:t>
            </w:r>
            <w:proofErr w:type="spellEnd"/>
            <w:r w:rsidRPr="00345FE1">
              <w:t xml:space="preserve">, 13(11), 2119. </w:t>
            </w:r>
            <w:proofErr w:type="spellStart"/>
            <w:r w:rsidRPr="00345FE1">
              <w:t>Jimp</w:t>
            </w:r>
            <w:proofErr w:type="spellEnd"/>
          </w:p>
          <w:p w14:paraId="71B9284F" w14:textId="3A67B655" w:rsidR="00870404" w:rsidRPr="00345FE1" w:rsidRDefault="00870404" w:rsidP="00087553">
            <w:pPr>
              <w:jc w:val="both"/>
              <w:rPr>
                <w:bCs/>
              </w:rPr>
            </w:pPr>
            <w:r w:rsidRPr="00345FE1">
              <w:t>SILHAVY, R</w:t>
            </w:r>
            <w:r>
              <w:t>adek</w:t>
            </w:r>
            <w:r w:rsidRPr="00345FE1">
              <w:t>, SILHAVY, P</w:t>
            </w:r>
            <w:r>
              <w:t>etr</w:t>
            </w:r>
            <w:r w:rsidRPr="00345FE1">
              <w:t xml:space="preserve"> &amp; </w:t>
            </w:r>
            <w:r w:rsidRPr="00345FE1">
              <w:rPr>
                <w:b/>
                <w:bCs/>
              </w:rPr>
              <w:t>PROKOPOVA, Z</w:t>
            </w:r>
            <w:r w:rsidRPr="008346A0">
              <w:rPr>
                <w:b/>
                <w:bCs/>
              </w:rPr>
              <w:t>denka</w:t>
            </w:r>
            <w:r>
              <w:t xml:space="preserve"> </w:t>
            </w:r>
            <w:r w:rsidRPr="008346A0">
              <w:rPr>
                <w:b/>
                <w:bCs/>
              </w:rPr>
              <w:t>(20 %)</w:t>
            </w:r>
            <w:r w:rsidRPr="00345FE1">
              <w:t xml:space="preserve">. (2021). </w:t>
            </w:r>
            <w:proofErr w:type="spellStart"/>
            <w:r w:rsidRPr="00345FE1">
              <w:t>Using</w:t>
            </w:r>
            <w:proofErr w:type="spellEnd"/>
            <w:r w:rsidRPr="00345FE1">
              <w:t xml:space="preserve"> </w:t>
            </w:r>
            <w:proofErr w:type="spellStart"/>
            <w:r w:rsidRPr="00345FE1">
              <w:t>actors</w:t>
            </w:r>
            <w:proofErr w:type="spellEnd"/>
            <w:r w:rsidRPr="00345FE1">
              <w:t xml:space="preserve"> and use </w:t>
            </w:r>
            <w:proofErr w:type="spellStart"/>
            <w:r w:rsidRPr="00345FE1">
              <w:t>cases</w:t>
            </w:r>
            <w:proofErr w:type="spellEnd"/>
            <w:r w:rsidRPr="00345FE1">
              <w:t xml:space="preserve"> </w:t>
            </w:r>
            <w:proofErr w:type="spellStart"/>
            <w:r w:rsidRPr="00345FE1">
              <w:t>for</w:t>
            </w:r>
            <w:proofErr w:type="spellEnd"/>
            <w:r w:rsidRPr="00345FE1">
              <w:t xml:space="preserve"> software </w:t>
            </w:r>
            <w:proofErr w:type="spellStart"/>
            <w:r w:rsidRPr="00345FE1">
              <w:t>size</w:t>
            </w:r>
            <w:proofErr w:type="spellEnd"/>
            <w:r w:rsidRPr="00345FE1">
              <w:t xml:space="preserve"> </w:t>
            </w:r>
            <w:proofErr w:type="spellStart"/>
            <w:r w:rsidRPr="00345FE1">
              <w:t>estimation</w:t>
            </w:r>
            <w:proofErr w:type="spellEnd"/>
            <w:r w:rsidRPr="00345FE1">
              <w:t xml:space="preserve">. Electronics, 10(5), 1-21. ISSN 2079-9292. </w:t>
            </w:r>
            <w:proofErr w:type="spellStart"/>
            <w:r w:rsidRPr="00345FE1">
              <w:t>Available</w:t>
            </w:r>
            <w:proofErr w:type="spellEnd"/>
            <w:r w:rsidRPr="00345FE1">
              <w:t xml:space="preserve"> </w:t>
            </w:r>
            <w:proofErr w:type="spellStart"/>
            <w:r w:rsidRPr="00345FE1">
              <w:t>at</w:t>
            </w:r>
            <w:proofErr w:type="spellEnd"/>
            <w:r w:rsidRPr="00345FE1">
              <w:t xml:space="preserve">: </w:t>
            </w:r>
            <w:hyperlink r:id="rId44" w:history="1">
              <w:r w:rsidRPr="00345FE1">
                <w:rPr>
                  <w:rStyle w:val="Hypertextovodkaz"/>
                </w:rPr>
                <w:t>https://www.mdpi.com/2079-9292/10/5/592</w:t>
              </w:r>
            </w:hyperlink>
            <w:r w:rsidRPr="00345FE1">
              <w:t xml:space="preserve">. </w:t>
            </w:r>
            <w:proofErr w:type="spellStart"/>
            <w:r w:rsidRPr="00345FE1">
              <w:t>Jimp</w:t>
            </w:r>
            <w:proofErr w:type="spellEnd"/>
          </w:p>
          <w:p w14:paraId="674C4C04" w14:textId="77777777" w:rsidR="00870404" w:rsidRPr="00345FE1" w:rsidRDefault="00870404" w:rsidP="00087553">
            <w:pPr>
              <w:jc w:val="both"/>
              <w:rPr>
                <w:bCs/>
              </w:rPr>
            </w:pPr>
          </w:p>
          <w:p w14:paraId="750D3640" w14:textId="77777777" w:rsidR="00870404" w:rsidRPr="00345FE1" w:rsidRDefault="00870404" w:rsidP="00087553">
            <w:pPr>
              <w:jc w:val="both"/>
              <w:rPr>
                <w:bCs/>
              </w:rPr>
            </w:pPr>
          </w:p>
          <w:p w14:paraId="16E73EAC" w14:textId="77777777" w:rsidR="00870404" w:rsidRPr="00345FE1" w:rsidRDefault="00870404" w:rsidP="00087553">
            <w:pPr>
              <w:jc w:val="both"/>
              <w:rPr>
                <w:bCs/>
                <w:i/>
                <w:iCs/>
              </w:rPr>
            </w:pPr>
            <w:r w:rsidRPr="00345FE1">
              <w:rPr>
                <w:bCs/>
                <w:i/>
                <w:iCs/>
              </w:rPr>
              <w:t>Přehled projektové činnosti:</w:t>
            </w:r>
          </w:p>
          <w:p w14:paraId="405C050E" w14:textId="77777777" w:rsidR="00870404" w:rsidRDefault="00870404" w:rsidP="00087553">
            <w:pPr>
              <w:tabs>
                <w:tab w:val="left" w:pos="1097"/>
              </w:tabs>
              <w:ind w:left="1100" w:hanging="1100"/>
              <w:jc w:val="both"/>
            </w:pPr>
            <w:r>
              <w:t xml:space="preserve">2017-2022 </w:t>
            </w:r>
            <w:r>
              <w:tab/>
              <w:t xml:space="preserve">Strategický projekt UTB ve Zlíně, poskytovatel MŠMT </w:t>
            </w:r>
            <w:r w:rsidRPr="00345FE1">
              <w:t>OPVVV</w:t>
            </w:r>
            <w:r>
              <w:t>,</w:t>
            </w:r>
            <w:r w:rsidRPr="00345FE1">
              <w:t xml:space="preserve"> CZ.02.2.69/0.0/0.0/16 015/0002204, </w:t>
            </w:r>
            <w:r>
              <w:t>spoluřešitel</w:t>
            </w:r>
          </w:p>
          <w:p w14:paraId="253AC93F" w14:textId="77777777" w:rsidR="00870404" w:rsidRPr="00345FE1" w:rsidRDefault="00870404" w:rsidP="00087553">
            <w:pPr>
              <w:tabs>
                <w:tab w:val="left" w:pos="1097"/>
              </w:tabs>
              <w:ind w:left="1100" w:hanging="1100"/>
              <w:jc w:val="both"/>
              <w:rPr>
                <w:b/>
              </w:rPr>
            </w:pPr>
            <w:r>
              <w:t xml:space="preserve">2017-2022 </w:t>
            </w:r>
            <w:r>
              <w:tab/>
            </w:r>
            <w:r w:rsidRPr="00980C2C">
              <w:t>Rozvoj</w:t>
            </w:r>
            <w:r>
              <w:t xml:space="preserve"> </w:t>
            </w:r>
            <w:r w:rsidRPr="00980C2C">
              <w:t>výzkumně zaměřených studijních programů na FAI</w:t>
            </w:r>
            <w:r w:rsidRPr="00345FE1">
              <w:t xml:space="preserve"> – Univerzita Tomáše Bati ve Zlíně,</w:t>
            </w:r>
            <w:r>
              <w:t xml:space="preserve"> poskytovatel MŠMT, </w:t>
            </w:r>
            <w:r w:rsidRPr="00A04E35">
              <w:t>EF16_018/0002381</w:t>
            </w:r>
            <w:r>
              <w:t>,</w:t>
            </w:r>
            <w:r w:rsidRPr="00345FE1">
              <w:t xml:space="preserve"> </w:t>
            </w:r>
            <w:r>
              <w:t>spoluřešitel</w:t>
            </w:r>
          </w:p>
        </w:tc>
      </w:tr>
      <w:tr w:rsidR="00870404" w:rsidRPr="00345FE1" w14:paraId="7BE5759F" w14:textId="77777777" w:rsidTr="00087553">
        <w:trPr>
          <w:trHeight w:val="218"/>
        </w:trPr>
        <w:tc>
          <w:tcPr>
            <w:tcW w:w="9859" w:type="dxa"/>
            <w:gridSpan w:val="4"/>
            <w:shd w:val="clear" w:color="auto" w:fill="F7CAAC"/>
          </w:tcPr>
          <w:p w14:paraId="57F8B931" w14:textId="77777777" w:rsidR="00870404" w:rsidRPr="00345FE1" w:rsidRDefault="00870404" w:rsidP="00087553">
            <w:pPr>
              <w:rPr>
                <w:b/>
              </w:rPr>
            </w:pPr>
            <w:r w:rsidRPr="00345FE1">
              <w:rPr>
                <w:b/>
              </w:rPr>
              <w:t>Působení v zahraničí</w:t>
            </w:r>
          </w:p>
        </w:tc>
      </w:tr>
      <w:tr w:rsidR="00870404" w:rsidRPr="00345FE1" w14:paraId="6917F1EB" w14:textId="77777777" w:rsidTr="00087553">
        <w:trPr>
          <w:trHeight w:val="328"/>
        </w:trPr>
        <w:tc>
          <w:tcPr>
            <w:tcW w:w="9859" w:type="dxa"/>
            <w:gridSpan w:val="4"/>
          </w:tcPr>
          <w:p w14:paraId="2CDE5963" w14:textId="77777777" w:rsidR="00870404" w:rsidRPr="00345FE1" w:rsidRDefault="00870404" w:rsidP="00087553">
            <w:pPr>
              <w:rPr>
                <w:b/>
              </w:rPr>
            </w:pPr>
            <w:r w:rsidRPr="00345FE1">
              <w:t>1992</w:t>
            </w:r>
            <w:r>
              <w:t>-</w:t>
            </w:r>
            <w:r w:rsidRPr="00345FE1">
              <w:t xml:space="preserve">1993 </w:t>
            </w:r>
            <w:r w:rsidRPr="00345FE1">
              <w:tab/>
            </w:r>
            <w:proofErr w:type="spellStart"/>
            <w:r w:rsidRPr="00345FE1">
              <w:t>The</w:t>
            </w:r>
            <w:proofErr w:type="spellEnd"/>
            <w:r w:rsidRPr="00345FE1">
              <w:t xml:space="preserve"> University </w:t>
            </w:r>
            <w:proofErr w:type="spellStart"/>
            <w:r w:rsidRPr="00345FE1">
              <w:t>of</w:t>
            </w:r>
            <w:proofErr w:type="spellEnd"/>
            <w:r w:rsidRPr="00345FE1">
              <w:t xml:space="preserve"> Birmingham, </w:t>
            </w:r>
            <w:proofErr w:type="gramStart"/>
            <w:r w:rsidRPr="00345FE1">
              <w:t>UK - TEMPUS</w:t>
            </w:r>
            <w:proofErr w:type="gramEnd"/>
            <w:r w:rsidRPr="00345FE1">
              <w:t xml:space="preserve"> Project, SEEE– 6 měsíců</w:t>
            </w:r>
          </w:p>
        </w:tc>
      </w:tr>
      <w:tr w:rsidR="00870404" w:rsidRPr="00345FE1" w14:paraId="1979D34C" w14:textId="77777777" w:rsidTr="00087553">
        <w:trPr>
          <w:cantSplit/>
          <w:trHeight w:val="470"/>
        </w:trPr>
        <w:tc>
          <w:tcPr>
            <w:tcW w:w="2518" w:type="dxa"/>
            <w:shd w:val="clear" w:color="auto" w:fill="F7CAAC"/>
          </w:tcPr>
          <w:p w14:paraId="56A8C519" w14:textId="77777777" w:rsidR="00870404" w:rsidRPr="00345FE1" w:rsidRDefault="00870404" w:rsidP="00087553">
            <w:pPr>
              <w:jc w:val="both"/>
              <w:rPr>
                <w:b/>
              </w:rPr>
            </w:pPr>
            <w:r w:rsidRPr="00345FE1">
              <w:rPr>
                <w:b/>
              </w:rPr>
              <w:t xml:space="preserve">Podpis </w:t>
            </w:r>
          </w:p>
        </w:tc>
        <w:tc>
          <w:tcPr>
            <w:tcW w:w="4536" w:type="dxa"/>
          </w:tcPr>
          <w:p w14:paraId="239E2C2C" w14:textId="77777777" w:rsidR="00870404" w:rsidRPr="00345FE1" w:rsidRDefault="00870404" w:rsidP="00087553">
            <w:pPr>
              <w:jc w:val="both"/>
            </w:pPr>
          </w:p>
        </w:tc>
        <w:tc>
          <w:tcPr>
            <w:tcW w:w="786" w:type="dxa"/>
            <w:shd w:val="clear" w:color="auto" w:fill="F7CAAC"/>
          </w:tcPr>
          <w:p w14:paraId="06115088" w14:textId="77777777" w:rsidR="00870404" w:rsidRPr="00345FE1" w:rsidRDefault="00870404" w:rsidP="00087553">
            <w:pPr>
              <w:jc w:val="both"/>
            </w:pPr>
            <w:r w:rsidRPr="00345FE1">
              <w:rPr>
                <w:b/>
              </w:rPr>
              <w:t>datum</w:t>
            </w:r>
          </w:p>
        </w:tc>
        <w:tc>
          <w:tcPr>
            <w:tcW w:w="2019" w:type="dxa"/>
          </w:tcPr>
          <w:p w14:paraId="614B1BE4" w14:textId="77777777" w:rsidR="00870404" w:rsidRPr="00345FE1" w:rsidRDefault="00870404" w:rsidP="00087553">
            <w:pPr>
              <w:jc w:val="both"/>
            </w:pPr>
            <w:r>
              <w:t>27. 8. 2024</w:t>
            </w:r>
          </w:p>
        </w:tc>
      </w:tr>
    </w:tbl>
    <w:p w14:paraId="71ABB970" w14:textId="77777777" w:rsidR="00870404" w:rsidRPr="00345FE1" w:rsidRDefault="00870404" w:rsidP="00870404"/>
    <w:p w14:paraId="63F5EBAE"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22AFB576" w14:textId="77777777" w:rsidTr="00087553">
        <w:tc>
          <w:tcPr>
            <w:tcW w:w="9859" w:type="dxa"/>
            <w:gridSpan w:val="15"/>
            <w:tcBorders>
              <w:bottom w:val="double" w:sz="4" w:space="0" w:color="auto"/>
            </w:tcBorders>
            <w:shd w:val="clear" w:color="auto" w:fill="BDD6EE"/>
          </w:tcPr>
          <w:p w14:paraId="6C5F64EC" w14:textId="01C8B590"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26FEC29A" w14:textId="77777777" w:rsidTr="00087553">
        <w:tc>
          <w:tcPr>
            <w:tcW w:w="2518" w:type="dxa"/>
            <w:tcBorders>
              <w:top w:val="double" w:sz="4" w:space="0" w:color="auto"/>
            </w:tcBorders>
            <w:shd w:val="clear" w:color="auto" w:fill="F7CAAC"/>
          </w:tcPr>
          <w:p w14:paraId="49D12FEE" w14:textId="77777777" w:rsidR="00870404" w:rsidRPr="00345FE1" w:rsidRDefault="00870404" w:rsidP="00087553">
            <w:pPr>
              <w:jc w:val="both"/>
              <w:rPr>
                <w:b/>
              </w:rPr>
            </w:pPr>
            <w:r w:rsidRPr="00345FE1">
              <w:rPr>
                <w:b/>
              </w:rPr>
              <w:t>Vysoká škola</w:t>
            </w:r>
          </w:p>
        </w:tc>
        <w:tc>
          <w:tcPr>
            <w:tcW w:w="7341" w:type="dxa"/>
            <w:gridSpan w:val="14"/>
          </w:tcPr>
          <w:p w14:paraId="7928A2E9" w14:textId="77777777" w:rsidR="00870404" w:rsidRPr="00345FE1" w:rsidRDefault="00870404" w:rsidP="00087553">
            <w:pPr>
              <w:jc w:val="both"/>
            </w:pPr>
            <w:r w:rsidRPr="00345FE1">
              <w:t>Univerzita Tomáše Bati ve Zlíně</w:t>
            </w:r>
          </w:p>
        </w:tc>
      </w:tr>
      <w:tr w:rsidR="00870404" w:rsidRPr="00345FE1" w14:paraId="19209FA6" w14:textId="77777777" w:rsidTr="00087553">
        <w:tc>
          <w:tcPr>
            <w:tcW w:w="2518" w:type="dxa"/>
            <w:shd w:val="clear" w:color="auto" w:fill="F7CAAC"/>
          </w:tcPr>
          <w:p w14:paraId="167C4E76" w14:textId="77777777" w:rsidR="00870404" w:rsidRPr="00345FE1" w:rsidRDefault="00870404" w:rsidP="00087553">
            <w:pPr>
              <w:jc w:val="both"/>
              <w:rPr>
                <w:b/>
              </w:rPr>
            </w:pPr>
            <w:r w:rsidRPr="00345FE1">
              <w:rPr>
                <w:b/>
              </w:rPr>
              <w:t>Součást vysoké školy</w:t>
            </w:r>
          </w:p>
        </w:tc>
        <w:tc>
          <w:tcPr>
            <w:tcW w:w="7341" w:type="dxa"/>
            <w:gridSpan w:val="14"/>
          </w:tcPr>
          <w:p w14:paraId="39DAC767" w14:textId="77777777" w:rsidR="00870404" w:rsidRPr="00345FE1" w:rsidRDefault="00870404" w:rsidP="00087553">
            <w:pPr>
              <w:jc w:val="both"/>
            </w:pPr>
            <w:r w:rsidRPr="00345FE1">
              <w:t>Fakulta aplikované informatiky</w:t>
            </w:r>
          </w:p>
        </w:tc>
      </w:tr>
      <w:tr w:rsidR="00870404" w:rsidRPr="00345FE1" w14:paraId="07594FB7" w14:textId="77777777" w:rsidTr="00087553">
        <w:tc>
          <w:tcPr>
            <w:tcW w:w="2518" w:type="dxa"/>
            <w:shd w:val="clear" w:color="auto" w:fill="F7CAAC"/>
          </w:tcPr>
          <w:p w14:paraId="139965FE" w14:textId="77777777" w:rsidR="00870404" w:rsidRPr="00345FE1" w:rsidRDefault="00870404" w:rsidP="00087553">
            <w:pPr>
              <w:jc w:val="both"/>
              <w:rPr>
                <w:b/>
              </w:rPr>
            </w:pPr>
            <w:r w:rsidRPr="00345FE1">
              <w:rPr>
                <w:b/>
              </w:rPr>
              <w:t>Název studijního programu</w:t>
            </w:r>
          </w:p>
        </w:tc>
        <w:tc>
          <w:tcPr>
            <w:tcW w:w="7341" w:type="dxa"/>
            <w:gridSpan w:val="14"/>
          </w:tcPr>
          <w:p w14:paraId="7EEA8E12" w14:textId="55EBE09D"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38BA2334" w14:textId="77777777" w:rsidTr="00087553">
        <w:tc>
          <w:tcPr>
            <w:tcW w:w="2518" w:type="dxa"/>
            <w:shd w:val="clear" w:color="auto" w:fill="F7CAAC"/>
          </w:tcPr>
          <w:p w14:paraId="0853C6AC" w14:textId="77777777" w:rsidR="00870404" w:rsidRPr="00345FE1" w:rsidRDefault="00870404" w:rsidP="00087553">
            <w:pPr>
              <w:jc w:val="both"/>
              <w:rPr>
                <w:b/>
              </w:rPr>
            </w:pPr>
            <w:r w:rsidRPr="00345FE1">
              <w:rPr>
                <w:b/>
              </w:rPr>
              <w:t>Jméno a příjmení</w:t>
            </w:r>
          </w:p>
        </w:tc>
        <w:tc>
          <w:tcPr>
            <w:tcW w:w="4536" w:type="dxa"/>
            <w:gridSpan w:val="8"/>
          </w:tcPr>
          <w:p w14:paraId="10F967E3" w14:textId="77777777" w:rsidR="00870404" w:rsidRPr="00345FE1" w:rsidRDefault="00870404" w:rsidP="00087553">
            <w:pPr>
              <w:jc w:val="both"/>
            </w:pPr>
            <w:r w:rsidRPr="00345FE1">
              <w:t xml:space="preserve">David </w:t>
            </w:r>
            <w:bookmarkStart w:id="415" w:name="CI_Rehak"/>
            <w:r w:rsidRPr="00345FE1">
              <w:t>Řehák</w:t>
            </w:r>
            <w:bookmarkEnd w:id="415"/>
          </w:p>
        </w:tc>
        <w:tc>
          <w:tcPr>
            <w:tcW w:w="709" w:type="dxa"/>
            <w:shd w:val="clear" w:color="auto" w:fill="F7CAAC"/>
          </w:tcPr>
          <w:p w14:paraId="4B133A2B" w14:textId="77777777" w:rsidR="00870404" w:rsidRPr="00345FE1" w:rsidRDefault="00870404" w:rsidP="00087553">
            <w:pPr>
              <w:jc w:val="both"/>
              <w:rPr>
                <w:b/>
              </w:rPr>
            </w:pPr>
            <w:r w:rsidRPr="00345FE1">
              <w:rPr>
                <w:b/>
              </w:rPr>
              <w:t>Tituly</w:t>
            </w:r>
          </w:p>
        </w:tc>
        <w:tc>
          <w:tcPr>
            <w:tcW w:w="2096" w:type="dxa"/>
            <w:gridSpan w:val="5"/>
          </w:tcPr>
          <w:p w14:paraId="3BAB6122" w14:textId="77777777" w:rsidR="00870404" w:rsidRPr="00345FE1" w:rsidRDefault="00870404" w:rsidP="00087553">
            <w:pPr>
              <w:jc w:val="both"/>
            </w:pPr>
            <w:r w:rsidRPr="00345FE1">
              <w:t>prof. Ing. Ph.D.</w:t>
            </w:r>
          </w:p>
        </w:tc>
      </w:tr>
      <w:tr w:rsidR="00870404" w:rsidRPr="00345FE1" w14:paraId="5887AB9C" w14:textId="77777777" w:rsidTr="00087553">
        <w:tc>
          <w:tcPr>
            <w:tcW w:w="2518" w:type="dxa"/>
            <w:shd w:val="clear" w:color="auto" w:fill="F7CAAC"/>
          </w:tcPr>
          <w:p w14:paraId="57E5512A" w14:textId="77777777" w:rsidR="00870404" w:rsidRPr="00345FE1" w:rsidRDefault="00870404" w:rsidP="00087553">
            <w:pPr>
              <w:jc w:val="both"/>
              <w:rPr>
                <w:b/>
              </w:rPr>
            </w:pPr>
            <w:r w:rsidRPr="00345FE1">
              <w:rPr>
                <w:b/>
              </w:rPr>
              <w:t>Rok narození</w:t>
            </w:r>
          </w:p>
        </w:tc>
        <w:tc>
          <w:tcPr>
            <w:tcW w:w="829" w:type="dxa"/>
            <w:gridSpan w:val="2"/>
          </w:tcPr>
          <w:p w14:paraId="136798D8" w14:textId="77777777" w:rsidR="00870404" w:rsidRPr="00345FE1" w:rsidRDefault="00870404" w:rsidP="00087553">
            <w:pPr>
              <w:jc w:val="both"/>
            </w:pPr>
            <w:r w:rsidRPr="00345FE1">
              <w:t>1978</w:t>
            </w:r>
          </w:p>
        </w:tc>
        <w:tc>
          <w:tcPr>
            <w:tcW w:w="1721" w:type="dxa"/>
            <w:shd w:val="clear" w:color="auto" w:fill="F7CAAC"/>
          </w:tcPr>
          <w:p w14:paraId="085F4F1E" w14:textId="77777777" w:rsidR="00870404" w:rsidRPr="00345FE1" w:rsidRDefault="00870404" w:rsidP="00087553">
            <w:pPr>
              <w:jc w:val="both"/>
              <w:rPr>
                <w:b/>
              </w:rPr>
            </w:pPr>
            <w:r w:rsidRPr="00345FE1">
              <w:rPr>
                <w:b/>
              </w:rPr>
              <w:t>typ vztahu k VŠ</w:t>
            </w:r>
          </w:p>
        </w:tc>
        <w:tc>
          <w:tcPr>
            <w:tcW w:w="992" w:type="dxa"/>
            <w:gridSpan w:val="4"/>
          </w:tcPr>
          <w:p w14:paraId="4B6AF1A9" w14:textId="77777777" w:rsidR="00870404" w:rsidRPr="00345FE1" w:rsidRDefault="00870404" w:rsidP="00087553">
            <w:pPr>
              <w:jc w:val="both"/>
            </w:pPr>
          </w:p>
        </w:tc>
        <w:tc>
          <w:tcPr>
            <w:tcW w:w="994" w:type="dxa"/>
            <w:shd w:val="clear" w:color="auto" w:fill="F7CAAC"/>
          </w:tcPr>
          <w:p w14:paraId="60C5D056" w14:textId="77777777" w:rsidR="00870404" w:rsidRPr="00345FE1" w:rsidRDefault="00870404" w:rsidP="00087553">
            <w:pPr>
              <w:jc w:val="both"/>
              <w:rPr>
                <w:b/>
              </w:rPr>
            </w:pPr>
            <w:r w:rsidRPr="00345FE1">
              <w:rPr>
                <w:b/>
              </w:rPr>
              <w:t>rozsah</w:t>
            </w:r>
          </w:p>
        </w:tc>
        <w:tc>
          <w:tcPr>
            <w:tcW w:w="709" w:type="dxa"/>
          </w:tcPr>
          <w:p w14:paraId="1FD65B52" w14:textId="77777777" w:rsidR="00870404" w:rsidRPr="00345FE1" w:rsidRDefault="00870404" w:rsidP="00087553">
            <w:pPr>
              <w:jc w:val="both"/>
            </w:pPr>
          </w:p>
        </w:tc>
        <w:tc>
          <w:tcPr>
            <w:tcW w:w="709" w:type="dxa"/>
            <w:gridSpan w:val="3"/>
            <w:shd w:val="clear" w:color="auto" w:fill="F7CAAC"/>
          </w:tcPr>
          <w:p w14:paraId="7D7A17BA" w14:textId="77777777" w:rsidR="00870404" w:rsidRPr="00345FE1" w:rsidRDefault="00870404" w:rsidP="00087553">
            <w:pPr>
              <w:jc w:val="both"/>
              <w:rPr>
                <w:b/>
              </w:rPr>
            </w:pPr>
            <w:r w:rsidRPr="00345FE1">
              <w:rPr>
                <w:b/>
              </w:rPr>
              <w:t>do kdy</w:t>
            </w:r>
          </w:p>
        </w:tc>
        <w:tc>
          <w:tcPr>
            <w:tcW w:w="1387" w:type="dxa"/>
            <w:gridSpan w:val="2"/>
          </w:tcPr>
          <w:p w14:paraId="4FED2A96" w14:textId="77777777" w:rsidR="00870404" w:rsidRPr="00345FE1" w:rsidRDefault="00870404" w:rsidP="00087553">
            <w:pPr>
              <w:jc w:val="both"/>
            </w:pPr>
          </w:p>
        </w:tc>
      </w:tr>
      <w:tr w:rsidR="00870404" w:rsidRPr="00345FE1" w14:paraId="0157939E" w14:textId="77777777" w:rsidTr="00087553">
        <w:tc>
          <w:tcPr>
            <w:tcW w:w="5068" w:type="dxa"/>
            <w:gridSpan w:val="4"/>
            <w:shd w:val="clear" w:color="auto" w:fill="F7CAAC"/>
          </w:tcPr>
          <w:p w14:paraId="67CF67D2"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ACECF90" w14:textId="77777777" w:rsidR="00870404" w:rsidRPr="00345FE1" w:rsidRDefault="00870404" w:rsidP="00087553">
            <w:pPr>
              <w:jc w:val="both"/>
            </w:pPr>
          </w:p>
        </w:tc>
        <w:tc>
          <w:tcPr>
            <w:tcW w:w="994" w:type="dxa"/>
            <w:shd w:val="clear" w:color="auto" w:fill="F7CAAC"/>
          </w:tcPr>
          <w:p w14:paraId="0AFD8CD9" w14:textId="77777777" w:rsidR="00870404" w:rsidRPr="00345FE1" w:rsidRDefault="00870404" w:rsidP="00087553">
            <w:pPr>
              <w:jc w:val="both"/>
              <w:rPr>
                <w:b/>
              </w:rPr>
            </w:pPr>
            <w:r w:rsidRPr="00345FE1">
              <w:rPr>
                <w:b/>
              </w:rPr>
              <w:t>rozsah</w:t>
            </w:r>
          </w:p>
        </w:tc>
        <w:tc>
          <w:tcPr>
            <w:tcW w:w="709" w:type="dxa"/>
          </w:tcPr>
          <w:p w14:paraId="3C1129E3" w14:textId="77777777" w:rsidR="00870404" w:rsidRPr="00345FE1" w:rsidRDefault="00870404" w:rsidP="00087553">
            <w:pPr>
              <w:jc w:val="both"/>
            </w:pPr>
          </w:p>
        </w:tc>
        <w:tc>
          <w:tcPr>
            <w:tcW w:w="709" w:type="dxa"/>
            <w:gridSpan w:val="3"/>
            <w:shd w:val="clear" w:color="auto" w:fill="F7CAAC"/>
          </w:tcPr>
          <w:p w14:paraId="7980C71F" w14:textId="77777777" w:rsidR="00870404" w:rsidRPr="00345FE1" w:rsidRDefault="00870404" w:rsidP="00087553">
            <w:pPr>
              <w:jc w:val="both"/>
              <w:rPr>
                <w:b/>
              </w:rPr>
            </w:pPr>
            <w:r w:rsidRPr="00345FE1">
              <w:rPr>
                <w:b/>
              </w:rPr>
              <w:t>do kdy</w:t>
            </w:r>
          </w:p>
        </w:tc>
        <w:tc>
          <w:tcPr>
            <w:tcW w:w="1387" w:type="dxa"/>
            <w:gridSpan w:val="2"/>
          </w:tcPr>
          <w:p w14:paraId="5C63F269" w14:textId="77777777" w:rsidR="00870404" w:rsidRPr="00345FE1" w:rsidRDefault="00870404" w:rsidP="00087553">
            <w:pPr>
              <w:jc w:val="both"/>
            </w:pPr>
          </w:p>
        </w:tc>
      </w:tr>
      <w:tr w:rsidR="00870404" w:rsidRPr="00345FE1" w14:paraId="5517D638" w14:textId="77777777" w:rsidTr="00087553">
        <w:tc>
          <w:tcPr>
            <w:tcW w:w="6060" w:type="dxa"/>
            <w:gridSpan w:val="8"/>
            <w:shd w:val="clear" w:color="auto" w:fill="F7CAAC"/>
          </w:tcPr>
          <w:p w14:paraId="17C6D657"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2197517"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65ADBC25" w14:textId="77777777" w:rsidR="00870404" w:rsidRPr="00345FE1" w:rsidRDefault="00870404" w:rsidP="00087553">
            <w:pPr>
              <w:jc w:val="both"/>
              <w:rPr>
                <w:b/>
              </w:rPr>
            </w:pPr>
            <w:r w:rsidRPr="00345FE1">
              <w:rPr>
                <w:b/>
              </w:rPr>
              <w:t>rozsah</w:t>
            </w:r>
          </w:p>
        </w:tc>
      </w:tr>
      <w:tr w:rsidR="00870404" w:rsidRPr="00345FE1" w14:paraId="71BEC364" w14:textId="77777777" w:rsidTr="00087553">
        <w:tc>
          <w:tcPr>
            <w:tcW w:w="6060" w:type="dxa"/>
            <w:gridSpan w:val="8"/>
          </w:tcPr>
          <w:p w14:paraId="0E820913" w14:textId="77777777" w:rsidR="00870404" w:rsidRPr="00345FE1" w:rsidRDefault="00870404" w:rsidP="00087553">
            <w:pPr>
              <w:jc w:val="both"/>
            </w:pPr>
            <w:r w:rsidRPr="00345FE1">
              <w:t>Vysoká škola báňská – Technická univerzita Ostrava</w:t>
            </w:r>
          </w:p>
        </w:tc>
        <w:tc>
          <w:tcPr>
            <w:tcW w:w="1703" w:type="dxa"/>
            <w:gridSpan w:val="2"/>
          </w:tcPr>
          <w:p w14:paraId="2DA2D281" w14:textId="77777777" w:rsidR="00870404" w:rsidRPr="00345FE1" w:rsidRDefault="00870404" w:rsidP="00087553">
            <w:pPr>
              <w:jc w:val="both"/>
            </w:pPr>
            <w:r w:rsidRPr="00345FE1">
              <w:t>pp.</w:t>
            </w:r>
          </w:p>
        </w:tc>
        <w:tc>
          <w:tcPr>
            <w:tcW w:w="2096" w:type="dxa"/>
            <w:gridSpan w:val="5"/>
          </w:tcPr>
          <w:p w14:paraId="5A7265F8" w14:textId="77777777" w:rsidR="00870404" w:rsidRPr="00345FE1" w:rsidRDefault="00870404" w:rsidP="00087553">
            <w:pPr>
              <w:jc w:val="both"/>
            </w:pPr>
            <w:r w:rsidRPr="00345FE1">
              <w:t>40</w:t>
            </w:r>
          </w:p>
        </w:tc>
      </w:tr>
      <w:tr w:rsidR="00870404" w:rsidRPr="00345FE1" w14:paraId="22BAF6EE" w14:textId="77777777" w:rsidTr="00087553">
        <w:tc>
          <w:tcPr>
            <w:tcW w:w="6060" w:type="dxa"/>
            <w:gridSpan w:val="8"/>
          </w:tcPr>
          <w:p w14:paraId="3E5ACD89" w14:textId="77777777" w:rsidR="00870404" w:rsidRPr="00345FE1" w:rsidRDefault="00870404" w:rsidP="00087553">
            <w:pPr>
              <w:jc w:val="both"/>
            </w:pPr>
            <w:r w:rsidRPr="00345FE1">
              <w:t>Univerzita obrany</w:t>
            </w:r>
          </w:p>
        </w:tc>
        <w:tc>
          <w:tcPr>
            <w:tcW w:w="1703" w:type="dxa"/>
            <w:gridSpan w:val="2"/>
          </w:tcPr>
          <w:p w14:paraId="3C8BE480" w14:textId="77777777" w:rsidR="00870404" w:rsidRPr="00345FE1" w:rsidRDefault="00870404" w:rsidP="00087553">
            <w:pPr>
              <w:jc w:val="both"/>
            </w:pPr>
            <w:r w:rsidRPr="00345FE1">
              <w:t>pp.</w:t>
            </w:r>
          </w:p>
        </w:tc>
        <w:tc>
          <w:tcPr>
            <w:tcW w:w="2096" w:type="dxa"/>
            <w:gridSpan w:val="5"/>
          </w:tcPr>
          <w:p w14:paraId="5DC9D345" w14:textId="77777777" w:rsidR="00870404" w:rsidRPr="00345FE1" w:rsidRDefault="00870404" w:rsidP="00087553">
            <w:pPr>
              <w:jc w:val="both"/>
            </w:pPr>
            <w:r w:rsidRPr="00345FE1">
              <w:t>20</w:t>
            </w:r>
          </w:p>
        </w:tc>
      </w:tr>
      <w:tr w:rsidR="00870404" w:rsidRPr="00345FE1" w14:paraId="7FE598C3" w14:textId="77777777" w:rsidTr="00087553">
        <w:tc>
          <w:tcPr>
            <w:tcW w:w="9859" w:type="dxa"/>
            <w:gridSpan w:val="15"/>
            <w:shd w:val="clear" w:color="auto" w:fill="F7CAAC"/>
          </w:tcPr>
          <w:p w14:paraId="799FBB6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663DB3D0" w14:textId="77777777" w:rsidTr="00087553">
        <w:trPr>
          <w:trHeight w:val="558"/>
        </w:trPr>
        <w:tc>
          <w:tcPr>
            <w:tcW w:w="9859" w:type="dxa"/>
            <w:gridSpan w:val="15"/>
            <w:tcBorders>
              <w:top w:val="nil"/>
            </w:tcBorders>
          </w:tcPr>
          <w:p w14:paraId="26226727" w14:textId="77777777" w:rsidR="00870404" w:rsidRPr="00345FE1" w:rsidRDefault="00870404" w:rsidP="00087553">
            <w:pPr>
              <w:rPr>
                <w:b/>
              </w:rPr>
            </w:pPr>
            <w:r w:rsidRPr="00345FE1">
              <w:rPr>
                <w:b/>
              </w:rPr>
              <w:t>Zapojení do uskutečňování studijního programu:</w:t>
            </w:r>
          </w:p>
          <w:p w14:paraId="10DC15D1" w14:textId="77777777" w:rsidR="00870404" w:rsidRPr="00345FE1" w:rsidRDefault="00870404" w:rsidP="00C31356">
            <w:pPr>
              <w:pStyle w:val="Odstavecseseznamem"/>
              <w:numPr>
                <w:ilvl w:val="0"/>
                <w:numId w:val="4"/>
              </w:numPr>
              <w:jc w:val="both"/>
            </w:pPr>
            <w:r w:rsidRPr="00345FE1">
              <w:t>člen Oborové rady DSP</w:t>
            </w:r>
          </w:p>
        </w:tc>
      </w:tr>
      <w:tr w:rsidR="00870404" w:rsidRPr="00345FE1" w14:paraId="652B492C" w14:textId="77777777" w:rsidTr="00087553">
        <w:trPr>
          <w:trHeight w:val="340"/>
        </w:trPr>
        <w:tc>
          <w:tcPr>
            <w:tcW w:w="9859" w:type="dxa"/>
            <w:gridSpan w:val="15"/>
            <w:tcBorders>
              <w:top w:val="nil"/>
            </w:tcBorders>
            <w:shd w:val="clear" w:color="auto" w:fill="FBD4B4"/>
          </w:tcPr>
          <w:p w14:paraId="682817F0"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AFB0104" w14:textId="77777777" w:rsidTr="00087553">
        <w:trPr>
          <w:trHeight w:val="340"/>
        </w:trPr>
        <w:tc>
          <w:tcPr>
            <w:tcW w:w="2802" w:type="dxa"/>
            <w:gridSpan w:val="2"/>
            <w:tcBorders>
              <w:top w:val="nil"/>
            </w:tcBorders>
          </w:tcPr>
          <w:p w14:paraId="48A307E8"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317330D7"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B256E9D" w14:textId="77777777" w:rsidR="00870404" w:rsidRPr="00345FE1" w:rsidRDefault="00870404" w:rsidP="00087553">
            <w:pPr>
              <w:jc w:val="both"/>
              <w:rPr>
                <w:b/>
              </w:rPr>
            </w:pPr>
            <w:r w:rsidRPr="00345FE1">
              <w:rPr>
                <w:b/>
              </w:rPr>
              <w:t>Sem.</w:t>
            </w:r>
          </w:p>
        </w:tc>
        <w:tc>
          <w:tcPr>
            <w:tcW w:w="2109" w:type="dxa"/>
            <w:gridSpan w:val="5"/>
            <w:tcBorders>
              <w:top w:val="nil"/>
            </w:tcBorders>
          </w:tcPr>
          <w:p w14:paraId="561153F3"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1CE861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EC4EAFF" w14:textId="77777777" w:rsidTr="00087553">
        <w:trPr>
          <w:trHeight w:val="284"/>
        </w:trPr>
        <w:tc>
          <w:tcPr>
            <w:tcW w:w="2802" w:type="dxa"/>
            <w:gridSpan w:val="2"/>
            <w:tcBorders>
              <w:top w:val="nil"/>
            </w:tcBorders>
          </w:tcPr>
          <w:p w14:paraId="2A62B638" w14:textId="77777777" w:rsidR="00870404" w:rsidRPr="00345FE1" w:rsidRDefault="00870404" w:rsidP="00087553">
            <w:pPr>
              <w:jc w:val="both"/>
              <w:rPr>
                <w:color w:val="FF0000"/>
              </w:rPr>
            </w:pPr>
          </w:p>
        </w:tc>
        <w:tc>
          <w:tcPr>
            <w:tcW w:w="2409" w:type="dxa"/>
            <w:gridSpan w:val="3"/>
            <w:tcBorders>
              <w:top w:val="nil"/>
            </w:tcBorders>
          </w:tcPr>
          <w:p w14:paraId="27F54BED" w14:textId="77777777" w:rsidR="00870404" w:rsidRPr="00345FE1" w:rsidRDefault="00870404" w:rsidP="00087553">
            <w:pPr>
              <w:jc w:val="both"/>
              <w:rPr>
                <w:color w:val="FF0000"/>
              </w:rPr>
            </w:pPr>
          </w:p>
        </w:tc>
        <w:tc>
          <w:tcPr>
            <w:tcW w:w="567" w:type="dxa"/>
            <w:gridSpan w:val="2"/>
            <w:tcBorders>
              <w:top w:val="nil"/>
            </w:tcBorders>
          </w:tcPr>
          <w:p w14:paraId="086E84D0" w14:textId="77777777" w:rsidR="00870404" w:rsidRPr="00345FE1" w:rsidRDefault="00870404" w:rsidP="00087553">
            <w:pPr>
              <w:jc w:val="both"/>
              <w:rPr>
                <w:color w:val="FF0000"/>
              </w:rPr>
            </w:pPr>
          </w:p>
        </w:tc>
        <w:tc>
          <w:tcPr>
            <w:tcW w:w="2109" w:type="dxa"/>
            <w:gridSpan w:val="5"/>
            <w:tcBorders>
              <w:top w:val="nil"/>
            </w:tcBorders>
          </w:tcPr>
          <w:p w14:paraId="12E9DE81" w14:textId="77777777" w:rsidR="00870404" w:rsidRPr="00345FE1" w:rsidRDefault="00870404" w:rsidP="00087553">
            <w:pPr>
              <w:jc w:val="both"/>
              <w:rPr>
                <w:color w:val="FF0000"/>
              </w:rPr>
            </w:pPr>
          </w:p>
        </w:tc>
        <w:tc>
          <w:tcPr>
            <w:tcW w:w="1972" w:type="dxa"/>
            <w:gridSpan w:val="3"/>
            <w:tcBorders>
              <w:top w:val="nil"/>
            </w:tcBorders>
          </w:tcPr>
          <w:p w14:paraId="3109C485" w14:textId="77777777" w:rsidR="00870404" w:rsidRPr="00345FE1" w:rsidRDefault="00870404" w:rsidP="00087553">
            <w:pPr>
              <w:jc w:val="both"/>
              <w:rPr>
                <w:color w:val="FF0000"/>
              </w:rPr>
            </w:pPr>
          </w:p>
        </w:tc>
      </w:tr>
      <w:tr w:rsidR="00870404" w:rsidRPr="00345FE1" w14:paraId="71835751" w14:textId="77777777" w:rsidTr="00087553">
        <w:tc>
          <w:tcPr>
            <w:tcW w:w="9859" w:type="dxa"/>
            <w:gridSpan w:val="15"/>
            <w:shd w:val="clear" w:color="auto" w:fill="F7CAAC"/>
          </w:tcPr>
          <w:p w14:paraId="437819D2" w14:textId="77777777" w:rsidR="00870404" w:rsidRPr="00345FE1" w:rsidRDefault="00870404" w:rsidP="00087553">
            <w:pPr>
              <w:jc w:val="both"/>
            </w:pPr>
            <w:r w:rsidRPr="00345FE1">
              <w:rPr>
                <w:b/>
              </w:rPr>
              <w:t xml:space="preserve">Údaje o vzdělání na VŠ </w:t>
            </w:r>
          </w:p>
        </w:tc>
      </w:tr>
      <w:tr w:rsidR="00870404" w:rsidRPr="00345FE1" w14:paraId="2F6EAEAC" w14:textId="77777777" w:rsidTr="00087553">
        <w:trPr>
          <w:trHeight w:val="1021"/>
        </w:trPr>
        <w:tc>
          <w:tcPr>
            <w:tcW w:w="9859" w:type="dxa"/>
            <w:gridSpan w:val="15"/>
          </w:tcPr>
          <w:p w14:paraId="56B9A9F2" w14:textId="77777777" w:rsidR="00870404" w:rsidRPr="00345FE1" w:rsidRDefault="00870404" w:rsidP="00087553">
            <w:pPr>
              <w:ind w:left="1097" w:hanging="1097"/>
              <w:jc w:val="both"/>
              <w:rPr>
                <w:bCs/>
              </w:rPr>
            </w:pPr>
            <w:r>
              <w:rPr>
                <w:bCs/>
              </w:rPr>
              <w:t>1995-</w:t>
            </w:r>
            <w:r w:rsidRPr="00345FE1">
              <w:rPr>
                <w:bCs/>
              </w:rPr>
              <w:t>2001</w:t>
            </w:r>
            <w:r>
              <w:rPr>
                <w:bCs/>
              </w:rPr>
              <w:tab/>
            </w:r>
            <w:r w:rsidRPr="00345FE1">
              <w:rPr>
                <w:bCs/>
              </w:rPr>
              <w:t xml:space="preserve">Vysoká vojenská škola pozemního vojska ve Vyškově, Fakulta ekonomiky obrany státu, </w:t>
            </w:r>
            <w:r>
              <w:rPr>
                <w:bCs/>
              </w:rPr>
              <w:t>program</w:t>
            </w:r>
            <w:r w:rsidRPr="00345FE1">
              <w:rPr>
                <w:bCs/>
              </w:rPr>
              <w:t xml:space="preserve"> </w:t>
            </w:r>
            <w:r>
              <w:rPr>
                <w:bCs/>
              </w:rPr>
              <w:t>„</w:t>
            </w:r>
            <w:r w:rsidRPr="00345FE1">
              <w:rPr>
                <w:bCs/>
              </w:rPr>
              <w:t>Ekonomika a management</w:t>
            </w:r>
            <w:r>
              <w:rPr>
                <w:bCs/>
              </w:rPr>
              <w:t>“</w:t>
            </w:r>
            <w:r w:rsidRPr="00345FE1">
              <w:rPr>
                <w:bCs/>
              </w:rPr>
              <w:t xml:space="preserve">, </w:t>
            </w:r>
            <w:r>
              <w:rPr>
                <w:bCs/>
              </w:rPr>
              <w:t>obor</w:t>
            </w:r>
            <w:r w:rsidRPr="00345FE1">
              <w:rPr>
                <w:bCs/>
              </w:rPr>
              <w:t xml:space="preserve"> </w:t>
            </w:r>
            <w:r>
              <w:rPr>
                <w:bCs/>
              </w:rPr>
              <w:t>„</w:t>
            </w:r>
            <w:r w:rsidRPr="00345FE1">
              <w:rPr>
                <w:bCs/>
              </w:rPr>
              <w:t>Ekonomika ochrany životního prostředí</w:t>
            </w:r>
            <w:r>
              <w:rPr>
                <w:bCs/>
              </w:rPr>
              <w:t>“</w:t>
            </w:r>
            <w:r w:rsidRPr="00345FE1">
              <w:rPr>
                <w:bCs/>
              </w:rPr>
              <w:t xml:space="preserve">, </w:t>
            </w:r>
            <w:r>
              <w:rPr>
                <w:bCs/>
              </w:rPr>
              <w:t>(</w:t>
            </w:r>
            <w:r w:rsidRPr="00345FE1">
              <w:rPr>
                <w:bCs/>
              </w:rPr>
              <w:t>Ing.</w:t>
            </w:r>
            <w:r>
              <w:rPr>
                <w:bCs/>
              </w:rPr>
              <w:t>)</w:t>
            </w:r>
          </w:p>
          <w:p w14:paraId="2BB99BEE" w14:textId="77777777" w:rsidR="00870404" w:rsidRDefault="00870404" w:rsidP="00087553">
            <w:pPr>
              <w:ind w:left="1097" w:hanging="1097"/>
              <w:jc w:val="both"/>
              <w:rPr>
                <w:bCs/>
              </w:rPr>
            </w:pPr>
            <w:r>
              <w:rPr>
                <w:bCs/>
              </w:rPr>
              <w:t>2002-</w:t>
            </w:r>
            <w:r w:rsidRPr="00345FE1">
              <w:rPr>
                <w:bCs/>
              </w:rPr>
              <w:t>2005</w:t>
            </w:r>
            <w:r>
              <w:rPr>
                <w:bCs/>
              </w:rPr>
              <w:tab/>
            </w:r>
            <w:r w:rsidRPr="00345FE1">
              <w:rPr>
                <w:bCs/>
              </w:rPr>
              <w:t xml:space="preserve">Univerzita obrany, Fakulta ekonomiky a managementu, </w:t>
            </w:r>
            <w:r>
              <w:rPr>
                <w:bCs/>
              </w:rPr>
              <w:t>program</w:t>
            </w:r>
            <w:r w:rsidRPr="00345FE1">
              <w:rPr>
                <w:bCs/>
              </w:rPr>
              <w:t xml:space="preserve"> </w:t>
            </w:r>
            <w:r>
              <w:rPr>
                <w:bCs/>
              </w:rPr>
              <w:t>„</w:t>
            </w:r>
            <w:r w:rsidRPr="00345FE1">
              <w:rPr>
                <w:bCs/>
              </w:rPr>
              <w:t>Ochrana vojsk a obyvatelstva</w:t>
            </w:r>
            <w:r>
              <w:rPr>
                <w:bCs/>
              </w:rPr>
              <w:t>“</w:t>
            </w:r>
            <w:r w:rsidRPr="00345FE1">
              <w:rPr>
                <w:bCs/>
              </w:rPr>
              <w:t xml:space="preserve">, </w:t>
            </w:r>
            <w:r>
              <w:rPr>
                <w:bCs/>
              </w:rPr>
              <w:t>obor</w:t>
            </w:r>
            <w:r w:rsidRPr="00345FE1">
              <w:rPr>
                <w:bCs/>
              </w:rPr>
              <w:t xml:space="preserve"> </w:t>
            </w:r>
            <w:r>
              <w:rPr>
                <w:bCs/>
              </w:rPr>
              <w:t>„</w:t>
            </w:r>
            <w:r w:rsidRPr="00345FE1">
              <w:rPr>
                <w:bCs/>
              </w:rPr>
              <w:t>Modelování a simulace procesů ochrany vojsk a obyvatelstva</w:t>
            </w:r>
            <w:r>
              <w:rPr>
                <w:bCs/>
              </w:rPr>
              <w:t>“</w:t>
            </w:r>
            <w:r w:rsidRPr="00345FE1">
              <w:rPr>
                <w:bCs/>
              </w:rPr>
              <w:t xml:space="preserve">, </w:t>
            </w:r>
            <w:r>
              <w:rPr>
                <w:bCs/>
              </w:rPr>
              <w:t>(</w:t>
            </w:r>
            <w:r w:rsidRPr="00345FE1">
              <w:rPr>
                <w:bCs/>
              </w:rPr>
              <w:t>Ph.D.</w:t>
            </w:r>
            <w:r>
              <w:rPr>
                <w:bCs/>
              </w:rPr>
              <w:t>)</w:t>
            </w:r>
          </w:p>
          <w:p w14:paraId="0A9FCC56" w14:textId="77777777" w:rsidR="00870404" w:rsidRPr="00345FE1" w:rsidRDefault="00870404" w:rsidP="00087553">
            <w:pPr>
              <w:ind w:left="1097" w:hanging="1097"/>
              <w:jc w:val="both"/>
              <w:rPr>
                <w:b/>
              </w:rPr>
            </w:pPr>
            <w:r>
              <w:rPr>
                <w:bCs/>
              </w:rPr>
              <w:t>2012</w:t>
            </w:r>
            <w:r>
              <w:rPr>
                <w:bCs/>
              </w:rPr>
              <w:tab/>
              <w:t>Vysoká škola báňská – Technická univerzita Ostrava, Fakulta bezpečnostního inženýrství, obor „Bezpečnost a požární ochrana“, (doc.)</w:t>
            </w:r>
          </w:p>
        </w:tc>
      </w:tr>
      <w:tr w:rsidR="00870404" w:rsidRPr="00345FE1" w14:paraId="7A1E613E" w14:textId="77777777" w:rsidTr="00087553">
        <w:tc>
          <w:tcPr>
            <w:tcW w:w="9859" w:type="dxa"/>
            <w:gridSpan w:val="15"/>
            <w:shd w:val="clear" w:color="auto" w:fill="F7CAAC"/>
          </w:tcPr>
          <w:p w14:paraId="442FD580" w14:textId="77777777" w:rsidR="00870404" w:rsidRPr="00345FE1" w:rsidRDefault="00870404" w:rsidP="00087553">
            <w:pPr>
              <w:jc w:val="both"/>
              <w:rPr>
                <w:b/>
              </w:rPr>
            </w:pPr>
            <w:r w:rsidRPr="00345FE1">
              <w:rPr>
                <w:b/>
              </w:rPr>
              <w:t>Údaje o odborném působení od absolvování VŠ</w:t>
            </w:r>
          </w:p>
        </w:tc>
      </w:tr>
      <w:tr w:rsidR="00870404" w:rsidRPr="00345FE1" w14:paraId="1E9F279A" w14:textId="77777777" w:rsidTr="00087553">
        <w:trPr>
          <w:trHeight w:val="741"/>
        </w:trPr>
        <w:tc>
          <w:tcPr>
            <w:tcW w:w="9859" w:type="dxa"/>
            <w:gridSpan w:val="15"/>
          </w:tcPr>
          <w:p w14:paraId="7A858E3E" w14:textId="77777777" w:rsidR="00870404" w:rsidRDefault="00870404" w:rsidP="00087553">
            <w:pPr>
              <w:tabs>
                <w:tab w:val="left" w:pos="1239"/>
              </w:tabs>
              <w:ind w:left="956" w:hanging="993"/>
              <w:jc w:val="both"/>
              <w:rPr>
                <w:bCs/>
              </w:rPr>
            </w:pPr>
            <w:r w:rsidRPr="00345FE1">
              <w:rPr>
                <w:bCs/>
              </w:rPr>
              <w:t>2006-2009</w:t>
            </w:r>
            <w:r>
              <w:rPr>
                <w:bCs/>
              </w:rPr>
              <w:tab/>
            </w:r>
            <w:r w:rsidRPr="00345FE1">
              <w:rPr>
                <w:bCs/>
              </w:rPr>
              <w:t xml:space="preserve">Univerzita obrany, Ústav strategických a obranných studií, Akademický pracovník </w:t>
            </w:r>
          </w:p>
          <w:p w14:paraId="70AED123" w14:textId="77777777" w:rsidR="00870404" w:rsidRDefault="00870404" w:rsidP="00087553">
            <w:pPr>
              <w:tabs>
                <w:tab w:val="left" w:pos="1239"/>
              </w:tabs>
              <w:ind w:left="956" w:hanging="993"/>
              <w:jc w:val="both"/>
              <w:rPr>
                <w:bCs/>
              </w:rPr>
            </w:pPr>
            <w:proofErr w:type="gramStart"/>
            <w:r w:rsidRPr="00345FE1">
              <w:rPr>
                <w:bCs/>
              </w:rPr>
              <w:t>2010-dosud</w:t>
            </w:r>
            <w:proofErr w:type="gramEnd"/>
            <w:r w:rsidRPr="00345FE1">
              <w:rPr>
                <w:bCs/>
              </w:rPr>
              <w:t xml:space="preserve"> </w:t>
            </w:r>
            <w:r>
              <w:rPr>
                <w:bCs/>
              </w:rPr>
              <w:tab/>
            </w:r>
            <w:r w:rsidRPr="00345FE1">
              <w:rPr>
                <w:bCs/>
              </w:rPr>
              <w:t xml:space="preserve">Vysoká škola báňská - Technická univerzita Ostrava, Fakulta bezpečnostního inženýrství, Akademický pracovník </w:t>
            </w:r>
          </w:p>
          <w:p w14:paraId="7D9A2C37" w14:textId="77777777" w:rsidR="00870404" w:rsidRPr="00345FE1" w:rsidRDefault="00870404" w:rsidP="00087553">
            <w:pPr>
              <w:tabs>
                <w:tab w:val="left" w:pos="1239"/>
              </w:tabs>
              <w:ind w:left="956" w:hanging="993"/>
              <w:jc w:val="both"/>
              <w:rPr>
                <w:bCs/>
              </w:rPr>
            </w:pPr>
            <w:r w:rsidRPr="00345FE1">
              <w:rPr>
                <w:bCs/>
              </w:rPr>
              <w:t>2012-2015</w:t>
            </w:r>
            <w:r>
              <w:rPr>
                <w:bCs/>
              </w:rPr>
              <w:tab/>
            </w:r>
            <w:r w:rsidRPr="00345FE1">
              <w:rPr>
                <w:bCs/>
              </w:rPr>
              <w:t xml:space="preserve">Vysoká škola </w:t>
            </w:r>
            <w:proofErr w:type="gramStart"/>
            <w:r w:rsidRPr="00345FE1">
              <w:rPr>
                <w:bCs/>
              </w:rPr>
              <w:t>báňská - Technická</w:t>
            </w:r>
            <w:proofErr w:type="gramEnd"/>
            <w:r w:rsidRPr="00345FE1">
              <w:rPr>
                <w:bCs/>
              </w:rPr>
              <w:t xml:space="preserve"> univerzita Ostrava, Fakulta bezpečnostního inženýrství</w:t>
            </w:r>
            <w:r>
              <w:rPr>
                <w:bCs/>
              </w:rPr>
              <w:t>,</w:t>
            </w:r>
            <w:r w:rsidRPr="00345FE1">
              <w:rPr>
                <w:bCs/>
              </w:rPr>
              <w:t xml:space="preserve"> Proděkan pro vědu, výzkum a zahraničí</w:t>
            </w:r>
          </w:p>
        </w:tc>
      </w:tr>
      <w:tr w:rsidR="00870404" w:rsidRPr="00345FE1" w14:paraId="6EAB39C3" w14:textId="77777777" w:rsidTr="00087553">
        <w:trPr>
          <w:trHeight w:val="250"/>
        </w:trPr>
        <w:tc>
          <w:tcPr>
            <w:tcW w:w="9859" w:type="dxa"/>
            <w:gridSpan w:val="15"/>
            <w:shd w:val="clear" w:color="auto" w:fill="F7CAAC"/>
          </w:tcPr>
          <w:p w14:paraId="5ABF0EE4" w14:textId="77777777" w:rsidR="00870404" w:rsidRPr="00345FE1" w:rsidRDefault="00870404" w:rsidP="00087553">
            <w:pPr>
              <w:jc w:val="both"/>
            </w:pPr>
            <w:r w:rsidRPr="00345FE1">
              <w:rPr>
                <w:b/>
              </w:rPr>
              <w:t>Zkušenosti s vedením kvalifikačních a rigorózních prací</w:t>
            </w:r>
          </w:p>
        </w:tc>
      </w:tr>
      <w:tr w:rsidR="00870404" w:rsidRPr="00345FE1" w14:paraId="04043CF6" w14:textId="77777777" w:rsidTr="00087553">
        <w:trPr>
          <w:trHeight w:val="302"/>
        </w:trPr>
        <w:tc>
          <w:tcPr>
            <w:tcW w:w="9859" w:type="dxa"/>
            <w:gridSpan w:val="15"/>
          </w:tcPr>
          <w:p w14:paraId="39D3CE20" w14:textId="77777777" w:rsidR="00870404" w:rsidRDefault="00870404" w:rsidP="00087553">
            <w:pPr>
              <w:jc w:val="both"/>
            </w:pPr>
            <w:r>
              <w:t>Za posledních 10 let úspěšně vedl 15 bakalářských, 24 diplomových prací.</w:t>
            </w:r>
          </w:p>
          <w:p w14:paraId="0D9764D7" w14:textId="77777777" w:rsidR="00870404" w:rsidRPr="00345FE1" w:rsidRDefault="00870404" w:rsidP="00087553">
            <w:pPr>
              <w:jc w:val="both"/>
            </w:pPr>
            <w:r>
              <w:t xml:space="preserve">Školitel 8 studentů doktorského studia. </w:t>
            </w:r>
          </w:p>
        </w:tc>
      </w:tr>
      <w:tr w:rsidR="00870404" w:rsidRPr="00345FE1" w14:paraId="5A471838" w14:textId="77777777" w:rsidTr="00087553">
        <w:trPr>
          <w:cantSplit/>
        </w:trPr>
        <w:tc>
          <w:tcPr>
            <w:tcW w:w="3347" w:type="dxa"/>
            <w:gridSpan w:val="3"/>
            <w:tcBorders>
              <w:top w:val="single" w:sz="12" w:space="0" w:color="auto"/>
            </w:tcBorders>
            <w:shd w:val="clear" w:color="auto" w:fill="F7CAAC"/>
          </w:tcPr>
          <w:p w14:paraId="31A36D54"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65A5FFB0"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C4EEA6A"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6A83B86D" w14:textId="77777777" w:rsidR="00870404" w:rsidRPr="00345FE1" w:rsidRDefault="00870404" w:rsidP="00087553">
            <w:pPr>
              <w:jc w:val="both"/>
              <w:rPr>
                <w:b/>
              </w:rPr>
            </w:pPr>
            <w:r w:rsidRPr="00345FE1">
              <w:rPr>
                <w:b/>
              </w:rPr>
              <w:t>Ohlasy publikací</w:t>
            </w:r>
          </w:p>
        </w:tc>
      </w:tr>
      <w:tr w:rsidR="00870404" w:rsidRPr="00345FE1" w14:paraId="09677FBE" w14:textId="77777777" w:rsidTr="00087553">
        <w:trPr>
          <w:cantSplit/>
        </w:trPr>
        <w:tc>
          <w:tcPr>
            <w:tcW w:w="3347" w:type="dxa"/>
            <w:gridSpan w:val="3"/>
          </w:tcPr>
          <w:p w14:paraId="74790863" w14:textId="77777777" w:rsidR="00870404" w:rsidRPr="00345FE1" w:rsidRDefault="00870404" w:rsidP="00087553">
            <w:pPr>
              <w:jc w:val="both"/>
            </w:pPr>
            <w:r w:rsidRPr="00345FE1">
              <w:t>Bezpečnost a požární ochrana</w:t>
            </w:r>
          </w:p>
        </w:tc>
        <w:tc>
          <w:tcPr>
            <w:tcW w:w="2245" w:type="dxa"/>
            <w:gridSpan w:val="3"/>
          </w:tcPr>
          <w:p w14:paraId="6243BB51" w14:textId="77777777" w:rsidR="00870404" w:rsidRPr="00345FE1" w:rsidRDefault="00870404" w:rsidP="00087553">
            <w:pPr>
              <w:jc w:val="both"/>
            </w:pPr>
            <w:r w:rsidRPr="00345FE1">
              <w:t>2012</w:t>
            </w:r>
          </w:p>
        </w:tc>
        <w:tc>
          <w:tcPr>
            <w:tcW w:w="2248" w:type="dxa"/>
            <w:gridSpan w:val="5"/>
            <w:tcBorders>
              <w:right w:val="single" w:sz="12" w:space="0" w:color="auto"/>
            </w:tcBorders>
          </w:tcPr>
          <w:p w14:paraId="5B760E48"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5B0EC3A9"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0750CA0"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057234FD" w14:textId="77777777" w:rsidR="00870404" w:rsidRPr="00345FE1" w:rsidRDefault="00870404" w:rsidP="00087553">
            <w:pPr>
              <w:jc w:val="both"/>
            </w:pPr>
            <w:r w:rsidRPr="00345FE1">
              <w:rPr>
                <w:b/>
                <w:sz w:val="18"/>
              </w:rPr>
              <w:t>ostatní</w:t>
            </w:r>
          </w:p>
        </w:tc>
      </w:tr>
      <w:tr w:rsidR="00870404" w:rsidRPr="00345FE1" w14:paraId="29827B4C" w14:textId="77777777" w:rsidTr="00087553">
        <w:trPr>
          <w:cantSplit/>
          <w:trHeight w:val="70"/>
        </w:trPr>
        <w:tc>
          <w:tcPr>
            <w:tcW w:w="3347" w:type="dxa"/>
            <w:gridSpan w:val="3"/>
            <w:shd w:val="clear" w:color="auto" w:fill="F7CAAC"/>
          </w:tcPr>
          <w:p w14:paraId="629C477B"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206F2103"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62523612"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06F14368" w14:textId="77777777" w:rsidR="00870404" w:rsidRPr="00345FE1" w:rsidRDefault="00870404" w:rsidP="00087553">
            <w:pPr>
              <w:jc w:val="both"/>
              <w:rPr>
                <w:b/>
              </w:rPr>
            </w:pPr>
            <w:r>
              <w:rPr>
                <w:b/>
              </w:rPr>
              <w:t>507</w:t>
            </w:r>
          </w:p>
        </w:tc>
        <w:tc>
          <w:tcPr>
            <w:tcW w:w="693" w:type="dxa"/>
          </w:tcPr>
          <w:p w14:paraId="70B3B1B6" w14:textId="77777777" w:rsidR="00870404" w:rsidRPr="00345FE1" w:rsidRDefault="00870404" w:rsidP="00087553">
            <w:pPr>
              <w:jc w:val="both"/>
              <w:rPr>
                <w:b/>
              </w:rPr>
            </w:pPr>
            <w:r>
              <w:rPr>
                <w:b/>
              </w:rPr>
              <w:t>951</w:t>
            </w:r>
          </w:p>
        </w:tc>
        <w:tc>
          <w:tcPr>
            <w:tcW w:w="694" w:type="dxa"/>
          </w:tcPr>
          <w:p w14:paraId="38B59784" w14:textId="77777777" w:rsidR="00870404" w:rsidRPr="00345FE1" w:rsidRDefault="00870404" w:rsidP="00087553">
            <w:pPr>
              <w:jc w:val="both"/>
              <w:rPr>
                <w:b/>
              </w:rPr>
            </w:pPr>
            <w:r>
              <w:rPr>
                <w:b/>
              </w:rPr>
              <w:t>3342</w:t>
            </w:r>
          </w:p>
        </w:tc>
      </w:tr>
      <w:tr w:rsidR="00870404" w:rsidRPr="00345FE1" w14:paraId="3ACE24FB" w14:textId="77777777" w:rsidTr="00087553">
        <w:trPr>
          <w:trHeight w:val="233"/>
        </w:trPr>
        <w:tc>
          <w:tcPr>
            <w:tcW w:w="3347" w:type="dxa"/>
            <w:gridSpan w:val="3"/>
          </w:tcPr>
          <w:p w14:paraId="0DC0CC02" w14:textId="77777777" w:rsidR="00870404" w:rsidRPr="00345FE1" w:rsidRDefault="00870404" w:rsidP="00087553">
            <w:pPr>
              <w:jc w:val="both"/>
            </w:pPr>
            <w:r w:rsidRPr="00345FE1">
              <w:t>Bezpečnost a požární ochrana</w:t>
            </w:r>
          </w:p>
        </w:tc>
        <w:tc>
          <w:tcPr>
            <w:tcW w:w="2245" w:type="dxa"/>
            <w:gridSpan w:val="3"/>
          </w:tcPr>
          <w:p w14:paraId="385F2173" w14:textId="77777777" w:rsidR="00870404" w:rsidRPr="00345FE1" w:rsidRDefault="00870404" w:rsidP="00087553">
            <w:pPr>
              <w:jc w:val="both"/>
            </w:pPr>
            <w:r w:rsidRPr="00345FE1">
              <w:t>2021</w:t>
            </w:r>
          </w:p>
        </w:tc>
        <w:tc>
          <w:tcPr>
            <w:tcW w:w="2248" w:type="dxa"/>
            <w:gridSpan w:val="5"/>
            <w:tcBorders>
              <w:right w:val="single" w:sz="12" w:space="0" w:color="auto"/>
            </w:tcBorders>
          </w:tcPr>
          <w:p w14:paraId="3492FF83" w14:textId="77777777" w:rsidR="00870404" w:rsidRPr="00345FE1" w:rsidRDefault="00870404" w:rsidP="00087553">
            <w:pPr>
              <w:jc w:val="both"/>
            </w:pPr>
            <w:r w:rsidRPr="00345FE1">
              <w:t>VŠB-TUO</w:t>
            </w:r>
          </w:p>
        </w:tc>
        <w:tc>
          <w:tcPr>
            <w:tcW w:w="1325" w:type="dxa"/>
            <w:gridSpan w:val="3"/>
            <w:tcBorders>
              <w:left w:val="single" w:sz="12" w:space="0" w:color="auto"/>
            </w:tcBorders>
            <w:shd w:val="clear" w:color="auto" w:fill="FBD4B4"/>
            <w:vAlign w:val="center"/>
          </w:tcPr>
          <w:p w14:paraId="06610A0D"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53CB56CF" w14:textId="77777777" w:rsidR="00870404" w:rsidRPr="00345FE1" w:rsidRDefault="00870404" w:rsidP="00087553">
            <w:pPr>
              <w:jc w:val="center"/>
              <w:rPr>
                <w:b/>
              </w:rPr>
            </w:pPr>
            <w:r w:rsidRPr="00345FE1">
              <w:rPr>
                <w:b/>
              </w:rPr>
              <w:t>1</w:t>
            </w:r>
            <w:r>
              <w:rPr>
                <w:b/>
              </w:rPr>
              <w:t>2</w:t>
            </w:r>
            <w:r w:rsidRPr="00345FE1">
              <w:rPr>
                <w:b/>
              </w:rPr>
              <w:t>/1</w:t>
            </w:r>
            <w:r>
              <w:rPr>
                <w:b/>
              </w:rPr>
              <w:t>8</w:t>
            </w:r>
          </w:p>
        </w:tc>
      </w:tr>
      <w:tr w:rsidR="00870404" w:rsidRPr="00345FE1" w14:paraId="32B79423" w14:textId="77777777" w:rsidTr="00087553">
        <w:tc>
          <w:tcPr>
            <w:tcW w:w="9859" w:type="dxa"/>
            <w:gridSpan w:val="15"/>
            <w:shd w:val="clear" w:color="auto" w:fill="F7CAAC"/>
          </w:tcPr>
          <w:p w14:paraId="116D8C99"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9C4BC30" w14:textId="77777777" w:rsidTr="00087553">
        <w:trPr>
          <w:trHeight w:val="1410"/>
        </w:trPr>
        <w:tc>
          <w:tcPr>
            <w:tcW w:w="9859" w:type="dxa"/>
            <w:gridSpan w:val="15"/>
          </w:tcPr>
          <w:p w14:paraId="47BAD24A" w14:textId="77777777" w:rsidR="00870404" w:rsidRPr="00532F72" w:rsidRDefault="00870404" w:rsidP="00087553">
            <w:pPr>
              <w:ind w:left="-30"/>
              <w:jc w:val="both"/>
            </w:pPr>
            <w:r w:rsidRPr="000E699B">
              <w:t xml:space="preserve">Počet záznamů v databázi Web </w:t>
            </w:r>
            <w:proofErr w:type="spellStart"/>
            <w:r w:rsidRPr="000E699B">
              <w:t>of</w:t>
            </w:r>
            <w:proofErr w:type="spellEnd"/>
            <w:r w:rsidRPr="000E699B">
              <w:t xml:space="preserve"> Science:</w:t>
            </w:r>
            <w:r>
              <w:t xml:space="preserve"> 56 </w:t>
            </w:r>
            <w:r w:rsidRPr="000E699B">
              <w:t>(</w:t>
            </w:r>
            <w:proofErr w:type="spellStart"/>
            <w:r w:rsidRPr="000E699B">
              <w:t>ResearcherID</w:t>
            </w:r>
            <w:proofErr w:type="spellEnd"/>
            <w:r w:rsidRPr="000E699B">
              <w:t>:</w:t>
            </w:r>
            <w:r>
              <w:t xml:space="preserve"> </w:t>
            </w:r>
            <w:r w:rsidRPr="001859AB">
              <w:t>H-9495-2014</w:t>
            </w:r>
            <w:r w:rsidRPr="000E699B">
              <w:t xml:space="preserve">), </w:t>
            </w:r>
            <w:proofErr w:type="spellStart"/>
            <w:r w:rsidRPr="000E699B">
              <w:t>Scopus</w:t>
            </w:r>
            <w:proofErr w:type="spellEnd"/>
            <w:r w:rsidRPr="000E699B">
              <w:t xml:space="preserve">: </w:t>
            </w:r>
            <w:r>
              <w:t>61</w:t>
            </w:r>
            <w:r w:rsidRPr="000E699B">
              <w:t xml:space="preserve"> (</w:t>
            </w:r>
            <w:proofErr w:type="spellStart"/>
            <w:r w:rsidRPr="000E699B">
              <w:t>Author</w:t>
            </w:r>
            <w:proofErr w:type="spellEnd"/>
            <w:r w:rsidRPr="000E699B">
              <w:t xml:space="preserve"> ID </w:t>
            </w:r>
            <w:r w:rsidRPr="00B2558A">
              <w:t>37116142700</w:t>
            </w:r>
            <w:r w:rsidRPr="000E699B">
              <w:t>)</w:t>
            </w:r>
          </w:p>
          <w:p w14:paraId="652236F9" w14:textId="37C0D83B" w:rsidR="00870404" w:rsidRPr="00345FE1" w:rsidRDefault="00870404" w:rsidP="00087553">
            <w:pPr>
              <w:ind w:left="-37" w:firstLine="1"/>
              <w:jc w:val="both"/>
              <w:rPr>
                <w:bCs/>
              </w:rPr>
            </w:pPr>
            <w:r w:rsidRPr="00345FE1">
              <w:rPr>
                <w:b/>
              </w:rPr>
              <w:t>ŘEHÁK, D</w:t>
            </w:r>
            <w:r>
              <w:rPr>
                <w:b/>
              </w:rPr>
              <w:t>avid</w:t>
            </w:r>
            <w:r w:rsidRPr="00345FE1">
              <w:rPr>
                <w:b/>
              </w:rPr>
              <w:t xml:space="preserve"> (50 %)</w:t>
            </w:r>
            <w:r w:rsidRPr="00345FE1">
              <w:rPr>
                <w:bCs/>
              </w:rPr>
              <w:t xml:space="preserve">, ŠPLÍCHALOVÁ, </w:t>
            </w:r>
            <w:proofErr w:type="spellStart"/>
            <w:r w:rsidRPr="00345FE1">
              <w:rPr>
                <w:bCs/>
              </w:rPr>
              <w:t>A</w:t>
            </w:r>
            <w:r>
              <w:rPr>
                <w:bCs/>
              </w:rPr>
              <w:t>alena</w:t>
            </w:r>
            <w:proofErr w:type="spellEnd"/>
            <w:r w:rsidRPr="00345FE1">
              <w:rPr>
                <w:bCs/>
              </w:rPr>
              <w:t>, HROMADA, M</w:t>
            </w:r>
            <w:r>
              <w:rPr>
                <w:bCs/>
              </w:rPr>
              <w:t>artin</w:t>
            </w:r>
            <w:r w:rsidRPr="00345FE1">
              <w:rPr>
                <w:bCs/>
              </w:rPr>
              <w:t>, WALKER, N</w:t>
            </w:r>
            <w:r>
              <w:rPr>
                <w:bCs/>
              </w:rPr>
              <w:t>eil</w:t>
            </w:r>
            <w:r w:rsidRPr="00345FE1">
              <w:rPr>
                <w:bCs/>
              </w:rPr>
              <w:t>, JANEČKOVÁ, H</w:t>
            </w:r>
            <w:r>
              <w:rPr>
                <w:bCs/>
              </w:rPr>
              <w:t>eidi</w:t>
            </w:r>
            <w:r w:rsidRPr="00345FE1">
              <w:rPr>
                <w:bCs/>
              </w:rPr>
              <w:t>, RISTVEJ, J</w:t>
            </w:r>
            <w:r>
              <w:rPr>
                <w:bCs/>
              </w:rPr>
              <w:t>osef</w:t>
            </w:r>
            <w:r w:rsidRPr="00345FE1">
              <w:rPr>
                <w:bCs/>
              </w:rPr>
              <w:t xml:space="preserve">. </w:t>
            </w:r>
            <w:proofErr w:type="spellStart"/>
            <w:r w:rsidRPr="00345FE1">
              <w:rPr>
                <w:bCs/>
              </w:rPr>
              <w:t>Critical</w:t>
            </w:r>
            <w:proofErr w:type="spellEnd"/>
            <w:r w:rsidRPr="00345FE1">
              <w:rPr>
                <w:bCs/>
              </w:rPr>
              <w:t xml:space="preserve"> </w:t>
            </w:r>
            <w:proofErr w:type="spellStart"/>
            <w:r w:rsidRPr="00345FE1">
              <w:rPr>
                <w:bCs/>
              </w:rPr>
              <w:t>Entities</w:t>
            </w:r>
            <w:proofErr w:type="spellEnd"/>
            <w:r w:rsidRPr="00345FE1">
              <w:rPr>
                <w:bCs/>
              </w:rPr>
              <w:t xml:space="preserve"> </w:t>
            </w:r>
            <w:proofErr w:type="spellStart"/>
            <w:r w:rsidRPr="00345FE1">
              <w:rPr>
                <w:bCs/>
              </w:rPr>
              <w:t>Resilience</w:t>
            </w:r>
            <w:proofErr w:type="spellEnd"/>
            <w:r w:rsidRPr="00345FE1">
              <w:rPr>
                <w:bCs/>
              </w:rPr>
              <w:t xml:space="preserve"> </w:t>
            </w:r>
            <w:proofErr w:type="spellStart"/>
            <w:r w:rsidRPr="00345FE1">
              <w:rPr>
                <w:bCs/>
              </w:rPr>
              <w:t>Failure</w:t>
            </w:r>
            <w:proofErr w:type="spellEnd"/>
            <w:r w:rsidRPr="00345FE1">
              <w:rPr>
                <w:bCs/>
              </w:rPr>
              <w:t xml:space="preserve"> </w:t>
            </w:r>
            <w:proofErr w:type="spellStart"/>
            <w:r w:rsidRPr="00345FE1">
              <w:rPr>
                <w:bCs/>
              </w:rPr>
              <w:t>Indication</w:t>
            </w:r>
            <w:proofErr w:type="spellEnd"/>
            <w:r w:rsidRPr="00345FE1">
              <w:rPr>
                <w:bCs/>
              </w:rPr>
              <w:t xml:space="preserve">. </w:t>
            </w:r>
            <w:proofErr w:type="spellStart"/>
            <w:r w:rsidRPr="00345FE1">
              <w:rPr>
                <w:bCs/>
                <w:i/>
                <w:iCs/>
              </w:rPr>
              <w:t>Safety</w:t>
            </w:r>
            <w:proofErr w:type="spellEnd"/>
            <w:r w:rsidRPr="00345FE1">
              <w:rPr>
                <w:bCs/>
                <w:i/>
                <w:iCs/>
              </w:rPr>
              <w:t xml:space="preserve"> Science</w:t>
            </w:r>
            <w:r w:rsidRPr="00345FE1">
              <w:rPr>
                <w:bCs/>
              </w:rPr>
              <w:t xml:space="preserve">, 2024, 170: 106371. </w:t>
            </w:r>
            <w:hyperlink r:id="rId45" w:history="1">
              <w:r w:rsidRPr="00345FE1">
                <w:rPr>
                  <w:rStyle w:val="Hypertextovodkaz"/>
                  <w:bCs/>
                </w:rPr>
                <w:t>https://doi.org/10.1016/j.ssci.2023.106371</w:t>
              </w:r>
            </w:hyperlink>
            <w:r>
              <w:rPr>
                <w:rStyle w:val="Hypertextovodkaz"/>
                <w:bCs/>
              </w:rPr>
              <w:t>.</w:t>
            </w:r>
            <w:r w:rsidRPr="00345FE1">
              <w:rPr>
                <w:bCs/>
              </w:rPr>
              <w:t xml:space="preserve"> </w:t>
            </w:r>
            <w:proofErr w:type="spellStart"/>
            <w:r>
              <w:rPr>
                <w:bCs/>
              </w:rPr>
              <w:t>Jimp</w:t>
            </w:r>
            <w:proofErr w:type="spellEnd"/>
          </w:p>
          <w:p w14:paraId="6CA3E358" w14:textId="7C3413B1" w:rsidR="00870404" w:rsidRPr="00345FE1" w:rsidRDefault="00870404" w:rsidP="00087553">
            <w:pPr>
              <w:ind w:left="-37" w:firstLine="1"/>
              <w:jc w:val="both"/>
              <w:rPr>
                <w:bCs/>
              </w:rPr>
            </w:pPr>
            <w:r w:rsidRPr="00345FE1">
              <w:rPr>
                <w:bCs/>
              </w:rPr>
              <w:t>HROMADA, M</w:t>
            </w:r>
            <w:r>
              <w:rPr>
                <w:bCs/>
              </w:rPr>
              <w:t>artin</w:t>
            </w:r>
            <w:r w:rsidRPr="00345FE1">
              <w:rPr>
                <w:bCs/>
              </w:rPr>
              <w:t xml:space="preserve">, </w:t>
            </w:r>
            <w:r w:rsidRPr="00345FE1">
              <w:rPr>
                <w:b/>
              </w:rPr>
              <w:t>ŘEHÁK, D. (40 %)</w:t>
            </w:r>
            <w:r w:rsidRPr="00345FE1">
              <w:rPr>
                <w:bCs/>
              </w:rPr>
              <w:t xml:space="preserve">, SKOBIEJ, </w:t>
            </w:r>
            <w:proofErr w:type="spellStart"/>
            <w:r w:rsidRPr="00345FE1">
              <w:rPr>
                <w:bCs/>
              </w:rPr>
              <w:t>B</w:t>
            </w:r>
            <w:r>
              <w:rPr>
                <w:bCs/>
              </w:rPr>
              <w:t>artosz</w:t>
            </w:r>
            <w:proofErr w:type="spellEnd"/>
            <w:r w:rsidRPr="00345FE1">
              <w:rPr>
                <w:bCs/>
              </w:rPr>
              <w:t>, BAJER, M</w:t>
            </w:r>
            <w:r>
              <w:rPr>
                <w:bCs/>
              </w:rPr>
              <w:t>artin</w:t>
            </w:r>
            <w:r w:rsidRPr="00345FE1">
              <w:rPr>
                <w:bCs/>
              </w:rPr>
              <w:t xml:space="preserve">. </w:t>
            </w:r>
            <w:proofErr w:type="spellStart"/>
            <w:r w:rsidRPr="00345FE1">
              <w:rPr>
                <w:bCs/>
              </w:rPr>
              <w:t>Converged</w:t>
            </w:r>
            <w:proofErr w:type="spellEnd"/>
            <w:r w:rsidRPr="00345FE1">
              <w:rPr>
                <w:bCs/>
              </w:rPr>
              <w:t xml:space="preserve"> </w:t>
            </w:r>
            <w:proofErr w:type="spellStart"/>
            <w:r w:rsidRPr="00345FE1">
              <w:rPr>
                <w:bCs/>
              </w:rPr>
              <w:t>Security</w:t>
            </w:r>
            <w:proofErr w:type="spellEnd"/>
            <w:r w:rsidRPr="00345FE1">
              <w:rPr>
                <w:bCs/>
              </w:rPr>
              <w:t xml:space="preserve"> and </w:t>
            </w:r>
            <w:proofErr w:type="spellStart"/>
            <w:r w:rsidRPr="00345FE1">
              <w:rPr>
                <w:bCs/>
              </w:rPr>
              <w:t>Information</w:t>
            </w:r>
            <w:proofErr w:type="spellEnd"/>
            <w:r w:rsidRPr="00345FE1">
              <w:rPr>
                <w:bCs/>
              </w:rPr>
              <w:t xml:space="preserve"> Management </w:t>
            </w:r>
            <w:proofErr w:type="spellStart"/>
            <w:r w:rsidRPr="00345FE1">
              <w:rPr>
                <w:bCs/>
              </w:rPr>
              <w:t>System</w:t>
            </w:r>
            <w:proofErr w:type="spellEnd"/>
            <w:r w:rsidRPr="00345FE1">
              <w:rPr>
                <w:bCs/>
              </w:rPr>
              <w:t xml:space="preserve"> as a </w:t>
            </w:r>
            <w:proofErr w:type="spellStart"/>
            <w:r w:rsidRPr="00345FE1">
              <w:rPr>
                <w:bCs/>
              </w:rPr>
              <w:t>Tool</w:t>
            </w:r>
            <w:proofErr w:type="spellEnd"/>
            <w:r w:rsidRPr="00345FE1">
              <w:rPr>
                <w:bCs/>
              </w:rPr>
              <w:t xml:space="preserve"> </w:t>
            </w:r>
            <w:proofErr w:type="spellStart"/>
            <w:r w:rsidRPr="00345FE1">
              <w:rPr>
                <w:bCs/>
              </w:rPr>
              <w:t>for</w:t>
            </w:r>
            <w:proofErr w:type="spellEnd"/>
            <w:r w:rsidRPr="00345FE1">
              <w:rPr>
                <w:bCs/>
              </w:rPr>
              <w:t xml:space="preserve"> Smart City </w:t>
            </w:r>
            <w:proofErr w:type="spellStart"/>
            <w:r w:rsidRPr="00345FE1">
              <w:rPr>
                <w:bCs/>
              </w:rPr>
              <w:t>Infrastructure</w:t>
            </w:r>
            <w:proofErr w:type="spellEnd"/>
            <w:r w:rsidRPr="00345FE1">
              <w:rPr>
                <w:bCs/>
              </w:rPr>
              <w:t xml:space="preserve"> </w:t>
            </w:r>
            <w:proofErr w:type="spellStart"/>
            <w:r w:rsidRPr="00345FE1">
              <w:rPr>
                <w:bCs/>
              </w:rPr>
              <w:t>Resilience</w:t>
            </w:r>
            <w:proofErr w:type="spellEnd"/>
            <w:r w:rsidRPr="00345FE1">
              <w:rPr>
                <w:bCs/>
              </w:rPr>
              <w:t xml:space="preserve"> </w:t>
            </w:r>
            <w:proofErr w:type="spellStart"/>
            <w:r w:rsidRPr="00345FE1">
              <w:rPr>
                <w:bCs/>
              </w:rPr>
              <w:t>Assessment</w:t>
            </w:r>
            <w:proofErr w:type="spellEnd"/>
            <w:r w:rsidRPr="00345FE1">
              <w:rPr>
                <w:bCs/>
              </w:rPr>
              <w:t xml:space="preserve">. </w:t>
            </w:r>
            <w:r w:rsidRPr="00345FE1">
              <w:rPr>
                <w:bCs/>
                <w:i/>
                <w:iCs/>
              </w:rPr>
              <w:t xml:space="preserve">Smart </w:t>
            </w:r>
            <w:proofErr w:type="spellStart"/>
            <w:r w:rsidRPr="00345FE1">
              <w:rPr>
                <w:bCs/>
                <w:i/>
                <w:iCs/>
              </w:rPr>
              <w:t>Cities</w:t>
            </w:r>
            <w:proofErr w:type="spellEnd"/>
            <w:r w:rsidRPr="00345FE1">
              <w:rPr>
                <w:bCs/>
              </w:rPr>
              <w:t xml:space="preserve">, 2023, 6: 2221-2244. </w:t>
            </w:r>
            <w:hyperlink r:id="rId46" w:history="1">
              <w:r w:rsidRPr="00345FE1">
                <w:rPr>
                  <w:rStyle w:val="Hypertextovodkaz"/>
                  <w:bCs/>
                </w:rPr>
                <w:t>https://doi.org/10.3390/smartcities6050102</w:t>
              </w:r>
            </w:hyperlink>
            <w:r w:rsidRPr="00345FE1">
              <w:rPr>
                <w:bCs/>
              </w:rPr>
              <w:t xml:space="preserve"> </w:t>
            </w:r>
            <w:proofErr w:type="spellStart"/>
            <w:r>
              <w:rPr>
                <w:bCs/>
              </w:rPr>
              <w:t>Jimp</w:t>
            </w:r>
            <w:proofErr w:type="spellEnd"/>
          </w:p>
          <w:p w14:paraId="66558E98" w14:textId="74E45958" w:rsidR="00870404" w:rsidRPr="00345FE1" w:rsidRDefault="00870404" w:rsidP="00087553">
            <w:pPr>
              <w:ind w:left="-37" w:firstLine="1"/>
              <w:jc w:val="both"/>
              <w:rPr>
                <w:bCs/>
              </w:rPr>
            </w:pPr>
            <w:r w:rsidRPr="00345FE1">
              <w:rPr>
                <w:b/>
              </w:rPr>
              <w:t>ŘEHÁK, D</w:t>
            </w:r>
            <w:r>
              <w:rPr>
                <w:b/>
              </w:rPr>
              <w:t>avid</w:t>
            </w:r>
            <w:r w:rsidRPr="00345FE1">
              <w:rPr>
                <w:b/>
              </w:rPr>
              <w:t xml:space="preserve"> (60 %)</w:t>
            </w:r>
            <w:r w:rsidRPr="00345FE1">
              <w:rPr>
                <w:bCs/>
              </w:rPr>
              <w:t>, HROMADA, M</w:t>
            </w:r>
            <w:r>
              <w:rPr>
                <w:bCs/>
              </w:rPr>
              <w:t>artin</w:t>
            </w:r>
            <w:r w:rsidRPr="00345FE1">
              <w:rPr>
                <w:bCs/>
              </w:rPr>
              <w:t>, ONDERKOVÁ, V</w:t>
            </w:r>
            <w:r>
              <w:rPr>
                <w:bCs/>
              </w:rPr>
              <w:t>endula</w:t>
            </w:r>
            <w:r w:rsidRPr="00345FE1">
              <w:rPr>
                <w:bCs/>
              </w:rPr>
              <w:t>, WALKER, N</w:t>
            </w:r>
            <w:r>
              <w:rPr>
                <w:bCs/>
              </w:rPr>
              <w:t>eil</w:t>
            </w:r>
            <w:r w:rsidRPr="00345FE1">
              <w:rPr>
                <w:bCs/>
              </w:rPr>
              <w:t>, FUGGINI, C</w:t>
            </w:r>
            <w:r>
              <w:rPr>
                <w:bCs/>
              </w:rPr>
              <w:t>lemente</w:t>
            </w:r>
            <w:r w:rsidRPr="00345FE1">
              <w:rPr>
                <w:bCs/>
              </w:rPr>
              <w:t xml:space="preserve">. </w:t>
            </w:r>
            <w:proofErr w:type="spellStart"/>
            <w:r w:rsidRPr="00345FE1">
              <w:rPr>
                <w:bCs/>
              </w:rPr>
              <w:t>Dynamic</w:t>
            </w:r>
            <w:proofErr w:type="spellEnd"/>
            <w:r w:rsidRPr="00345FE1">
              <w:rPr>
                <w:bCs/>
              </w:rPr>
              <w:t xml:space="preserve"> </w:t>
            </w:r>
            <w:proofErr w:type="spellStart"/>
            <w:r w:rsidRPr="00345FE1">
              <w:rPr>
                <w:bCs/>
              </w:rPr>
              <w:t>Robustness</w:t>
            </w:r>
            <w:proofErr w:type="spellEnd"/>
            <w:r w:rsidRPr="00345FE1">
              <w:rPr>
                <w:bCs/>
              </w:rPr>
              <w:t xml:space="preserve"> Modelling </w:t>
            </w:r>
            <w:proofErr w:type="spellStart"/>
            <w:r w:rsidRPr="00345FE1">
              <w:rPr>
                <w:bCs/>
              </w:rPr>
              <w:t>of</w:t>
            </w:r>
            <w:proofErr w:type="spellEnd"/>
            <w:r w:rsidRPr="00345FE1">
              <w:rPr>
                <w:bCs/>
              </w:rPr>
              <w:t xml:space="preserve"> </w:t>
            </w:r>
            <w:proofErr w:type="spellStart"/>
            <w:r w:rsidRPr="00345FE1">
              <w:rPr>
                <w:bCs/>
              </w:rPr>
              <w:t>Electricity</w:t>
            </w:r>
            <w:proofErr w:type="spellEnd"/>
            <w:r w:rsidRPr="00345FE1">
              <w:rPr>
                <w:bCs/>
              </w:rPr>
              <w:t xml:space="preserve"> </w:t>
            </w:r>
            <w:proofErr w:type="spellStart"/>
            <w:r w:rsidRPr="00345FE1">
              <w:rPr>
                <w:bCs/>
              </w:rPr>
              <w:t>Critical</w:t>
            </w:r>
            <w:proofErr w:type="spellEnd"/>
            <w:r w:rsidRPr="00345FE1">
              <w:rPr>
                <w:bCs/>
              </w:rPr>
              <w:t xml:space="preserve"> </w:t>
            </w:r>
            <w:proofErr w:type="spellStart"/>
            <w:r w:rsidRPr="00345FE1">
              <w:rPr>
                <w:bCs/>
              </w:rPr>
              <w:t>Infrastructure</w:t>
            </w:r>
            <w:proofErr w:type="spellEnd"/>
            <w:r w:rsidRPr="00345FE1">
              <w:rPr>
                <w:bCs/>
              </w:rPr>
              <w:t xml:space="preserve"> </w:t>
            </w:r>
            <w:proofErr w:type="spellStart"/>
            <w:r w:rsidRPr="00345FE1">
              <w:rPr>
                <w:bCs/>
              </w:rPr>
              <w:t>Elements</w:t>
            </w:r>
            <w:proofErr w:type="spellEnd"/>
            <w:r w:rsidRPr="00345FE1">
              <w:rPr>
                <w:bCs/>
              </w:rPr>
              <w:t xml:space="preserve"> as a Part </w:t>
            </w:r>
            <w:proofErr w:type="spellStart"/>
            <w:r w:rsidRPr="00345FE1">
              <w:rPr>
                <w:bCs/>
              </w:rPr>
              <w:t>of</w:t>
            </w:r>
            <w:proofErr w:type="spellEnd"/>
            <w:r w:rsidRPr="00345FE1">
              <w:rPr>
                <w:bCs/>
              </w:rPr>
              <w:t xml:space="preserve"> </w:t>
            </w:r>
            <w:proofErr w:type="spellStart"/>
            <w:r w:rsidRPr="00345FE1">
              <w:rPr>
                <w:bCs/>
              </w:rPr>
              <w:t>Energy</w:t>
            </w:r>
            <w:proofErr w:type="spellEnd"/>
            <w:r w:rsidRPr="00345FE1">
              <w:rPr>
                <w:bCs/>
              </w:rPr>
              <w:t xml:space="preserve"> </w:t>
            </w:r>
            <w:proofErr w:type="spellStart"/>
            <w:r w:rsidRPr="00345FE1">
              <w:rPr>
                <w:bCs/>
              </w:rPr>
              <w:t>Security</w:t>
            </w:r>
            <w:proofErr w:type="spellEnd"/>
            <w:r w:rsidRPr="00345FE1">
              <w:rPr>
                <w:bCs/>
              </w:rPr>
              <w:t xml:space="preserve">.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Electrical</w:t>
            </w:r>
            <w:proofErr w:type="spellEnd"/>
            <w:r w:rsidRPr="00345FE1">
              <w:rPr>
                <w:bCs/>
                <w:i/>
                <w:iCs/>
              </w:rPr>
              <w:t xml:space="preserve"> </w:t>
            </w:r>
            <w:proofErr w:type="spellStart"/>
            <w:r w:rsidRPr="00345FE1">
              <w:rPr>
                <w:bCs/>
                <w:i/>
                <w:iCs/>
              </w:rPr>
              <w:t>Power</w:t>
            </w:r>
            <w:proofErr w:type="spellEnd"/>
            <w:r w:rsidRPr="00345FE1">
              <w:rPr>
                <w:bCs/>
                <w:i/>
                <w:iCs/>
              </w:rPr>
              <w:t xml:space="preserve"> and </w:t>
            </w:r>
            <w:proofErr w:type="spellStart"/>
            <w:r w:rsidRPr="00345FE1">
              <w:rPr>
                <w:bCs/>
                <w:i/>
                <w:iCs/>
              </w:rPr>
              <w:t>Energy</w:t>
            </w:r>
            <w:proofErr w:type="spellEnd"/>
            <w:r w:rsidRPr="00345FE1">
              <w:rPr>
                <w:bCs/>
                <w:i/>
                <w:iCs/>
              </w:rPr>
              <w:t xml:space="preserve"> Systems</w:t>
            </w:r>
            <w:r w:rsidRPr="00345FE1">
              <w:rPr>
                <w:bCs/>
              </w:rPr>
              <w:t xml:space="preserve">, 2022, 136: 107700. </w:t>
            </w:r>
            <w:hyperlink r:id="rId47" w:history="1">
              <w:r w:rsidRPr="00345FE1">
                <w:rPr>
                  <w:rStyle w:val="Hypertextovodkaz"/>
                  <w:bCs/>
                </w:rPr>
                <w:t>https://doi.org/10.1016/j.ijepes.2021.107700</w:t>
              </w:r>
            </w:hyperlink>
            <w:r w:rsidRPr="00345FE1">
              <w:rPr>
                <w:bCs/>
              </w:rPr>
              <w:t xml:space="preserve"> </w:t>
            </w:r>
            <w:proofErr w:type="spellStart"/>
            <w:r>
              <w:rPr>
                <w:bCs/>
              </w:rPr>
              <w:t>Jimp</w:t>
            </w:r>
            <w:proofErr w:type="spellEnd"/>
          </w:p>
          <w:p w14:paraId="7B4C3F26" w14:textId="77448278" w:rsidR="00870404" w:rsidRPr="00345FE1" w:rsidRDefault="00870404" w:rsidP="00087553">
            <w:pPr>
              <w:ind w:left="-37" w:firstLine="1"/>
              <w:jc w:val="both"/>
              <w:rPr>
                <w:bCs/>
              </w:rPr>
            </w:pPr>
            <w:r w:rsidRPr="00345FE1">
              <w:rPr>
                <w:b/>
              </w:rPr>
              <w:t>ŘEHÁK, D</w:t>
            </w:r>
            <w:r>
              <w:rPr>
                <w:b/>
              </w:rPr>
              <w:t>avid</w:t>
            </w:r>
            <w:r w:rsidRPr="00345FE1">
              <w:rPr>
                <w:b/>
              </w:rPr>
              <w:t xml:space="preserve"> (40 %)</w:t>
            </w:r>
            <w:r w:rsidRPr="00345FE1">
              <w:rPr>
                <w:bCs/>
              </w:rPr>
              <w:t>, HROMADA, M</w:t>
            </w:r>
            <w:r>
              <w:rPr>
                <w:bCs/>
              </w:rPr>
              <w:t>artin</w:t>
            </w:r>
            <w:r w:rsidRPr="00345FE1">
              <w:rPr>
                <w:bCs/>
              </w:rPr>
              <w:t>, GKOTSIS, I</w:t>
            </w:r>
            <w:r>
              <w:rPr>
                <w:bCs/>
              </w:rPr>
              <w:t>lias</w:t>
            </w:r>
            <w:r w:rsidRPr="00345FE1">
              <w:rPr>
                <w:bCs/>
              </w:rPr>
              <w:t>, GAZI, A</w:t>
            </w:r>
            <w:r>
              <w:rPr>
                <w:bCs/>
              </w:rPr>
              <w:t>nna</w:t>
            </w:r>
            <w:r w:rsidRPr="00345FE1">
              <w:rPr>
                <w:bCs/>
              </w:rPr>
              <w:t>, AGRAFIOTI, E</w:t>
            </w:r>
            <w:r>
              <w:rPr>
                <w:bCs/>
              </w:rPr>
              <w:t>vita</w:t>
            </w:r>
            <w:r w:rsidRPr="00345FE1">
              <w:rPr>
                <w:bCs/>
              </w:rPr>
              <w:t>, CHALKIDOU, A</w:t>
            </w:r>
            <w:r>
              <w:rPr>
                <w:bCs/>
              </w:rPr>
              <w:t>nastasia</w:t>
            </w:r>
            <w:r w:rsidRPr="00345FE1">
              <w:rPr>
                <w:bCs/>
              </w:rPr>
              <w:t>, JURKIEWICZ, K</w:t>
            </w:r>
            <w:r>
              <w:rPr>
                <w:bCs/>
              </w:rPr>
              <w:t>arolina</w:t>
            </w:r>
            <w:r w:rsidRPr="00345FE1">
              <w:rPr>
                <w:bCs/>
              </w:rPr>
              <w:t>, BOLLETTA, F</w:t>
            </w:r>
            <w:r>
              <w:rPr>
                <w:bCs/>
              </w:rPr>
              <w:t>abio</w:t>
            </w:r>
            <w:r w:rsidRPr="00345FE1">
              <w:rPr>
                <w:bCs/>
              </w:rPr>
              <w:t>, FUGGINI, C</w:t>
            </w:r>
            <w:r>
              <w:rPr>
                <w:bCs/>
              </w:rPr>
              <w:t>lemente</w:t>
            </w:r>
            <w:r w:rsidRPr="00345FE1">
              <w:rPr>
                <w:bCs/>
              </w:rPr>
              <w:t xml:space="preserve">. </w:t>
            </w:r>
            <w:proofErr w:type="spellStart"/>
            <w:r w:rsidRPr="00345FE1">
              <w:rPr>
                <w:bCs/>
              </w:rPr>
              <w:t>Validation</w:t>
            </w:r>
            <w:proofErr w:type="spellEnd"/>
            <w:r w:rsidRPr="00345FE1">
              <w:rPr>
                <w:bCs/>
              </w:rPr>
              <w:t xml:space="preserve"> </w:t>
            </w:r>
            <w:proofErr w:type="spellStart"/>
            <w:r w:rsidRPr="00345FE1">
              <w:rPr>
                <w:bCs/>
              </w:rPr>
              <w:t>Strategy</w:t>
            </w:r>
            <w:proofErr w:type="spellEnd"/>
            <w:r w:rsidRPr="00345FE1">
              <w:rPr>
                <w:bCs/>
              </w:rPr>
              <w:t xml:space="preserve"> as a Part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European</w:t>
            </w:r>
            <w:proofErr w:type="spellEnd"/>
            <w:r w:rsidRPr="00345FE1">
              <w:rPr>
                <w:bCs/>
              </w:rPr>
              <w:t xml:space="preserve"> </w:t>
            </w:r>
            <w:proofErr w:type="spellStart"/>
            <w:r w:rsidRPr="00345FE1">
              <w:rPr>
                <w:bCs/>
              </w:rPr>
              <w:t>Gas</w:t>
            </w:r>
            <w:proofErr w:type="spellEnd"/>
            <w:r w:rsidRPr="00345FE1">
              <w:rPr>
                <w:bCs/>
              </w:rPr>
              <w:t xml:space="preserve"> Network </w:t>
            </w:r>
            <w:proofErr w:type="spellStart"/>
            <w:r w:rsidRPr="00345FE1">
              <w:rPr>
                <w:bCs/>
              </w:rPr>
              <w:t>Protection</w:t>
            </w:r>
            <w:proofErr w:type="spellEnd"/>
            <w:r w:rsidRPr="00345FE1">
              <w:rPr>
                <w:bCs/>
              </w:rPr>
              <w:t>. In ROSATO, V., DI PIETRO, A. (</w:t>
            </w:r>
            <w:proofErr w:type="spellStart"/>
            <w:r w:rsidRPr="00345FE1">
              <w:rPr>
                <w:bCs/>
              </w:rPr>
              <w:t>Eds</w:t>
            </w:r>
            <w:proofErr w:type="spellEnd"/>
            <w:r w:rsidRPr="00345FE1">
              <w:rPr>
                <w:bCs/>
              </w:rPr>
              <w:t xml:space="preserve">.), </w:t>
            </w:r>
            <w:proofErr w:type="spellStart"/>
            <w:r w:rsidRPr="00345FE1">
              <w:rPr>
                <w:bCs/>
                <w:i/>
                <w:iCs/>
              </w:rPr>
              <w:t>Issues</w:t>
            </w:r>
            <w:proofErr w:type="spellEnd"/>
            <w:r w:rsidRPr="00345FE1">
              <w:rPr>
                <w:bCs/>
                <w:i/>
                <w:iCs/>
              </w:rPr>
              <w:t xml:space="preserve"> on Risk </w:t>
            </w:r>
            <w:proofErr w:type="spellStart"/>
            <w:r w:rsidRPr="00345FE1">
              <w:rPr>
                <w:bCs/>
                <w:i/>
                <w:iCs/>
              </w:rPr>
              <w:t>Analysis</w:t>
            </w:r>
            <w:proofErr w:type="spellEnd"/>
            <w:r w:rsidRPr="00345FE1">
              <w:rPr>
                <w:bCs/>
                <w:i/>
                <w:iCs/>
              </w:rPr>
              <w:t xml:space="preserve"> </w:t>
            </w:r>
            <w:proofErr w:type="spellStart"/>
            <w:r w:rsidRPr="00345FE1">
              <w:rPr>
                <w:bCs/>
                <w:i/>
                <w:iCs/>
              </w:rPr>
              <w:t>for</w:t>
            </w:r>
            <w:proofErr w:type="spellEnd"/>
            <w:r w:rsidRPr="00345FE1">
              <w:rPr>
                <w:bCs/>
                <w:i/>
                <w:iCs/>
              </w:rPr>
              <w:t xml:space="preserve"> </w:t>
            </w:r>
            <w:proofErr w:type="spellStart"/>
            <w:r w:rsidRPr="00345FE1">
              <w:rPr>
                <w:bCs/>
                <w:i/>
                <w:iCs/>
              </w:rPr>
              <w:t>Critical</w:t>
            </w:r>
            <w:proofErr w:type="spellEnd"/>
            <w:r w:rsidRPr="00345FE1">
              <w:rPr>
                <w:bCs/>
                <w:i/>
                <w:iCs/>
              </w:rPr>
              <w:t xml:space="preserve"> </w:t>
            </w:r>
            <w:proofErr w:type="spellStart"/>
            <w:r w:rsidRPr="00345FE1">
              <w:rPr>
                <w:bCs/>
                <w:i/>
                <w:iCs/>
              </w:rPr>
              <w:t>Infrastructure</w:t>
            </w:r>
            <w:proofErr w:type="spellEnd"/>
            <w:r w:rsidRPr="00345FE1">
              <w:rPr>
                <w:bCs/>
                <w:i/>
                <w:iCs/>
              </w:rPr>
              <w:t xml:space="preserve"> </w:t>
            </w:r>
            <w:proofErr w:type="spellStart"/>
            <w:r w:rsidRPr="00345FE1">
              <w:rPr>
                <w:bCs/>
                <w:i/>
                <w:iCs/>
              </w:rPr>
              <w:t>Protection</w:t>
            </w:r>
            <w:proofErr w:type="spellEnd"/>
            <w:r w:rsidRPr="00345FE1">
              <w:rPr>
                <w:bCs/>
              </w:rPr>
              <w:t xml:space="preserve">. London: </w:t>
            </w:r>
            <w:proofErr w:type="spellStart"/>
            <w:r w:rsidRPr="00345FE1">
              <w:rPr>
                <w:bCs/>
              </w:rPr>
              <w:t>IntechOpen</w:t>
            </w:r>
            <w:proofErr w:type="spellEnd"/>
            <w:r w:rsidRPr="00345FE1">
              <w:rPr>
                <w:bCs/>
              </w:rPr>
              <w:t xml:space="preserve">, 2021, pp. 127-148. </w:t>
            </w:r>
            <w:hyperlink r:id="rId48" w:history="1">
              <w:r w:rsidRPr="00345FE1">
                <w:rPr>
                  <w:rStyle w:val="Hypertextovodkaz"/>
                  <w:bCs/>
                </w:rPr>
                <w:t>https://doi.org/10.5772/intechopen.94644</w:t>
              </w:r>
            </w:hyperlink>
            <w:r w:rsidRPr="00726E28">
              <w:t xml:space="preserve"> C</w:t>
            </w:r>
          </w:p>
          <w:p w14:paraId="371F7E28" w14:textId="1A4E3F64" w:rsidR="00870404" w:rsidRPr="00345FE1" w:rsidRDefault="00870404" w:rsidP="00087553">
            <w:pPr>
              <w:ind w:left="-37" w:firstLine="1"/>
              <w:jc w:val="both"/>
              <w:rPr>
                <w:bCs/>
              </w:rPr>
            </w:pPr>
            <w:r w:rsidRPr="00345FE1">
              <w:rPr>
                <w:b/>
              </w:rPr>
              <w:t>ŘEHÁK, D. (100 %)</w:t>
            </w:r>
            <w:r w:rsidRPr="00345FE1">
              <w:rPr>
                <w:bCs/>
              </w:rPr>
              <w:t xml:space="preserve">. </w:t>
            </w:r>
            <w:proofErr w:type="spellStart"/>
            <w:r w:rsidRPr="00345FE1">
              <w:rPr>
                <w:bCs/>
              </w:rPr>
              <w:t>Assessing</w:t>
            </w:r>
            <w:proofErr w:type="spellEnd"/>
            <w:r w:rsidRPr="00345FE1">
              <w:rPr>
                <w:bCs/>
              </w:rPr>
              <w:t xml:space="preserve"> and </w:t>
            </w:r>
            <w:proofErr w:type="spellStart"/>
            <w:r w:rsidRPr="00345FE1">
              <w:rPr>
                <w:bCs/>
              </w:rPr>
              <w:t>Strengthening</w:t>
            </w:r>
            <w:proofErr w:type="spellEnd"/>
            <w:r w:rsidRPr="00345FE1">
              <w:rPr>
                <w:bCs/>
              </w:rPr>
              <w:t xml:space="preserve"> </w:t>
            </w:r>
            <w:proofErr w:type="spellStart"/>
            <w:r w:rsidRPr="00345FE1">
              <w:rPr>
                <w:bCs/>
              </w:rPr>
              <w:t>Organisational</w:t>
            </w:r>
            <w:proofErr w:type="spellEnd"/>
            <w:r w:rsidRPr="00345FE1">
              <w:rPr>
                <w:bCs/>
              </w:rPr>
              <w:t xml:space="preserve"> </w:t>
            </w:r>
            <w:proofErr w:type="spellStart"/>
            <w:r w:rsidRPr="00345FE1">
              <w:rPr>
                <w:bCs/>
              </w:rPr>
              <w:t>Resilience</w:t>
            </w:r>
            <w:proofErr w:type="spellEnd"/>
            <w:r w:rsidRPr="00345FE1">
              <w:rPr>
                <w:bCs/>
              </w:rPr>
              <w:t xml:space="preserve"> in a </w:t>
            </w:r>
            <w:proofErr w:type="spellStart"/>
            <w:r w:rsidRPr="00345FE1">
              <w:rPr>
                <w:bCs/>
              </w:rPr>
              <w:t>Critical</w:t>
            </w:r>
            <w:proofErr w:type="spellEnd"/>
            <w:r w:rsidRPr="00345FE1">
              <w:rPr>
                <w:bCs/>
              </w:rPr>
              <w:t xml:space="preserve"> </w:t>
            </w:r>
            <w:proofErr w:type="spellStart"/>
            <w:r w:rsidRPr="00345FE1">
              <w:rPr>
                <w:bCs/>
              </w:rPr>
              <w:t>Infrastructure</w:t>
            </w:r>
            <w:proofErr w:type="spellEnd"/>
            <w:r w:rsidRPr="00345FE1">
              <w:rPr>
                <w:bCs/>
              </w:rPr>
              <w:t xml:space="preserve"> </w:t>
            </w:r>
            <w:proofErr w:type="spellStart"/>
            <w:r w:rsidRPr="00345FE1">
              <w:rPr>
                <w:bCs/>
              </w:rPr>
              <w:t>System</w:t>
            </w:r>
            <w:proofErr w:type="spellEnd"/>
            <w:r w:rsidRPr="00345FE1">
              <w:rPr>
                <w:bCs/>
              </w:rPr>
              <w:t xml:space="preserve">: Case Study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Slovak</w:t>
            </w:r>
            <w:proofErr w:type="spellEnd"/>
            <w:r w:rsidRPr="00345FE1">
              <w:rPr>
                <w:bCs/>
              </w:rPr>
              <w:t xml:space="preserve"> Republic. </w:t>
            </w:r>
            <w:proofErr w:type="spellStart"/>
            <w:r w:rsidRPr="00345FE1">
              <w:rPr>
                <w:bCs/>
                <w:i/>
                <w:iCs/>
              </w:rPr>
              <w:t>Safety</w:t>
            </w:r>
            <w:proofErr w:type="spellEnd"/>
            <w:r w:rsidRPr="00345FE1">
              <w:rPr>
                <w:bCs/>
                <w:i/>
                <w:iCs/>
              </w:rPr>
              <w:t xml:space="preserve"> Science</w:t>
            </w:r>
            <w:r w:rsidRPr="00345FE1">
              <w:rPr>
                <w:bCs/>
              </w:rPr>
              <w:t xml:space="preserve">, 2020, 123: 104573. </w:t>
            </w:r>
            <w:hyperlink r:id="rId49" w:history="1">
              <w:r w:rsidRPr="00345FE1">
                <w:rPr>
                  <w:rStyle w:val="Hypertextovodkaz"/>
                  <w:bCs/>
                </w:rPr>
                <w:t>https://doi.org/10.1016/j.ssci.2019.104573</w:t>
              </w:r>
            </w:hyperlink>
            <w:r w:rsidRPr="00345FE1">
              <w:rPr>
                <w:bCs/>
              </w:rPr>
              <w:t xml:space="preserve"> </w:t>
            </w:r>
            <w:proofErr w:type="spellStart"/>
            <w:r>
              <w:rPr>
                <w:bCs/>
              </w:rPr>
              <w:t>Jimp</w:t>
            </w:r>
            <w:proofErr w:type="spellEnd"/>
          </w:p>
          <w:p w14:paraId="4E3786FE" w14:textId="77777777" w:rsidR="00870404" w:rsidRPr="00345FE1" w:rsidRDefault="00870404" w:rsidP="00087553">
            <w:pPr>
              <w:jc w:val="both"/>
              <w:rPr>
                <w:bCs/>
              </w:rPr>
            </w:pPr>
          </w:p>
          <w:p w14:paraId="43429C89" w14:textId="77777777" w:rsidR="00870404" w:rsidRPr="00345FE1" w:rsidRDefault="00870404" w:rsidP="00087553">
            <w:pPr>
              <w:jc w:val="both"/>
              <w:rPr>
                <w:bCs/>
                <w:i/>
                <w:iCs/>
              </w:rPr>
            </w:pPr>
            <w:r w:rsidRPr="00345FE1">
              <w:rPr>
                <w:bCs/>
                <w:i/>
                <w:iCs/>
              </w:rPr>
              <w:t>Přehled projektové činnosti:</w:t>
            </w:r>
          </w:p>
          <w:p w14:paraId="6D7BFA93" w14:textId="77777777" w:rsidR="00870404" w:rsidRPr="00345FE1" w:rsidRDefault="00870404" w:rsidP="00087553">
            <w:pPr>
              <w:ind w:left="956" w:hanging="956"/>
              <w:jc w:val="both"/>
              <w:rPr>
                <w:bCs/>
              </w:rPr>
            </w:pPr>
            <w:r w:rsidRPr="00345FE1">
              <w:rPr>
                <w:bCs/>
              </w:rPr>
              <w:t>2024–2026</w:t>
            </w:r>
            <w:r>
              <w:rPr>
                <w:bCs/>
              </w:rPr>
              <w:tab/>
            </w:r>
            <w:proofErr w:type="spellStart"/>
            <w:r w:rsidRPr="00345FE1">
              <w:rPr>
                <w:bCs/>
              </w:rPr>
              <w:t>TeamUP</w:t>
            </w:r>
            <w:proofErr w:type="spellEnd"/>
            <w:r w:rsidRPr="00345FE1">
              <w:rPr>
                <w:bCs/>
              </w:rPr>
              <w:t xml:space="preserve">: </w:t>
            </w:r>
            <w:proofErr w:type="spellStart"/>
            <w:r w:rsidRPr="00345FE1">
              <w:rPr>
                <w:bCs/>
              </w:rPr>
              <w:t>Holistic</w:t>
            </w:r>
            <w:proofErr w:type="spellEnd"/>
            <w:r w:rsidRPr="00345FE1">
              <w:rPr>
                <w:bCs/>
              </w:rPr>
              <w:t xml:space="preserve"> </w:t>
            </w:r>
            <w:proofErr w:type="spellStart"/>
            <w:r w:rsidRPr="00345FE1">
              <w:rPr>
                <w:bCs/>
              </w:rPr>
              <w:t>Capability</w:t>
            </w:r>
            <w:proofErr w:type="spellEnd"/>
            <w:r w:rsidRPr="00345FE1">
              <w:rPr>
                <w:bCs/>
              </w:rPr>
              <w:t xml:space="preserve"> and Technology </w:t>
            </w:r>
            <w:proofErr w:type="spellStart"/>
            <w:r w:rsidRPr="00345FE1">
              <w:rPr>
                <w:bCs/>
              </w:rPr>
              <w:t>Evaluation</w:t>
            </w:r>
            <w:proofErr w:type="spellEnd"/>
            <w:r w:rsidRPr="00345FE1">
              <w:rPr>
                <w:bCs/>
              </w:rPr>
              <w:t xml:space="preserve"> and Co-</w:t>
            </w:r>
            <w:proofErr w:type="spellStart"/>
            <w:r w:rsidRPr="00345FE1">
              <w:rPr>
                <w:bCs/>
              </w:rPr>
              <w:t>Creation</w:t>
            </w:r>
            <w:proofErr w:type="spellEnd"/>
            <w:r w:rsidRPr="00345FE1">
              <w:rPr>
                <w:bCs/>
              </w:rPr>
              <w:t xml:space="preserve"> Framework </w:t>
            </w:r>
            <w:proofErr w:type="spellStart"/>
            <w:r w:rsidRPr="00345FE1">
              <w:rPr>
                <w:bCs/>
              </w:rPr>
              <w:t>for</w:t>
            </w:r>
            <w:proofErr w:type="spellEnd"/>
            <w:r w:rsidRPr="00345FE1">
              <w:rPr>
                <w:bCs/>
              </w:rPr>
              <w:t xml:space="preserve"> </w:t>
            </w:r>
            <w:proofErr w:type="spellStart"/>
            <w:r w:rsidRPr="00345FE1">
              <w:rPr>
                <w:bCs/>
              </w:rPr>
              <w:t>Upskilled</w:t>
            </w:r>
            <w:proofErr w:type="spellEnd"/>
            <w:r w:rsidRPr="00345FE1">
              <w:rPr>
                <w:bCs/>
              </w:rPr>
              <w:t xml:space="preserve"> </w:t>
            </w:r>
            <w:proofErr w:type="spellStart"/>
            <w:r w:rsidRPr="00345FE1">
              <w:rPr>
                <w:bCs/>
              </w:rPr>
              <w:t>First</w:t>
            </w:r>
            <w:proofErr w:type="spellEnd"/>
            <w:r w:rsidRPr="00345FE1">
              <w:rPr>
                <w:bCs/>
              </w:rPr>
              <w:t xml:space="preserve"> </w:t>
            </w:r>
            <w:proofErr w:type="spellStart"/>
            <w:r w:rsidRPr="00345FE1">
              <w:rPr>
                <w:bCs/>
              </w:rPr>
              <w:t>Responders</w:t>
            </w:r>
            <w:proofErr w:type="spellEnd"/>
            <w:r w:rsidRPr="00345FE1">
              <w:rPr>
                <w:bCs/>
              </w:rPr>
              <w:t xml:space="preserve"> and </w:t>
            </w:r>
            <w:proofErr w:type="spellStart"/>
            <w:r w:rsidRPr="00345FE1">
              <w:rPr>
                <w:bCs/>
              </w:rPr>
              <w:t>Enhanced</w:t>
            </w:r>
            <w:proofErr w:type="spellEnd"/>
            <w:r w:rsidRPr="00345FE1">
              <w:rPr>
                <w:bCs/>
              </w:rPr>
              <w:t xml:space="preserve"> CBRN-E Response</w:t>
            </w:r>
            <w:r>
              <w:rPr>
                <w:bCs/>
              </w:rPr>
              <w:t xml:space="preserve">, poskytovatel EU, </w:t>
            </w:r>
            <w:r w:rsidRPr="00345FE1">
              <w:rPr>
                <w:bCs/>
              </w:rPr>
              <w:t xml:space="preserve">101121167, </w:t>
            </w:r>
            <w:proofErr w:type="spellStart"/>
            <w:r w:rsidRPr="00345FE1">
              <w:rPr>
                <w:bCs/>
              </w:rPr>
              <w:t>European</w:t>
            </w:r>
            <w:proofErr w:type="spellEnd"/>
            <w:r w:rsidRPr="00345FE1">
              <w:rPr>
                <w:bCs/>
              </w:rPr>
              <w:t xml:space="preserve"> </w:t>
            </w:r>
            <w:proofErr w:type="spellStart"/>
            <w:r w:rsidRPr="00345FE1">
              <w:rPr>
                <w:bCs/>
              </w:rPr>
              <w:t>Commission</w:t>
            </w:r>
            <w:proofErr w:type="spellEnd"/>
            <w:r w:rsidRPr="00345FE1">
              <w:rPr>
                <w:bCs/>
              </w:rPr>
              <w:t xml:space="preserve"> HORIZON-CL3-2022-DRS-01-09, Odpovědný řešitel </w:t>
            </w:r>
            <w:proofErr w:type="spellStart"/>
            <w:r w:rsidRPr="00345FE1">
              <w:rPr>
                <w:bCs/>
              </w:rPr>
              <w:t>spolupříjemce</w:t>
            </w:r>
            <w:proofErr w:type="spellEnd"/>
          </w:p>
          <w:p w14:paraId="4848CC31" w14:textId="77777777" w:rsidR="00870404" w:rsidRPr="00345FE1" w:rsidRDefault="00870404" w:rsidP="00087553">
            <w:pPr>
              <w:ind w:left="956" w:hanging="956"/>
              <w:jc w:val="both"/>
              <w:rPr>
                <w:bCs/>
              </w:rPr>
            </w:pPr>
            <w:r w:rsidRPr="00345FE1">
              <w:rPr>
                <w:bCs/>
              </w:rPr>
              <w:lastRenderedPageBreak/>
              <w:t>2023–2025</w:t>
            </w:r>
            <w:r>
              <w:rPr>
                <w:bCs/>
              </w:rPr>
              <w:tab/>
            </w:r>
            <w:r w:rsidRPr="00345FE1">
              <w:rPr>
                <w:bCs/>
              </w:rPr>
              <w:t xml:space="preserve">STRENGTH 2023: Posilování </w:t>
            </w:r>
            <w:proofErr w:type="spellStart"/>
            <w:r w:rsidRPr="00345FE1">
              <w:rPr>
                <w:bCs/>
              </w:rPr>
              <w:t>resilience</w:t>
            </w:r>
            <w:proofErr w:type="spellEnd"/>
            <w:r w:rsidRPr="00345FE1">
              <w:rPr>
                <w:bCs/>
              </w:rPr>
              <w:t xml:space="preserve"> subjektů pozemní dopravní kritické infrastruktury</w:t>
            </w:r>
            <w:r>
              <w:rPr>
                <w:bCs/>
              </w:rPr>
              <w:t>, poskytovatel MV ČR,</w:t>
            </w:r>
            <w:r w:rsidRPr="00345FE1">
              <w:rPr>
                <w:bCs/>
              </w:rPr>
              <w:t xml:space="preserve"> VK01030014, </w:t>
            </w:r>
            <w:r>
              <w:rPr>
                <w:bCs/>
              </w:rPr>
              <w:t>o</w:t>
            </w:r>
            <w:r w:rsidRPr="00345FE1">
              <w:rPr>
                <w:bCs/>
              </w:rPr>
              <w:t>dpovědný řešitel projektu</w:t>
            </w:r>
          </w:p>
          <w:p w14:paraId="2BCE5822" w14:textId="77777777" w:rsidR="00870404" w:rsidRPr="00345FE1" w:rsidRDefault="00870404" w:rsidP="00087553">
            <w:pPr>
              <w:ind w:left="956" w:hanging="956"/>
              <w:jc w:val="both"/>
              <w:rPr>
                <w:bCs/>
              </w:rPr>
            </w:pPr>
            <w:r w:rsidRPr="00345FE1">
              <w:rPr>
                <w:bCs/>
              </w:rPr>
              <w:t>2022–2025</w:t>
            </w:r>
            <w:r>
              <w:rPr>
                <w:bCs/>
              </w:rPr>
              <w:tab/>
            </w:r>
            <w:r w:rsidRPr="00345FE1">
              <w:rPr>
                <w:bCs/>
              </w:rPr>
              <w:t xml:space="preserve">KRIZTRANS: Výzkum stavebně-technických požadavků na </w:t>
            </w:r>
            <w:proofErr w:type="spellStart"/>
            <w:r w:rsidRPr="00345FE1">
              <w:rPr>
                <w:bCs/>
              </w:rPr>
              <w:t>využitı</w:t>
            </w:r>
            <w:proofErr w:type="spellEnd"/>
            <w:r w:rsidRPr="00345FE1">
              <w:rPr>
                <w:bCs/>
              </w:rPr>
              <w:t xml:space="preserve"> ́</w:t>
            </w:r>
            <w:proofErr w:type="spellStart"/>
            <w:r w:rsidRPr="00345FE1">
              <w:rPr>
                <w:bCs/>
              </w:rPr>
              <w:t>n</w:t>
            </w:r>
            <w:r w:rsidRPr="00345FE1">
              <w:rPr>
                <w:rFonts w:cs="Arial Narrow"/>
                <w:bCs/>
              </w:rPr>
              <w:t>á</w:t>
            </w:r>
            <w:r w:rsidRPr="00345FE1">
              <w:rPr>
                <w:bCs/>
              </w:rPr>
              <w:t>rodn</w:t>
            </w:r>
            <w:r w:rsidRPr="00345FE1">
              <w:rPr>
                <w:rFonts w:cs="Arial Narrow"/>
                <w:bCs/>
              </w:rPr>
              <w:t>ı</w:t>
            </w:r>
            <w:proofErr w:type="spellEnd"/>
            <w:r w:rsidRPr="00345FE1">
              <w:rPr>
                <w:bCs/>
              </w:rPr>
              <w:t xml:space="preserve"> ́</w:t>
            </w:r>
            <w:proofErr w:type="spellStart"/>
            <w:r w:rsidRPr="00345FE1">
              <w:rPr>
                <w:bCs/>
              </w:rPr>
              <w:t>pozemn</w:t>
            </w:r>
            <w:r w:rsidRPr="00345FE1">
              <w:rPr>
                <w:rFonts w:cs="Arial Narrow"/>
                <w:bCs/>
              </w:rPr>
              <w:t>ı</w:t>
            </w:r>
            <w:proofErr w:type="spellEnd"/>
            <w:r w:rsidRPr="00345FE1">
              <w:rPr>
                <w:bCs/>
              </w:rPr>
              <w:t xml:space="preserve"> ́ infrastruktury TEN-T k </w:t>
            </w:r>
            <w:r w:rsidRPr="00345FE1">
              <w:rPr>
                <w:rFonts w:cs="Arial Narrow"/>
                <w:bCs/>
              </w:rPr>
              <w:t>ř</w:t>
            </w:r>
            <w:r w:rsidRPr="00345FE1">
              <w:rPr>
                <w:bCs/>
              </w:rPr>
              <w:t>e</w:t>
            </w:r>
            <w:r w:rsidRPr="00345FE1">
              <w:rPr>
                <w:rFonts w:cs="Arial Narrow"/>
                <w:bCs/>
              </w:rPr>
              <w:t>š</w:t>
            </w:r>
            <w:r w:rsidRPr="00345FE1">
              <w:rPr>
                <w:bCs/>
              </w:rPr>
              <w:t>en</w:t>
            </w:r>
            <w:r w:rsidRPr="00345FE1">
              <w:rPr>
                <w:rFonts w:cs="Arial Narrow"/>
                <w:bCs/>
              </w:rPr>
              <w:t xml:space="preserve">í </w:t>
            </w:r>
            <w:r w:rsidRPr="00345FE1">
              <w:rPr>
                <w:bCs/>
              </w:rPr>
              <w:t>krizových situací velkého rozsahu</w:t>
            </w:r>
            <w:r>
              <w:rPr>
                <w:bCs/>
              </w:rPr>
              <w:t xml:space="preserve">, poskytovatel TAČR, </w:t>
            </w:r>
            <w:r w:rsidRPr="00345FE1">
              <w:rPr>
                <w:bCs/>
              </w:rPr>
              <w:t>CK03000182</w:t>
            </w:r>
            <w:r>
              <w:rPr>
                <w:bCs/>
              </w:rPr>
              <w:t>, o</w:t>
            </w:r>
            <w:r w:rsidRPr="00345FE1">
              <w:rPr>
                <w:bCs/>
              </w:rPr>
              <w:t>dpovědný řešitel projektu</w:t>
            </w:r>
          </w:p>
          <w:p w14:paraId="2617CC25" w14:textId="77777777" w:rsidR="00870404" w:rsidRPr="00345FE1" w:rsidRDefault="00870404" w:rsidP="00087553">
            <w:pPr>
              <w:ind w:left="956" w:hanging="956"/>
              <w:jc w:val="both"/>
              <w:rPr>
                <w:bCs/>
              </w:rPr>
            </w:pPr>
            <w:r w:rsidRPr="00345FE1">
              <w:rPr>
                <w:bCs/>
              </w:rPr>
              <w:t>2020–2023</w:t>
            </w:r>
            <w:r>
              <w:rPr>
                <w:bCs/>
              </w:rPr>
              <w:tab/>
            </w:r>
            <w:r w:rsidRPr="00345FE1">
              <w:rPr>
                <w:bCs/>
              </w:rPr>
              <w:t>SECURAIL: Zvýšení odolnosti a bezpečnosti železniční infrastruktury a minimalizace dopadů na ostatní sektory dopravní infrastruktury</w:t>
            </w:r>
            <w:r>
              <w:rPr>
                <w:bCs/>
              </w:rPr>
              <w:t>, poskytovatel TAČR,</w:t>
            </w:r>
            <w:r w:rsidRPr="00345FE1">
              <w:rPr>
                <w:bCs/>
              </w:rPr>
              <w:t xml:space="preserve"> CK01000015</w:t>
            </w:r>
            <w:r>
              <w:rPr>
                <w:bCs/>
              </w:rPr>
              <w:t>, o</w:t>
            </w:r>
            <w:r w:rsidRPr="00345FE1">
              <w:rPr>
                <w:bCs/>
              </w:rPr>
              <w:t xml:space="preserve">dpovědný řešitel </w:t>
            </w:r>
            <w:proofErr w:type="spellStart"/>
            <w:r w:rsidRPr="00345FE1">
              <w:rPr>
                <w:bCs/>
              </w:rPr>
              <w:t>spolupříjemce</w:t>
            </w:r>
            <w:proofErr w:type="spellEnd"/>
          </w:p>
          <w:p w14:paraId="79FF7F54" w14:textId="77777777" w:rsidR="00870404" w:rsidRPr="00345FE1" w:rsidRDefault="00870404" w:rsidP="00087553">
            <w:pPr>
              <w:ind w:left="956" w:hanging="956"/>
              <w:jc w:val="both"/>
              <w:rPr>
                <w:bCs/>
              </w:rPr>
            </w:pPr>
            <w:r w:rsidRPr="00345FE1">
              <w:rPr>
                <w:bCs/>
              </w:rPr>
              <w:t>2020–2022</w:t>
            </w:r>
            <w:r>
              <w:rPr>
                <w:bCs/>
              </w:rPr>
              <w:tab/>
            </w:r>
            <w:r w:rsidRPr="00345FE1">
              <w:rPr>
                <w:bCs/>
              </w:rPr>
              <w:t xml:space="preserve">S4AllCities: Smart </w:t>
            </w:r>
            <w:proofErr w:type="spellStart"/>
            <w:r w:rsidRPr="00345FE1">
              <w:rPr>
                <w:bCs/>
              </w:rPr>
              <w:t>Spaces</w:t>
            </w:r>
            <w:proofErr w:type="spellEnd"/>
            <w:r w:rsidRPr="00345FE1">
              <w:rPr>
                <w:bCs/>
              </w:rPr>
              <w:t xml:space="preserve"> </w:t>
            </w:r>
            <w:proofErr w:type="spellStart"/>
            <w:r w:rsidRPr="00345FE1">
              <w:rPr>
                <w:bCs/>
              </w:rPr>
              <w:t>Safety</w:t>
            </w:r>
            <w:proofErr w:type="spellEnd"/>
            <w:r w:rsidRPr="00345FE1">
              <w:rPr>
                <w:bCs/>
              </w:rPr>
              <w:t xml:space="preserve"> and </w:t>
            </w:r>
            <w:proofErr w:type="spellStart"/>
            <w:r w:rsidRPr="00345FE1">
              <w:rPr>
                <w:bCs/>
              </w:rPr>
              <w:t>Security</w:t>
            </w:r>
            <w:proofErr w:type="spellEnd"/>
            <w:r w:rsidRPr="00345FE1">
              <w:rPr>
                <w:bCs/>
              </w:rPr>
              <w:t xml:space="preserve"> </w:t>
            </w:r>
            <w:proofErr w:type="spellStart"/>
            <w:r w:rsidRPr="00345FE1">
              <w:rPr>
                <w:bCs/>
              </w:rPr>
              <w:t>for</w:t>
            </w:r>
            <w:proofErr w:type="spellEnd"/>
            <w:r w:rsidRPr="00345FE1">
              <w:rPr>
                <w:bCs/>
              </w:rPr>
              <w:t xml:space="preserve"> All </w:t>
            </w:r>
            <w:proofErr w:type="spellStart"/>
            <w:r w:rsidRPr="00345FE1">
              <w:rPr>
                <w:bCs/>
              </w:rPr>
              <w:t>Cities</w:t>
            </w:r>
            <w:proofErr w:type="spellEnd"/>
            <w:r>
              <w:rPr>
                <w:bCs/>
              </w:rPr>
              <w:t xml:space="preserve">, poskytovatel EU, </w:t>
            </w:r>
            <w:r w:rsidRPr="00345FE1">
              <w:rPr>
                <w:bCs/>
              </w:rPr>
              <w:t xml:space="preserve">883522, </w:t>
            </w:r>
            <w:proofErr w:type="spellStart"/>
            <w:r w:rsidRPr="00345FE1">
              <w:rPr>
                <w:bCs/>
              </w:rPr>
              <w:t>European</w:t>
            </w:r>
            <w:proofErr w:type="spellEnd"/>
            <w:r w:rsidRPr="00345FE1">
              <w:rPr>
                <w:bCs/>
              </w:rPr>
              <w:t xml:space="preserve"> </w:t>
            </w:r>
            <w:proofErr w:type="spellStart"/>
            <w:r w:rsidRPr="00345FE1">
              <w:rPr>
                <w:bCs/>
              </w:rPr>
              <w:t>Commission</w:t>
            </w:r>
            <w:proofErr w:type="spellEnd"/>
            <w:r w:rsidRPr="00345FE1">
              <w:rPr>
                <w:bCs/>
              </w:rPr>
              <w:t xml:space="preserve"> H2020-SU-INFRA-2019,</w:t>
            </w:r>
            <w:r>
              <w:rPr>
                <w:bCs/>
              </w:rPr>
              <w:t xml:space="preserve"> o</w:t>
            </w:r>
            <w:r w:rsidRPr="00345FE1">
              <w:rPr>
                <w:bCs/>
              </w:rPr>
              <w:t xml:space="preserve">dpovědný řešitel </w:t>
            </w:r>
            <w:proofErr w:type="spellStart"/>
            <w:r w:rsidRPr="00345FE1">
              <w:rPr>
                <w:bCs/>
              </w:rPr>
              <w:t>spolupříjemce</w:t>
            </w:r>
            <w:proofErr w:type="spellEnd"/>
          </w:p>
        </w:tc>
      </w:tr>
      <w:tr w:rsidR="00870404" w:rsidRPr="00345FE1" w14:paraId="6DC2DCBB" w14:textId="77777777" w:rsidTr="00087553">
        <w:trPr>
          <w:trHeight w:val="218"/>
        </w:trPr>
        <w:tc>
          <w:tcPr>
            <w:tcW w:w="9859" w:type="dxa"/>
            <w:gridSpan w:val="15"/>
            <w:shd w:val="clear" w:color="auto" w:fill="F7CAAC"/>
          </w:tcPr>
          <w:p w14:paraId="6B74753F" w14:textId="77777777" w:rsidR="00870404" w:rsidRPr="00345FE1" w:rsidRDefault="00870404" w:rsidP="00087553">
            <w:pPr>
              <w:rPr>
                <w:b/>
              </w:rPr>
            </w:pPr>
            <w:r w:rsidRPr="00345FE1">
              <w:rPr>
                <w:b/>
              </w:rPr>
              <w:lastRenderedPageBreak/>
              <w:t>Působení v zahraničí</w:t>
            </w:r>
          </w:p>
        </w:tc>
      </w:tr>
      <w:tr w:rsidR="00870404" w:rsidRPr="00345FE1" w14:paraId="3E6A78E9" w14:textId="77777777" w:rsidTr="00087553">
        <w:trPr>
          <w:trHeight w:val="328"/>
        </w:trPr>
        <w:tc>
          <w:tcPr>
            <w:tcW w:w="9859" w:type="dxa"/>
            <w:gridSpan w:val="15"/>
          </w:tcPr>
          <w:p w14:paraId="679AF308" w14:textId="77777777" w:rsidR="00870404" w:rsidRPr="00345FE1" w:rsidRDefault="00870404" w:rsidP="00087553">
            <w:pPr>
              <w:rPr>
                <w:b/>
              </w:rPr>
            </w:pPr>
          </w:p>
        </w:tc>
      </w:tr>
      <w:tr w:rsidR="00870404" w:rsidRPr="00345FE1" w14:paraId="6C3F627F" w14:textId="77777777" w:rsidTr="00087553">
        <w:trPr>
          <w:cantSplit/>
          <w:trHeight w:val="470"/>
        </w:trPr>
        <w:tc>
          <w:tcPr>
            <w:tcW w:w="2518" w:type="dxa"/>
            <w:shd w:val="clear" w:color="auto" w:fill="F7CAAC"/>
          </w:tcPr>
          <w:p w14:paraId="15AD57EA" w14:textId="77777777" w:rsidR="00870404" w:rsidRPr="00345FE1" w:rsidRDefault="00870404" w:rsidP="00087553">
            <w:pPr>
              <w:jc w:val="both"/>
              <w:rPr>
                <w:b/>
              </w:rPr>
            </w:pPr>
            <w:r w:rsidRPr="00345FE1">
              <w:rPr>
                <w:b/>
              </w:rPr>
              <w:t xml:space="preserve">Podpis </w:t>
            </w:r>
          </w:p>
        </w:tc>
        <w:tc>
          <w:tcPr>
            <w:tcW w:w="4536" w:type="dxa"/>
            <w:gridSpan w:val="8"/>
          </w:tcPr>
          <w:p w14:paraId="36127A9C" w14:textId="77777777" w:rsidR="00870404" w:rsidRPr="00345FE1" w:rsidRDefault="00870404" w:rsidP="00087553">
            <w:pPr>
              <w:jc w:val="both"/>
            </w:pPr>
          </w:p>
        </w:tc>
        <w:tc>
          <w:tcPr>
            <w:tcW w:w="786" w:type="dxa"/>
            <w:gridSpan w:val="2"/>
            <w:shd w:val="clear" w:color="auto" w:fill="F7CAAC"/>
          </w:tcPr>
          <w:p w14:paraId="7DF67AE6" w14:textId="77777777" w:rsidR="00870404" w:rsidRPr="00345FE1" w:rsidRDefault="00870404" w:rsidP="00087553">
            <w:pPr>
              <w:jc w:val="both"/>
            </w:pPr>
            <w:r w:rsidRPr="00345FE1">
              <w:rPr>
                <w:b/>
              </w:rPr>
              <w:t>datum</w:t>
            </w:r>
          </w:p>
        </w:tc>
        <w:tc>
          <w:tcPr>
            <w:tcW w:w="2019" w:type="dxa"/>
            <w:gridSpan w:val="4"/>
          </w:tcPr>
          <w:p w14:paraId="73D5CDA7" w14:textId="77777777" w:rsidR="00870404" w:rsidRPr="00345FE1" w:rsidRDefault="00870404" w:rsidP="00087553">
            <w:pPr>
              <w:jc w:val="both"/>
            </w:pPr>
            <w:r>
              <w:t>27. 8. 2024</w:t>
            </w:r>
          </w:p>
        </w:tc>
      </w:tr>
    </w:tbl>
    <w:p w14:paraId="56B29274" w14:textId="77777777" w:rsidR="00870404" w:rsidRPr="00345FE1" w:rsidRDefault="00870404" w:rsidP="00870404"/>
    <w:p w14:paraId="1BA950C6"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2B475E35" w14:textId="77777777" w:rsidTr="00087553">
        <w:tc>
          <w:tcPr>
            <w:tcW w:w="9859" w:type="dxa"/>
            <w:gridSpan w:val="15"/>
            <w:tcBorders>
              <w:bottom w:val="double" w:sz="4" w:space="0" w:color="auto"/>
            </w:tcBorders>
            <w:shd w:val="clear" w:color="auto" w:fill="BDD6EE"/>
          </w:tcPr>
          <w:p w14:paraId="498C6D3B" w14:textId="12DB336E" w:rsidR="00870404" w:rsidRPr="00345FE1" w:rsidRDefault="00870404" w:rsidP="00087553">
            <w:pPr>
              <w:tabs>
                <w:tab w:val="right" w:pos="9523"/>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4D95B4FA" w14:textId="77777777" w:rsidTr="00087553">
        <w:tc>
          <w:tcPr>
            <w:tcW w:w="2518" w:type="dxa"/>
            <w:tcBorders>
              <w:top w:val="double" w:sz="4" w:space="0" w:color="auto"/>
            </w:tcBorders>
            <w:shd w:val="clear" w:color="auto" w:fill="F7CAAC"/>
          </w:tcPr>
          <w:p w14:paraId="6BF5CEB3" w14:textId="77777777" w:rsidR="00870404" w:rsidRPr="00345FE1" w:rsidRDefault="00870404" w:rsidP="00087553">
            <w:pPr>
              <w:jc w:val="both"/>
              <w:rPr>
                <w:b/>
              </w:rPr>
            </w:pPr>
            <w:r w:rsidRPr="00345FE1">
              <w:rPr>
                <w:b/>
              </w:rPr>
              <w:t>Vysoká škola</w:t>
            </w:r>
          </w:p>
        </w:tc>
        <w:tc>
          <w:tcPr>
            <w:tcW w:w="7341" w:type="dxa"/>
            <w:gridSpan w:val="14"/>
          </w:tcPr>
          <w:p w14:paraId="500792C0" w14:textId="77777777" w:rsidR="00870404" w:rsidRPr="00345FE1" w:rsidRDefault="00870404" w:rsidP="00087553">
            <w:pPr>
              <w:jc w:val="both"/>
            </w:pPr>
            <w:r w:rsidRPr="00345FE1">
              <w:t>Univerzita Tomáše Bati ve Zlíně</w:t>
            </w:r>
          </w:p>
        </w:tc>
      </w:tr>
      <w:tr w:rsidR="00870404" w:rsidRPr="00345FE1" w14:paraId="175C2260" w14:textId="77777777" w:rsidTr="00087553">
        <w:tc>
          <w:tcPr>
            <w:tcW w:w="2518" w:type="dxa"/>
            <w:shd w:val="clear" w:color="auto" w:fill="F7CAAC"/>
          </w:tcPr>
          <w:p w14:paraId="034CC3E0" w14:textId="77777777" w:rsidR="00870404" w:rsidRPr="00345FE1" w:rsidRDefault="00870404" w:rsidP="00087553">
            <w:pPr>
              <w:jc w:val="both"/>
              <w:rPr>
                <w:b/>
              </w:rPr>
            </w:pPr>
            <w:r w:rsidRPr="00345FE1">
              <w:rPr>
                <w:b/>
              </w:rPr>
              <w:t>Součást vysoké školy</w:t>
            </w:r>
          </w:p>
        </w:tc>
        <w:tc>
          <w:tcPr>
            <w:tcW w:w="7341" w:type="dxa"/>
            <w:gridSpan w:val="14"/>
          </w:tcPr>
          <w:p w14:paraId="33030ED0" w14:textId="77777777" w:rsidR="00870404" w:rsidRPr="00345FE1" w:rsidRDefault="00870404" w:rsidP="00087553">
            <w:pPr>
              <w:jc w:val="both"/>
            </w:pPr>
            <w:r w:rsidRPr="00345FE1">
              <w:t>Fakulta aplikované informatiky</w:t>
            </w:r>
          </w:p>
        </w:tc>
      </w:tr>
      <w:tr w:rsidR="00870404" w:rsidRPr="00345FE1" w14:paraId="1B715BE8" w14:textId="77777777" w:rsidTr="00087553">
        <w:tc>
          <w:tcPr>
            <w:tcW w:w="2518" w:type="dxa"/>
            <w:shd w:val="clear" w:color="auto" w:fill="F7CAAC"/>
          </w:tcPr>
          <w:p w14:paraId="449F7B11" w14:textId="77777777" w:rsidR="00870404" w:rsidRPr="00345FE1" w:rsidRDefault="00870404" w:rsidP="00087553">
            <w:pPr>
              <w:jc w:val="both"/>
              <w:rPr>
                <w:b/>
              </w:rPr>
            </w:pPr>
            <w:r w:rsidRPr="00345FE1">
              <w:rPr>
                <w:b/>
              </w:rPr>
              <w:t>Název studijního programu</w:t>
            </w:r>
          </w:p>
        </w:tc>
        <w:tc>
          <w:tcPr>
            <w:tcW w:w="7341" w:type="dxa"/>
            <w:gridSpan w:val="14"/>
          </w:tcPr>
          <w:p w14:paraId="35410BE0" w14:textId="1743CE0B"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3371C2CB" w14:textId="77777777" w:rsidTr="00087553">
        <w:tc>
          <w:tcPr>
            <w:tcW w:w="2518" w:type="dxa"/>
            <w:shd w:val="clear" w:color="auto" w:fill="F7CAAC"/>
          </w:tcPr>
          <w:p w14:paraId="66DF8A5A" w14:textId="77777777" w:rsidR="00870404" w:rsidRPr="00345FE1" w:rsidRDefault="00870404" w:rsidP="00087553">
            <w:pPr>
              <w:jc w:val="both"/>
              <w:rPr>
                <w:b/>
              </w:rPr>
            </w:pPr>
            <w:r w:rsidRPr="00345FE1">
              <w:rPr>
                <w:b/>
              </w:rPr>
              <w:t>Jméno a příjmení</w:t>
            </w:r>
          </w:p>
        </w:tc>
        <w:tc>
          <w:tcPr>
            <w:tcW w:w="4536" w:type="dxa"/>
            <w:gridSpan w:val="8"/>
          </w:tcPr>
          <w:p w14:paraId="28CB8BF1" w14:textId="77777777" w:rsidR="00870404" w:rsidRPr="00345FE1" w:rsidRDefault="00870404" w:rsidP="00087553">
            <w:pPr>
              <w:jc w:val="both"/>
            </w:pPr>
            <w:r w:rsidRPr="00345FE1">
              <w:t xml:space="preserve">Jana </w:t>
            </w:r>
            <w:bookmarkStart w:id="416" w:name="CI_Reznickova"/>
            <w:r w:rsidRPr="00345FE1">
              <w:t>Řezníčková</w:t>
            </w:r>
            <w:bookmarkEnd w:id="416"/>
          </w:p>
        </w:tc>
        <w:tc>
          <w:tcPr>
            <w:tcW w:w="709" w:type="dxa"/>
            <w:shd w:val="clear" w:color="auto" w:fill="F7CAAC"/>
          </w:tcPr>
          <w:p w14:paraId="23C46FF3" w14:textId="77777777" w:rsidR="00870404" w:rsidRPr="00345FE1" w:rsidRDefault="00870404" w:rsidP="00087553">
            <w:pPr>
              <w:jc w:val="both"/>
              <w:rPr>
                <w:b/>
              </w:rPr>
            </w:pPr>
            <w:r w:rsidRPr="00345FE1">
              <w:rPr>
                <w:b/>
              </w:rPr>
              <w:t>Tituly</w:t>
            </w:r>
          </w:p>
        </w:tc>
        <w:tc>
          <w:tcPr>
            <w:tcW w:w="2096" w:type="dxa"/>
            <w:gridSpan w:val="5"/>
          </w:tcPr>
          <w:p w14:paraId="4207771F" w14:textId="77777777" w:rsidR="00870404" w:rsidRPr="00345FE1" w:rsidRDefault="00870404" w:rsidP="00087553">
            <w:pPr>
              <w:jc w:val="both"/>
            </w:pPr>
            <w:r w:rsidRPr="00345FE1">
              <w:t>Mgr., Ph.D.</w:t>
            </w:r>
          </w:p>
        </w:tc>
      </w:tr>
      <w:tr w:rsidR="00870404" w:rsidRPr="00345FE1" w14:paraId="6F5C4A84" w14:textId="77777777" w:rsidTr="00087553">
        <w:tc>
          <w:tcPr>
            <w:tcW w:w="2518" w:type="dxa"/>
            <w:shd w:val="clear" w:color="auto" w:fill="F7CAAC"/>
          </w:tcPr>
          <w:p w14:paraId="2E4ABA1E" w14:textId="77777777" w:rsidR="00870404" w:rsidRPr="00345FE1" w:rsidRDefault="00870404" w:rsidP="00087553">
            <w:pPr>
              <w:jc w:val="both"/>
              <w:rPr>
                <w:b/>
              </w:rPr>
            </w:pPr>
            <w:r w:rsidRPr="00345FE1">
              <w:rPr>
                <w:b/>
              </w:rPr>
              <w:t>Rok narození</w:t>
            </w:r>
          </w:p>
        </w:tc>
        <w:tc>
          <w:tcPr>
            <w:tcW w:w="829" w:type="dxa"/>
            <w:gridSpan w:val="2"/>
          </w:tcPr>
          <w:p w14:paraId="03D2D89C" w14:textId="77777777" w:rsidR="00870404" w:rsidRPr="00345FE1" w:rsidRDefault="00870404" w:rsidP="00087553">
            <w:pPr>
              <w:jc w:val="both"/>
            </w:pPr>
            <w:r w:rsidRPr="00345FE1">
              <w:t>1974</w:t>
            </w:r>
          </w:p>
        </w:tc>
        <w:tc>
          <w:tcPr>
            <w:tcW w:w="1721" w:type="dxa"/>
            <w:shd w:val="clear" w:color="auto" w:fill="F7CAAC"/>
          </w:tcPr>
          <w:p w14:paraId="4ACC85A1" w14:textId="77777777" w:rsidR="00870404" w:rsidRPr="00345FE1" w:rsidRDefault="00870404" w:rsidP="00087553">
            <w:pPr>
              <w:jc w:val="both"/>
              <w:rPr>
                <w:b/>
              </w:rPr>
            </w:pPr>
            <w:r w:rsidRPr="00345FE1">
              <w:rPr>
                <w:b/>
              </w:rPr>
              <w:t>typ vztahu k VŠ</w:t>
            </w:r>
          </w:p>
        </w:tc>
        <w:tc>
          <w:tcPr>
            <w:tcW w:w="992" w:type="dxa"/>
            <w:gridSpan w:val="4"/>
          </w:tcPr>
          <w:p w14:paraId="232F4ABB" w14:textId="77777777" w:rsidR="00870404" w:rsidRPr="00345FE1" w:rsidRDefault="00870404" w:rsidP="00087553">
            <w:pPr>
              <w:jc w:val="both"/>
            </w:pPr>
            <w:r w:rsidRPr="00345FE1">
              <w:t>pp</w:t>
            </w:r>
          </w:p>
        </w:tc>
        <w:tc>
          <w:tcPr>
            <w:tcW w:w="994" w:type="dxa"/>
            <w:shd w:val="clear" w:color="auto" w:fill="F7CAAC"/>
          </w:tcPr>
          <w:p w14:paraId="6852A838" w14:textId="77777777" w:rsidR="00870404" w:rsidRPr="00345FE1" w:rsidRDefault="00870404" w:rsidP="00087553">
            <w:pPr>
              <w:jc w:val="both"/>
              <w:rPr>
                <w:b/>
              </w:rPr>
            </w:pPr>
            <w:r w:rsidRPr="00345FE1">
              <w:rPr>
                <w:b/>
              </w:rPr>
              <w:t>rozsah</w:t>
            </w:r>
          </w:p>
        </w:tc>
        <w:tc>
          <w:tcPr>
            <w:tcW w:w="709" w:type="dxa"/>
          </w:tcPr>
          <w:p w14:paraId="460C66B4" w14:textId="77777777" w:rsidR="00870404" w:rsidRPr="00345FE1" w:rsidRDefault="00870404" w:rsidP="00087553">
            <w:pPr>
              <w:jc w:val="both"/>
            </w:pPr>
            <w:r w:rsidRPr="00345FE1">
              <w:t>40</w:t>
            </w:r>
          </w:p>
        </w:tc>
        <w:tc>
          <w:tcPr>
            <w:tcW w:w="709" w:type="dxa"/>
            <w:gridSpan w:val="3"/>
            <w:shd w:val="clear" w:color="auto" w:fill="F7CAAC"/>
          </w:tcPr>
          <w:p w14:paraId="64CCD29E" w14:textId="77777777" w:rsidR="00870404" w:rsidRPr="00345FE1" w:rsidRDefault="00870404" w:rsidP="00087553">
            <w:pPr>
              <w:jc w:val="both"/>
              <w:rPr>
                <w:b/>
              </w:rPr>
            </w:pPr>
            <w:r w:rsidRPr="00345FE1">
              <w:rPr>
                <w:b/>
              </w:rPr>
              <w:t>do kdy</w:t>
            </w:r>
          </w:p>
        </w:tc>
        <w:tc>
          <w:tcPr>
            <w:tcW w:w="1387" w:type="dxa"/>
            <w:gridSpan w:val="2"/>
          </w:tcPr>
          <w:p w14:paraId="20B8DF54" w14:textId="77777777" w:rsidR="00870404" w:rsidRPr="00345FE1" w:rsidRDefault="00870404" w:rsidP="00087553">
            <w:pPr>
              <w:jc w:val="both"/>
            </w:pPr>
            <w:r w:rsidRPr="00345FE1">
              <w:t>N</w:t>
            </w:r>
          </w:p>
        </w:tc>
      </w:tr>
      <w:tr w:rsidR="00870404" w:rsidRPr="00345FE1" w14:paraId="40A5D8B0" w14:textId="77777777" w:rsidTr="00087553">
        <w:tc>
          <w:tcPr>
            <w:tcW w:w="5068" w:type="dxa"/>
            <w:gridSpan w:val="4"/>
            <w:shd w:val="clear" w:color="auto" w:fill="F7CAAC"/>
          </w:tcPr>
          <w:p w14:paraId="42A3A237"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A92DFFD" w14:textId="77777777" w:rsidR="00870404" w:rsidRPr="00345FE1" w:rsidRDefault="00870404" w:rsidP="00087553">
            <w:pPr>
              <w:jc w:val="both"/>
            </w:pPr>
            <w:r w:rsidRPr="00345FE1">
              <w:t>pp</w:t>
            </w:r>
          </w:p>
        </w:tc>
        <w:tc>
          <w:tcPr>
            <w:tcW w:w="994" w:type="dxa"/>
            <w:shd w:val="clear" w:color="auto" w:fill="F7CAAC"/>
          </w:tcPr>
          <w:p w14:paraId="0FA7B5BE" w14:textId="77777777" w:rsidR="00870404" w:rsidRPr="00345FE1" w:rsidRDefault="00870404" w:rsidP="00087553">
            <w:pPr>
              <w:jc w:val="both"/>
              <w:rPr>
                <w:b/>
              </w:rPr>
            </w:pPr>
            <w:r w:rsidRPr="00345FE1">
              <w:rPr>
                <w:b/>
              </w:rPr>
              <w:t>rozsah</w:t>
            </w:r>
          </w:p>
        </w:tc>
        <w:tc>
          <w:tcPr>
            <w:tcW w:w="709" w:type="dxa"/>
          </w:tcPr>
          <w:p w14:paraId="2FF402C8" w14:textId="77777777" w:rsidR="00870404" w:rsidRPr="00345FE1" w:rsidRDefault="00870404" w:rsidP="00087553">
            <w:pPr>
              <w:jc w:val="both"/>
            </w:pPr>
            <w:r w:rsidRPr="00345FE1">
              <w:t>40</w:t>
            </w:r>
          </w:p>
        </w:tc>
        <w:tc>
          <w:tcPr>
            <w:tcW w:w="709" w:type="dxa"/>
            <w:gridSpan w:val="3"/>
            <w:shd w:val="clear" w:color="auto" w:fill="F7CAAC"/>
          </w:tcPr>
          <w:p w14:paraId="3F1B7472" w14:textId="77777777" w:rsidR="00870404" w:rsidRPr="00345FE1" w:rsidRDefault="00870404" w:rsidP="00087553">
            <w:pPr>
              <w:jc w:val="both"/>
              <w:rPr>
                <w:b/>
              </w:rPr>
            </w:pPr>
            <w:r w:rsidRPr="00345FE1">
              <w:rPr>
                <w:b/>
              </w:rPr>
              <w:t>do kdy</w:t>
            </w:r>
          </w:p>
        </w:tc>
        <w:tc>
          <w:tcPr>
            <w:tcW w:w="1387" w:type="dxa"/>
            <w:gridSpan w:val="2"/>
          </w:tcPr>
          <w:p w14:paraId="1B4EFF53" w14:textId="77777777" w:rsidR="00870404" w:rsidRPr="00345FE1" w:rsidRDefault="00870404" w:rsidP="00087553">
            <w:pPr>
              <w:jc w:val="both"/>
            </w:pPr>
            <w:r w:rsidRPr="00345FE1">
              <w:t>N</w:t>
            </w:r>
          </w:p>
        </w:tc>
      </w:tr>
      <w:tr w:rsidR="00870404" w:rsidRPr="00345FE1" w14:paraId="14A0FF12" w14:textId="77777777" w:rsidTr="00087553">
        <w:tc>
          <w:tcPr>
            <w:tcW w:w="6060" w:type="dxa"/>
            <w:gridSpan w:val="8"/>
            <w:shd w:val="clear" w:color="auto" w:fill="F7CAAC"/>
          </w:tcPr>
          <w:p w14:paraId="3576A0FE"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230B0DF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7A22659C" w14:textId="77777777" w:rsidR="00870404" w:rsidRPr="00345FE1" w:rsidRDefault="00870404" w:rsidP="00087553">
            <w:pPr>
              <w:jc w:val="both"/>
              <w:rPr>
                <w:b/>
              </w:rPr>
            </w:pPr>
            <w:r w:rsidRPr="00345FE1">
              <w:rPr>
                <w:b/>
              </w:rPr>
              <w:t>rozsah</w:t>
            </w:r>
          </w:p>
        </w:tc>
      </w:tr>
      <w:tr w:rsidR="00870404" w:rsidRPr="00345FE1" w14:paraId="72579CB2" w14:textId="77777777" w:rsidTr="00087553">
        <w:tc>
          <w:tcPr>
            <w:tcW w:w="6060" w:type="dxa"/>
            <w:gridSpan w:val="8"/>
          </w:tcPr>
          <w:p w14:paraId="7F661081" w14:textId="77777777" w:rsidR="00870404" w:rsidRPr="00345FE1" w:rsidRDefault="00870404" w:rsidP="00087553">
            <w:pPr>
              <w:jc w:val="both"/>
            </w:pPr>
          </w:p>
        </w:tc>
        <w:tc>
          <w:tcPr>
            <w:tcW w:w="1703" w:type="dxa"/>
            <w:gridSpan w:val="2"/>
          </w:tcPr>
          <w:p w14:paraId="09942332" w14:textId="77777777" w:rsidR="00870404" w:rsidRPr="00345FE1" w:rsidRDefault="00870404" w:rsidP="00087553">
            <w:pPr>
              <w:jc w:val="both"/>
            </w:pPr>
          </w:p>
        </w:tc>
        <w:tc>
          <w:tcPr>
            <w:tcW w:w="2096" w:type="dxa"/>
            <w:gridSpan w:val="5"/>
          </w:tcPr>
          <w:p w14:paraId="1316F23C" w14:textId="77777777" w:rsidR="00870404" w:rsidRPr="00345FE1" w:rsidRDefault="00870404" w:rsidP="00087553">
            <w:pPr>
              <w:jc w:val="both"/>
            </w:pPr>
          </w:p>
        </w:tc>
      </w:tr>
      <w:tr w:rsidR="00870404" w:rsidRPr="00345FE1" w14:paraId="30B400D5" w14:textId="77777777" w:rsidTr="00087553">
        <w:tc>
          <w:tcPr>
            <w:tcW w:w="9859" w:type="dxa"/>
            <w:gridSpan w:val="15"/>
            <w:shd w:val="clear" w:color="auto" w:fill="F7CAAC"/>
          </w:tcPr>
          <w:p w14:paraId="26233BA5"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779A9C97" w14:textId="77777777" w:rsidTr="00087553">
        <w:trPr>
          <w:trHeight w:val="513"/>
        </w:trPr>
        <w:tc>
          <w:tcPr>
            <w:tcW w:w="9859" w:type="dxa"/>
            <w:gridSpan w:val="15"/>
            <w:tcBorders>
              <w:top w:val="nil"/>
            </w:tcBorders>
          </w:tcPr>
          <w:p w14:paraId="0490C7B2" w14:textId="77777777" w:rsidR="00870404" w:rsidRPr="00345FE1" w:rsidRDefault="00870404" w:rsidP="00087553">
            <w:pPr>
              <w:rPr>
                <w:b/>
              </w:rPr>
            </w:pPr>
            <w:r w:rsidRPr="00345FE1">
              <w:rPr>
                <w:b/>
              </w:rPr>
              <w:t>Zapojení do uskutečňování studijního programu:</w:t>
            </w:r>
          </w:p>
          <w:p w14:paraId="4149A2C0" w14:textId="77777777" w:rsidR="00870404" w:rsidRPr="00345FE1" w:rsidRDefault="00870404" w:rsidP="00C31356">
            <w:pPr>
              <w:pStyle w:val="Odstavecseseznamem"/>
              <w:numPr>
                <w:ilvl w:val="0"/>
                <w:numId w:val="4"/>
              </w:numPr>
              <w:suppressAutoHyphens w:val="0"/>
              <w:jc w:val="both"/>
            </w:pPr>
            <w:r>
              <w:t>vyučující</w:t>
            </w:r>
          </w:p>
          <w:p w14:paraId="40F5643C" w14:textId="77777777" w:rsidR="00870404" w:rsidRPr="00345FE1" w:rsidRDefault="00870404" w:rsidP="00087553">
            <w:pPr>
              <w:rPr>
                <w:b/>
              </w:rPr>
            </w:pPr>
            <w:r w:rsidRPr="00345FE1">
              <w:rPr>
                <w:b/>
              </w:rPr>
              <w:t>Předměty studijního programu:</w:t>
            </w:r>
          </w:p>
          <w:p w14:paraId="21132C63" w14:textId="13C2EBD8" w:rsidR="00870404" w:rsidRPr="00345FE1" w:rsidRDefault="008F07FA" w:rsidP="00C31356">
            <w:pPr>
              <w:pStyle w:val="Odstavecseseznamem"/>
              <w:numPr>
                <w:ilvl w:val="0"/>
                <w:numId w:val="4"/>
              </w:numPr>
              <w:jc w:val="both"/>
            </w:pPr>
            <w:proofErr w:type="spellStart"/>
            <w:r>
              <w:t>Mathematics</w:t>
            </w:r>
            <w:proofErr w:type="spellEnd"/>
            <w:r w:rsidR="00870404" w:rsidRPr="00345FE1">
              <w:t xml:space="preserve"> (vyučující (33 %), konzultant, zkoušející)</w:t>
            </w:r>
          </w:p>
        </w:tc>
      </w:tr>
      <w:tr w:rsidR="00870404" w:rsidRPr="00345FE1" w14:paraId="31F88FE3" w14:textId="77777777" w:rsidTr="00087553">
        <w:trPr>
          <w:trHeight w:val="340"/>
        </w:trPr>
        <w:tc>
          <w:tcPr>
            <w:tcW w:w="9859" w:type="dxa"/>
            <w:gridSpan w:val="15"/>
            <w:tcBorders>
              <w:top w:val="nil"/>
            </w:tcBorders>
            <w:shd w:val="clear" w:color="auto" w:fill="FBD4B4"/>
          </w:tcPr>
          <w:p w14:paraId="017649C4"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F9D1672" w14:textId="77777777" w:rsidTr="00087553">
        <w:trPr>
          <w:trHeight w:val="340"/>
        </w:trPr>
        <w:tc>
          <w:tcPr>
            <w:tcW w:w="2802" w:type="dxa"/>
            <w:gridSpan w:val="2"/>
            <w:tcBorders>
              <w:top w:val="nil"/>
            </w:tcBorders>
          </w:tcPr>
          <w:p w14:paraId="27B4CD56"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5E36215D"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DAAC90F" w14:textId="77777777" w:rsidR="00870404" w:rsidRPr="00345FE1" w:rsidRDefault="00870404" w:rsidP="00087553">
            <w:pPr>
              <w:jc w:val="both"/>
              <w:rPr>
                <w:b/>
              </w:rPr>
            </w:pPr>
            <w:r w:rsidRPr="00345FE1">
              <w:rPr>
                <w:b/>
              </w:rPr>
              <w:t>Sem.</w:t>
            </w:r>
          </w:p>
        </w:tc>
        <w:tc>
          <w:tcPr>
            <w:tcW w:w="2109" w:type="dxa"/>
            <w:gridSpan w:val="5"/>
            <w:tcBorders>
              <w:top w:val="nil"/>
            </w:tcBorders>
          </w:tcPr>
          <w:p w14:paraId="7BF0258E"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46DDA203"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73A19494" w14:textId="77777777" w:rsidTr="00087553">
        <w:trPr>
          <w:trHeight w:val="285"/>
        </w:trPr>
        <w:tc>
          <w:tcPr>
            <w:tcW w:w="2802" w:type="dxa"/>
            <w:gridSpan w:val="2"/>
            <w:tcBorders>
              <w:top w:val="nil"/>
            </w:tcBorders>
          </w:tcPr>
          <w:p w14:paraId="0872E697" w14:textId="77777777" w:rsidR="00870404" w:rsidRPr="00345FE1" w:rsidRDefault="00870404" w:rsidP="00087553">
            <w:pPr>
              <w:jc w:val="both"/>
              <w:rPr>
                <w:color w:val="FF0000"/>
              </w:rPr>
            </w:pPr>
            <w:r w:rsidRPr="00345FE1">
              <w:t>Automatické řízení</w:t>
            </w:r>
          </w:p>
        </w:tc>
        <w:tc>
          <w:tcPr>
            <w:tcW w:w="2409" w:type="dxa"/>
            <w:gridSpan w:val="3"/>
            <w:tcBorders>
              <w:top w:val="nil"/>
            </w:tcBorders>
          </w:tcPr>
          <w:p w14:paraId="3B04D3CC" w14:textId="77777777" w:rsidR="00870404" w:rsidRPr="00345FE1" w:rsidRDefault="00870404" w:rsidP="00087553">
            <w:pPr>
              <w:jc w:val="both"/>
            </w:pPr>
            <w:r w:rsidRPr="00345FE1">
              <w:t>Bc. stud</w:t>
            </w:r>
            <w:r>
              <w:t>.</w:t>
            </w:r>
            <w:r w:rsidRPr="00345FE1">
              <w:t xml:space="preserve"> program </w:t>
            </w:r>
          </w:p>
          <w:p w14:paraId="433E01A4" w14:textId="77777777" w:rsidR="00870404" w:rsidRPr="00345FE1" w:rsidRDefault="00870404" w:rsidP="00087553">
            <w:r w:rsidRPr="00345FE1">
              <w:t>Aplikovaná informatika v průmyslové automatizaci</w:t>
            </w:r>
          </w:p>
        </w:tc>
        <w:tc>
          <w:tcPr>
            <w:tcW w:w="567" w:type="dxa"/>
            <w:gridSpan w:val="2"/>
            <w:tcBorders>
              <w:top w:val="nil"/>
            </w:tcBorders>
          </w:tcPr>
          <w:p w14:paraId="3CD1C3D3" w14:textId="77777777" w:rsidR="00870404" w:rsidRPr="00345FE1" w:rsidRDefault="00870404" w:rsidP="00087553">
            <w:pPr>
              <w:jc w:val="both"/>
            </w:pPr>
            <w:r w:rsidRPr="00345FE1">
              <w:t>2</w:t>
            </w:r>
            <w:r>
              <w:t>.</w:t>
            </w:r>
          </w:p>
        </w:tc>
        <w:tc>
          <w:tcPr>
            <w:tcW w:w="2109" w:type="dxa"/>
            <w:gridSpan w:val="5"/>
            <w:tcBorders>
              <w:top w:val="nil"/>
            </w:tcBorders>
          </w:tcPr>
          <w:p w14:paraId="565247EC" w14:textId="77777777" w:rsidR="00870404" w:rsidRPr="00345FE1" w:rsidRDefault="00870404" w:rsidP="00087553">
            <w:pPr>
              <w:jc w:val="both"/>
              <w:rPr>
                <w:lang w:val="en-US"/>
              </w:rPr>
            </w:pPr>
            <w:r w:rsidRPr="00345FE1">
              <w:t>Přednášející</w:t>
            </w:r>
            <w:r w:rsidRPr="00345FE1">
              <w:rPr>
                <w:lang w:val="en-US"/>
              </w:rPr>
              <w:t xml:space="preserve"> (33 %),</w:t>
            </w:r>
          </w:p>
          <w:p w14:paraId="2D9E1382" w14:textId="77777777" w:rsidR="00870404" w:rsidRPr="00345FE1" w:rsidRDefault="00870404" w:rsidP="00087553">
            <w:pPr>
              <w:jc w:val="both"/>
              <w:rPr>
                <w:color w:val="FF0000"/>
              </w:rPr>
            </w:pPr>
            <w:r w:rsidRPr="00345FE1">
              <w:rPr>
                <w:lang w:val="en-US"/>
              </w:rPr>
              <w:t xml:space="preserve"> </w:t>
            </w:r>
            <w:r w:rsidRPr="00345FE1">
              <w:t>vede seminář</w:t>
            </w:r>
          </w:p>
        </w:tc>
        <w:tc>
          <w:tcPr>
            <w:tcW w:w="1972" w:type="dxa"/>
            <w:gridSpan w:val="3"/>
            <w:tcBorders>
              <w:top w:val="nil"/>
            </w:tcBorders>
          </w:tcPr>
          <w:p w14:paraId="245F35D9" w14:textId="77777777" w:rsidR="00870404" w:rsidRPr="00345FE1" w:rsidRDefault="00870404" w:rsidP="00087553">
            <w:pPr>
              <w:jc w:val="both"/>
              <w:rPr>
                <w:color w:val="FF0000"/>
              </w:rPr>
            </w:pPr>
          </w:p>
        </w:tc>
      </w:tr>
      <w:tr w:rsidR="00870404" w:rsidRPr="00345FE1" w14:paraId="2F3BAF41" w14:textId="77777777" w:rsidTr="00087553">
        <w:tc>
          <w:tcPr>
            <w:tcW w:w="9859" w:type="dxa"/>
            <w:gridSpan w:val="15"/>
            <w:shd w:val="clear" w:color="auto" w:fill="F7CAAC"/>
          </w:tcPr>
          <w:p w14:paraId="18CDEE4D" w14:textId="77777777" w:rsidR="00870404" w:rsidRPr="00345FE1" w:rsidRDefault="00870404" w:rsidP="00087553">
            <w:pPr>
              <w:jc w:val="both"/>
            </w:pPr>
            <w:r w:rsidRPr="00345FE1">
              <w:rPr>
                <w:b/>
              </w:rPr>
              <w:t xml:space="preserve">Údaje o vzdělání na VŠ </w:t>
            </w:r>
          </w:p>
        </w:tc>
      </w:tr>
      <w:tr w:rsidR="00870404" w:rsidRPr="00345FE1" w14:paraId="79A1097D" w14:textId="77777777" w:rsidTr="00087553">
        <w:trPr>
          <w:trHeight w:val="606"/>
        </w:trPr>
        <w:tc>
          <w:tcPr>
            <w:tcW w:w="9859" w:type="dxa"/>
            <w:gridSpan w:val="15"/>
          </w:tcPr>
          <w:p w14:paraId="1FBF1BB2" w14:textId="77777777" w:rsidR="00870404" w:rsidRPr="00345FE1" w:rsidRDefault="00870404" w:rsidP="00087553">
            <w:pPr>
              <w:tabs>
                <w:tab w:val="left" w:pos="1097"/>
              </w:tabs>
              <w:jc w:val="both"/>
              <w:rPr>
                <w:bCs/>
              </w:rPr>
            </w:pPr>
            <w:r w:rsidRPr="00345FE1">
              <w:rPr>
                <w:bCs/>
              </w:rPr>
              <w:t>1993–1998</w:t>
            </w:r>
            <w:r>
              <w:rPr>
                <w:bCs/>
              </w:rPr>
              <w:tab/>
            </w:r>
            <w:r w:rsidRPr="00345FE1">
              <w:rPr>
                <w:bCs/>
              </w:rPr>
              <w:t>MU Brno, Přírodovědecká fakulta, obor „Matematika-Fyzika učitelství pro střední školy“ (Mgr.)</w:t>
            </w:r>
          </w:p>
          <w:p w14:paraId="01962F4B" w14:textId="77777777" w:rsidR="00870404" w:rsidRPr="00345FE1" w:rsidRDefault="00870404" w:rsidP="00087553">
            <w:pPr>
              <w:tabs>
                <w:tab w:val="left" w:pos="1097"/>
              </w:tabs>
              <w:jc w:val="both"/>
              <w:rPr>
                <w:bCs/>
              </w:rPr>
            </w:pPr>
            <w:r w:rsidRPr="00345FE1">
              <w:rPr>
                <w:bCs/>
              </w:rPr>
              <w:t xml:space="preserve">2000–2004 </w:t>
            </w:r>
            <w:r>
              <w:rPr>
                <w:bCs/>
              </w:rPr>
              <w:tab/>
            </w:r>
            <w:r w:rsidRPr="00345FE1">
              <w:rPr>
                <w:bCs/>
              </w:rPr>
              <w:t>MU Brno, Přírodovědecká fakulta, SP Matematika, obor „Matematická analýza“ (Ph.D.)</w:t>
            </w:r>
          </w:p>
        </w:tc>
      </w:tr>
      <w:tr w:rsidR="00870404" w:rsidRPr="00345FE1" w14:paraId="4434F353" w14:textId="77777777" w:rsidTr="00087553">
        <w:tc>
          <w:tcPr>
            <w:tcW w:w="9859" w:type="dxa"/>
            <w:gridSpan w:val="15"/>
            <w:shd w:val="clear" w:color="auto" w:fill="F7CAAC"/>
          </w:tcPr>
          <w:p w14:paraId="31F5F7EC" w14:textId="77777777" w:rsidR="00870404" w:rsidRPr="00345FE1" w:rsidRDefault="00870404" w:rsidP="00087553">
            <w:pPr>
              <w:jc w:val="both"/>
              <w:rPr>
                <w:b/>
              </w:rPr>
            </w:pPr>
            <w:r w:rsidRPr="00345FE1">
              <w:rPr>
                <w:b/>
              </w:rPr>
              <w:t>Údaje o odborném působení od absolvování VŠ</w:t>
            </w:r>
          </w:p>
        </w:tc>
      </w:tr>
      <w:tr w:rsidR="00870404" w:rsidRPr="00345FE1" w14:paraId="7A869B95" w14:textId="77777777" w:rsidTr="00087553">
        <w:trPr>
          <w:trHeight w:val="888"/>
        </w:trPr>
        <w:tc>
          <w:tcPr>
            <w:tcW w:w="9859" w:type="dxa"/>
            <w:gridSpan w:val="15"/>
          </w:tcPr>
          <w:p w14:paraId="3E6781C8" w14:textId="77777777" w:rsidR="00870404" w:rsidRPr="00345FE1" w:rsidRDefault="00870404" w:rsidP="00087553">
            <w:pPr>
              <w:tabs>
                <w:tab w:val="left" w:pos="1097"/>
              </w:tabs>
              <w:jc w:val="both"/>
            </w:pPr>
            <w:r w:rsidRPr="00345FE1">
              <w:t xml:space="preserve">1998–2000 </w:t>
            </w:r>
            <w:r>
              <w:tab/>
            </w:r>
            <w:r w:rsidRPr="00345FE1">
              <w:t>Základní škola Uherský Brod, výuka matematiky a fyziky</w:t>
            </w:r>
          </w:p>
          <w:p w14:paraId="23EAAC33" w14:textId="77777777" w:rsidR="00870404" w:rsidRPr="00345FE1" w:rsidRDefault="00870404" w:rsidP="00087553">
            <w:pPr>
              <w:tabs>
                <w:tab w:val="left" w:pos="1097"/>
              </w:tabs>
              <w:jc w:val="both"/>
            </w:pPr>
            <w:r w:rsidRPr="00345FE1">
              <w:t xml:space="preserve">2004–2005 </w:t>
            </w:r>
            <w:r>
              <w:tab/>
            </w:r>
            <w:r w:rsidRPr="00345FE1">
              <w:t>UTB ve Zlíně, Fakulta technologická, Ústav matematiky, odborný asistent</w:t>
            </w:r>
          </w:p>
          <w:p w14:paraId="7CDCF27F" w14:textId="77777777" w:rsidR="00870404" w:rsidRPr="00345FE1" w:rsidRDefault="00870404" w:rsidP="00087553">
            <w:pPr>
              <w:tabs>
                <w:tab w:val="left" w:pos="1097"/>
              </w:tabs>
              <w:jc w:val="both"/>
            </w:pPr>
            <w:r w:rsidRPr="00345FE1">
              <w:t xml:space="preserve">2006–dosud </w:t>
            </w:r>
            <w:r>
              <w:tab/>
            </w:r>
            <w:r w:rsidRPr="00345FE1">
              <w:t>UTB ve Zlíně, Fakulta aplikované informatiky, Ústav matematiky, odborný asistent</w:t>
            </w:r>
          </w:p>
          <w:p w14:paraId="434FE766" w14:textId="77777777" w:rsidR="00870404" w:rsidRDefault="00870404" w:rsidP="00087553">
            <w:pPr>
              <w:tabs>
                <w:tab w:val="left" w:pos="1097"/>
              </w:tabs>
              <w:jc w:val="both"/>
            </w:pPr>
            <w:r w:rsidRPr="00345FE1">
              <w:t xml:space="preserve">2009–2022 </w:t>
            </w:r>
            <w:r>
              <w:tab/>
            </w:r>
            <w:r w:rsidRPr="00345FE1">
              <w:t xml:space="preserve">zástupce ředitele </w:t>
            </w:r>
            <w:proofErr w:type="spellStart"/>
            <w:r w:rsidRPr="00345FE1">
              <w:t>ústavu</w:t>
            </w:r>
            <w:proofErr w:type="spellEnd"/>
            <w:r w:rsidRPr="00345FE1">
              <w:t xml:space="preserve"> matematiky, </w:t>
            </w:r>
          </w:p>
          <w:p w14:paraId="6B6D183B" w14:textId="77777777" w:rsidR="00870404" w:rsidRDefault="00870404" w:rsidP="00087553">
            <w:pPr>
              <w:tabs>
                <w:tab w:val="left" w:pos="1097"/>
              </w:tabs>
              <w:jc w:val="both"/>
            </w:pPr>
            <w:r w:rsidRPr="00345FE1">
              <w:t>2016 – dosud člen stipendijní komise Fakulty aplikované informatiky</w:t>
            </w:r>
          </w:p>
          <w:p w14:paraId="53478A04" w14:textId="77777777" w:rsidR="00870404" w:rsidRPr="00345FE1" w:rsidRDefault="00870404" w:rsidP="00087553">
            <w:pPr>
              <w:tabs>
                <w:tab w:val="left" w:pos="1097"/>
              </w:tabs>
              <w:jc w:val="both"/>
              <w:rPr>
                <w:color w:val="FF0000"/>
              </w:rPr>
            </w:pPr>
          </w:p>
        </w:tc>
      </w:tr>
      <w:tr w:rsidR="00870404" w:rsidRPr="00345FE1" w14:paraId="6EC7E2B9" w14:textId="77777777" w:rsidTr="00087553">
        <w:trPr>
          <w:trHeight w:val="250"/>
        </w:trPr>
        <w:tc>
          <w:tcPr>
            <w:tcW w:w="9859" w:type="dxa"/>
            <w:gridSpan w:val="15"/>
            <w:shd w:val="clear" w:color="auto" w:fill="F7CAAC"/>
          </w:tcPr>
          <w:p w14:paraId="190BA50F" w14:textId="77777777" w:rsidR="00870404" w:rsidRPr="00345FE1" w:rsidRDefault="00870404" w:rsidP="00087553">
            <w:pPr>
              <w:jc w:val="both"/>
            </w:pPr>
            <w:r w:rsidRPr="00345FE1">
              <w:rPr>
                <w:b/>
              </w:rPr>
              <w:t>Zkušenosti s vedením kvalifikačních a rigorózních prací</w:t>
            </w:r>
          </w:p>
        </w:tc>
      </w:tr>
      <w:tr w:rsidR="00870404" w:rsidRPr="00345FE1" w14:paraId="2E78DCDB" w14:textId="77777777" w:rsidTr="00087553">
        <w:trPr>
          <w:trHeight w:val="383"/>
        </w:trPr>
        <w:tc>
          <w:tcPr>
            <w:tcW w:w="9859" w:type="dxa"/>
            <w:gridSpan w:val="15"/>
          </w:tcPr>
          <w:p w14:paraId="0551CED8" w14:textId="77777777" w:rsidR="00870404" w:rsidRPr="00345FE1" w:rsidRDefault="00870404" w:rsidP="00087553">
            <w:r w:rsidRPr="00345FE1">
              <w:t xml:space="preserve">Za posledních 10 let vedoucí úspěšně obhájených 8 bakalářských a 1 diplomové práce. </w:t>
            </w:r>
          </w:p>
        </w:tc>
      </w:tr>
      <w:tr w:rsidR="00870404" w:rsidRPr="00345FE1" w14:paraId="594423C8" w14:textId="77777777" w:rsidTr="00087553">
        <w:trPr>
          <w:cantSplit/>
        </w:trPr>
        <w:tc>
          <w:tcPr>
            <w:tcW w:w="3347" w:type="dxa"/>
            <w:gridSpan w:val="3"/>
            <w:tcBorders>
              <w:top w:val="single" w:sz="12" w:space="0" w:color="auto"/>
            </w:tcBorders>
            <w:shd w:val="clear" w:color="auto" w:fill="F7CAAC"/>
          </w:tcPr>
          <w:p w14:paraId="6DBD93B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CD91C11"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50167564"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08A26688" w14:textId="77777777" w:rsidR="00870404" w:rsidRPr="00345FE1" w:rsidRDefault="00870404" w:rsidP="00087553">
            <w:pPr>
              <w:jc w:val="both"/>
              <w:rPr>
                <w:b/>
              </w:rPr>
            </w:pPr>
            <w:r w:rsidRPr="00345FE1">
              <w:rPr>
                <w:b/>
              </w:rPr>
              <w:t>Ohlasy publikací</w:t>
            </w:r>
          </w:p>
        </w:tc>
      </w:tr>
      <w:tr w:rsidR="00870404" w:rsidRPr="00345FE1" w14:paraId="5B06E305" w14:textId="77777777" w:rsidTr="00087553">
        <w:trPr>
          <w:cantSplit/>
          <w:trHeight w:val="46"/>
        </w:trPr>
        <w:tc>
          <w:tcPr>
            <w:tcW w:w="3347" w:type="dxa"/>
            <w:gridSpan w:val="3"/>
          </w:tcPr>
          <w:p w14:paraId="261D8839" w14:textId="77777777" w:rsidR="00870404" w:rsidRPr="00345FE1" w:rsidRDefault="00870404" w:rsidP="00087553">
            <w:pPr>
              <w:jc w:val="both"/>
            </w:pPr>
          </w:p>
        </w:tc>
        <w:tc>
          <w:tcPr>
            <w:tcW w:w="2245" w:type="dxa"/>
            <w:gridSpan w:val="3"/>
          </w:tcPr>
          <w:p w14:paraId="55FFC102" w14:textId="77777777" w:rsidR="00870404" w:rsidRPr="00345FE1" w:rsidRDefault="00870404" w:rsidP="00087553">
            <w:pPr>
              <w:jc w:val="both"/>
            </w:pPr>
          </w:p>
        </w:tc>
        <w:tc>
          <w:tcPr>
            <w:tcW w:w="2248" w:type="dxa"/>
            <w:gridSpan w:val="5"/>
            <w:tcBorders>
              <w:right w:val="single" w:sz="12" w:space="0" w:color="auto"/>
            </w:tcBorders>
          </w:tcPr>
          <w:p w14:paraId="4F9C3C72"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37C7CFA2"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07755B1D"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C35122B" w14:textId="77777777" w:rsidR="00870404" w:rsidRPr="00345FE1" w:rsidRDefault="00870404" w:rsidP="00087553">
            <w:pPr>
              <w:jc w:val="both"/>
            </w:pPr>
            <w:r w:rsidRPr="00345FE1">
              <w:rPr>
                <w:b/>
                <w:sz w:val="18"/>
              </w:rPr>
              <w:t>ostatní</w:t>
            </w:r>
          </w:p>
        </w:tc>
      </w:tr>
      <w:tr w:rsidR="00870404" w:rsidRPr="00345FE1" w14:paraId="20745D2B" w14:textId="77777777" w:rsidTr="00087553">
        <w:trPr>
          <w:cantSplit/>
          <w:trHeight w:val="70"/>
        </w:trPr>
        <w:tc>
          <w:tcPr>
            <w:tcW w:w="3347" w:type="dxa"/>
            <w:gridSpan w:val="3"/>
            <w:shd w:val="clear" w:color="auto" w:fill="F7CAAC"/>
          </w:tcPr>
          <w:p w14:paraId="32402A22"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629D22BB"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414A4B9B"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A4353D2" w14:textId="77777777" w:rsidR="00870404" w:rsidRPr="00345FE1" w:rsidRDefault="00870404" w:rsidP="00087553">
            <w:pPr>
              <w:jc w:val="both"/>
              <w:rPr>
                <w:b/>
              </w:rPr>
            </w:pPr>
            <w:r w:rsidRPr="00345FE1">
              <w:rPr>
                <w:b/>
              </w:rPr>
              <w:t>15</w:t>
            </w:r>
          </w:p>
        </w:tc>
        <w:tc>
          <w:tcPr>
            <w:tcW w:w="693" w:type="dxa"/>
          </w:tcPr>
          <w:p w14:paraId="63F38950" w14:textId="77777777" w:rsidR="00870404" w:rsidRPr="00345FE1" w:rsidRDefault="00870404" w:rsidP="00087553">
            <w:pPr>
              <w:jc w:val="both"/>
              <w:rPr>
                <w:b/>
              </w:rPr>
            </w:pPr>
            <w:r w:rsidRPr="00345FE1">
              <w:rPr>
                <w:b/>
              </w:rPr>
              <w:t>15</w:t>
            </w:r>
          </w:p>
        </w:tc>
        <w:tc>
          <w:tcPr>
            <w:tcW w:w="694" w:type="dxa"/>
          </w:tcPr>
          <w:p w14:paraId="10E79CBB" w14:textId="77777777" w:rsidR="00870404" w:rsidRPr="00345FE1" w:rsidRDefault="00870404" w:rsidP="00087553">
            <w:pPr>
              <w:jc w:val="both"/>
              <w:rPr>
                <w:b/>
              </w:rPr>
            </w:pPr>
          </w:p>
        </w:tc>
      </w:tr>
      <w:tr w:rsidR="00870404" w:rsidRPr="00345FE1" w14:paraId="623B8E61" w14:textId="77777777" w:rsidTr="00087553">
        <w:trPr>
          <w:trHeight w:val="205"/>
        </w:trPr>
        <w:tc>
          <w:tcPr>
            <w:tcW w:w="3347" w:type="dxa"/>
            <w:gridSpan w:val="3"/>
          </w:tcPr>
          <w:p w14:paraId="2B270D0B" w14:textId="77777777" w:rsidR="00870404" w:rsidRPr="00345FE1" w:rsidRDefault="00870404" w:rsidP="00087553">
            <w:pPr>
              <w:jc w:val="both"/>
            </w:pPr>
          </w:p>
        </w:tc>
        <w:tc>
          <w:tcPr>
            <w:tcW w:w="2245" w:type="dxa"/>
            <w:gridSpan w:val="3"/>
          </w:tcPr>
          <w:p w14:paraId="142C3158" w14:textId="77777777" w:rsidR="00870404" w:rsidRPr="00345FE1" w:rsidRDefault="00870404" w:rsidP="00087553">
            <w:pPr>
              <w:jc w:val="both"/>
            </w:pPr>
          </w:p>
        </w:tc>
        <w:tc>
          <w:tcPr>
            <w:tcW w:w="2248" w:type="dxa"/>
            <w:gridSpan w:val="5"/>
            <w:tcBorders>
              <w:right w:val="single" w:sz="12" w:space="0" w:color="auto"/>
            </w:tcBorders>
          </w:tcPr>
          <w:p w14:paraId="7E6DC858"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54ABCDD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5E043394" w14:textId="77777777" w:rsidR="00870404" w:rsidRPr="00345FE1" w:rsidRDefault="00870404" w:rsidP="00087553">
            <w:pPr>
              <w:rPr>
                <w:b/>
              </w:rPr>
            </w:pPr>
            <w:r w:rsidRPr="00345FE1">
              <w:rPr>
                <w:b/>
              </w:rPr>
              <w:t xml:space="preserve">  3 / 3</w:t>
            </w:r>
          </w:p>
        </w:tc>
      </w:tr>
      <w:tr w:rsidR="00870404" w:rsidRPr="00345FE1" w14:paraId="10B1B5E7" w14:textId="77777777" w:rsidTr="00087553">
        <w:tc>
          <w:tcPr>
            <w:tcW w:w="9859" w:type="dxa"/>
            <w:gridSpan w:val="15"/>
            <w:shd w:val="clear" w:color="auto" w:fill="F7CAAC"/>
          </w:tcPr>
          <w:p w14:paraId="21D2025F"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49A274D" w14:textId="77777777" w:rsidTr="00087553">
        <w:trPr>
          <w:trHeight w:val="2347"/>
        </w:trPr>
        <w:tc>
          <w:tcPr>
            <w:tcW w:w="9859" w:type="dxa"/>
            <w:gridSpan w:val="15"/>
          </w:tcPr>
          <w:p w14:paraId="0C9C2C06" w14:textId="77777777" w:rsidR="00870404" w:rsidRPr="007C6A30" w:rsidRDefault="00870404" w:rsidP="00087553">
            <w:pPr>
              <w:jc w:val="both"/>
              <w:rPr>
                <w:b/>
                <w:bCs/>
              </w:rPr>
            </w:pPr>
            <w:r w:rsidRPr="000E699B">
              <w:t xml:space="preserve">Počet záznamů v databázi Web </w:t>
            </w:r>
            <w:proofErr w:type="spellStart"/>
            <w:r w:rsidRPr="000E699B">
              <w:t>of</w:t>
            </w:r>
            <w:proofErr w:type="spellEnd"/>
            <w:r w:rsidRPr="000E699B">
              <w:t xml:space="preserve"> Science:</w:t>
            </w:r>
            <w:r>
              <w:t xml:space="preserve"> 2 </w:t>
            </w:r>
            <w:r w:rsidRPr="000E699B">
              <w:t>(</w:t>
            </w:r>
            <w:proofErr w:type="spellStart"/>
            <w:r w:rsidRPr="000E699B">
              <w:t>ResearcherID</w:t>
            </w:r>
            <w:proofErr w:type="spellEnd"/>
            <w:r w:rsidRPr="000E699B">
              <w:t>:</w:t>
            </w:r>
            <w:r>
              <w:t xml:space="preserve"> </w:t>
            </w:r>
            <w:r w:rsidRPr="006E6374">
              <w:t>JKX-8732-2023</w:t>
            </w:r>
            <w:r w:rsidRPr="000E699B">
              <w:t xml:space="preserve">), </w:t>
            </w:r>
            <w:proofErr w:type="spellStart"/>
            <w:r w:rsidRPr="000E699B">
              <w:t>Scopus</w:t>
            </w:r>
            <w:proofErr w:type="spellEnd"/>
            <w:r w:rsidRPr="000E699B">
              <w:t xml:space="preserve">: </w:t>
            </w:r>
            <w:r>
              <w:t>4</w:t>
            </w:r>
            <w:r w:rsidRPr="000E699B">
              <w:t xml:space="preserve"> (</w:t>
            </w:r>
            <w:proofErr w:type="spellStart"/>
            <w:r w:rsidRPr="000E699B">
              <w:t>Author</w:t>
            </w:r>
            <w:proofErr w:type="spellEnd"/>
            <w:r w:rsidRPr="000E699B">
              <w:t xml:space="preserve"> ID </w:t>
            </w:r>
            <w:r w:rsidRPr="00794858">
              <w:t>56515403100</w:t>
            </w:r>
            <w:r w:rsidRPr="000E699B">
              <w:t>)</w:t>
            </w:r>
          </w:p>
          <w:p w14:paraId="5E519222" w14:textId="77777777" w:rsidR="00870404" w:rsidRPr="00345FE1" w:rsidRDefault="00870404" w:rsidP="00087553">
            <w:pPr>
              <w:jc w:val="both"/>
              <w:rPr>
                <w:bCs/>
              </w:rPr>
            </w:pPr>
            <w:r w:rsidRPr="00345FE1">
              <w:rPr>
                <w:bCs/>
              </w:rPr>
              <w:t>PÁTÍKOVÁ, Z</w:t>
            </w:r>
            <w:r>
              <w:rPr>
                <w:bCs/>
              </w:rPr>
              <w:t>uzana,</w:t>
            </w:r>
            <w:r w:rsidRPr="00345FE1">
              <w:rPr>
                <w:bCs/>
              </w:rPr>
              <w:t xml:space="preserve"> SEDLÁČEK, L</w:t>
            </w:r>
            <w:r>
              <w:rPr>
                <w:bCs/>
              </w:rPr>
              <w:t>ubomír,</w:t>
            </w:r>
            <w:r w:rsidRPr="00345FE1">
              <w:rPr>
                <w:bCs/>
              </w:rPr>
              <w:t xml:space="preserve"> </w:t>
            </w:r>
            <w:r w:rsidRPr="00345FE1">
              <w:rPr>
                <w:b/>
                <w:bCs/>
              </w:rPr>
              <w:t>ŘEZNÍČKOVÁ, J</w:t>
            </w:r>
            <w:r>
              <w:rPr>
                <w:b/>
                <w:bCs/>
              </w:rPr>
              <w:t>ana</w:t>
            </w:r>
            <w:r w:rsidRPr="00345FE1">
              <w:rPr>
                <w:b/>
                <w:bCs/>
              </w:rPr>
              <w:t xml:space="preserve"> (13 %)</w:t>
            </w:r>
            <w:r>
              <w:rPr>
                <w:bCs/>
              </w:rPr>
              <w:t>,</w:t>
            </w:r>
            <w:r w:rsidRPr="00345FE1">
              <w:rPr>
                <w:bCs/>
              </w:rPr>
              <w:t xml:space="preserve"> POLÁŠEK, V</w:t>
            </w:r>
            <w:r>
              <w:rPr>
                <w:bCs/>
              </w:rPr>
              <w:t>ladimír,</w:t>
            </w:r>
            <w:r w:rsidRPr="00345FE1">
              <w:rPr>
                <w:bCs/>
              </w:rPr>
              <w:t xml:space="preserve"> KOZÁKOVÁ, L</w:t>
            </w:r>
            <w:r>
              <w:rPr>
                <w:bCs/>
              </w:rPr>
              <w:t>enka,</w:t>
            </w:r>
            <w:r w:rsidRPr="00345FE1">
              <w:rPr>
                <w:bCs/>
              </w:rPr>
              <w:t xml:space="preserve"> KRŇÁVEK, J</w:t>
            </w:r>
            <w:r>
              <w:rPr>
                <w:bCs/>
              </w:rPr>
              <w:t>an,</w:t>
            </w:r>
            <w:r w:rsidRPr="00345FE1">
              <w:rPr>
                <w:bCs/>
              </w:rPr>
              <w:t xml:space="preserve"> FAJKUS, M</w:t>
            </w:r>
            <w:r>
              <w:rPr>
                <w:bCs/>
              </w:rPr>
              <w:t>artin</w:t>
            </w:r>
            <w:r w:rsidRPr="00345FE1">
              <w:rPr>
                <w:bCs/>
              </w:rPr>
              <w:t xml:space="preserve">. </w:t>
            </w:r>
            <w:r w:rsidRPr="00074DCC">
              <w:rPr>
                <w:bCs/>
                <w:i/>
              </w:rPr>
              <w:t>Sborník řešených témat pro podporu matematické gramotnosti v rámci projektu IKAP</w:t>
            </w:r>
            <w:r w:rsidRPr="00345FE1">
              <w:rPr>
                <w:bCs/>
              </w:rPr>
              <w:t xml:space="preserve">. 1 </w:t>
            </w:r>
            <w:proofErr w:type="gramStart"/>
            <w:r w:rsidRPr="00345FE1">
              <w:rPr>
                <w:bCs/>
              </w:rPr>
              <w:t>Zlín :</w:t>
            </w:r>
            <w:proofErr w:type="gramEnd"/>
            <w:r w:rsidRPr="00345FE1">
              <w:rPr>
                <w:bCs/>
              </w:rPr>
              <w:t xml:space="preserve"> UTB, 2020. </w:t>
            </w:r>
            <w:proofErr w:type="gramStart"/>
            <w:r w:rsidRPr="00345FE1">
              <w:rPr>
                <w:bCs/>
              </w:rPr>
              <w:t>140s</w:t>
            </w:r>
            <w:proofErr w:type="gramEnd"/>
            <w:r w:rsidRPr="00345FE1">
              <w:rPr>
                <w:bCs/>
              </w:rPr>
              <w:t xml:space="preserve">. ISBN 978-80-7454-913-7. </w:t>
            </w:r>
            <w:proofErr w:type="spellStart"/>
            <w:r w:rsidRPr="00345FE1">
              <w:rPr>
                <w:bCs/>
              </w:rPr>
              <w:t>Jost</w:t>
            </w:r>
            <w:proofErr w:type="spellEnd"/>
          </w:p>
          <w:p w14:paraId="7A6005C7" w14:textId="77777777" w:rsidR="00870404" w:rsidRPr="00345FE1" w:rsidRDefault="00870404" w:rsidP="00087553">
            <w:pPr>
              <w:jc w:val="both"/>
              <w:rPr>
                <w:bCs/>
              </w:rPr>
            </w:pPr>
            <w:r w:rsidRPr="00345FE1">
              <w:rPr>
                <w:b/>
                <w:bCs/>
              </w:rPr>
              <w:t>ŘEZNÍČKOVÁ, J</w:t>
            </w:r>
            <w:r>
              <w:rPr>
                <w:b/>
                <w:bCs/>
              </w:rPr>
              <w:t>ana</w:t>
            </w:r>
            <w:r w:rsidRPr="00345FE1">
              <w:rPr>
                <w:b/>
                <w:bCs/>
              </w:rPr>
              <w:t xml:space="preserve"> (100</w:t>
            </w:r>
            <w:r>
              <w:rPr>
                <w:b/>
                <w:bCs/>
              </w:rPr>
              <w:t xml:space="preserve"> </w:t>
            </w:r>
            <w:r w:rsidRPr="00345FE1">
              <w:rPr>
                <w:b/>
                <w:bCs/>
              </w:rPr>
              <w:t>%)</w:t>
            </w:r>
            <w:r w:rsidRPr="00345FE1">
              <w:rPr>
                <w:bCs/>
              </w:rPr>
              <w:t xml:space="preserve">: On </w:t>
            </w:r>
            <w:proofErr w:type="spellStart"/>
            <w:r w:rsidRPr="00345FE1">
              <w:rPr>
                <w:bCs/>
              </w:rPr>
              <w:t>methods</w:t>
            </w:r>
            <w:proofErr w:type="spellEnd"/>
            <w:r w:rsidRPr="00345FE1">
              <w:rPr>
                <w:bCs/>
              </w:rPr>
              <w:t xml:space="preserve"> </w:t>
            </w:r>
            <w:proofErr w:type="spellStart"/>
            <w:r w:rsidRPr="00345FE1">
              <w:rPr>
                <w:bCs/>
              </w:rPr>
              <w:t>used</w:t>
            </w:r>
            <w:proofErr w:type="spellEnd"/>
            <w:r w:rsidRPr="00345FE1">
              <w:rPr>
                <w:bCs/>
              </w:rPr>
              <w:t xml:space="preserve"> in </w:t>
            </w:r>
            <w:proofErr w:type="spellStart"/>
            <w:r w:rsidRPr="00345FE1">
              <w:rPr>
                <w:bCs/>
              </w:rPr>
              <w:t>oscillation</w:t>
            </w:r>
            <w:proofErr w:type="spellEnd"/>
            <w:r w:rsidRPr="00345FE1">
              <w:rPr>
                <w:bCs/>
              </w:rPr>
              <w:t xml:space="preserve"> and </w:t>
            </w:r>
            <w:proofErr w:type="spellStart"/>
            <w:r w:rsidRPr="00345FE1">
              <w:rPr>
                <w:bCs/>
              </w:rPr>
              <w:t>nonoscillation</w:t>
            </w:r>
            <w:proofErr w:type="spellEnd"/>
            <w:r w:rsidRPr="00345FE1">
              <w:rPr>
                <w:bCs/>
              </w:rPr>
              <w:t xml:space="preserve"> </w:t>
            </w:r>
            <w:proofErr w:type="spellStart"/>
            <w:r w:rsidRPr="00345FE1">
              <w:rPr>
                <w:bCs/>
              </w:rPr>
              <w:t>criteria</w:t>
            </w:r>
            <w:proofErr w:type="spellEnd"/>
            <w:r w:rsidRPr="00345FE1">
              <w:rPr>
                <w:bCs/>
              </w:rPr>
              <w:t xml:space="preserve"> </w:t>
            </w:r>
            <w:proofErr w:type="spellStart"/>
            <w:r w:rsidRPr="00345FE1">
              <w:rPr>
                <w:bCs/>
              </w:rPr>
              <w:t>for</w:t>
            </w:r>
            <w:proofErr w:type="spellEnd"/>
            <w:r w:rsidRPr="00345FE1">
              <w:rPr>
                <w:bCs/>
              </w:rPr>
              <w:t xml:space="preserve"> second </w:t>
            </w:r>
            <w:proofErr w:type="spellStart"/>
            <w:r w:rsidRPr="00345FE1">
              <w:rPr>
                <w:bCs/>
              </w:rPr>
              <w:t>order</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equations</w:t>
            </w:r>
            <w:proofErr w:type="spellEnd"/>
            <w:r w:rsidRPr="00345FE1">
              <w:rPr>
                <w:bCs/>
              </w:rPr>
              <w:t xml:space="preserve">. </w:t>
            </w:r>
            <w:r w:rsidRPr="00345FE1">
              <w:rPr>
                <w:bCs/>
                <w:i/>
                <w:iCs/>
              </w:rPr>
              <w:t xml:space="preserve">International </w:t>
            </w:r>
            <w:proofErr w:type="spellStart"/>
            <w:r w:rsidRPr="00345FE1">
              <w:rPr>
                <w:bCs/>
                <w:i/>
                <w:iCs/>
              </w:rPr>
              <w:t>Journal</w:t>
            </w:r>
            <w:proofErr w:type="spellEnd"/>
            <w:r w:rsidRPr="00345FE1">
              <w:rPr>
                <w:bCs/>
                <w:i/>
                <w:iCs/>
              </w:rPr>
              <w:t xml:space="preserve"> </w:t>
            </w:r>
            <w:proofErr w:type="spellStart"/>
            <w:r w:rsidRPr="00345FE1">
              <w:rPr>
                <w:bCs/>
                <w:i/>
                <w:iCs/>
              </w:rPr>
              <w:t>of</w:t>
            </w:r>
            <w:proofErr w:type="spellEnd"/>
            <w:r w:rsidRPr="00345FE1">
              <w:rPr>
                <w:bCs/>
                <w:i/>
                <w:iCs/>
              </w:rPr>
              <w:t xml:space="preserve"> </w:t>
            </w:r>
            <w:proofErr w:type="spellStart"/>
            <w:r w:rsidRPr="00345FE1">
              <w:rPr>
                <w:bCs/>
                <w:i/>
                <w:iCs/>
              </w:rPr>
              <w:t>Pure</w:t>
            </w:r>
            <w:proofErr w:type="spellEnd"/>
            <w:r w:rsidRPr="00345FE1">
              <w:rPr>
                <w:bCs/>
                <w:i/>
                <w:iCs/>
              </w:rPr>
              <w:t xml:space="preserve"> </w:t>
            </w:r>
            <w:proofErr w:type="spellStart"/>
            <w:r w:rsidRPr="00345FE1">
              <w:rPr>
                <w:bCs/>
                <w:i/>
                <w:iCs/>
              </w:rPr>
              <w:t>Mathematics</w:t>
            </w:r>
            <w:proofErr w:type="spellEnd"/>
            <w:r w:rsidRPr="00345FE1">
              <w:rPr>
                <w:bCs/>
                <w:i/>
                <w:iCs/>
              </w:rPr>
              <w:t xml:space="preserve"> </w:t>
            </w:r>
            <w:r w:rsidRPr="00345FE1">
              <w:rPr>
                <w:bCs/>
              </w:rPr>
              <w:t xml:space="preserve">6, 1-7, </w:t>
            </w:r>
            <w:r w:rsidRPr="007C6A30">
              <w:t>2019</w:t>
            </w:r>
            <w:r w:rsidRPr="00345FE1">
              <w:rPr>
                <w:bCs/>
              </w:rPr>
              <w:t xml:space="preserve">. ISSN 2313-0571. </w:t>
            </w:r>
            <w:proofErr w:type="spellStart"/>
            <w:r w:rsidRPr="00345FE1">
              <w:rPr>
                <w:bCs/>
              </w:rPr>
              <w:t>Jost</w:t>
            </w:r>
            <w:proofErr w:type="spellEnd"/>
          </w:p>
          <w:p w14:paraId="50CAA4EB" w14:textId="77777777" w:rsidR="00870404" w:rsidRPr="00345FE1" w:rsidRDefault="00870404" w:rsidP="00087553">
            <w:pPr>
              <w:jc w:val="both"/>
              <w:rPr>
                <w:bCs/>
              </w:rPr>
            </w:pPr>
            <w:r w:rsidRPr="00345FE1">
              <w:rPr>
                <w:b/>
                <w:bCs/>
              </w:rPr>
              <w:t>ŘEZNÍČKOVÁ, J</w:t>
            </w:r>
            <w:r>
              <w:rPr>
                <w:b/>
                <w:bCs/>
              </w:rPr>
              <w:t>ana</w:t>
            </w:r>
            <w:r w:rsidRPr="00345FE1">
              <w:rPr>
                <w:b/>
                <w:bCs/>
              </w:rPr>
              <w:t xml:space="preserve"> (100</w:t>
            </w:r>
            <w:r>
              <w:rPr>
                <w:b/>
                <w:bCs/>
              </w:rPr>
              <w:t xml:space="preserve"> </w:t>
            </w:r>
            <w:r w:rsidRPr="00345FE1">
              <w:rPr>
                <w:b/>
                <w:bCs/>
              </w:rPr>
              <w:t>%)</w:t>
            </w:r>
            <w:r w:rsidRPr="00345FE1">
              <w:rPr>
                <w:bCs/>
              </w:rPr>
              <w:t xml:space="preserve">: </w:t>
            </w:r>
            <w:proofErr w:type="spellStart"/>
            <w:r w:rsidRPr="00345FE1">
              <w:rPr>
                <w:bCs/>
              </w:rPr>
              <w:t>Hille-Nehari</w:t>
            </w:r>
            <w:proofErr w:type="spellEnd"/>
            <w:r w:rsidRPr="00345FE1">
              <w:rPr>
                <w:bCs/>
              </w:rPr>
              <w:t xml:space="preserve"> type </w:t>
            </w:r>
            <w:proofErr w:type="spellStart"/>
            <w:r w:rsidRPr="00345FE1">
              <w:rPr>
                <w:bCs/>
              </w:rPr>
              <w:t>oscillation</w:t>
            </w:r>
            <w:proofErr w:type="spellEnd"/>
            <w:r w:rsidRPr="00345FE1">
              <w:rPr>
                <w:bCs/>
              </w:rPr>
              <w:t xml:space="preserve"> and </w:t>
            </w:r>
            <w:proofErr w:type="spellStart"/>
            <w:r w:rsidRPr="00345FE1">
              <w:rPr>
                <w:bCs/>
              </w:rPr>
              <w:t>nonoscillation</w:t>
            </w:r>
            <w:proofErr w:type="spellEnd"/>
            <w:r w:rsidRPr="00345FE1">
              <w:rPr>
                <w:bCs/>
              </w:rPr>
              <w:t xml:space="preserve"> </w:t>
            </w:r>
            <w:proofErr w:type="spellStart"/>
            <w:r w:rsidRPr="00345FE1">
              <w:rPr>
                <w:bCs/>
              </w:rPr>
              <w:t>criteria</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linear</w:t>
            </w:r>
            <w:proofErr w:type="spellEnd"/>
            <w:r w:rsidRPr="00345FE1">
              <w:rPr>
                <w:bCs/>
              </w:rPr>
              <w:t xml:space="preserve"> and </w:t>
            </w:r>
            <w:proofErr w:type="spellStart"/>
            <w:r w:rsidRPr="00345FE1">
              <w:rPr>
                <w:bCs/>
              </w:rPr>
              <w:t>half-linear</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equations</w:t>
            </w:r>
            <w:proofErr w:type="spellEnd"/>
            <w:r w:rsidRPr="00345FE1">
              <w:rPr>
                <w:bCs/>
              </w:rPr>
              <w:t xml:space="preserve">. </w:t>
            </w:r>
            <w:r w:rsidRPr="00345FE1">
              <w:rPr>
                <w:bCs/>
                <w:i/>
                <w:iCs/>
              </w:rPr>
              <w:t xml:space="preserve">MATEC Web </w:t>
            </w:r>
            <w:proofErr w:type="spellStart"/>
            <w:r w:rsidRPr="00345FE1">
              <w:rPr>
                <w:bCs/>
                <w:i/>
                <w:iCs/>
              </w:rPr>
              <w:t>of</w:t>
            </w:r>
            <w:proofErr w:type="spellEnd"/>
            <w:r w:rsidRPr="00345FE1">
              <w:rPr>
                <w:bCs/>
                <w:i/>
                <w:iCs/>
              </w:rPr>
              <w:t xml:space="preserve"> </w:t>
            </w:r>
            <w:proofErr w:type="spellStart"/>
            <w:r w:rsidRPr="00345FE1">
              <w:rPr>
                <w:bCs/>
                <w:i/>
                <w:iCs/>
              </w:rPr>
              <w:t>Conferences</w:t>
            </w:r>
            <w:proofErr w:type="spellEnd"/>
            <w:r w:rsidRPr="00345FE1">
              <w:rPr>
                <w:bCs/>
                <w:i/>
                <w:iCs/>
              </w:rPr>
              <w:t xml:space="preserve"> </w:t>
            </w:r>
            <w:r w:rsidRPr="00345FE1">
              <w:rPr>
                <w:bCs/>
              </w:rPr>
              <w:t xml:space="preserve">292, </w:t>
            </w:r>
            <w:r w:rsidRPr="007C6A30">
              <w:t>2019</w:t>
            </w:r>
            <w:r w:rsidRPr="00345FE1">
              <w:rPr>
                <w:bCs/>
              </w:rPr>
              <w:t xml:space="preserve">. ISSN </w:t>
            </w:r>
            <w:proofErr w:type="gramStart"/>
            <w:r w:rsidRPr="00345FE1">
              <w:rPr>
                <w:bCs/>
              </w:rPr>
              <w:t>2261-236X</w:t>
            </w:r>
            <w:proofErr w:type="gramEnd"/>
            <w:r w:rsidRPr="00345FE1">
              <w:rPr>
                <w:bCs/>
              </w:rPr>
              <w:t xml:space="preserve">. </w:t>
            </w:r>
            <w:proofErr w:type="spellStart"/>
            <w:r w:rsidRPr="00345FE1">
              <w:rPr>
                <w:bCs/>
              </w:rPr>
              <w:t>Jost</w:t>
            </w:r>
            <w:proofErr w:type="spellEnd"/>
          </w:p>
          <w:p w14:paraId="0925AE81" w14:textId="77777777" w:rsidR="00870404" w:rsidRPr="00345FE1" w:rsidRDefault="00870404" w:rsidP="00087553">
            <w:pPr>
              <w:jc w:val="both"/>
              <w:rPr>
                <w:bCs/>
              </w:rPr>
            </w:pPr>
            <w:r w:rsidRPr="00345FE1">
              <w:rPr>
                <w:bCs/>
              </w:rPr>
              <w:t>MRÁZEK, J</w:t>
            </w:r>
            <w:r>
              <w:rPr>
                <w:bCs/>
              </w:rPr>
              <w:t>an</w:t>
            </w:r>
            <w:r w:rsidRPr="00345FE1">
              <w:rPr>
                <w:bCs/>
              </w:rPr>
              <w:t>, ĎURICOVÁ, L</w:t>
            </w:r>
            <w:r>
              <w:rPr>
                <w:bCs/>
              </w:rPr>
              <w:t>ucia</w:t>
            </w:r>
            <w:r w:rsidRPr="00345FE1">
              <w:rPr>
                <w:bCs/>
              </w:rPr>
              <w:t>, HROMADA, M</w:t>
            </w:r>
            <w:r>
              <w:rPr>
                <w:bCs/>
              </w:rPr>
              <w:t>artin</w:t>
            </w:r>
            <w:r w:rsidRPr="00345FE1">
              <w:rPr>
                <w:bCs/>
              </w:rPr>
              <w:t xml:space="preserve">, </w:t>
            </w:r>
            <w:r w:rsidRPr="00345FE1">
              <w:rPr>
                <w:b/>
                <w:bCs/>
              </w:rPr>
              <w:t>ŘEZNÍČKOVÁ, J</w:t>
            </w:r>
            <w:r>
              <w:rPr>
                <w:b/>
                <w:bCs/>
              </w:rPr>
              <w:t>ana</w:t>
            </w:r>
            <w:r w:rsidRPr="00345FE1">
              <w:rPr>
                <w:b/>
                <w:bCs/>
              </w:rPr>
              <w:t xml:space="preserve"> (5</w:t>
            </w:r>
            <w:r>
              <w:rPr>
                <w:b/>
                <w:bCs/>
              </w:rPr>
              <w:t xml:space="preserve"> </w:t>
            </w:r>
            <w:r w:rsidRPr="00345FE1">
              <w:rPr>
                <w:b/>
                <w:bCs/>
              </w:rPr>
              <w:t>%)</w:t>
            </w:r>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dynamic</w:t>
            </w:r>
            <w:proofErr w:type="spellEnd"/>
            <w:r w:rsidRPr="00345FE1">
              <w:rPr>
                <w:bCs/>
              </w:rPr>
              <w:t xml:space="preserve"> </w:t>
            </w:r>
            <w:proofErr w:type="spellStart"/>
            <w:r w:rsidRPr="00345FE1">
              <w:rPr>
                <w:bCs/>
              </w:rPr>
              <w:t>control</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light</w:t>
            </w:r>
            <w:proofErr w:type="spellEnd"/>
            <w:r w:rsidRPr="00345FE1">
              <w:rPr>
                <w:bCs/>
              </w:rPr>
              <w:t xml:space="preserve"> </w:t>
            </w:r>
            <w:proofErr w:type="spellStart"/>
            <w:r w:rsidRPr="00345FE1">
              <w:rPr>
                <w:bCs/>
              </w:rPr>
              <w:t>signalling</w:t>
            </w:r>
            <w:proofErr w:type="spellEnd"/>
            <w:r w:rsidRPr="00345FE1">
              <w:rPr>
                <w:bCs/>
              </w:rPr>
              <w:t xml:space="preserve"> </w:t>
            </w:r>
            <w:proofErr w:type="spellStart"/>
            <w:r w:rsidRPr="00345FE1">
              <w:rPr>
                <w:bCs/>
              </w:rPr>
              <w:t>device</w:t>
            </w:r>
            <w:proofErr w:type="spellEnd"/>
            <w:r w:rsidRPr="00345FE1">
              <w:rPr>
                <w:bCs/>
              </w:rPr>
              <w:t xml:space="preserve"> in </w:t>
            </w:r>
            <w:proofErr w:type="spellStart"/>
            <w:r w:rsidRPr="00345FE1">
              <w:rPr>
                <w:bCs/>
              </w:rPr>
              <w:t>real-time</w:t>
            </w:r>
            <w:proofErr w:type="spellEnd"/>
            <w:r w:rsidRPr="00345FE1">
              <w:rPr>
                <w:bCs/>
              </w:rPr>
              <w:t xml:space="preserve">. </w:t>
            </w:r>
            <w:r w:rsidRPr="00345FE1">
              <w:rPr>
                <w:bCs/>
                <w:i/>
                <w:iCs/>
              </w:rPr>
              <w:t xml:space="preserve">MATEC Web </w:t>
            </w:r>
            <w:proofErr w:type="spellStart"/>
            <w:r w:rsidRPr="00345FE1">
              <w:rPr>
                <w:bCs/>
                <w:i/>
                <w:iCs/>
              </w:rPr>
              <w:t>of</w:t>
            </w:r>
            <w:proofErr w:type="spellEnd"/>
            <w:r w:rsidRPr="00345FE1">
              <w:rPr>
                <w:bCs/>
                <w:i/>
                <w:iCs/>
              </w:rPr>
              <w:t xml:space="preserve"> </w:t>
            </w:r>
            <w:proofErr w:type="spellStart"/>
            <w:r w:rsidRPr="00345FE1">
              <w:rPr>
                <w:bCs/>
                <w:i/>
                <w:iCs/>
              </w:rPr>
              <w:t>Conferences</w:t>
            </w:r>
            <w:proofErr w:type="spellEnd"/>
            <w:r w:rsidRPr="00345FE1">
              <w:rPr>
                <w:bCs/>
                <w:i/>
                <w:iCs/>
              </w:rPr>
              <w:t xml:space="preserve"> </w:t>
            </w:r>
            <w:r w:rsidRPr="00345FE1">
              <w:rPr>
                <w:bCs/>
              </w:rPr>
              <w:t xml:space="preserve">292, </w:t>
            </w:r>
            <w:r w:rsidRPr="007C6A30">
              <w:t>2019</w:t>
            </w:r>
            <w:r w:rsidRPr="00345FE1">
              <w:rPr>
                <w:bCs/>
              </w:rPr>
              <w:t xml:space="preserve">. ISSN </w:t>
            </w:r>
            <w:proofErr w:type="gramStart"/>
            <w:r w:rsidRPr="00345FE1">
              <w:rPr>
                <w:bCs/>
              </w:rPr>
              <w:t>2261-236X</w:t>
            </w:r>
            <w:proofErr w:type="gramEnd"/>
            <w:r w:rsidRPr="00345FE1">
              <w:rPr>
                <w:bCs/>
              </w:rPr>
              <w:t xml:space="preserve">. </w:t>
            </w:r>
            <w:proofErr w:type="spellStart"/>
            <w:r w:rsidRPr="00345FE1">
              <w:rPr>
                <w:bCs/>
              </w:rPr>
              <w:t>Jost</w:t>
            </w:r>
            <w:proofErr w:type="spellEnd"/>
          </w:p>
          <w:p w14:paraId="05A44A42" w14:textId="77777777" w:rsidR="00870404" w:rsidRPr="00345FE1" w:rsidRDefault="00870404" w:rsidP="00087553">
            <w:pPr>
              <w:jc w:val="both"/>
              <w:rPr>
                <w:bCs/>
              </w:rPr>
            </w:pPr>
          </w:p>
          <w:p w14:paraId="0AC16CB8" w14:textId="77777777" w:rsidR="00870404" w:rsidRPr="00345FE1" w:rsidRDefault="00870404" w:rsidP="00087553">
            <w:pPr>
              <w:jc w:val="both"/>
              <w:rPr>
                <w:bCs/>
                <w:i/>
                <w:iCs/>
              </w:rPr>
            </w:pPr>
            <w:r w:rsidRPr="00345FE1">
              <w:rPr>
                <w:bCs/>
                <w:i/>
                <w:iCs/>
              </w:rPr>
              <w:t>Přehled projektové činnosti:</w:t>
            </w:r>
          </w:p>
          <w:p w14:paraId="39747ECC" w14:textId="77777777" w:rsidR="00870404" w:rsidRPr="00345FE1" w:rsidRDefault="00870404" w:rsidP="00087553">
            <w:pPr>
              <w:tabs>
                <w:tab w:val="left" w:pos="957"/>
              </w:tabs>
              <w:ind w:left="957" w:hanging="993"/>
              <w:jc w:val="both"/>
              <w:rPr>
                <w:bCs/>
              </w:rPr>
            </w:pPr>
            <w:r w:rsidRPr="008A187B">
              <w:rPr>
                <w:bCs/>
              </w:rPr>
              <w:t xml:space="preserve">2017-2022 </w:t>
            </w:r>
            <w:r w:rsidRPr="008A187B">
              <w:rPr>
                <w:bCs/>
              </w:rPr>
              <w:tab/>
              <w:t>Strategický projekt UTB ve Zlíně, poskytovatel MŠMT OPVVV, CZ.02.2.69/0.0/0.0/16 015/0002204, spoluřešitel</w:t>
            </w:r>
          </w:p>
          <w:p w14:paraId="45313B8A" w14:textId="77777777" w:rsidR="00870404" w:rsidRPr="00345FE1" w:rsidRDefault="00870404" w:rsidP="00087553">
            <w:pPr>
              <w:tabs>
                <w:tab w:val="left" w:pos="957"/>
              </w:tabs>
              <w:ind w:left="957" w:hanging="993"/>
              <w:jc w:val="both"/>
              <w:rPr>
                <w:bCs/>
              </w:rPr>
            </w:pPr>
            <w:r w:rsidRPr="008A187B">
              <w:rPr>
                <w:bCs/>
              </w:rPr>
              <w:t xml:space="preserve">2017-2022 </w:t>
            </w:r>
            <w:r w:rsidRPr="008A187B">
              <w:rPr>
                <w:bCs/>
              </w:rPr>
              <w:tab/>
              <w:t>Rozvoj výzkumně zaměřených studijních programů na FAI – Univerzita Tomáše Bati ve Zlíně, poskytovatel MŠMT, EF16_018/0002381, spoluřešitel</w:t>
            </w:r>
          </w:p>
          <w:p w14:paraId="0CC5F866" w14:textId="77777777" w:rsidR="00870404" w:rsidRPr="00345FE1" w:rsidRDefault="00870404" w:rsidP="00087553">
            <w:pPr>
              <w:tabs>
                <w:tab w:val="left" w:pos="957"/>
              </w:tabs>
              <w:ind w:left="957" w:hanging="993"/>
              <w:jc w:val="both"/>
              <w:rPr>
                <w:bCs/>
              </w:rPr>
            </w:pPr>
            <w:r w:rsidRPr="00345FE1">
              <w:rPr>
                <w:bCs/>
              </w:rPr>
              <w:t>201</w:t>
            </w:r>
            <w:r>
              <w:rPr>
                <w:bCs/>
              </w:rPr>
              <w:t>8-</w:t>
            </w:r>
            <w:r w:rsidRPr="00345FE1">
              <w:rPr>
                <w:bCs/>
              </w:rPr>
              <w:t xml:space="preserve">2019 </w:t>
            </w:r>
            <w:r>
              <w:rPr>
                <w:bCs/>
              </w:rPr>
              <w:tab/>
            </w:r>
            <w:r w:rsidRPr="00345FE1">
              <w:rPr>
                <w:bCs/>
              </w:rPr>
              <w:t>Implementace Krajského akčního plánu rozvoje vzdělávání pro území Zlínského kraje</w:t>
            </w:r>
            <w:r>
              <w:rPr>
                <w:bCs/>
              </w:rPr>
              <w:t xml:space="preserve">, poskytovatel MŠMT, </w:t>
            </w:r>
            <w:r w:rsidRPr="00345FE1">
              <w:rPr>
                <w:bCs/>
              </w:rPr>
              <w:t>CZ.02.3.68/0.0/0.0/16_034/0008497</w:t>
            </w:r>
            <w:r>
              <w:rPr>
                <w:bCs/>
              </w:rPr>
              <w:t>, s</w:t>
            </w:r>
            <w:r w:rsidRPr="00345FE1">
              <w:rPr>
                <w:bCs/>
              </w:rPr>
              <w:t>poluřešitel</w:t>
            </w:r>
          </w:p>
          <w:p w14:paraId="21D71DAD" w14:textId="77777777" w:rsidR="00870404" w:rsidRPr="000B77A5" w:rsidRDefault="00870404" w:rsidP="00087553">
            <w:pPr>
              <w:tabs>
                <w:tab w:val="left" w:pos="957"/>
              </w:tabs>
              <w:ind w:left="957" w:hanging="993"/>
              <w:jc w:val="both"/>
              <w:rPr>
                <w:bCs/>
              </w:rPr>
            </w:pPr>
            <w:r w:rsidRPr="00345FE1">
              <w:rPr>
                <w:bCs/>
              </w:rPr>
              <w:t>2021</w:t>
            </w:r>
            <w:r>
              <w:rPr>
                <w:bCs/>
              </w:rPr>
              <w:t>-2023</w:t>
            </w:r>
            <w:r w:rsidRPr="00345FE1">
              <w:rPr>
                <w:bCs/>
              </w:rPr>
              <w:t xml:space="preserve"> </w:t>
            </w:r>
            <w:r>
              <w:rPr>
                <w:bCs/>
              </w:rPr>
              <w:tab/>
            </w:r>
            <w:r w:rsidRPr="00345FE1">
              <w:rPr>
                <w:bCs/>
              </w:rPr>
              <w:t>Implementace Krajského akčního plánu rozvoje vzdělávání pro území Zlínského kraje II</w:t>
            </w:r>
            <w:r>
              <w:rPr>
                <w:bCs/>
              </w:rPr>
              <w:t xml:space="preserve">, poskytovatel MŠMT, </w:t>
            </w:r>
            <w:r w:rsidRPr="00345FE1">
              <w:rPr>
                <w:bCs/>
              </w:rPr>
              <w:t>CZ.02.3.68/0.0/0.0/19_078/0018903</w:t>
            </w:r>
            <w:r>
              <w:rPr>
                <w:bCs/>
              </w:rPr>
              <w:t>, s</w:t>
            </w:r>
            <w:r w:rsidRPr="00345FE1">
              <w:rPr>
                <w:bCs/>
              </w:rPr>
              <w:t>poluřešitel</w:t>
            </w:r>
          </w:p>
        </w:tc>
      </w:tr>
    </w:tbl>
    <w:p w14:paraId="49393822"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65E11AFE" w14:textId="77777777" w:rsidTr="00087553">
        <w:trPr>
          <w:trHeight w:val="218"/>
        </w:trPr>
        <w:tc>
          <w:tcPr>
            <w:tcW w:w="9859" w:type="dxa"/>
            <w:gridSpan w:val="4"/>
            <w:shd w:val="clear" w:color="auto" w:fill="F7CAAC"/>
          </w:tcPr>
          <w:p w14:paraId="38E28A51" w14:textId="0A430C3D" w:rsidR="00870404" w:rsidRPr="00345FE1" w:rsidRDefault="00870404" w:rsidP="00087553">
            <w:pPr>
              <w:rPr>
                <w:b/>
              </w:rPr>
            </w:pPr>
            <w:r w:rsidRPr="00345FE1">
              <w:rPr>
                <w:b/>
              </w:rPr>
              <w:lastRenderedPageBreak/>
              <w:t>Působení v</w:t>
            </w:r>
            <w:r>
              <w:rPr>
                <w:b/>
              </w:rPr>
              <w:t> </w:t>
            </w:r>
            <w:r w:rsidRPr="00345FE1">
              <w:rPr>
                <w:b/>
              </w:rPr>
              <w:t>zahraničí</w:t>
            </w:r>
          </w:p>
        </w:tc>
      </w:tr>
      <w:tr w:rsidR="00870404" w:rsidRPr="00345FE1" w14:paraId="21B9B980" w14:textId="77777777" w:rsidTr="00087553">
        <w:trPr>
          <w:trHeight w:val="328"/>
        </w:trPr>
        <w:tc>
          <w:tcPr>
            <w:tcW w:w="9859" w:type="dxa"/>
            <w:gridSpan w:val="4"/>
          </w:tcPr>
          <w:p w14:paraId="07D56CC0" w14:textId="77777777" w:rsidR="00870404" w:rsidRPr="00345FE1" w:rsidRDefault="00870404" w:rsidP="00087553">
            <w:pPr>
              <w:rPr>
                <w:b/>
              </w:rPr>
            </w:pPr>
          </w:p>
        </w:tc>
      </w:tr>
      <w:tr w:rsidR="00870404" w:rsidRPr="00345FE1" w14:paraId="5A1D0D26" w14:textId="77777777" w:rsidTr="00087553">
        <w:trPr>
          <w:cantSplit/>
          <w:trHeight w:val="470"/>
        </w:trPr>
        <w:tc>
          <w:tcPr>
            <w:tcW w:w="2518" w:type="dxa"/>
            <w:shd w:val="clear" w:color="auto" w:fill="F7CAAC"/>
          </w:tcPr>
          <w:p w14:paraId="6D0E1C5E" w14:textId="77777777" w:rsidR="00870404" w:rsidRPr="00345FE1" w:rsidRDefault="00870404" w:rsidP="00087553">
            <w:pPr>
              <w:jc w:val="both"/>
              <w:rPr>
                <w:b/>
              </w:rPr>
            </w:pPr>
            <w:r w:rsidRPr="00345FE1">
              <w:rPr>
                <w:b/>
              </w:rPr>
              <w:t xml:space="preserve">Podpis </w:t>
            </w:r>
          </w:p>
        </w:tc>
        <w:tc>
          <w:tcPr>
            <w:tcW w:w="4536" w:type="dxa"/>
          </w:tcPr>
          <w:p w14:paraId="51633D2E" w14:textId="77777777" w:rsidR="00870404" w:rsidRPr="00345FE1" w:rsidRDefault="00870404" w:rsidP="00087553">
            <w:pPr>
              <w:jc w:val="both"/>
            </w:pPr>
          </w:p>
        </w:tc>
        <w:tc>
          <w:tcPr>
            <w:tcW w:w="786" w:type="dxa"/>
            <w:shd w:val="clear" w:color="auto" w:fill="F7CAAC"/>
          </w:tcPr>
          <w:p w14:paraId="672EF170" w14:textId="77777777" w:rsidR="00870404" w:rsidRPr="00345FE1" w:rsidRDefault="00870404" w:rsidP="00087553">
            <w:pPr>
              <w:jc w:val="both"/>
            </w:pPr>
            <w:r w:rsidRPr="00345FE1">
              <w:rPr>
                <w:b/>
              </w:rPr>
              <w:t>datum</w:t>
            </w:r>
          </w:p>
        </w:tc>
        <w:tc>
          <w:tcPr>
            <w:tcW w:w="2019" w:type="dxa"/>
          </w:tcPr>
          <w:p w14:paraId="0EF14CD4" w14:textId="77777777" w:rsidR="00870404" w:rsidRPr="00345FE1" w:rsidRDefault="00870404" w:rsidP="00087553">
            <w:pPr>
              <w:jc w:val="both"/>
            </w:pPr>
            <w:r>
              <w:t>27. 8. 2024</w:t>
            </w:r>
          </w:p>
        </w:tc>
      </w:tr>
    </w:tbl>
    <w:p w14:paraId="278E441F"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59645E30" w14:textId="77777777" w:rsidTr="00087553">
        <w:tc>
          <w:tcPr>
            <w:tcW w:w="9859" w:type="dxa"/>
            <w:gridSpan w:val="15"/>
            <w:tcBorders>
              <w:bottom w:val="double" w:sz="4" w:space="0" w:color="auto"/>
            </w:tcBorders>
            <w:shd w:val="clear" w:color="auto" w:fill="BDD6EE"/>
          </w:tcPr>
          <w:p w14:paraId="17D82085" w14:textId="6C78271F" w:rsidR="00870404" w:rsidRPr="00345FE1" w:rsidRDefault="00870404" w:rsidP="00087553">
            <w:pPr>
              <w:tabs>
                <w:tab w:val="right" w:pos="9496"/>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08D4D96B" w14:textId="77777777" w:rsidTr="00087553">
        <w:tc>
          <w:tcPr>
            <w:tcW w:w="2518" w:type="dxa"/>
            <w:tcBorders>
              <w:top w:val="double" w:sz="4" w:space="0" w:color="auto"/>
            </w:tcBorders>
            <w:shd w:val="clear" w:color="auto" w:fill="F7CAAC"/>
          </w:tcPr>
          <w:p w14:paraId="7A7E4966" w14:textId="77777777" w:rsidR="00870404" w:rsidRPr="00345FE1" w:rsidRDefault="00870404" w:rsidP="00087553">
            <w:pPr>
              <w:jc w:val="both"/>
              <w:rPr>
                <w:b/>
              </w:rPr>
            </w:pPr>
            <w:r w:rsidRPr="00345FE1">
              <w:rPr>
                <w:b/>
              </w:rPr>
              <w:t>Vysoká škola</w:t>
            </w:r>
          </w:p>
        </w:tc>
        <w:tc>
          <w:tcPr>
            <w:tcW w:w="7341" w:type="dxa"/>
            <w:gridSpan w:val="14"/>
          </w:tcPr>
          <w:p w14:paraId="59D2D8D2" w14:textId="77777777" w:rsidR="00870404" w:rsidRPr="00345FE1" w:rsidRDefault="00870404" w:rsidP="00087553">
            <w:pPr>
              <w:jc w:val="both"/>
            </w:pPr>
            <w:r w:rsidRPr="00345FE1">
              <w:t>Univerzita Tomáše Bati ve Zlíně</w:t>
            </w:r>
          </w:p>
        </w:tc>
      </w:tr>
      <w:tr w:rsidR="00870404" w:rsidRPr="00345FE1" w14:paraId="0641DF9D" w14:textId="77777777" w:rsidTr="00087553">
        <w:tc>
          <w:tcPr>
            <w:tcW w:w="2518" w:type="dxa"/>
            <w:shd w:val="clear" w:color="auto" w:fill="F7CAAC"/>
          </w:tcPr>
          <w:p w14:paraId="68A58B47" w14:textId="77777777" w:rsidR="00870404" w:rsidRPr="00345FE1" w:rsidRDefault="00870404" w:rsidP="00087553">
            <w:pPr>
              <w:jc w:val="both"/>
              <w:rPr>
                <w:b/>
              </w:rPr>
            </w:pPr>
            <w:r w:rsidRPr="00345FE1">
              <w:rPr>
                <w:b/>
              </w:rPr>
              <w:t>Součást vysoké školy</w:t>
            </w:r>
          </w:p>
        </w:tc>
        <w:tc>
          <w:tcPr>
            <w:tcW w:w="7341" w:type="dxa"/>
            <w:gridSpan w:val="14"/>
          </w:tcPr>
          <w:p w14:paraId="31DCFF7B" w14:textId="77777777" w:rsidR="00870404" w:rsidRPr="00345FE1" w:rsidRDefault="00870404" w:rsidP="00087553">
            <w:pPr>
              <w:jc w:val="both"/>
            </w:pPr>
            <w:r w:rsidRPr="00345FE1">
              <w:t>Fakulta aplikované informatiky</w:t>
            </w:r>
          </w:p>
        </w:tc>
      </w:tr>
      <w:tr w:rsidR="00870404" w:rsidRPr="00345FE1" w14:paraId="5083B4FA" w14:textId="77777777" w:rsidTr="00087553">
        <w:tc>
          <w:tcPr>
            <w:tcW w:w="2518" w:type="dxa"/>
            <w:shd w:val="clear" w:color="auto" w:fill="F7CAAC"/>
          </w:tcPr>
          <w:p w14:paraId="282C39EB" w14:textId="77777777" w:rsidR="00870404" w:rsidRPr="00345FE1" w:rsidRDefault="00870404" w:rsidP="00087553">
            <w:pPr>
              <w:jc w:val="both"/>
              <w:rPr>
                <w:b/>
              </w:rPr>
            </w:pPr>
            <w:r w:rsidRPr="00345FE1">
              <w:rPr>
                <w:b/>
              </w:rPr>
              <w:t>Název studijního programu</w:t>
            </w:r>
          </w:p>
        </w:tc>
        <w:tc>
          <w:tcPr>
            <w:tcW w:w="7341" w:type="dxa"/>
            <w:gridSpan w:val="14"/>
          </w:tcPr>
          <w:p w14:paraId="43B6A278" w14:textId="168D5EBE"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61C39D7" w14:textId="77777777" w:rsidTr="00087553">
        <w:tc>
          <w:tcPr>
            <w:tcW w:w="2518" w:type="dxa"/>
            <w:shd w:val="clear" w:color="auto" w:fill="F7CAAC"/>
          </w:tcPr>
          <w:p w14:paraId="67C2BD6D" w14:textId="77777777" w:rsidR="00870404" w:rsidRPr="00345FE1" w:rsidRDefault="00870404" w:rsidP="00087553">
            <w:pPr>
              <w:jc w:val="both"/>
              <w:rPr>
                <w:b/>
              </w:rPr>
            </w:pPr>
            <w:r w:rsidRPr="00345FE1">
              <w:rPr>
                <w:b/>
              </w:rPr>
              <w:t>Jméno a příjmení</w:t>
            </w:r>
          </w:p>
        </w:tc>
        <w:tc>
          <w:tcPr>
            <w:tcW w:w="4536" w:type="dxa"/>
            <w:gridSpan w:val="8"/>
          </w:tcPr>
          <w:p w14:paraId="34E9D9F0" w14:textId="77777777" w:rsidR="00870404" w:rsidRPr="00345FE1" w:rsidRDefault="00870404" w:rsidP="00087553">
            <w:pPr>
              <w:jc w:val="both"/>
            </w:pPr>
            <w:r w:rsidRPr="00345FE1">
              <w:t xml:space="preserve">Dagmar </w:t>
            </w:r>
            <w:bookmarkStart w:id="417" w:name="CI_Svobodova"/>
            <w:r w:rsidRPr="00345FE1">
              <w:t>Svobodová</w:t>
            </w:r>
            <w:bookmarkEnd w:id="417"/>
          </w:p>
        </w:tc>
        <w:tc>
          <w:tcPr>
            <w:tcW w:w="709" w:type="dxa"/>
            <w:shd w:val="clear" w:color="auto" w:fill="F7CAAC"/>
          </w:tcPr>
          <w:p w14:paraId="0A5A8FC7" w14:textId="77777777" w:rsidR="00870404" w:rsidRPr="00345FE1" w:rsidRDefault="00870404" w:rsidP="00087553">
            <w:pPr>
              <w:jc w:val="both"/>
              <w:rPr>
                <w:b/>
              </w:rPr>
            </w:pPr>
            <w:r w:rsidRPr="00345FE1">
              <w:rPr>
                <w:b/>
              </w:rPr>
              <w:t>Tituly</w:t>
            </w:r>
          </w:p>
        </w:tc>
        <w:tc>
          <w:tcPr>
            <w:tcW w:w="2096" w:type="dxa"/>
            <w:gridSpan w:val="5"/>
          </w:tcPr>
          <w:p w14:paraId="4F4A72A0" w14:textId="77777777" w:rsidR="00870404" w:rsidRPr="00345FE1" w:rsidRDefault="00870404" w:rsidP="00087553">
            <w:pPr>
              <w:jc w:val="both"/>
            </w:pPr>
            <w:proofErr w:type="gramStart"/>
            <w:r w:rsidRPr="00345FE1">
              <w:t>Ing. ,</w:t>
            </w:r>
            <w:proofErr w:type="gramEnd"/>
            <w:r w:rsidRPr="00345FE1">
              <w:t xml:space="preserve"> </w:t>
            </w:r>
            <w:proofErr w:type="spellStart"/>
            <w:r w:rsidRPr="00345FE1">
              <w:t>M.Sc</w:t>
            </w:r>
            <w:proofErr w:type="spellEnd"/>
            <w:r w:rsidRPr="00345FE1">
              <w:t>.</w:t>
            </w:r>
          </w:p>
        </w:tc>
      </w:tr>
      <w:tr w:rsidR="00870404" w:rsidRPr="00345FE1" w14:paraId="5766FD21" w14:textId="77777777" w:rsidTr="00087553">
        <w:tc>
          <w:tcPr>
            <w:tcW w:w="2518" w:type="dxa"/>
            <w:shd w:val="clear" w:color="auto" w:fill="F7CAAC"/>
          </w:tcPr>
          <w:p w14:paraId="33E3E584" w14:textId="77777777" w:rsidR="00870404" w:rsidRPr="00345FE1" w:rsidRDefault="00870404" w:rsidP="00087553">
            <w:pPr>
              <w:jc w:val="both"/>
              <w:rPr>
                <w:b/>
              </w:rPr>
            </w:pPr>
            <w:r w:rsidRPr="00345FE1">
              <w:rPr>
                <w:b/>
              </w:rPr>
              <w:t>Rok narození</w:t>
            </w:r>
          </w:p>
        </w:tc>
        <w:tc>
          <w:tcPr>
            <w:tcW w:w="829" w:type="dxa"/>
            <w:gridSpan w:val="2"/>
          </w:tcPr>
          <w:p w14:paraId="48E8CEE5" w14:textId="77777777" w:rsidR="00870404" w:rsidRPr="00345FE1" w:rsidRDefault="00870404" w:rsidP="00087553">
            <w:pPr>
              <w:jc w:val="both"/>
            </w:pPr>
            <w:r w:rsidRPr="00345FE1">
              <w:t>1967</w:t>
            </w:r>
          </w:p>
        </w:tc>
        <w:tc>
          <w:tcPr>
            <w:tcW w:w="1721" w:type="dxa"/>
            <w:shd w:val="clear" w:color="auto" w:fill="F7CAAC"/>
          </w:tcPr>
          <w:p w14:paraId="26560E25" w14:textId="77777777" w:rsidR="00870404" w:rsidRPr="00345FE1" w:rsidRDefault="00870404" w:rsidP="00087553">
            <w:pPr>
              <w:jc w:val="both"/>
              <w:rPr>
                <w:b/>
              </w:rPr>
            </w:pPr>
            <w:r w:rsidRPr="00345FE1">
              <w:rPr>
                <w:b/>
              </w:rPr>
              <w:t>typ vztahu k VŠ</w:t>
            </w:r>
          </w:p>
        </w:tc>
        <w:tc>
          <w:tcPr>
            <w:tcW w:w="992" w:type="dxa"/>
            <w:gridSpan w:val="4"/>
          </w:tcPr>
          <w:p w14:paraId="4E696AF2" w14:textId="77777777" w:rsidR="00870404" w:rsidRPr="00345FE1" w:rsidRDefault="00870404" w:rsidP="00087553">
            <w:pPr>
              <w:jc w:val="both"/>
            </w:pPr>
            <w:r w:rsidRPr="00345FE1">
              <w:t>pp.</w:t>
            </w:r>
          </w:p>
        </w:tc>
        <w:tc>
          <w:tcPr>
            <w:tcW w:w="994" w:type="dxa"/>
            <w:shd w:val="clear" w:color="auto" w:fill="F7CAAC"/>
          </w:tcPr>
          <w:p w14:paraId="3D38A706" w14:textId="77777777" w:rsidR="00870404" w:rsidRPr="00345FE1" w:rsidRDefault="00870404" w:rsidP="00087553">
            <w:pPr>
              <w:jc w:val="both"/>
              <w:rPr>
                <w:b/>
              </w:rPr>
            </w:pPr>
            <w:r w:rsidRPr="00345FE1">
              <w:rPr>
                <w:b/>
              </w:rPr>
              <w:t>rozsah</w:t>
            </w:r>
          </w:p>
        </w:tc>
        <w:tc>
          <w:tcPr>
            <w:tcW w:w="709" w:type="dxa"/>
          </w:tcPr>
          <w:p w14:paraId="416C543E" w14:textId="77777777" w:rsidR="00870404" w:rsidRPr="00345FE1" w:rsidRDefault="00870404" w:rsidP="00087553">
            <w:pPr>
              <w:jc w:val="both"/>
            </w:pPr>
            <w:r w:rsidRPr="00345FE1">
              <w:t>40</w:t>
            </w:r>
          </w:p>
        </w:tc>
        <w:tc>
          <w:tcPr>
            <w:tcW w:w="709" w:type="dxa"/>
            <w:gridSpan w:val="3"/>
            <w:shd w:val="clear" w:color="auto" w:fill="F7CAAC"/>
          </w:tcPr>
          <w:p w14:paraId="73E897CD" w14:textId="77777777" w:rsidR="00870404" w:rsidRPr="00345FE1" w:rsidRDefault="00870404" w:rsidP="00087553">
            <w:pPr>
              <w:jc w:val="both"/>
              <w:rPr>
                <w:b/>
              </w:rPr>
            </w:pPr>
            <w:r w:rsidRPr="00345FE1">
              <w:rPr>
                <w:b/>
              </w:rPr>
              <w:t>do kdy</w:t>
            </w:r>
          </w:p>
        </w:tc>
        <w:tc>
          <w:tcPr>
            <w:tcW w:w="1387" w:type="dxa"/>
            <w:gridSpan w:val="2"/>
          </w:tcPr>
          <w:p w14:paraId="3D14860A" w14:textId="77777777" w:rsidR="00870404" w:rsidRPr="00345FE1" w:rsidRDefault="00870404" w:rsidP="00087553">
            <w:pPr>
              <w:jc w:val="both"/>
            </w:pPr>
            <w:r w:rsidRPr="00345FE1">
              <w:t>N</w:t>
            </w:r>
          </w:p>
        </w:tc>
      </w:tr>
      <w:tr w:rsidR="00870404" w:rsidRPr="00345FE1" w14:paraId="77BEE9F1" w14:textId="77777777" w:rsidTr="00087553">
        <w:tc>
          <w:tcPr>
            <w:tcW w:w="5068" w:type="dxa"/>
            <w:gridSpan w:val="4"/>
            <w:shd w:val="clear" w:color="auto" w:fill="F7CAAC"/>
          </w:tcPr>
          <w:p w14:paraId="2509D07A"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048FAAF8" w14:textId="77777777" w:rsidR="00870404" w:rsidRPr="00345FE1" w:rsidRDefault="00870404" w:rsidP="00087553">
            <w:pPr>
              <w:jc w:val="both"/>
            </w:pPr>
          </w:p>
        </w:tc>
        <w:tc>
          <w:tcPr>
            <w:tcW w:w="994" w:type="dxa"/>
            <w:shd w:val="clear" w:color="auto" w:fill="F7CAAC"/>
          </w:tcPr>
          <w:p w14:paraId="169EACFC" w14:textId="77777777" w:rsidR="00870404" w:rsidRPr="00345FE1" w:rsidRDefault="00870404" w:rsidP="00087553">
            <w:pPr>
              <w:jc w:val="both"/>
              <w:rPr>
                <w:b/>
              </w:rPr>
            </w:pPr>
            <w:r w:rsidRPr="00345FE1">
              <w:rPr>
                <w:b/>
              </w:rPr>
              <w:t>rozsah</w:t>
            </w:r>
          </w:p>
        </w:tc>
        <w:tc>
          <w:tcPr>
            <w:tcW w:w="709" w:type="dxa"/>
          </w:tcPr>
          <w:p w14:paraId="605EFE8F" w14:textId="77777777" w:rsidR="00870404" w:rsidRPr="00345FE1" w:rsidRDefault="00870404" w:rsidP="00087553">
            <w:pPr>
              <w:jc w:val="both"/>
            </w:pPr>
          </w:p>
        </w:tc>
        <w:tc>
          <w:tcPr>
            <w:tcW w:w="709" w:type="dxa"/>
            <w:gridSpan w:val="3"/>
            <w:shd w:val="clear" w:color="auto" w:fill="F7CAAC"/>
          </w:tcPr>
          <w:p w14:paraId="3758AAF0" w14:textId="77777777" w:rsidR="00870404" w:rsidRPr="00345FE1" w:rsidRDefault="00870404" w:rsidP="00087553">
            <w:pPr>
              <w:jc w:val="both"/>
              <w:rPr>
                <w:b/>
              </w:rPr>
            </w:pPr>
            <w:r w:rsidRPr="00345FE1">
              <w:rPr>
                <w:b/>
              </w:rPr>
              <w:t>do kdy</w:t>
            </w:r>
          </w:p>
        </w:tc>
        <w:tc>
          <w:tcPr>
            <w:tcW w:w="1387" w:type="dxa"/>
            <w:gridSpan w:val="2"/>
          </w:tcPr>
          <w:p w14:paraId="5FA27DBF" w14:textId="77777777" w:rsidR="00870404" w:rsidRPr="00345FE1" w:rsidRDefault="00870404" w:rsidP="00087553">
            <w:pPr>
              <w:jc w:val="both"/>
            </w:pPr>
          </w:p>
        </w:tc>
      </w:tr>
      <w:tr w:rsidR="00870404" w:rsidRPr="00345FE1" w14:paraId="1D7046D2" w14:textId="77777777" w:rsidTr="00087553">
        <w:tc>
          <w:tcPr>
            <w:tcW w:w="6060" w:type="dxa"/>
            <w:gridSpan w:val="8"/>
            <w:shd w:val="clear" w:color="auto" w:fill="F7CAAC"/>
          </w:tcPr>
          <w:p w14:paraId="7221AF6B"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1153993B"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4F2A1B90" w14:textId="77777777" w:rsidR="00870404" w:rsidRPr="00345FE1" w:rsidRDefault="00870404" w:rsidP="00087553">
            <w:pPr>
              <w:jc w:val="both"/>
              <w:rPr>
                <w:b/>
              </w:rPr>
            </w:pPr>
            <w:r w:rsidRPr="00345FE1">
              <w:rPr>
                <w:b/>
              </w:rPr>
              <w:t>rozsah</w:t>
            </w:r>
          </w:p>
        </w:tc>
      </w:tr>
      <w:tr w:rsidR="00870404" w:rsidRPr="00345FE1" w14:paraId="090332E2" w14:textId="77777777" w:rsidTr="00087553">
        <w:tc>
          <w:tcPr>
            <w:tcW w:w="6060" w:type="dxa"/>
            <w:gridSpan w:val="8"/>
          </w:tcPr>
          <w:p w14:paraId="7759A227" w14:textId="77777777" w:rsidR="00870404" w:rsidRPr="00345FE1" w:rsidRDefault="00870404" w:rsidP="00087553">
            <w:pPr>
              <w:jc w:val="both"/>
            </w:pPr>
          </w:p>
        </w:tc>
        <w:tc>
          <w:tcPr>
            <w:tcW w:w="1703" w:type="dxa"/>
            <w:gridSpan w:val="2"/>
          </w:tcPr>
          <w:p w14:paraId="44AEB764" w14:textId="77777777" w:rsidR="00870404" w:rsidRPr="00345FE1" w:rsidRDefault="00870404" w:rsidP="00087553">
            <w:pPr>
              <w:jc w:val="both"/>
            </w:pPr>
          </w:p>
        </w:tc>
        <w:tc>
          <w:tcPr>
            <w:tcW w:w="2096" w:type="dxa"/>
            <w:gridSpan w:val="5"/>
          </w:tcPr>
          <w:p w14:paraId="7DBE4FAA" w14:textId="77777777" w:rsidR="00870404" w:rsidRPr="00345FE1" w:rsidRDefault="00870404" w:rsidP="00087553">
            <w:pPr>
              <w:jc w:val="both"/>
            </w:pPr>
          </w:p>
        </w:tc>
      </w:tr>
      <w:tr w:rsidR="00870404" w:rsidRPr="00345FE1" w14:paraId="22CEE521" w14:textId="77777777" w:rsidTr="00087553">
        <w:tc>
          <w:tcPr>
            <w:tcW w:w="9859" w:type="dxa"/>
            <w:gridSpan w:val="15"/>
            <w:shd w:val="clear" w:color="auto" w:fill="F7CAAC"/>
          </w:tcPr>
          <w:p w14:paraId="5AC3C0F9"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31584C5" w14:textId="77777777" w:rsidTr="00087553">
        <w:trPr>
          <w:trHeight w:val="835"/>
        </w:trPr>
        <w:tc>
          <w:tcPr>
            <w:tcW w:w="9859" w:type="dxa"/>
            <w:gridSpan w:val="15"/>
            <w:tcBorders>
              <w:top w:val="nil"/>
            </w:tcBorders>
          </w:tcPr>
          <w:p w14:paraId="7638E034" w14:textId="77777777" w:rsidR="00870404" w:rsidRPr="00345FE1" w:rsidRDefault="00870404" w:rsidP="00087553">
            <w:pPr>
              <w:rPr>
                <w:b/>
              </w:rPr>
            </w:pPr>
            <w:r w:rsidRPr="00345FE1">
              <w:rPr>
                <w:b/>
              </w:rPr>
              <w:t>Zapojení do uskutečňování studijního programu:</w:t>
            </w:r>
          </w:p>
          <w:p w14:paraId="7EFE1416" w14:textId="77777777" w:rsidR="00870404" w:rsidRPr="00345FE1" w:rsidRDefault="00870404" w:rsidP="00C31356">
            <w:pPr>
              <w:pStyle w:val="Odstavecseseznamem"/>
              <w:numPr>
                <w:ilvl w:val="0"/>
                <w:numId w:val="4"/>
              </w:numPr>
              <w:suppressAutoHyphens w:val="0"/>
              <w:jc w:val="both"/>
            </w:pPr>
            <w:r>
              <w:t>vyučující</w:t>
            </w:r>
          </w:p>
          <w:p w14:paraId="74559117" w14:textId="77777777" w:rsidR="00870404" w:rsidRPr="009F0F78" w:rsidRDefault="00870404" w:rsidP="00087553">
            <w:pPr>
              <w:rPr>
                <w:b/>
                <w:bCs/>
              </w:rPr>
            </w:pPr>
            <w:r w:rsidRPr="009F0F78">
              <w:rPr>
                <w:b/>
                <w:bCs/>
              </w:rPr>
              <w:t>Předměty studijního programu:</w:t>
            </w:r>
          </w:p>
          <w:p w14:paraId="11AC1E5D" w14:textId="5A13C62B" w:rsidR="00870404" w:rsidRPr="00345FE1" w:rsidRDefault="00D25DE9" w:rsidP="00C31356">
            <w:pPr>
              <w:pStyle w:val="Odstavecseseznamem"/>
              <w:numPr>
                <w:ilvl w:val="0"/>
                <w:numId w:val="9"/>
              </w:numPr>
            </w:pPr>
            <w:proofErr w:type="spellStart"/>
            <w:r>
              <w:t>English</w:t>
            </w:r>
            <w:proofErr w:type="spellEnd"/>
            <w:r w:rsidR="00870404" w:rsidRPr="00345FE1">
              <w:t xml:space="preserve"> (garant předmětu, vyučující (100</w:t>
            </w:r>
            <w:r w:rsidR="00870404">
              <w:t xml:space="preserve"> </w:t>
            </w:r>
            <w:r w:rsidR="00870404" w:rsidRPr="00345FE1">
              <w:t>%), konzultant, zkoušející)</w:t>
            </w:r>
          </w:p>
        </w:tc>
      </w:tr>
      <w:tr w:rsidR="00870404" w:rsidRPr="00345FE1" w14:paraId="178FF80B" w14:textId="77777777" w:rsidTr="00087553">
        <w:trPr>
          <w:trHeight w:val="340"/>
        </w:trPr>
        <w:tc>
          <w:tcPr>
            <w:tcW w:w="9859" w:type="dxa"/>
            <w:gridSpan w:val="15"/>
            <w:tcBorders>
              <w:top w:val="nil"/>
            </w:tcBorders>
            <w:shd w:val="clear" w:color="auto" w:fill="FBD4B4"/>
          </w:tcPr>
          <w:p w14:paraId="3B9328C6"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39EBC3B1" w14:textId="77777777" w:rsidTr="00087553">
        <w:trPr>
          <w:trHeight w:val="340"/>
        </w:trPr>
        <w:tc>
          <w:tcPr>
            <w:tcW w:w="2802" w:type="dxa"/>
            <w:gridSpan w:val="2"/>
            <w:tcBorders>
              <w:top w:val="nil"/>
            </w:tcBorders>
          </w:tcPr>
          <w:p w14:paraId="092B75BF"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6350D941"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2FAB8DA6" w14:textId="77777777" w:rsidR="00870404" w:rsidRPr="00345FE1" w:rsidRDefault="00870404" w:rsidP="00087553">
            <w:pPr>
              <w:jc w:val="both"/>
              <w:rPr>
                <w:b/>
              </w:rPr>
            </w:pPr>
            <w:r w:rsidRPr="00345FE1">
              <w:rPr>
                <w:b/>
              </w:rPr>
              <w:t>Sem.</w:t>
            </w:r>
          </w:p>
        </w:tc>
        <w:tc>
          <w:tcPr>
            <w:tcW w:w="2109" w:type="dxa"/>
            <w:gridSpan w:val="5"/>
            <w:tcBorders>
              <w:top w:val="nil"/>
            </w:tcBorders>
          </w:tcPr>
          <w:p w14:paraId="6365D685"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4E39584"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1E8DFFED" w14:textId="77777777" w:rsidTr="00087553">
        <w:trPr>
          <w:trHeight w:val="285"/>
        </w:trPr>
        <w:tc>
          <w:tcPr>
            <w:tcW w:w="2802" w:type="dxa"/>
            <w:gridSpan w:val="2"/>
            <w:tcBorders>
              <w:top w:val="nil"/>
            </w:tcBorders>
          </w:tcPr>
          <w:p w14:paraId="24BF35DE" w14:textId="77777777" w:rsidR="00870404" w:rsidRPr="00345FE1" w:rsidRDefault="00870404" w:rsidP="00087553">
            <w:pPr>
              <w:jc w:val="both"/>
              <w:rPr>
                <w:color w:val="FF0000"/>
              </w:rPr>
            </w:pPr>
          </w:p>
        </w:tc>
        <w:tc>
          <w:tcPr>
            <w:tcW w:w="2409" w:type="dxa"/>
            <w:gridSpan w:val="3"/>
            <w:tcBorders>
              <w:top w:val="nil"/>
            </w:tcBorders>
          </w:tcPr>
          <w:p w14:paraId="568253F3" w14:textId="77777777" w:rsidR="00870404" w:rsidRPr="00345FE1" w:rsidRDefault="00870404" w:rsidP="00087553">
            <w:pPr>
              <w:jc w:val="both"/>
              <w:rPr>
                <w:color w:val="FF0000"/>
              </w:rPr>
            </w:pPr>
          </w:p>
        </w:tc>
        <w:tc>
          <w:tcPr>
            <w:tcW w:w="567" w:type="dxa"/>
            <w:gridSpan w:val="2"/>
            <w:tcBorders>
              <w:top w:val="nil"/>
            </w:tcBorders>
          </w:tcPr>
          <w:p w14:paraId="60DB63FF" w14:textId="77777777" w:rsidR="00870404" w:rsidRPr="00345FE1" w:rsidRDefault="00870404" w:rsidP="00087553">
            <w:pPr>
              <w:jc w:val="both"/>
              <w:rPr>
                <w:color w:val="FF0000"/>
              </w:rPr>
            </w:pPr>
          </w:p>
        </w:tc>
        <w:tc>
          <w:tcPr>
            <w:tcW w:w="2109" w:type="dxa"/>
            <w:gridSpan w:val="5"/>
            <w:tcBorders>
              <w:top w:val="nil"/>
            </w:tcBorders>
          </w:tcPr>
          <w:p w14:paraId="5B981BDB" w14:textId="77777777" w:rsidR="00870404" w:rsidRPr="00345FE1" w:rsidRDefault="00870404" w:rsidP="00087553">
            <w:pPr>
              <w:jc w:val="both"/>
              <w:rPr>
                <w:color w:val="FF0000"/>
              </w:rPr>
            </w:pPr>
          </w:p>
        </w:tc>
        <w:tc>
          <w:tcPr>
            <w:tcW w:w="1972" w:type="dxa"/>
            <w:gridSpan w:val="3"/>
            <w:tcBorders>
              <w:top w:val="nil"/>
            </w:tcBorders>
          </w:tcPr>
          <w:p w14:paraId="757181D0" w14:textId="77777777" w:rsidR="00870404" w:rsidRPr="00345FE1" w:rsidRDefault="00870404" w:rsidP="00087553">
            <w:pPr>
              <w:jc w:val="both"/>
              <w:rPr>
                <w:color w:val="FF0000"/>
              </w:rPr>
            </w:pPr>
          </w:p>
        </w:tc>
      </w:tr>
      <w:tr w:rsidR="00870404" w:rsidRPr="00345FE1" w14:paraId="399C338A" w14:textId="77777777" w:rsidTr="00087553">
        <w:tc>
          <w:tcPr>
            <w:tcW w:w="9859" w:type="dxa"/>
            <w:gridSpan w:val="15"/>
            <w:shd w:val="clear" w:color="auto" w:fill="F7CAAC"/>
          </w:tcPr>
          <w:p w14:paraId="489FE836" w14:textId="77777777" w:rsidR="00870404" w:rsidRPr="00345FE1" w:rsidRDefault="00870404" w:rsidP="00087553">
            <w:pPr>
              <w:jc w:val="both"/>
            </w:pPr>
            <w:r w:rsidRPr="00345FE1">
              <w:rPr>
                <w:b/>
              </w:rPr>
              <w:t xml:space="preserve">Údaje o vzdělání na VŠ </w:t>
            </w:r>
          </w:p>
        </w:tc>
      </w:tr>
      <w:tr w:rsidR="00870404" w:rsidRPr="00345FE1" w14:paraId="560002DE" w14:textId="77777777" w:rsidTr="00087553">
        <w:trPr>
          <w:trHeight w:val="632"/>
        </w:trPr>
        <w:tc>
          <w:tcPr>
            <w:tcW w:w="9859" w:type="dxa"/>
            <w:gridSpan w:val="15"/>
          </w:tcPr>
          <w:p w14:paraId="3871F965" w14:textId="77777777" w:rsidR="00870404" w:rsidRPr="00345FE1" w:rsidRDefault="00870404" w:rsidP="00087553">
            <w:r w:rsidRPr="00345FE1">
              <w:t xml:space="preserve">2003-2004 University </w:t>
            </w:r>
            <w:proofErr w:type="spellStart"/>
            <w:r w:rsidRPr="00345FE1">
              <w:t>of</w:t>
            </w:r>
            <w:proofErr w:type="spellEnd"/>
            <w:r w:rsidRPr="00345FE1">
              <w:t xml:space="preserve"> Connecticut, USA, Institute </w:t>
            </w:r>
            <w:proofErr w:type="spellStart"/>
            <w:r w:rsidRPr="00345FE1">
              <w:t>of</w:t>
            </w:r>
            <w:proofErr w:type="spellEnd"/>
            <w:r w:rsidRPr="00345FE1">
              <w:t xml:space="preserve"> </w:t>
            </w:r>
            <w:proofErr w:type="spellStart"/>
            <w:r w:rsidRPr="00345FE1">
              <w:t>Material</w:t>
            </w:r>
            <w:proofErr w:type="spellEnd"/>
            <w:r w:rsidRPr="00345FE1">
              <w:t xml:space="preserve"> Science, obor Polymer Science, </w:t>
            </w:r>
            <w:proofErr w:type="spellStart"/>
            <w:r w:rsidRPr="00345FE1">
              <w:t>M.Sc</w:t>
            </w:r>
            <w:proofErr w:type="spellEnd"/>
            <w:r w:rsidRPr="00345FE1">
              <w:t>.</w:t>
            </w:r>
          </w:p>
          <w:p w14:paraId="07795D61" w14:textId="77777777" w:rsidR="00870404" w:rsidRPr="009F0F78" w:rsidRDefault="00870404" w:rsidP="00087553">
            <w:r w:rsidRPr="00345FE1">
              <w:t>1985-1989 VUT Brno, Fakulta technologická Gottwaldov, obor Technologie kůže, plastů a gumy, Ing.</w:t>
            </w:r>
          </w:p>
        </w:tc>
      </w:tr>
      <w:tr w:rsidR="00870404" w:rsidRPr="00345FE1" w14:paraId="58266CB6" w14:textId="77777777" w:rsidTr="00087553">
        <w:tc>
          <w:tcPr>
            <w:tcW w:w="9859" w:type="dxa"/>
            <w:gridSpan w:val="15"/>
            <w:shd w:val="clear" w:color="auto" w:fill="F7CAAC"/>
          </w:tcPr>
          <w:p w14:paraId="597AD411" w14:textId="77777777" w:rsidR="00870404" w:rsidRPr="00345FE1" w:rsidRDefault="00870404" w:rsidP="00087553">
            <w:pPr>
              <w:jc w:val="both"/>
              <w:rPr>
                <w:b/>
              </w:rPr>
            </w:pPr>
            <w:r w:rsidRPr="00345FE1">
              <w:rPr>
                <w:b/>
              </w:rPr>
              <w:t>Údaje o odborném působení od absolvování VŠ</w:t>
            </w:r>
          </w:p>
        </w:tc>
      </w:tr>
      <w:tr w:rsidR="00870404" w:rsidRPr="00345FE1" w14:paraId="19C7B4FB" w14:textId="77777777" w:rsidTr="00087553">
        <w:trPr>
          <w:trHeight w:val="603"/>
        </w:trPr>
        <w:tc>
          <w:tcPr>
            <w:tcW w:w="9859" w:type="dxa"/>
            <w:gridSpan w:val="15"/>
          </w:tcPr>
          <w:p w14:paraId="55256878" w14:textId="77777777" w:rsidR="00870404" w:rsidRPr="00345FE1" w:rsidRDefault="00870404" w:rsidP="00087553">
            <w:proofErr w:type="gramStart"/>
            <w:r w:rsidRPr="00345FE1">
              <w:t>2006-dosud</w:t>
            </w:r>
            <w:proofErr w:type="gramEnd"/>
            <w:r w:rsidRPr="00345FE1">
              <w:t xml:space="preserve"> Univerzita Tomáše Bati ve Zlíně, Fakulta humanitních studií, Centrum jazykového vzdělávání, lektorka</w:t>
            </w:r>
          </w:p>
          <w:p w14:paraId="1725A215" w14:textId="77777777" w:rsidR="00870404" w:rsidRPr="009F0F78" w:rsidRDefault="00870404" w:rsidP="00087553">
            <w:r w:rsidRPr="00345FE1">
              <w:t xml:space="preserve">1989-1990 </w:t>
            </w:r>
            <w:proofErr w:type="spellStart"/>
            <w:r w:rsidRPr="00345FE1">
              <w:t>Meopta</w:t>
            </w:r>
            <w:proofErr w:type="spellEnd"/>
            <w:r w:rsidRPr="00345FE1">
              <w:t xml:space="preserve"> Brno, výzkumná a vývojová pracovnice</w:t>
            </w:r>
          </w:p>
        </w:tc>
      </w:tr>
      <w:tr w:rsidR="00870404" w:rsidRPr="00345FE1" w14:paraId="6FE07356" w14:textId="77777777" w:rsidTr="00087553">
        <w:trPr>
          <w:trHeight w:val="250"/>
        </w:trPr>
        <w:tc>
          <w:tcPr>
            <w:tcW w:w="9859" w:type="dxa"/>
            <w:gridSpan w:val="15"/>
            <w:shd w:val="clear" w:color="auto" w:fill="F7CAAC"/>
          </w:tcPr>
          <w:p w14:paraId="1D76C140" w14:textId="77777777" w:rsidR="00870404" w:rsidRPr="00345FE1" w:rsidRDefault="00870404" w:rsidP="00087553">
            <w:pPr>
              <w:jc w:val="both"/>
            </w:pPr>
            <w:r w:rsidRPr="00345FE1">
              <w:rPr>
                <w:b/>
              </w:rPr>
              <w:t>Zkušenosti s vedením kvalifikačních a rigorózních prací</w:t>
            </w:r>
          </w:p>
        </w:tc>
      </w:tr>
      <w:tr w:rsidR="00870404" w:rsidRPr="00345FE1" w14:paraId="24026D0B" w14:textId="77777777" w:rsidTr="00087553">
        <w:trPr>
          <w:trHeight w:val="445"/>
        </w:trPr>
        <w:tc>
          <w:tcPr>
            <w:tcW w:w="9859" w:type="dxa"/>
            <w:gridSpan w:val="15"/>
          </w:tcPr>
          <w:p w14:paraId="10B5A833" w14:textId="77777777" w:rsidR="00870404" w:rsidRPr="00345FE1" w:rsidRDefault="00870404" w:rsidP="00087553">
            <w:pPr>
              <w:jc w:val="both"/>
            </w:pPr>
            <w:r>
              <w:t>-</w:t>
            </w:r>
          </w:p>
        </w:tc>
      </w:tr>
      <w:tr w:rsidR="00870404" w:rsidRPr="00345FE1" w14:paraId="2944CB65" w14:textId="77777777" w:rsidTr="00087553">
        <w:trPr>
          <w:cantSplit/>
        </w:trPr>
        <w:tc>
          <w:tcPr>
            <w:tcW w:w="3347" w:type="dxa"/>
            <w:gridSpan w:val="3"/>
            <w:tcBorders>
              <w:top w:val="single" w:sz="12" w:space="0" w:color="auto"/>
            </w:tcBorders>
            <w:shd w:val="clear" w:color="auto" w:fill="F7CAAC"/>
          </w:tcPr>
          <w:p w14:paraId="0C1E018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762DA3A2"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4FEB66E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4D778DF" w14:textId="77777777" w:rsidR="00870404" w:rsidRPr="00345FE1" w:rsidRDefault="00870404" w:rsidP="00087553">
            <w:pPr>
              <w:jc w:val="both"/>
              <w:rPr>
                <w:b/>
              </w:rPr>
            </w:pPr>
            <w:r w:rsidRPr="00345FE1">
              <w:rPr>
                <w:b/>
              </w:rPr>
              <w:t>Ohlasy publikací</w:t>
            </w:r>
          </w:p>
        </w:tc>
      </w:tr>
      <w:tr w:rsidR="00870404" w:rsidRPr="00345FE1" w14:paraId="027C0E15" w14:textId="77777777" w:rsidTr="00087553">
        <w:trPr>
          <w:cantSplit/>
        </w:trPr>
        <w:tc>
          <w:tcPr>
            <w:tcW w:w="3347" w:type="dxa"/>
            <w:gridSpan w:val="3"/>
          </w:tcPr>
          <w:p w14:paraId="4F3BA700" w14:textId="77777777" w:rsidR="00870404" w:rsidRPr="00345FE1" w:rsidRDefault="00870404" w:rsidP="00087553">
            <w:pPr>
              <w:jc w:val="both"/>
            </w:pPr>
          </w:p>
        </w:tc>
        <w:tc>
          <w:tcPr>
            <w:tcW w:w="2245" w:type="dxa"/>
            <w:gridSpan w:val="3"/>
          </w:tcPr>
          <w:p w14:paraId="3E828584" w14:textId="77777777" w:rsidR="00870404" w:rsidRPr="00345FE1" w:rsidRDefault="00870404" w:rsidP="00087553">
            <w:pPr>
              <w:jc w:val="both"/>
            </w:pPr>
          </w:p>
        </w:tc>
        <w:tc>
          <w:tcPr>
            <w:tcW w:w="2248" w:type="dxa"/>
            <w:gridSpan w:val="5"/>
            <w:tcBorders>
              <w:right w:val="single" w:sz="12" w:space="0" w:color="auto"/>
            </w:tcBorders>
          </w:tcPr>
          <w:p w14:paraId="3048DC9D"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76444DB2"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35659DA0"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165CD5A0" w14:textId="77777777" w:rsidR="00870404" w:rsidRPr="00345FE1" w:rsidRDefault="00870404" w:rsidP="00087553">
            <w:pPr>
              <w:jc w:val="both"/>
            </w:pPr>
            <w:r w:rsidRPr="00345FE1">
              <w:rPr>
                <w:b/>
                <w:sz w:val="18"/>
              </w:rPr>
              <w:t>ostatní</w:t>
            </w:r>
          </w:p>
        </w:tc>
      </w:tr>
      <w:tr w:rsidR="00870404" w:rsidRPr="00345FE1" w14:paraId="39B7292D" w14:textId="77777777" w:rsidTr="00087553">
        <w:trPr>
          <w:cantSplit/>
          <w:trHeight w:val="70"/>
        </w:trPr>
        <w:tc>
          <w:tcPr>
            <w:tcW w:w="3347" w:type="dxa"/>
            <w:gridSpan w:val="3"/>
            <w:shd w:val="clear" w:color="auto" w:fill="F7CAAC"/>
          </w:tcPr>
          <w:p w14:paraId="6C34DC85"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42FCD08E"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7D9BA43"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76CBA502" w14:textId="77777777" w:rsidR="00870404" w:rsidRPr="00345FE1" w:rsidRDefault="00870404" w:rsidP="00087553">
            <w:pPr>
              <w:jc w:val="both"/>
              <w:rPr>
                <w:b/>
              </w:rPr>
            </w:pPr>
          </w:p>
        </w:tc>
        <w:tc>
          <w:tcPr>
            <w:tcW w:w="693" w:type="dxa"/>
          </w:tcPr>
          <w:p w14:paraId="7D86238D" w14:textId="77777777" w:rsidR="00870404" w:rsidRPr="00345FE1" w:rsidRDefault="00870404" w:rsidP="00087553">
            <w:pPr>
              <w:jc w:val="both"/>
              <w:rPr>
                <w:b/>
              </w:rPr>
            </w:pPr>
          </w:p>
        </w:tc>
        <w:tc>
          <w:tcPr>
            <w:tcW w:w="694" w:type="dxa"/>
          </w:tcPr>
          <w:p w14:paraId="1E0ED2BC" w14:textId="77777777" w:rsidR="00870404" w:rsidRPr="00345FE1" w:rsidRDefault="00870404" w:rsidP="00087553">
            <w:pPr>
              <w:jc w:val="both"/>
              <w:rPr>
                <w:b/>
              </w:rPr>
            </w:pPr>
          </w:p>
        </w:tc>
      </w:tr>
      <w:tr w:rsidR="00870404" w:rsidRPr="00345FE1" w14:paraId="43DEFB59" w14:textId="77777777" w:rsidTr="00087553">
        <w:trPr>
          <w:trHeight w:val="205"/>
        </w:trPr>
        <w:tc>
          <w:tcPr>
            <w:tcW w:w="3347" w:type="dxa"/>
            <w:gridSpan w:val="3"/>
          </w:tcPr>
          <w:p w14:paraId="42B363A3" w14:textId="77777777" w:rsidR="00870404" w:rsidRPr="00345FE1" w:rsidRDefault="00870404" w:rsidP="00087553">
            <w:pPr>
              <w:jc w:val="both"/>
            </w:pPr>
          </w:p>
        </w:tc>
        <w:tc>
          <w:tcPr>
            <w:tcW w:w="2245" w:type="dxa"/>
            <w:gridSpan w:val="3"/>
          </w:tcPr>
          <w:p w14:paraId="77023835" w14:textId="77777777" w:rsidR="00870404" w:rsidRPr="00345FE1" w:rsidRDefault="00870404" w:rsidP="00087553">
            <w:pPr>
              <w:jc w:val="both"/>
            </w:pPr>
          </w:p>
        </w:tc>
        <w:tc>
          <w:tcPr>
            <w:tcW w:w="2248" w:type="dxa"/>
            <w:gridSpan w:val="5"/>
            <w:tcBorders>
              <w:right w:val="single" w:sz="12" w:space="0" w:color="auto"/>
            </w:tcBorders>
          </w:tcPr>
          <w:p w14:paraId="2B333AD9"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67655864"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35FCF20F" w14:textId="77777777" w:rsidR="00870404" w:rsidRPr="00345FE1" w:rsidRDefault="00870404" w:rsidP="00087553">
            <w:pPr>
              <w:rPr>
                <w:b/>
              </w:rPr>
            </w:pPr>
            <w:r w:rsidRPr="00345FE1">
              <w:rPr>
                <w:b/>
              </w:rPr>
              <w:t xml:space="preserve">    /</w:t>
            </w:r>
          </w:p>
        </w:tc>
      </w:tr>
      <w:tr w:rsidR="00870404" w:rsidRPr="00345FE1" w14:paraId="0269EB92" w14:textId="77777777" w:rsidTr="00087553">
        <w:tc>
          <w:tcPr>
            <w:tcW w:w="9859" w:type="dxa"/>
            <w:gridSpan w:val="15"/>
            <w:shd w:val="clear" w:color="auto" w:fill="F7CAAC"/>
          </w:tcPr>
          <w:p w14:paraId="5C5D4D43"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6B847BB2" w14:textId="77777777" w:rsidTr="00087553">
        <w:trPr>
          <w:trHeight w:val="2347"/>
        </w:trPr>
        <w:tc>
          <w:tcPr>
            <w:tcW w:w="9859" w:type="dxa"/>
            <w:gridSpan w:val="15"/>
          </w:tcPr>
          <w:p w14:paraId="347EE68E"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20 </w:t>
            </w:r>
            <w:r w:rsidRPr="000E699B">
              <w:t>(</w:t>
            </w:r>
            <w:proofErr w:type="spellStart"/>
            <w:r w:rsidRPr="000E699B">
              <w:t>ResearcherID</w:t>
            </w:r>
            <w:proofErr w:type="spellEnd"/>
            <w:r w:rsidRPr="000E699B">
              <w:t>:</w:t>
            </w:r>
            <w:r>
              <w:t xml:space="preserve"> </w:t>
            </w:r>
            <w:r w:rsidRPr="006D1E2D">
              <w:t>DXG-3196-2022</w:t>
            </w:r>
            <w:r w:rsidRPr="000E699B">
              <w:t xml:space="preserve">), </w:t>
            </w:r>
            <w:proofErr w:type="spellStart"/>
            <w:r w:rsidRPr="000E699B">
              <w:t>Scopus</w:t>
            </w:r>
            <w:proofErr w:type="spellEnd"/>
            <w:r w:rsidRPr="000E699B">
              <w:t xml:space="preserve">: </w:t>
            </w:r>
            <w:r>
              <w:t>20</w:t>
            </w:r>
            <w:r w:rsidRPr="000E699B">
              <w:t xml:space="preserve"> (</w:t>
            </w:r>
            <w:proofErr w:type="spellStart"/>
            <w:r w:rsidRPr="000E699B">
              <w:t>Author</w:t>
            </w:r>
            <w:proofErr w:type="spellEnd"/>
            <w:r w:rsidRPr="000E699B">
              <w:t xml:space="preserve"> ID </w:t>
            </w:r>
            <w:r w:rsidRPr="00F62A97">
              <w:t>23111717900</w:t>
            </w:r>
            <w:r w:rsidRPr="000E699B">
              <w:t>)</w:t>
            </w:r>
          </w:p>
          <w:p w14:paraId="035F9701" w14:textId="604DF636" w:rsidR="00870404" w:rsidRPr="00917906" w:rsidRDefault="00007B99" w:rsidP="00087553">
            <w:pPr>
              <w:jc w:val="both"/>
            </w:pPr>
            <w:hyperlink r:id="rId50" w:history="1">
              <w:r w:rsidR="00870404" w:rsidRPr="00E30368">
                <w:rPr>
                  <w:rStyle w:val="Hypertextovodkaz"/>
                </w:rPr>
                <w:t>https://orcid.org/0000-0001-5512-4965</w:t>
              </w:r>
            </w:hyperlink>
            <w:r w:rsidR="00870404">
              <w:t xml:space="preserve"> </w:t>
            </w:r>
          </w:p>
          <w:p w14:paraId="0530BB70" w14:textId="77777777" w:rsidR="00870404" w:rsidRPr="00345FE1" w:rsidRDefault="00870404" w:rsidP="00087553">
            <w:r w:rsidRPr="00345FE1">
              <w:t xml:space="preserve">SVOBODA, Petr, </w:t>
            </w:r>
            <w:proofErr w:type="spellStart"/>
            <w:r w:rsidRPr="00345FE1">
              <w:t>Krunal</w:t>
            </w:r>
            <w:proofErr w:type="spellEnd"/>
            <w:r w:rsidRPr="00345FE1">
              <w:t xml:space="preserve"> TRIVEDI, Karel STOKLASA, </w:t>
            </w:r>
            <w:r w:rsidRPr="00C92EE1">
              <w:rPr>
                <w:b/>
                <w:bCs/>
              </w:rPr>
              <w:t>Dagmar SVOBODOVÁ</w:t>
            </w:r>
            <w:r>
              <w:rPr>
                <w:b/>
                <w:bCs/>
              </w:rPr>
              <w:t xml:space="preserve"> (5 %)</w:t>
            </w:r>
            <w:r w:rsidRPr="00345FE1">
              <w:t xml:space="preserve"> a </w:t>
            </w:r>
            <w:proofErr w:type="spellStart"/>
            <w:r w:rsidRPr="00345FE1">
              <w:t>Toshiaki</w:t>
            </w:r>
            <w:proofErr w:type="spellEnd"/>
            <w:r w:rsidRPr="00345FE1">
              <w:t xml:space="preserve"> OUGIZAWA. Study </w:t>
            </w:r>
            <w:proofErr w:type="spellStart"/>
            <w:r w:rsidRPr="00345FE1">
              <w:t>of</w:t>
            </w:r>
            <w:proofErr w:type="spellEnd"/>
            <w:r w:rsidRPr="00345FE1">
              <w:t xml:space="preserve"> </w:t>
            </w:r>
            <w:proofErr w:type="spellStart"/>
            <w:r w:rsidRPr="00345FE1">
              <w:t>crystallization</w:t>
            </w:r>
            <w:proofErr w:type="spellEnd"/>
            <w:r w:rsidRPr="00345FE1">
              <w:t xml:space="preserve"> </w:t>
            </w:r>
            <w:proofErr w:type="spellStart"/>
            <w:r w:rsidRPr="00345FE1">
              <w:t>behaviour</w:t>
            </w:r>
            <w:proofErr w:type="spellEnd"/>
            <w:r w:rsidRPr="00345FE1">
              <w:t xml:space="preserve"> </w:t>
            </w:r>
            <w:proofErr w:type="spellStart"/>
            <w:r w:rsidRPr="00345FE1">
              <w:t>of</w:t>
            </w:r>
            <w:proofErr w:type="spellEnd"/>
            <w:r w:rsidRPr="00345FE1">
              <w:t xml:space="preserve"> </w:t>
            </w:r>
            <w:proofErr w:type="spellStart"/>
            <w:r w:rsidRPr="00345FE1">
              <w:t>electron</w:t>
            </w:r>
            <w:proofErr w:type="spellEnd"/>
            <w:r w:rsidRPr="00345FE1">
              <w:t xml:space="preserve"> </w:t>
            </w:r>
            <w:proofErr w:type="spellStart"/>
            <w:r w:rsidRPr="00345FE1">
              <w:t>beam</w:t>
            </w:r>
            <w:proofErr w:type="spellEnd"/>
            <w:r w:rsidRPr="00345FE1">
              <w:t xml:space="preserve"> </w:t>
            </w:r>
            <w:proofErr w:type="spellStart"/>
            <w:r w:rsidRPr="00345FE1">
              <w:t>irradiated</w:t>
            </w:r>
            <w:proofErr w:type="spellEnd"/>
            <w:r w:rsidRPr="00345FE1">
              <w:t xml:space="preserve"> polypropylene and </w:t>
            </w:r>
            <w:proofErr w:type="spellStart"/>
            <w:r w:rsidRPr="00345FE1">
              <w:t>high-density</w:t>
            </w:r>
            <w:proofErr w:type="spellEnd"/>
            <w:r w:rsidRPr="00345FE1">
              <w:t xml:space="preserve"> polyethylene. </w:t>
            </w:r>
            <w:proofErr w:type="spellStart"/>
            <w:r w:rsidRPr="00345FE1">
              <w:t>Royal</w:t>
            </w:r>
            <w:proofErr w:type="spellEnd"/>
            <w:r w:rsidRPr="00345FE1">
              <w:t xml:space="preserve"> Society Open Science [online]. 2021, vol. 8, </w:t>
            </w:r>
            <w:proofErr w:type="spellStart"/>
            <w:r w:rsidRPr="00345FE1">
              <w:t>iss</w:t>
            </w:r>
            <w:proofErr w:type="spellEnd"/>
            <w:r w:rsidRPr="00345FE1">
              <w:t>. 3 [cit. 2024-07-23]. ISSN 2054-5703.</w:t>
            </w:r>
            <w:r>
              <w:t xml:space="preserve"> </w:t>
            </w:r>
            <w:proofErr w:type="spellStart"/>
            <w:r>
              <w:t>Jimp</w:t>
            </w:r>
            <w:proofErr w:type="spellEnd"/>
          </w:p>
          <w:p w14:paraId="39936266" w14:textId="77777777" w:rsidR="00870404" w:rsidRPr="00345FE1" w:rsidRDefault="00870404" w:rsidP="00087553">
            <w:r w:rsidRPr="00345FE1">
              <w:t xml:space="preserve">HAMID, Yasin, Petr SVOBODA a </w:t>
            </w:r>
            <w:r w:rsidRPr="00C92EE1">
              <w:rPr>
                <w:b/>
                <w:bCs/>
              </w:rPr>
              <w:t>Dagmar SVOBODOVÁ</w:t>
            </w:r>
            <w:r>
              <w:rPr>
                <w:b/>
                <w:bCs/>
              </w:rPr>
              <w:t xml:space="preserve"> (10 %)</w:t>
            </w:r>
            <w:r w:rsidRPr="00345FE1">
              <w:t xml:space="preserve">. Influence </w:t>
            </w:r>
            <w:proofErr w:type="spellStart"/>
            <w:r w:rsidRPr="00345FE1">
              <w:t>of</w:t>
            </w:r>
            <w:proofErr w:type="spellEnd"/>
            <w:r w:rsidRPr="00345FE1">
              <w:t xml:space="preserve"> </w:t>
            </w:r>
            <w:proofErr w:type="spellStart"/>
            <w:r w:rsidRPr="00345FE1">
              <w:t>electron</w:t>
            </w:r>
            <w:proofErr w:type="spellEnd"/>
            <w:r w:rsidRPr="00345FE1">
              <w:t xml:space="preserve"> </w:t>
            </w:r>
            <w:proofErr w:type="spellStart"/>
            <w:r w:rsidRPr="00345FE1">
              <w:t>beam</w:t>
            </w:r>
            <w:proofErr w:type="spellEnd"/>
            <w:r w:rsidRPr="00345FE1">
              <w:t xml:space="preserve"> </w:t>
            </w:r>
            <w:proofErr w:type="spellStart"/>
            <w:r w:rsidRPr="00345FE1">
              <w:t>irradiation</w:t>
            </w:r>
            <w:proofErr w:type="spellEnd"/>
            <w:r w:rsidRPr="00345FE1">
              <w:t xml:space="preserve"> on </w:t>
            </w:r>
            <w:proofErr w:type="spellStart"/>
            <w:r w:rsidRPr="00345FE1">
              <w:t>high-temperature</w:t>
            </w:r>
            <w:proofErr w:type="spellEnd"/>
            <w:r w:rsidRPr="00345FE1">
              <w:t xml:space="preserve"> </w:t>
            </w:r>
            <w:proofErr w:type="spellStart"/>
            <w:r w:rsidRPr="00345FE1">
              <w:t>mechanical</w:t>
            </w:r>
            <w:proofErr w:type="spellEnd"/>
            <w:r w:rsidRPr="00345FE1">
              <w:t xml:space="preserve"> </w:t>
            </w:r>
            <w:proofErr w:type="spellStart"/>
            <w:r w:rsidRPr="00345FE1">
              <w:t>properties</w:t>
            </w:r>
            <w:proofErr w:type="spellEnd"/>
            <w:r w:rsidRPr="00345FE1">
              <w:t xml:space="preserve"> </w:t>
            </w:r>
            <w:proofErr w:type="spellStart"/>
            <w:r w:rsidRPr="00345FE1">
              <w:t>of</w:t>
            </w:r>
            <w:proofErr w:type="spellEnd"/>
            <w:r w:rsidRPr="00345FE1">
              <w:t xml:space="preserve"> ethylene vinyl </w:t>
            </w:r>
            <w:proofErr w:type="spellStart"/>
            <w:r w:rsidRPr="00345FE1">
              <w:t>acetate</w:t>
            </w:r>
            <w:proofErr w:type="spellEnd"/>
            <w:r w:rsidRPr="00345FE1">
              <w:t>/</w:t>
            </w:r>
            <w:proofErr w:type="spellStart"/>
            <w:r w:rsidRPr="00345FE1">
              <w:t>carbon</w:t>
            </w:r>
            <w:proofErr w:type="spellEnd"/>
            <w:r w:rsidRPr="00345FE1">
              <w:t xml:space="preserve"> </w:t>
            </w:r>
            <w:proofErr w:type="spellStart"/>
            <w:r w:rsidRPr="00345FE1">
              <w:t>fibers</w:t>
            </w:r>
            <w:proofErr w:type="spellEnd"/>
            <w:r w:rsidRPr="00345FE1">
              <w:t xml:space="preserve"> </w:t>
            </w:r>
            <w:proofErr w:type="spellStart"/>
            <w:r w:rsidRPr="00345FE1">
              <w:t>composites</w:t>
            </w:r>
            <w:proofErr w:type="spellEnd"/>
            <w:r w:rsidRPr="00345FE1">
              <w:t>. </w:t>
            </w:r>
            <w:proofErr w:type="spellStart"/>
            <w:r w:rsidRPr="00345FE1">
              <w:t>Journal</w:t>
            </w:r>
            <w:proofErr w:type="spellEnd"/>
            <w:r w:rsidRPr="00345FE1">
              <w:t xml:space="preserve"> </w:t>
            </w:r>
            <w:proofErr w:type="spellStart"/>
            <w:r w:rsidRPr="00345FE1">
              <w:t>of</w:t>
            </w:r>
            <w:proofErr w:type="spellEnd"/>
            <w:r w:rsidRPr="00345FE1">
              <w:t xml:space="preserve"> Vinyl and </w:t>
            </w:r>
            <w:proofErr w:type="spellStart"/>
            <w:r w:rsidRPr="00345FE1">
              <w:t>Additive</w:t>
            </w:r>
            <w:proofErr w:type="spellEnd"/>
            <w:r w:rsidRPr="00345FE1">
              <w:t xml:space="preserve"> Technology [online]. 2019 [cit. 2024-07-23]. ISSN 1083-5601.</w:t>
            </w:r>
            <w:r>
              <w:t xml:space="preserve"> </w:t>
            </w:r>
            <w:proofErr w:type="spellStart"/>
            <w:r>
              <w:t>Jimp</w:t>
            </w:r>
            <w:proofErr w:type="spellEnd"/>
          </w:p>
          <w:p w14:paraId="6632AB0F" w14:textId="77777777" w:rsidR="00870404" w:rsidRPr="00345FE1" w:rsidRDefault="00870404" w:rsidP="00087553">
            <w:r w:rsidRPr="00345FE1">
              <w:t xml:space="preserve">SVOBODA, Petr, Marie DVOŘÁČKOVÁ a </w:t>
            </w:r>
            <w:r w:rsidRPr="00C92EE1">
              <w:rPr>
                <w:b/>
                <w:bCs/>
              </w:rPr>
              <w:t>Dagmar SVOBODOVÁ</w:t>
            </w:r>
            <w:r>
              <w:rPr>
                <w:b/>
                <w:bCs/>
              </w:rPr>
              <w:t xml:space="preserve"> (10 %)</w:t>
            </w:r>
            <w:r w:rsidRPr="00345FE1">
              <w:t xml:space="preserve">. Influence </w:t>
            </w:r>
            <w:proofErr w:type="spellStart"/>
            <w:r w:rsidRPr="00345FE1">
              <w:t>of</w:t>
            </w:r>
            <w:proofErr w:type="spellEnd"/>
            <w:r w:rsidRPr="00345FE1">
              <w:t xml:space="preserve"> </w:t>
            </w:r>
            <w:proofErr w:type="spellStart"/>
            <w:r w:rsidRPr="00345FE1">
              <w:t>biodegradation</w:t>
            </w:r>
            <w:proofErr w:type="spellEnd"/>
            <w:r w:rsidRPr="00345FE1">
              <w:t xml:space="preserve"> on </w:t>
            </w:r>
            <w:proofErr w:type="spellStart"/>
            <w:r w:rsidRPr="00345FE1">
              <w:t>crystallization</w:t>
            </w:r>
            <w:proofErr w:type="spellEnd"/>
            <w:r w:rsidRPr="00345FE1">
              <w:t xml:space="preserve"> </w:t>
            </w:r>
            <w:proofErr w:type="spellStart"/>
            <w:r w:rsidRPr="00345FE1">
              <w:t>of</w:t>
            </w:r>
            <w:proofErr w:type="spellEnd"/>
            <w:r w:rsidRPr="00345FE1">
              <w:t xml:space="preserve"> </w:t>
            </w:r>
            <w:proofErr w:type="spellStart"/>
            <w:r w:rsidRPr="00345FE1">
              <w:t>poly</w:t>
            </w:r>
            <w:proofErr w:type="spellEnd"/>
            <w:r w:rsidRPr="00345FE1">
              <w:t xml:space="preserve"> (butylene </w:t>
            </w:r>
            <w:proofErr w:type="spellStart"/>
            <w:r w:rsidRPr="00345FE1">
              <w:t>adipate</w:t>
            </w:r>
            <w:proofErr w:type="spellEnd"/>
            <w:r w:rsidRPr="00345FE1">
              <w:t>-co-</w:t>
            </w:r>
            <w:proofErr w:type="spellStart"/>
            <w:r w:rsidRPr="00345FE1">
              <w:t>terephthalate</w:t>
            </w:r>
            <w:proofErr w:type="spellEnd"/>
            <w:r w:rsidRPr="00345FE1">
              <w:t>). </w:t>
            </w:r>
            <w:proofErr w:type="spellStart"/>
            <w:r w:rsidRPr="00345FE1">
              <w:t>Polymers</w:t>
            </w:r>
            <w:proofErr w:type="spellEnd"/>
            <w:r w:rsidRPr="00345FE1">
              <w:t xml:space="preserve"> </w:t>
            </w:r>
            <w:proofErr w:type="spellStart"/>
            <w:r w:rsidRPr="00345FE1">
              <w:t>for</w:t>
            </w:r>
            <w:proofErr w:type="spellEnd"/>
            <w:r w:rsidRPr="00345FE1">
              <w:t xml:space="preserve"> </w:t>
            </w:r>
            <w:proofErr w:type="spellStart"/>
            <w:r w:rsidRPr="00345FE1">
              <w:t>Advanced</w:t>
            </w:r>
            <w:proofErr w:type="spellEnd"/>
            <w:r w:rsidRPr="00345FE1">
              <w:t xml:space="preserve"> Technologies [online]. 2019, vol. 30, </w:t>
            </w:r>
            <w:proofErr w:type="spellStart"/>
            <w:r w:rsidRPr="00345FE1">
              <w:t>iss</w:t>
            </w:r>
            <w:proofErr w:type="spellEnd"/>
            <w:r w:rsidRPr="00345FE1">
              <w:t>. 3, s. 552-562. [cit. 2024-07-23]. ISSN 1042-7147.</w:t>
            </w:r>
            <w:r>
              <w:t xml:space="preserve"> </w:t>
            </w:r>
            <w:proofErr w:type="spellStart"/>
            <w:r>
              <w:t>Jimp</w:t>
            </w:r>
            <w:proofErr w:type="spellEnd"/>
          </w:p>
          <w:p w14:paraId="40D94DA5" w14:textId="77777777" w:rsidR="00870404" w:rsidRPr="00345FE1" w:rsidRDefault="00870404" w:rsidP="00087553">
            <w:pPr>
              <w:jc w:val="both"/>
              <w:rPr>
                <w:b/>
              </w:rPr>
            </w:pPr>
          </w:p>
        </w:tc>
      </w:tr>
      <w:tr w:rsidR="00870404" w:rsidRPr="00345FE1" w14:paraId="57586EFC" w14:textId="77777777" w:rsidTr="00087553">
        <w:trPr>
          <w:trHeight w:val="218"/>
        </w:trPr>
        <w:tc>
          <w:tcPr>
            <w:tcW w:w="9859" w:type="dxa"/>
            <w:gridSpan w:val="15"/>
            <w:shd w:val="clear" w:color="auto" w:fill="F7CAAC"/>
          </w:tcPr>
          <w:p w14:paraId="548A43D0" w14:textId="77777777" w:rsidR="00870404" w:rsidRPr="00345FE1" w:rsidRDefault="00870404" w:rsidP="00087553">
            <w:pPr>
              <w:rPr>
                <w:b/>
              </w:rPr>
            </w:pPr>
            <w:r w:rsidRPr="00345FE1">
              <w:rPr>
                <w:b/>
              </w:rPr>
              <w:t>Působení v zahraničí</w:t>
            </w:r>
          </w:p>
        </w:tc>
      </w:tr>
      <w:tr w:rsidR="00870404" w:rsidRPr="00345FE1" w14:paraId="24613EEC" w14:textId="77777777" w:rsidTr="00087553">
        <w:trPr>
          <w:trHeight w:val="328"/>
        </w:trPr>
        <w:tc>
          <w:tcPr>
            <w:tcW w:w="9859" w:type="dxa"/>
            <w:gridSpan w:val="15"/>
          </w:tcPr>
          <w:p w14:paraId="76A68D04" w14:textId="77777777" w:rsidR="00870404" w:rsidRPr="00345FE1" w:rsidRDefault="00870404" w:rsidP="00087553">
            <w:r w:rsidRPr="00345FE1">
              <w:t xml:space="preserve">2002-2004: University </w:t>
            </w:r>
            <w:proofErr w:type="spellStart"/>
            <w:r w:rsidRPr="00345FE1">
              <w:t>of</w:t>
            </w:r>
            <w:proofErr w:type="spellEnd"/>
            <w:r w:rsidRPr="00345FE1">
              <w:t xml:space="preserve"> Connecticut, CT, USA, postgraduální studium</w:t>
            </w:r>
          </w:p>
          <w:p w14:paraId="6E7CB9A0" w14:textId="77777777" w:rsidR="00870404" w:rsidRPr="00345FE1" w:rsidRDefault="00870404" w:rsidP="00087553">
            <w:r w:rsidRPr="00345FE1">
              <w:t>2000-2005: Studijně poznávací pobyt v USA, státy Ohio a Connecticut</w:t>
            </w:r>
          </w:p>
          <w:p w14:paraId="41EA33F9" w14:textId="77777777" w:rsidR="00870404" w:rsidRPr="00345FE1" w:rsidRDefault="00870404" w:rsidP="00087553">
            <w:r w:rsidRPr="00345FE1">
              <w:t>1999-2000: Studijně poznávací pobyt, Tokio, Japonsko</w:t>
            </w:r>
          </w:p>
          <w:p w14:paraId="50D8B33E" w14:textId="77777777" w:rsidR="00870404" w:rsidRPr="00C92EE1" w:rsidRDefault="00870404" w:rsidP="00087553">
            <w:r w:rsidRPr="00345FE1">
              <w:t xml:space="preserve">1992-1996: Studijně poznávací pobyt, </w:t>
            </w:r>
            <w:proofErr w:type="spellStart"/>
            <w:r w:rsidRPr="00345FE1">
              <w:t>Kawasaki</w:t>
            </w:r>
            <w:proofErr w:type="spellEnd"/>
            <w:r w:rsidRPr="00345FE1">
              <w:t>, Japonsko</w:t>
            </w:r>
          </w:p>
        </w:tc>
      </w:tr>
      <w:tr w:rsidR="00870404" w:rsidRPr="00345FE1" w14:paraId="4DA19CAF" w14:textId="77777777" w:rsidTr="00087553">
        <w:trPr>
          <w:cantSplit/>
          <w:trHeight w:val="470"/>
        </w:trPr>
        <w:tc>
          <w:tcPr>
            <w:tcW w:w="2518" w:type="dxa"/>
            <w:shd w:val="clear" w:color="auto" w:fill="F7CAAC"/>
          </w:tcPr>
          <w:p w14:paraId="41B79EB4" w14:textId="77777777" w:rsidR="00870404" w:rsidRPr="00345FE1" w:rsidRDefault="00870404" w:rsidP="00087553">
            <w:pPr>
              <w:jc w:val="both"/>
              <w:rPr>
                <w:b/>
              </w:rPr>
            </w:pPr>
            <w:r w:rsidRPr="00345FE1">
              <w:rPr>
                <w:b/>
              </w:rPr>
              <w:t xml:space="preserve">Podpis </w:t>
            </w:r>
          </w:p>
        </w:tc>
        <w:tc>
          <w:tcPr>
            <w:tcW w:w="4536" w:type="dxa"/>
            <w:gridSpan w:val="8"/>
          </w:tcPr>
          <w:p w14:paraId="3C50375B" w14:textId="77777777" w:rsidR="00870404" w:rsidRPr="00345FE1" w:rsidRDefault="00870404" w:rsidP="00087553">
            <w:pPr>
              <w:jc w:val="both"/>
            </w:pPr>
          </w:p>
        </w:tc>
        <w:tc>
          <w:tcPr>
            <w:tcW w:w="786" w:type="dxa"/>
            <w:gridSpan w:val="2"/>
            <w:shd w:val="clear" w:color="auto" w:fill="F7CAAC"/>
          </w:tcPr>
          <w:p w14:paraId="6C688156" w14:textId="77777777" w:rsidR="00870404" w:rsidRPr="00345FE1" w:rsidRDefault="00870404" w:rsidP="00087553">
            <w:pPr>
              <w:jc w:val="both"/>
            </w:pPr>
            <w:r w:rsidRPr="00345FE1">
              <w:rPr>
                <w:b/>
              </w:rPr>
              <w:t>datum</w:t>
            </w:r>
          </w:p>
        </w:tc>
        <w:tc>
          <w:tcPr>
            <w:tcW w:w="2019" w:type="dxa"/>
            <w:gridSpan w:val="4"/>
          </w:tcPr>
          <w:p w14:paraId="0036B3F0" w14:textId="77777777" w:rsidR="00870404" w:rsidRPr="00345FE1" w:rsidRDefault="00870404" w:rsidP="00087553">
            <w:pPr>
              <w:jc w:val="both"/>
            </w:pPr>
            <w:r>
              <w:t>27. 8. 2024</w:t>
            </w:r>
          </w:p>
        </w:tc>
      </w:tr>
    </w:tbl>
    <w:p w14:paraId="4C04BCA4" w14:textId="77777777" w:rsidR="00870404" w:rsidRPr="00345FE1" w:rsidRDefault="00870404" w:rsidP="00870404"/>
    <w:p w14:paraId="6CC5CA5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7EF59C2C" w14:textId="77777777" w:rsidTr="00087553">
        <w:tc>
          <w:tcPr>
            <w:tcW w:w="9859" w:type="dxa"/>
            <w:gridSpan w:val="15"/>
            <w:tcBorders>
              <w:bottom w:val="double" w:sz="4" w:space="0" w:color="auto"/>
            </w:tcBorders>
            <w:shd w:val="clear" w:color="auto" w:fill="BDD6EE"/>
          </w:tcPr>
          <w:p w14:paraId="7AF0B250" w14:textId="78B9B13D" w:rsidR="00870404" w:rsidRPr="00345FE1" w:rsidRDefault="00870404" w:rsidP="00087553">
            <w:pPr>
              <w:tabs>
                <w:tab w:val="right" w:pos="9514"/>
              </w:tabs>
              <w:jc w:val="both"/>
              <w:rPr>
                <w:b/>
                <w:sz w:val="28"/>
              </w:rPr>
            </w:pPr>
            <w:del w:id="418" w:author="Jiří Vojtěšek" w:date="2024-10-30T10:54:00Z">
              <w:r w:rsidRPr="00345FE1" w:rsidDel="005206CA">
                <w:rPr>
                  <w:b/>
                  <w:sz w:val="28"/>
                </w:rPr>
                <w:lastRenderedPageBreak/>
                <w:delText xml:space="preserve">C-I – Personální zabezpečení </w:delText>
              </w:r>
              <w:r w:rsidDel="005206CA">
                <w:rPr>
                  <w:b/>
                  <w:sz w:val="28"/>
                </w:rPr>
                <w:tab/>
              </w:r>
              <w:r w:rsidRPr="00F5556C" w:rsidDel="005206CA">
                <w:rPr>
                  <w:rStyle w:val="Odkazintenzivn"/>
                </w:rPr>
                <w:fldChar w:fldCharType="begin"/>
              </w:r>
              <w:r w:rsidRPr="00F5556C" w:rsidDel="005206CA">
                <w:rPr>
                  <w:rStyle w:val="Odkazintenzivn"/>
                </w:rPr>
                <w:delInstrText xml:space="preserve"> REF CI_prehled \h </w:delInstrText>
              </w:r>
              <w:r w:rsidDel="005206CA">
                <w:rPr>
                  <w:rStyle w:val="Odkazintenzivn"/>
                </w:rPr>
                <w:delInstrText xml:space="preserve"> \* MERGEFORMAT </w:delInstrText>
              </w:r>
              <w:r w:rsidRPr="00F5556C" w:rsidDel="005206CA">
                <w:rPr>
                  <w:rStyle w:val="Odkazintenzivn"/>
                </w:rPr>
              </w:r>
              <w:r w:rsidRPr="00F5556C" w:rsidDel="005206CA">
                <w:rPr>
                  <w:rStyle w:val="Odkazintenzivn"/>
                </w:rPr>
                <w:fldChar w:fldCharType="separate"/>
              </w:r>
              <w:r w:rsidR="00063627" w:rsidRPr="00063627" w:rsidDel="005206CA">
                <w:rPr>
                  <w:rStyle w:val="Odkazintenzivn"/>
                </w:rPr>
                <w:delText>Abecední seznam</w:delText>
              </w:r>
              <w:r w:rsidRPr="00F5556C" w:rsidDel="005206CA">
                <w:rPr>
                  <w:rStyle w:val="Odkazintenzivn"/>
                </w:rPr>
                <w:fldChar w:fldCharType="end"/>
              </w:r>
            </w:del>
          </w:p>
        </w:tc>
      </w:tr>
      <w:tr w:rsidR="00870404" w:rsidRPr="00345FE1" w14:paraId="4EDD8BAE" w14:textId="77777777" w:rsidTr="00087553">
        <w:tc>
          <w:tcPr>
            <w:tcW w:w="2518" w:type="dxa"/>
            <w:tcBorders>
              <w:top w:val="double" w:sz="4" w:space="0" w:color="auto"/>
            </w:tcBorders>
            <w:shd w:val="clear" w:color="auto" w:fill="F7CAAC"/>
          </w:tcPr>
          <w:p w14:paraId="2F754097" w14:textId="2B335754" w:rsidR="00870404" w:rsidRPr="00345FE1" w:rsidRDefault="00870404" w:rsidP="00087553">
            <w:pPr>
              <w:jc w:val="both"/>
              <w:rPr>
                <w:b/>
              </w:rPr>
            </w:pPr>
            <w:del w:id="419" w:author="Jiří Vojtěšek" w:date="2024-10-30T10:54:00Z">
              <w:r w:rsidRPr="00345FE1" w:rsidDel="005206CA">
                <w:rPr>
                  <w:b/>
                </w:rPr>
                <w:delText>Vysoká škola</w:delText>
              </w:r>
            </w:del>
          </w:p>
        </w:tc>
        <w:tc>
          <w:tcPr>
            <w:tcW w:w="7341" w:type="dxa"/>
            <w:gridSpan w:val="14"/>
          </w:tcPr>
          <w:p w14:paraId="403BBD64" w14:textId="06D16C45" w:rsidR="00870404" w:rsidRPr="00345FE1" w:rsidRDefault="00870404" w:rsidP="00087553">
            <w:pPr>
              <w:jc w:val="both"/>
            </w:pPr>
            <w:del w:id="420" w:author="Jiří Vojtěšek" w:date="2024-10-30T10:54:00Z">
              <w:r w:rsidRPr="00345FE1" w:rsidDel="005206CA">
                <w:delText>Univerzita Tomáše Bati ve Zlíně</w:delText>
              </w:r>
            </w:del>
          </w:p>
        </w:tc>
      </w:tr>
      <w:tr w:rsidR="00870404" w:rsidRPr="00345FE1" w14:paraId="6713A14D" w14:textId="77777777" w:rsidTr="00087553">
        <w:tc>
          <w:tcPr>
            <w:tcW w:w="2518" w:type="dxa"/>
            <w:shd w:val="clear" w:color="auto" w:fill="F7CAAC"/>
          </w:tcPr>
          <w:p w14:paraId="244470B3" w14:textId="727D3684" w:rsidR="00870404" w:rsidRPr="00345FE1" w:rsidRDefault="00870404" w:rsidP="00087553">
            <w:pPr>
              <w:jc w:val="both"/>
              <w:rPr>
                <w:b/>
              </w:rPr>
            </w:pPr>
            <w:del w:id="421" w:author="Jiří Vojtěšek" w:date="2024-10-30T10:54:00Z">
              <w:r w:rsidRPr="00345FE1" w:rsidDel="005206CA">
                <w:rPr>
                  <w:b/>
                </w:rPr>
                <w:delText>Součást vysoké školy</w:delText>
              </w:r>
            </w:del>
          </w:p>
        </w:tc>
        <w:tc>
          <w:tcPr>
            <w:tcW w:w="7341" w:type="dxa"/>
            <w:gridSpan w:val="14"/>
          </w:tcPr>
          <w:p w14:paraId="70A43860" w14:textId="6BA9F732" w:rsidR="00870404" w:rsidRPr="00345FE1" w:rsidRDefault="00870404" w:rsidP="00087553">
            <w:pPr>
              <w:jc w:val="both"/>
            </w:pPr>
            <w:del w:id="422" w:author="Jiří Vojtěšek" w:date="2024-10-30T10:54:00Z">
              <w:r w:rsidRPr="00345FE1" w:rsidDel="005206CA">
                <w:delText>Fakulta aplikované informatiky</w:delText>
              </w:r>
            </w:del>
          </w:p>
        </w:tc>
      </w:tr>
      <w:tr w:rsidR="00870404" w:rsidRPr="00345FE1" w14:paraId="64EE2747" w14:textId="77777777" w:rsidTr="00087553">
        <w:tc>
          <w:tcPr>
            <w:tcW w:w="2518" w:type="dxa"/>
            <w:shd w:val="clear" w:color="auto" w:fill="F7CAAC"/>
          </w:tcPr>
          <w:p w14:paraId="771FEC7F" w14:textId="08E02C7F" w:rsidR="00870404" w:rsidRPr="00345FE1" w:rsidRDefault="00870404" w:rsidP="00087553">
            <w:pPr>
              <w:jc w:val="both"/>
              <w:rPr>
                <w:b/>
              </w:rPr>
            </w:pPr>
            <w:del w:id="423" w:author="Jiří Vojtěšek" w:date="2024-10-30T10:54:00Z">
              <w:r w:rsidRPr="00345FE1" w:rsidDel="005206CA">
                <w:rPr>
                  <w:b/>
                </w:rPr>
                <w:delText>Název studijního programu</w:delText>
              </w:r>
            </w:del>
          </w:p>
        </w:tc>
        <w:tc>
          <w:tcPr>
            <w:tcW w:w="7341" w:type="dxa"/>
            <w:gridSpan w:val="14"/>
          </w:tcPr>
          <w:p w14:paraId="1EC0C910" w14:textId="723225C7" w:rsidR="00870404" w:rsidRPr="00345FE1" w:rsidRDefault="00D217E0" w:rsidP="00087553">
            <w:pPr>
              <w:jc w:val="both"/>
            </w:pPr>
            <w:del w:id="424" w:author="Jiří Vojtěšek" w:date="2024-10-30T10:54:00Z">
              <w:r w:rsidDel="005206CA">
                <w:delText>Security Technologies, Systems and Management</w:delText>
              </w:r>
            </w:del>
          </w:p>
        </w:tc>
      </w:tr>
      <w:tr w:rsidR="00870404" w:rsidRPr="00345FE1" w14:paraId="7C47B448" w14:textId="77777777" w:rsidTr="00087553">
        <w:tc>
          <w:tcPr>
            <w:tcW w:w="2518" w:type="dxa"/>
            <w:shd w:val="clear" w:color="auto" w:fill="F7CAAC"/>
          </w:tcPr>
          <w:p w14:paraId="1F65BF0A" w14:textId="587296D5" w:rsidR="00870404" w:rsidRPr="00345FE1" w:rsidRDefault="00870404" w:rsidP="00087553">
            <w:pPr>
              <w:jc w:val="both"/>
              <w:rPr>
                <w:b/>
              </w:rPr>
            </w:pPr>
            <w:del w:id="425" w:author="Jiří Vojtěšek" w:date="2024-10-30T10:54:00Z">
              <w:r w:rsidRPr="00345FE1" w:rsidDel="005206CA">
                <w:rPr>
                  <w:b/>
                </w:rPr>
                <w:delText>Jméno a příjmení</w:delText>
              </w:r>
            </w:del>
          </w:p>
        </w:tc>
        <w:tc>
          <w:tcPr>
            <w:tcW w:w="4536" w:type="dxa"/>
            <w:gridSpan w:val="8"/>
          </w:tcPr>
          <w:p w14:paraId="1D5E99DB" w14:textId="780E5227" w:rsidR="00870404" w:rsidRPr="00345FE1" w:rsidRDefault="00870404" w:rsidP="00087553">
            <w:pPr>
              <w:jc w:val="both"/>
            </w:pPr>
            <w:del w:id="426" w:author="Jiří Vojtěšek" w:date="2024-10-30T10:54:00Z">
              <w:r w:rsidRPr="00345FE1" w:rsidDel="005206CA">
                <w:delText xml:space="preserve">David </w:delText>
              </w:r>
              <w:bookmarkStart w:id="427" w:name="CI_Saur"/>
              <w:r w:rsidRPr="00345FE1" w:rsidDel="005206CA">
                <w:delText>Šaur</w:delText>
              </w:r>
            </w:del>
            <w:bookmarkEnd w:id="427"/>
          </w:p>
        </w:tc>
        <w:tc>
          <w:tcPr>
            <w:tcW w:w="709" w:type="dxa"/>
            <w:shd w:val="clear" w:color="auto" w:fill="F7CAAC"/>
          </w:tcPr>
          <w:p w14:paraId="51413B60" w14:textId="1B17B884" w:rsidR="00870404" w:rsidRPr="00345FE1" w:rsidRDefault="00870404" w:rsidP="00087553">
            <w:pPr>
              <w:jc w:val="both"/>
              <w:rPr>
                <w:b/>
              </w:rPr>
            </w:pPr>
            <w:del w:id="428" w:author="Jiří Vojtěšek" w:date="2024-10-30T10:54:00Z">
              <w:r w:rsidRPr="00345FE1" w:rsidDel="005206CA">
                <w:rPr>
                  <w:b/>
                </w:rPr>
                <w:delText>Tituly</w:delText>
              </w:r>
            </w:del>
          </w:p>
        </w:tc>
        <w:tc>
          <w:tcPr>
            <w:tcW w:w="2096" w:type="dxa"/>
            <w:gridSpan w:val="5"/>
          </w:tcPr>
          <w:p w14:paraId="4E8FC364" w14:textId="77777777" w:rsidR="00870404" w:rsidRPr="00345FE1" w:rsidRDefault="00870404" w:rsidP="00087553">
            <w:pPr>
              <w:jc w:val="both"/>
            </w:pPr>
          </w:p>
        </w:tc>
      </w:tr>
      <w:tr w:rsidR="00870404" w:rsidRPr="00345FE1" w14:paraId="69A8F8C2" w14:textId="77777777" w:rsidTr="00087553">
        <w:tc>
          <w:tcPr>
            <w:tcW w:w="2518" w:type="dxa"/>
            <w:shd w:val="clear" w:color="auto" w:fill="F7CAAC"/>
          </w:tcPr>
          <w:p w14:paraId="65DC3001" w14:textId="5E577A3A" w:rsidR="00870404" w:rsidRPr="00345FE1" w:rsidRDefault="00870404" w:rsidP="00087553">
            <w:pPr>
              <w:jc w:val="both"/>
              <w:rPr>
                <w:b/>
              </w:rPr>
            </w:pPr>
            <w:del w:id="429" w:author="Jiří Vojtěšek" w:date="2024-10-30T10:54:00Z">
              <w:r w:rsidRPr="00345FE1" w:rsidDel="005206CA">
                <w:rPr>
                  <w:b/>
                </w:rPr>
                <w:delText>Rok narození</w:delText>
              </w:r>
            </w:del>
          </w:p>
        </w:tc>
        <w:tc>
          <w:tcPr>
            <w:tcW w:w="829" w:type="dxa"/>
            <w:gridSpan w:val="2"/>
          </w:tcPr>
          <w:p w14:paraId="4B2A8E53" w14:textId="35998A32" w:rsidR="00870404" w:rsidRPr="00345FE1" w:rsidRDefault="00870404" w:rsidP="00087553">
            <w:pPr>
              <w:jc w:val="both"/>
            </w:pPr>
            <w:del w:id="430" w:author="Jiří Vojtěšek" w:date="2024-10-30T10:54:00Z">
              <w:r w:rsidRPr="00345FE1" w:rsidDel="005206CA">
                <w:delText>1988</w:delText>
              </w:r>
            </w:del>
          </w:p>
        </w:tc>
        <w:tc>
          <w:tcPr>
            <w:tcW w:w="1721" w:type="dxa"/>
            <w:shd w:val="clear" w:color="auto" w:fill="F7CAAC"/>
          </w:tcPr>
          <w:p w14:paraId="3AA2D893" w14:textId="4037BEA5" w:rsidR="00870404" w:rsidRPr="00345FE1" w:rsidRDefault="00870404" w:rsidP="00087553">
            <w:pPr>
              <w:jc w:val="both"/>
              <w:rPr>
                <w:b/>
              </w:rPr>
            </w:pPr>
            <w:del w:id="431" w:author="Jiří Vojtěšek" w:date="2024-10-30T10:54:00Z">
              <w:r w:rsidRPr="00345FE1" w:rsidDel="005206CA">
                <w:rPr>
                  <w:b/>
                </w:rPr>
                <w:delText>typ vztahu k VŠ</w:delText>
              </w:r>
            </w:del>
          </w:p>
        </w:tc>
        <w:tc>
          <w:tcPr>
            <w:tcW w:w="992" w:type="dxa"/>
            <w:gridSpan w:val="4"/>
          </w:tcPr>
          <w:p w14:paraId="145B51C0" w14:textId="6368A2BB" w:rsidR="00870404" w:rsidRPr="00345FE1" w:rsidRDefault="00870404" w:rsidP="00087553">
            <w:pPr>
              <w:jc w:val="both"/>
            </w:pPr>
            <w:del w:id="432" w:author="Jiří Vojtěšek" w:date="2024-10-30T10:54:00Z">
              <w:r w:rsidRPr="00345FE1" w:rsidDel="005206CA">
                <w:delText>pp.</w:delText>
              </w:r>
            </w:del>
          </w:p>
        </w:tc>
        <w:tc>
          <w:tcPr>
            <w:tcW w:w="994" w:type="dxa"/>
            <w:shd w:val="clear" w:color="auto" w:fill="F7CAAC"/>
          </w:tcPr>
          <w:p w14:paraId="0E5BFE22" w14:textId="5F29D8A2" w:rsidR="00870404" w:rsidRPr="00345FE1" w:rsidRDefault="00870404" w:rsidP="00087553">
            <w:pPr>
              <w:jc w:val="both"/>
              <w:rPr>
                <w:b/>
              </w:rPr>
            </w:pPr>
            <w:del w:id="433" w:author="Jiří Vojtěšek" w:date="2024-10-30T10:54:00Z">
              <w:r w:rsidRPr="00345FE1" w:rsidDel="005206CA">
                <w:rPr>
                  <w:b/>
                </w:rPr>
                <w:delText>rozsah</w:delText>
              </w:r>
            </w:del>
          </w:p>
        </w:tc>
        <w:tc>
          <w:tcPr>
            <w:tcW w:w="709" w:type="dxa"/>
          </w:tcPr>
          <w:p w14:paraId="7A31077C" w14:textId="59EFCA1E" w:rsidR="00870404" w:rsidRPr="00345FE1" w:rsidRDefault="00870404" w:rsidP="00087553">
            <w:pPr>
              <w:jc w:val="both"/>
            </w:pPr>
            <w:del w:id="434" w:author="Jiří Vojtěšek" w:date="2024-10-30T10:54:00Z">
              <w:r w:rsidRPr="00345FE1" w:rsidDel="005206CA">
                <w:delText>40</w:delText>
              </w:r>
            </w:del>
          </w:p>
        </w:tc>
        <w:tc>
          <w:tcPr>
            <w:tcW w:w="709" w:type="dxa"/>
            <w:gridSpan w:val="3"/>
            <w:shd w:val="clear" w:color="auto" w:fill="F7CAAC"/>
          </w:tcPr>
          <w:p w14:paraId="45F91589" w14:textId="133E592D" w:rsidR="00870404" w:rsidRPr="00345FE1" w:rsidRDefault="00870404" w:rsidP="00087553">
            <w:pPr>
              <w:jc w:val="both"/>
              <w:rPr>
                <w:b/>
              </w:rPr>
            </w:pPr>
            <w:del w:id="435" w:author="Jiří Vojtěšek" w:date="2024-10-30T10:54:00Z">
              <w:r w:rsidRPr="00345FE1" w:rsidDel="005206CA">
                <w:rPr>
                  <w:b/>
                </w:rPr>
                <w:delText>do kdy</w:delText>
              </w:r>
            </w:del>
          </w:p>
        </w:tc>
        <w:tc>
          <w:tcPr>
            <w:tcW w:w="1387" w:type="dxa"/>
            <w:gridSpan w:val="2"/>
          </w:tcPr>
          <w:p w14:paraId="7FBBFB69" w14:textId="3F113C2D" w:rsidR="00870404" w:rsidRPr="00345FE1" w:rsidRDefault="00870404" w:rsidP="00087553">
            <w:pPr>
              <w:jc w:val="both"/>
            </w:pPr>
            <w:del w:id="436" w:author="Jiří Vojtěšek" w:date="2024-10-30T10:54:00Z">
              <w:r w:rsidRPr="00345FE1" w:rsidDel="005206CA">
                <w:delText>N</w:delText>
              </w:r>
            </w:del>
          </w:p>
        </w:tc>
      </w:tr>
      <w:tr w:rsidR="00870404" w:rsidRPr="00345FE1" w14:paraId="0857AC88" w14:textId="77777777" w:rsidTr="00087553">
        <w:tc>
          <w:tcPr>
            <w:tcW w:w="5068" w:type="dxa"/>
            <w:gridSpan w:val="4"/>
            <w:shd w:val="clear" w:color="auto" w:fill="F7CAAC"/>
          </w:tcPr>
          <w:p w14:paraId="125C1002" w14:textId="154202CF" w:rsidR="00870404" w:rsidRPr="00345FE1" w:rsidRDefault="00870404" w:rsidP="00087553">
            <w:pPr>
              <w:jc w:val="both"/>
              <w:rPr>
                <w:b/>
              </w:rPr>
            </w:pPr>
            <w:del w:id="437" w:author="Jiří Vojtěšek" w:date="2024-10-30T10:54:00Z">
              <w:r w:rsidRPr="00345FE1" w:rsidDel="005206CA">
                <w:rPr>
                  <w:b/>
                </w:rPr>
                <w:delText>Typ vztahu na součásti VŠ, která uskutečňuje st. program</w:delText>
              </w:r>
            </w:del>
          </w:p>
        </w:tc>
        <w:tc>
          <w:tcPr>
            <w:tcW w:w="992" w:type="dxa"/>
            <w:gridSpan w:val="4"/>
          </w:tcPr>
          <w:p w14:paraId="70DED4EC" w14:textId="78D16CA6" w:rsidR="00870404" w:rsidRPr="00345FE1" w:rsidRDefault="00870404" w:rsidP="00087553">
            <w:pPr>
              <w:jc w:val="both"/>
            </w:pPr>
            <w:del w:id="438" w:author="Jiří Vojtěšek" w:date="2024-10-30T10:54:00Z">
              <w:r w:rsidRPr="00345FE1" w:rsidDel="005206CA">
                <w:delText>pp.</w:delText>
              </w:r>
            </w:del>
          </w:p>
        </w:tc>
        <w:tc>
          <w:tcPr>
            <w:tcW w:w="994" w:type="dxa"/>
            <w:shd w:val="clear" w:color="auto" w:fill="F7CAAC"/>
          </w:tcPr>
          <w:p w14:paraId="2F9B446B" w14:textId="4457D69F" w:rsidR="00870404" w:rsidRPr="00345FE1" w:rsidRDefault="00870404" w:rsidP="00087553">
            <w:pPr>
              <w:jc w:val="both"/>
              <w:rPr>
                <w:b/>
              </w:rPr>
            </w:pPr>
            <w:del w:id="439" w:author="Jiří Vojtěšek" w:date="2024-10-30T10:54:00Z">
              <w:r w:rsidRPr="00345FE1" w:rsidDel="005206CA">
                <w:rPr>
                  <w:b/>
                </w:rPr>
                <w:delText>rozsah</w:delText>
              </w:r>
            </w:del>
          </w:p>
        </w:tc>
        <w:tc>
          <w:tcPr>
            <w:tcW w:w="709" w:type="dxa"/>
          </w:tcPr>
          <w:p w14:paraId="729C78E3" w14:textId="29EB563B" w:rsidR="00870404" w:rsidRPr="00345FE1" w:rsidRDefault="00870404" w:rsidP="00087553">
            <w:pPr>
              <w:jc w:val="both"/>
            </w:pPr>
            <w:del w:id="440" w:author="Jiří Vojtěšek" w:date="2024-10-30T10:54:00Z">
              <w:r w:rsidRPr="00345FE1" w:rsidDel="005206CA">
                <w:delText>40</w:delText>
              </w:r>
            </w:del>
          </w:p>
        </w:tc>
        <w:tc>
          <w:tcPr>
            <w:tcW w:w="709" w:type="dxa"/>
            <w:gridSpan w:val="3"/>
            <w:shd w:val="clear" w:color="auto" w:fill="F7CAAC"/>
          </w:tcPr>
          <w:p w14:paraId="77D68942" w14:textId="54285254" w:rsidR="00870404" w:rsidRPr="00345FE1" w:rsidRDefault="00870404" w:rsidP="00087553">
            <w:pPr>
              <w:jc w:val="both"/>
              <w:rPr>
                <w:b/>
              </w:rPr>
            </w:pPr>
            <w:del w:id="441" w:author="Jiří Vojtěšek" w:date="2024-10-30T10:54:00Z">
              <w:r w:rsidRPr="00345FE1" w:rsidDel="005206CA">
                <w:rPr>
                  <w:b/>
                </w:rPr>
                <w:delText>do kdy</w:delText>
              </w:r>
            </w:del>
          </w:p>
        </w:tc>
        <w:tc>
          <w:tcPr>
            <w:tcW w:w="1387" w:type="dxa"/>
            <w:gridSpan w:val="2"/>
          </w:tcPr>
          <w:p w14:paraId="7C5C9F49" w14:textId="5CF8E9A5" w:rsidR="00870404" w:rsidRPr="00345FE1" w:rsidRDefault="00870404" w:rsidP="00087553">
            <w:pPr>
              <w:jc w:val="both"/>
            </w:pPr>
            <w:del w:id="442" w:author="Jiří Vojtěšek" w:date="2024-10-30T10:54:00Z">
              <w:r w:rsidRPr="00345FE1" w:rsidDel="005206CA">
                <w:delText>N</w:delText>
              </w:r>
            </w:del>
          </w:p>
        </w:tc>
      </w:tr>
      <w:tr w:rsidR="00870404" w:rsidRPr="00345FE1" w14:paraId="6BD90496" w14:textId="77777777" w:rsidTr="00087553">
        <w:tc>
          <w:tcPr>
            <w:tcW w:w="6060" w:type="dxa"/>
            <w:gridSpan w:val="8"/>
            <w:shd w:val="clear" w:color="auto" w:fill="F7CAAC"/>
          </w:tcPr>
          <w:p w14:paraId="26829E5F" w14:textId="34855344" w:rsidR="00870404" w:rsidRPr="00345FE1" w:rsidRDefault="00870404" w:rsidP="00087553">
            <w:pPr>
              <w:jc w:val="both"/>
            </w:pPr>
            <w:del w:id="443" w:author="Jiří Vojtěšek" w:date="2024-10-30T10:54:00Z">
              <w:r w:rsidRPr="00345FE1" w:rsidDel="005206CA">
                <w:rPr>
                  <w:b/>
                </w:rPr>
                <w:delText>Další současná působení jako akademický pracovník na jiných VŠ</w:delText>
              </w:r>
            </w:del>
          </w:p>
        </w:tc>
        <w:tc>
          <w:tcPr>
            <w:tcW w:w="1703" w:type="dxa"/>
            <w:gridSpan w:val="2"/>
            <w:shd w:val="clear" w:color="auto" w:fill="F7CAAC"/>
          </w:tcPr>
          <w:p w14:paraId="7C02687E" w14:textId="646F0872" w:rsidR="00870404" w:rsidRPr="00345FE1" w:rsidRDefault="00870404" w:rsidP="00087553">
            <w:pPr>
              <w:jc w:val="both"/>
              <w:rPr>
                <w:b/>
              </w:rPr>
            </w:pPr>
            <w:del w:id="444" w:author="Jiří Vojtěšek" w:date="2024-10-30T10:54:00Z">
              <w:r w:rsidRPr="00345FE1" w:rsidDel="005206CA">
                <w:rPr>
                  <w:b/>
                </w:rPr>
                <w:delText>typ prac. vztahu</w:delText>
              </w:r>
            </w:del>
          </w:p>
        </w:tc>
        <w:tc>
          <w:tcPr>
            <w:tcW w:w="2096" w:type="dxa"/>
            <w:gridSpan w:val="5"/>
            <w:shd w:val="clear" w:color="auto" w:fill="F7CAAC"/>
          </w:tcPr>
          <w:p w14:paraId="036F9CA4" w14:textId="20728542" w:rsidR="00870404" w:rsidRPr="00345FE1" w:rsidRDefault="00870404" w:rsidP="00087553">
            <w:pPr>
              <w:jc w:val="both"/>
              <w:rPr>
                <w:b/>
              </w:rPr>
            </w:pPr>
            <w:del w:id="445" w:author="Jiří Vojtěšek" w:date="2024-10-30T10:54:00Z">
              <w:r w:rsidRPr="00345FE1" w:rsidDel="005206CA">
                <w:rPr>
                  <w:b/>
                </w:rPr>
                <w:delText>rozsah</w:delText>
              </w:r>
            </w:del>
          </w:p>
        </w:tc>
      </w:tr>
      <w:tr w:rsidR="00870404" w:rsidRPr="00345FE1" w14:paraId="3E051B58" w14:textId="77777777" w:rsidTr="00087553">
        <w:tc>
          <w:tcPr>
            <w:tcW w:w="6060" w:type="dxa"/>
            <w:gridSpan w:val="8"/>
          </w:tcPr>
          <w:p w14:paraId="7F91D37E" w14:textId="77777777" w:rsidR="00870404" w:rsidRPr="00345FE1" w:rsidRDefault="00870404" w:rsidP="00087553">
            <w:pPr>
              <w:jc w:val="both"/>
            </w:pPr>
          </w:p>
        </w:tc>
        <w:tc>
          <w:tcPr>
            <w:tcW w:w="1703" w:type="dxa"/>
            <w:gridSpan w:val="2"/>
          </w:tcPr>
          <w:p w14:paraId="186B8349" w14:textId="77777777" w:rsidR="00870404" w:rsidRPr="00345FE1" w:rsidRDefault="00870404" w:rsidP="00087553">
            <w:pPr>
              <w:jc w:val="both"/>
            </w:pPr>
          </w:p>
        </w:tc>
        <w:tc>
          <w:tcPr>
            <w:tcW w:w="2096" w:type="dxa"/>
            <w:gridSpan w:val="5"/>
          </w:tcPr>
          <w:p w14:paraId="6F983A65" w14:textId="77777777" w:rsidR="00870404" w:rsidRPr="00345FE1" w:rsidRDefault="00870404" w:rsidP="00087553">
            <w:pPr>
              <w:jc w:val="both"/>
            </w:pPr>
          </w:p>
        </w:tc>
      </w:tr>
      <w:tr w:rsidR="00870404" w:rsidRPr="00345FE1" w14:paraId="6C0DD8B3" w14:textId="77777777" w:rsidTr="00087553">
        <w:tc>
          <w:tcPr>
            <w:tcW w:w="9859" w:type="dxa"/>
            <w:gridSpan w:val="15"/>
            <w:shd w:val="clear" w:color="auto" w:fill="F7CAAC"/>
          </w:tcPr>
          <w:p w14:paraId="64F6D31C" w14:textId="79D82C72" w:rsidR="00870404" w:rsidRPr="00345FE1" w:rsidRDefault="00870404" w:rsidP="00087553">
            <w:pPr>
              <w:jc w:val="both"/>
            </w:pPr>
            <w:del w:id="446" w:author="Jiří Vojtěšek" w:date="2024-10-30T10:54:00Z">
              <w:r w:rsidRPr="00345FE1" w:rsidDel="005206CA">
                <w:rPr>
                  <w:b/>
                </w:rPr>
                <w:delText>Předměty příslušného studijního programu a způsob zapojení do jejich výuky, příp. další zapojení do uskutečňování studijního programu</w:delText>
              </w:r>
            </w:del>
          </w:p>
        </w:tc>
      </w:tr>
      <w:tr w:rsidR="00870404" w:rsidRPr="00345FE1" w14:paraId="28C4A8ED" w14:textId="77777777" w:rsidTr="00087553">
        <w:trPr>
          <w:trHeight w:val="835"/>
        </w:trPr>
        <w:tc>
          <w:tcPr>
            <w:tcW w:w="9859" w:type="dxa"/>
            <w:gridSpan w:val="15"/>
            <w:tcBorders>
              <w:top w:val="nil"/>
            </w:tcBorders>
          </w:tcPr>
          <w:p w14:paraId="6A3F2AB5" w14:textId="0027F199" w:rsidR="00870404" w:rsidRPr="00345FE1" w:rsidDel="005206CA" w:rsidRDefault="00870404" w:rsidP="00087553">
            <w:pPr>
              <w:rPr>
                <w:del w:id="447" w:author="Jiří Vojtěšek" w:date="2024-10-30T10:54:00Z"/>
                <w:b/>
              </w:rPr>
            </w:pPr>
            <w:del w:id="448" w:author="Jiří Vojtěšek" w:date="2024-10-30T10:54:00Z">
              <w:r w:rsidRPr="00345FE1" w:rsidDel="005206CA">
                <w:rPr>
                  <w:b/>
                </w:rPr>
                <w:delText>Zapojení do uskutečňování studijního programu:</w:delText>
              </w:r>
            </w:del>
          </w:p>
          <w:p w14:paraId="14566050" w14:textId="2E7A2CBE" w:rsidR="00870404" w:rsidRPr="00345FE1" w:rsidDel="005206CA" w:rsidRDefault="00870404" w:rsidP="00C31356">
            <w:pPr>
              <w:pStyle w:val="Odstavecseseznamem"/>
              <w:numPr>
                <w:ilvl w:val="0"/>
                <w:numId w:val="4"/>
              </w:numPr>
              <w:suppressAutoHyphens w:val="0"/>
              <w:jc w:val="both"/>
              <w:rPr>
                <w:del w:id="449" w:author="Jiří Vojtěšek" w:date="2024-10-30T10:54:00Z"/>
              </w:rPr>
            </w:pPr>
            <w:del w:id="450" w:author="Jiří Vojtěšek" w:date="2024-10-30T10:54:00Z">
              <w:r w:rsidDel="005206CA">
                <w:delText>náhradní vyučující</w:delText>
              </w:r>
            </w:del>
          </w:p>
          <w:p w14:paraId="50B98885" w14:textId="1C99F27B" w:rsidR="00870404" w:rsidRPr="00345FE1" w:rsidDel="005206CA" w:rsidRDefault="00870404" w:rsidP="00087553">
            <w:pPr>
              <w:rPr>
                <w:del w:id="451" w:author="Jiří Vojtěšek" w:date="2024-10-30T10:54:00Z"/>
                <w:b/>
              </w:rPr>
            </w:pPr>
            <w:del w:id="452" w:author="Jiří Vojtěšek" w:date="2024-10-30T10:54:00Z">
              <w:r w:rsidRPr="00345FE1" w:rsidDel="005206CA">
                <w:rPr>
                  <w:b/>
                </w:rPr>
                <w:delText>Předměty studijního programu:</w:delText>
              </w:r>
            </w:del>
          </w:p>
          <w:p w14:paraId="78B73DA4" w14:textId="311300F6" w:rsidR="00870404" w:rsidRPr="00345FE1" w:rsidRDefault="001439AC" w:rsidP="00C31356">
            <w:pPr>
              <w:pStyle w:val="Odstavecseseznamem"/>
              <w:numPr>
                <w:ilvl w:val="0"/>
                <w:numId w:val="9"/>
              </w:numPr>
              <w:jc w:val="both"/>
            </w:pPr>
            <w:del w:id="453" w:author="Jiří Vojtěšek" w:date="2024-10-30T10:54:00Z">
              <w:r w:rsidDel="005206CA">
                <w:delText>Crisis Management and Public Protection</w:delText>
              </w:r>
              <w:r w:rsidR="00870404" w:rsidDel="005206CA">
                <w:delText xml:space="preserve"> </w:delText>
              </w:r>
              <w:r w:rsidR="00870404" w:rsidRPr="00345FE1" w:rsidDel="005206CA">
                <w:delText>(náhradní vyučující</w:delText>
              </w:r>
              <w:r w:rsidR="00870404" w:rsidDel="005206CA">
                <w:delText xml:space="preserve">, </w:delText>
              </w:r>
              <w:r w:rsidR="00870404" w:rsidRPr="00345FE1" w:rsidDel="005206CA">
                <w:delText>konzultant, zkoušející)</w:delText>
              </w:r>
            </w:del>
          </w:p>
        </w:tc>
      </w:tr>
      <w:tr w:rsidR="00870404" w:rsidRPr="00345FE1" w14:paraId="3206909F" w14:textId="77777777" w:rsidTr="00087553">
        <w:trPr>
          <w:trHeight w:val="340"/>
        </w:trPr>
        <w:tc>
          <w:tcPr>
            <w:tcW w:w="9859" w:type="dxa"/>
            <w:gridSpan w:val="15"/>
            <w:tcBorders>
              <w:top w:val="nil"/>
            </w:tcBorders>
            <w:shd w:val="clear" w:color="auto" w:fill="FBD4B4"/>
          </w:tcPr>
          <w:p w14:paraId="1B9158C0" w14:textId="4118A107" w:rsidR="00870404" w:rsidRPr="00345FE1" w:rsidRDefault="00870404" w:rsidP="00087553">
            <w:pPr>
              <w:jc w:val="both"/>
              <w:rPr>
                <w:b/>
              </w:rPr>
            </w:pPr>
            <w:del w:id="454" w:author="Jiří Vojtěšek" w:date="2024-10-30T10:54:00Z">
              <w:r w:rsidRPr="00345FE1" w:rsidDel="005206CA">
                <w:rPr>
                  <w:b/>
                </w:rPr>
                <w:delText>Zapojení do výuky v dalších studijních programech na téže vysoké škole (pouze u garantů ZT a PZ předmětů)</w:delText>
              </w:r>
            </w:del>
          </w:p>
        </w:tc>
      </w:tr>
      <w:tr w:rsidR="00870404" w:rsidRPr="00345FE1" w14:paraId="36D22185" w14:textId="77777777" w:rsidTr="00087553">
        <w:trPr>
          <w:trHeight w:val="340"/>
        </w:trPr>
        <w:tc>
          <w:tcPr>
            <w:tcW w:w="2802" w:type="dxa"/>
            <w:gridSpan w:val="2"/>
            <w:tcBorders>
              <w:top w:val="nil"/>
            </w:tcBorders>
          </w:tcPr>
          <w:p w14:paraId="40E6F98E" w14:textId="2A2E009A" w:rsidR="00870404" w:rsidRPr="00345FE1" w:rsidRDefault="00870404" w:rsidP="00087553">
            <w:pPr>
              <w:jc w:val="both"/>
              <w:rPr>
                <w:b/>
              </w:rPr>
            </w:pPr>
            <w:del w:id="455" w:author="Jiří Vojtěšek" w:date="2024-10-30T10:54:00Z">
              <w:r w:rsidRPr="00345FE1" w:rsidDel="005206CA">
                <w:rPr>
                  <w:b/>
                </w:rPr>
                <w:delText>Název studijního předmětu</w:delText>
              </w:r>
            </w:del>
          </w:p>
        </w:tc>
        <w:tc>
          <w:tcPr>
            <w:tcW w:w="2409" w:type="dxa"/>
            <w:gridSpan w:val="3"/>
            <w:tcBorders>
              <w:top w:val="nil"/>
            </w:tcBorders>
          </w:tcPr>
          <w:p w14:paraId="78009599" w14:textId="36A2CEB4" w:rsidR="00870404" w:rsidRPr="00345FE1" w:rsidRDefault="00870404" w:rsidP="00087553">
            <w:pPr>
              <w:jc w:val="both"/>
              <w:rPr>
                <w:b/>
              </w:rPr>
            </w:pPr>
            <w:del w:id="456" w:author="Jiří Vojtěšek" w:date="2024-10-30T10:54:00Z">
              <w:r w:rsidRPr="00345FE1" w:rsidDel="005206CA">
                <w:rPr>
                  <w:b/>
                </w:rPr>
                <w:delText>Název studijního programu</w:delText>
              </w:r>
            </w:del>
          </w:p>
        </w:tc>
        <w:tc>
          <w:tcPr>
            <w:tcW w:w="567" w:type="dxa"/>
            <w:gridSpan w:val="2"/>
            <w:tcBorders>
              <w:top w:val="nil"/>
            </w:tcBorders>
          </w:tcPr>
          <w:p w14:paraId="497806B1" w14:textId="0C9120C5" w:rsidR="00870404" w:rsidRPr="00345FE1" w:rsidRDefault="00870404" w:rsidP="00087553">
            <w:pPr>
              <w:jc w:val="both"/>
              <w:rPr>
                <w:b/>
              </w:rPr>
            </w:pPr>
            <w:del w:id="457" w:author="Jiří Vojtěšek" w:date="2024-10-30T10:54:00Z">
              <w:r w:rsidRPr="00345FE1" w:rsidDel="005206CA">
                <w:rPr>
                  <w:b/>
                </w:rPr>
                <w:delText>Sem.</w:delText>
              </w:r>
            </w:del>
          </w:p>
        </w:tc>
        <w:tc>
          <w:tcPr>
            <w:tcW w:w="2109" w:type="dxa"/>
            <w:gridSpan w:val="5"/>
            <w:tcBorders>
              <w:top w:val="nil"/>
            </w:tcBorders>
          </w:tcPr>
          <w:p w14:paraId="1CA594BC" w14:textId="065F2EC0" w:rsidR="00870404" w:rsidRPr="00345FE1" w:rsidRDefault="00870404" w:rsidP="00087553">
            <w:pPr>
              <w:jc w:val="both"/>
              <w:rPr>
                <w:b/>
              </w:rPr>
            </w:pPr>
            <w:del w:id="458" w:author="Jiří Vojtěšek" w:date="2024-10-30T10:54:00Z">
              <w:r w:rsidRPr="00345FE1" w:rsidDel="005206CA">
                <w:rPr>
                  <w:b/>
                </w:rPr>
                <w:delText>Role ve výuce daného předmětu</w:delText>
              </w:r>
            </w:del>
          </w:p>
        </w:tc>
        <w:tc>
          <w:tcPr>
            <w:tcW w:w="1972" w:type="dxa"/>
            <w:gridSpan w:val="3"/>
            <w:tcBorders>
              <w:top w:val="nil"/>
            </w:tcBorders>
          </w:tcPr>
          <w:p w14:paraId="1747C15F" w14:textId="173C7B9F" w:rsidR="00870404" w:rsidRPr="00345FE1" w:rsidRDefault="00870404" w:rsidP="00087553">
            <w:pPr>
              <w:jc w:val="both"/>
              <w:rPr>
                <w:b/>
              </w:rPr>
            </w:pPr>
            <w:del w:id="459" w:author="Jiří Vojtěšek" w:date="2024-10-30T10:54:00Z">
              <w:r w:rsidRPr="00345FE1" w:rsidDel="005206CA">
                <w:rPr>
                  <w:b/>
                </w:rPr>
                <w:delText>(</w:delText>
              </w:r>
              <w:r w:rsidRPr="00345FE1" w:rsidDel="005206CA">
                <w:rPr>
                  <w:b/>
                  <w:i/>
                  <w:iCs/>
                </w:rPr>
                <w:delText>nepovinný údaj</w:delText>
              </w:r>
              <w:r w:rsidRPr="00345FE1" w:rsidDel="005206CA">
                <w:rPr>
                  <w:b/>
                </w:rPr>
                <w:delText>) Počet hodin za semestr</w:delText>
              </w:r>
            </w:del>
          </w:p>
        </w:tc>
      </w:tr>
      <w:tr w:rsidR="00870404" w:rsidRPr="00345FE1" w14:paraId="488A8746" w14:textId="77777777" w:rsidTr="00087553">
        <w:trPr>
          <w:trHeight w:val="284"/>
        </w:trPr>
        <w:tc>
          <w:tcPr>
            <w:tcW w:w="2802" w:type="dxa"/>
            <w:gridSpan w:val="2"/>
            <w:tcBorders>
              <w:top w:val="nil"/>
            </w:tcBorders>
          </w:tcPr>
          <w:p w14:paraId="365CB426" w14:textId="77777777" w:rsidR="00870404" w:rsidRPr="00345FE1" w:rsidRDefault="00870404" w:rsidP="00087553">
            <w:pPr>
              <w:rPr>
                <w:color w:val="FF0000"/>
              </w:rPr>
            </w:pPr>
          </w:p>
        </w:tc>
        <w:tc>
          <w:tcPr>
            <w:tcW w:w="2409" w:type="dxa"/>
            <w:gridSpan w:val="3"/>
            <w:tcBorders>
              <w:top w:val="nil"/>
            </w:tcBorders>
          </w:tcPr>
          <w:p w14:paraId="1D77DE90" w14:textId="77777777" w:rsidR="00870404" w:rsidRPr="00345FE1" w:rsidRDefault="00870404" w:rsidP="00087553">
            <w:pPr>
              <w:rPr>
                <w:color w:val="FF0000"/>
              </w:rPr>
            </w:pPr>
          </w:p>
        </w:tc>
        <w:tc>
          <w:tcPr>
            <w:tcW w:w="567" w:type="dxa"/>
            <w:gridSpan w:val="2"/>
            <w:tcBorders>
              <w:top w:val="nil"/>
            </w:tcBorders>
          </w:tcPr>
          <w:p w14:paraId="1AA1FC1A" w14:textId="77777777" w:rsidR="00870404" w:rsidRPr="00345FE1" w:rsidRDefault="00870404" w:rsidP="00087553">
            <w:pPr>
              <w:jc w:val="both"/>
              <w:rPr>
                <w:color w:val="FF0000"/>
              </w:rPr>
            </w:pPr>
          </w:p>
        </w:tc>
        <w:tc>
          <w:tcPr>
            <w:tcW w:w="2109" w:type="dxa"/>
            <w:gridSpan w:val="5"/>
            <w:tcBorders>
              <w:top w:val="nil"/>
            </w:tcBorders>
          </w:tcPr>
          <w:p w14:paraId="5351375A" w14:textId="77777777" w:rsidR="00870404" w:rsidRPr="00345FE1" w:rsidRDefault="00870404" w:rsidP="00087553">
            <w:pPr>
              <w:jc w:val="both"/>
              <w:rPr>
                <w:color w:val="FF0000"/>
              </w:rPr>
            </w:pPr>
          </w:p>
        </w:tc>
        <w:tc>
          <w:tcPr>
            <w:tcW w:w="1972" w:type="dxa"/>
            <w:gridSpan w:val="3"/>
            <w:tcBorders>
              <w:top w:val="nil"/>
            </w:tcBorders>
          </w:tcPr>
          <w:p w14:paraId="6DC56397" w14:textId="77777777" w:rsidR="00870404" w:rsidRPr="00345FE1" w:rsidRDefault="00870404" w:rsidP="00087553">
            <w:pPr>
              <w:jc w:val="both"/>
              <w:rPr>
                <w:color w:val="FF0000"/>
              </w:rPr>
            </w:pPr>
          </w:p>
        </w:tc>
      </w:tr>
      <w:tr w:rsidR="00870404" w:rsidRPr="00345FE1" w14:paraId="5D803C03" w14:textId="77777777" w:rsidTr="00087553">
        <w:tc>
          <w:tcPr>
            <w:tcW w:w="9859" w:type="dxa"/>
            <w:gridSpan w:val="15"/>
            <w:shd w:val="clear" w:color="auto" w:fill="F7CAAC"/>
          </w:tcPr>
          <w:p w14:paraId="0574662B" w14:textId="41D9D4D5" w:rsidR="00870404" w:rsidRPr="00345FE1" w:rsidRDefault="00870404" w:rsidP="00087553">
            <w:pPr>
              <w:jc w:val="both"/>
            </w:pPr>
            <w:del w:id="460" w:author="Jiří Vojtěšek" w:date="2024-10-30T10:54:00Z">
              <w:r w:rsidRPr="00345FE1" w:rsidDel="005206CA">
                <w:rPr>
                  <w:b/>
                </w:rPr>
                <w:delText xml:space="preserve">Údaje o vzdělání na VŠ </w:delText>
              </w:r>
            </w:del>
          </w:p>
        </w:tc>
      </w:tr>
      <w:tr w:rsidR="00870404" w:rsidRPr="00345FE1" w14:paraId="23AE0B38" w14:textId="77777777" w:rsidTr="00087553">
        <w:trPr>
          <w:trHeight w:val="511"/>
        </w:trPr>
        <w:tc>
          <w:tcPr>
            <w:tcW w:w="9859" w:type="dxa"/>
            <w:gridSpan w:val="15"/>
          </w:tcPr>
          <w:p w14:paraId="1B8B285E" w14:textId="7F9A9500" w:rsidR="00870404" w:rsidRPr="00345FE1" w:rsidDel="005206CA" w:rsidRDefault="00870404" w:rsidP="00087553">
            <w:pPr>
              <w:pStyle w:val="Zkladntext"/>
              <w:tabs>
                <w:tab w:val="left" w:pos="956"/>
              </w:tabs>
              <w:ind w:left="1247" w:hanging="1247"/>
              <w:rPr>
                <w:del w:id="461" w:author="Jiří Vojtěšek" w:date="2024-10-30T10:54:00Z"/>
                <w:sz w:val="20"/>
              </w:rPr>
            </w:pPr>
            <w:del w:id="462" w:author="Jiří Vojtěšek" w:date="2024-10-30T10:54:00Z">
              <w:r w:rsidRPr="00345FE1" w:rsidDel="005206CA">
                <w:rPr>
                  <w:sz w:val="20"/>
                </w:rPr>
                <w:delText>2008–2013</w:delText>
              </w:r>
              <w:r w:rsidRPr="00345FE1" w:rsidDel="005206CA">
                <w:rPr>
                  <w:sz w:val="20"/>
                </w:rPr>
                <w:tab/>
                <w:delText xml:space="preserve">UTB ve Zlíně, Fakulta aplikované informatiky, obor „Bezpečnostní technologie, systémy a management“, (Ing.) </w:delText>
              </w:r>
            </w:del>
          </w:p>
          <w:p w14:paraId="4498597E" w14:textId="685328EB" w:rsidR="00870404" w:rsidRPr="00345FE1" w:rsidRDefault="00870404" w:rsidP="00087553">
            <w:pPr>
              <w:pStyle w:val="Zkladntext"/>
              <w:tabs>
                <w:tab w:val="left" w:pos="956"/>
              </w:tabs>
              <w:ind w:left="1247" w:hanging="1247"/>
              <w:rPr>
                <w:sz w:val="20"/>
              </w:rPr>
            </w:pPr>
            <w:del w:id="463" w:author="Jiří Vojtěšek" w:date="2024-10-30T10:54:00Z">
              <w:r w:rsidRPr="00345FE1" w:rsidDel="005206CA">
                <w:rPr>
                  <w:sz w:val="20"/>
                </w:rPr>
                <w:delText>2013–2017</w:delText>
              </w:r>
              <w:r w:rsidRPr="00345FE1" w:rsidDel="005206CA">
                <w:rPr>
                  <w:sz w:val="20"/>
                </w:rPr>
                <w:tab/>
                <w:delText>UTB ve Zlíně, Fakulta aplikované informatiky, obor „Inženýrská informatika“, (Ph.D.)</w:delText>
              </w:r>
            </w:del>
          </w:p>
        </w:tc>
      </w:tr>
      <w:tr w:rsidR="00870404" w:rsidRPr="00345FE1" w14:paraId="4E18B904" w14:textId="77777777" w:rsidTr="00087553">
        <w:tc>
          <w:tcPr>
            <w:tcW w:w="9859" w:type="dxa"/>
            <w:gridSpan w:val="15"/>
            <w:shd w:val="clear" w:color="auto" w:fill="F7CAAC"/>
          </w:tcPr>
          <w:p w14:paraId="66F13204" w14:textId="5955AC64" w:rsidR="00870404" w:rsidRPr="00345FE1" w:rsidRDefault="00870404" w:rsidP="00087553">
            <w:pPr>
              <w:jc w:val="both"/>
              <w:rPr>
                <w:b/>
              </w:rPr>
            </w:pPr>
            <w:del w:id="464" w:author="Jiří Vojtěšek" w:date="2024-10-30T10:54:00Z">
              <w:r w:rsidRPr="00345FE1" w:rsidDel="005206CA">
                <w:rPr>
                  <w:b/>
                </w:rPr>
                <w:delText>Údaje o odborném působení od absolvování VŠ</w:delText>
              </w:r>
            </w:del>
          </w:p>
        </w:tc>
      </w:tr>
      <w:tr w:rsidR="00870404" w:rsidRPr="00345FE1" w14:paraId="04A7D118" w14:textId="77777777" w:rsidTr="00087553">
        <w:trPr>
          <w:trHeight w:val="606"/>
        </w:trPr>
        <w:tc>
          <w:tcPr>
            <w:tcW w:w="9859" w:type="dxa"/>
            <w:gridSpan w:val="15"/>
          </w:tcPr>
          <w:p w14:paraId="257EA812" w14:textId="72727C3E" w:rsidR="00870404" w:rsidRPr="00345FE1" w:rsidDel="005206CA" w:rsidRDefault="00870404" w:rsidP="00087553">
            <w:pPr>
              <w:tabs>
                <w:tab w:val="left" w:pos="956"/>
              </w:tabs>
              <w:jc w:val="both"/>
              <w:rPr>
                <w:del w:id="465" w:author="Jiří Vojtěšek" w:date="2024-10-30T10:54:00Z"/>
              </w:rPr>
            </w:pPr>
            <w:del w:id="466" w:author="Jiří Vojtěšek" w:date="2024-10-30T10:54:00Z">
              <w:r w:rsidRPr="00345FE1" w:rsidDel="005206CA">
                <w:delText>2021–dosud</w:delText>
              </w:r>
              <w:r w:rsidDel="005206CA">
                <w:tab/>
              </w:r>
              <w:r w:rsidRPr="00345FE1" w:rsidDel="005206CA">
                <w:delText xml:space="preserve">Fakulta aplikované informatiky, Univerzita Tomáše Bati ve Zlíně, odborný asistent </w:delText>
              </w:r>
            </w:del>
          </w:p>
          <w:p w14:paraId="0702774F" w14:textId="68F014E4" w:rsidR="00870404" w:rsidRPr="002765F4" w:rsidRDefault="00870404" w:rsidP="00087553">
            <w:pPr>
              <w:tabs>
                <w:tab w:val="left" w:pos="956"/>
              </w:tabs>
              <w:jc w:val="both"/>
            </w:pPr>
            <w:del w:id="467" w:author="Jiří Vojtěšek" w:date="2024-10-30T10:54:00Z">
              <w:r w:rsidRPr="00345FE1" w:rsidDel="005206CA">
                <w:delText>2018–2020</w:delText>
              </w:r>
              <w:r w:rsidDel="005206CA">
                <w:tab/>
              </w:r>
              <w:r w:rsidRPr="00345FE1" w:rsidDel="005206CA">
                <w:delText xml:space="preserve">Fakulta aplikované informatiky, Univerzita Tomáše Bati ve Zlíně, vědecký pracovník </w:delText>
              </w:r>
            </w:del>
          </w:p>
        </w:tc>
      </w:tr>
      <w:tr w:rsidR="00870404" w:rsidRPr="00345FE1" w14:paraId="556F5AD2" w14:textId="77777777" w:rsidTr="00087553">
        <w:trPr>
          <w:trHeight w:val="250"/>
        </w:trPr>
        <w:tc>
          <w:tcPr>
            <w:tcW w:w="9859" w:type="dxa"/>
            <w:gridSpan w:val="15"/>
            <w:shd w:val="clear" w:color="auto" w:fill="F7CAAC"/>
          </w:tcPr>
          <w:p w14:paraId="350D2C75" w14:textId="5D5E4F69" w:rsidR="00870404" w:rsidRPr="00345FE1" w:rsidRDefault="00870404" w:rsidP="00087553">
            <w:pPr>
              <w:jc w:val="both"/>
            </w:pPr>
            <w:del w:id="468" w:author="Jiří Vojtěšek" w:date="2024-10-30T10:54:00Z">
              <w:r w:rsidRPr="00345FE1" w:rsidDel="005206CA">
                <w:rPr>
                  <w:b/>
                </w:rPr>
                <w:delText>Zkušenosti s vedením kvalifikačních a rigorózních prací</w:delText>
              </w:r>
            </w:del>
          </w:p>
        </w:tc>
      </w:tr>
      <w:tr w:rsidR="00870404" w:rsidRPr="00345FE1" w14:paraId="7FA7271A" w14:textId="77777777" w:rsidTr="00087553">
        <w:trPr>
          <w:trHeight w:val="209"/>
        </w:trPr>
        <w:tc>
          <w:tcPr>
            <w:tcW w:w="9859" w:type="dxa"/>
            <w:gridSpan w:val="15"/>
          </w:tcPr>
          <w:p w14:paraId="2BFC0DB8" w14:textId="13D8144C" w:rsidR="00870404" w:rsidRPr="00345FE1" w:rsidRDefault="00870404" w:rsidP="00087553">
            <w:pPr>
              <w:jc w:val="both"/>
            </w:pPr>
            <w:del w:id="469" w:author="Jiří Vojtěšek" w:date="2024-10-30T10:54:00Z">
              <w:r w:rsidDel="005206CA">
                <w:delText>Za posledních 10 let vedl 1 bakalářskou a 10 diplomových prací.</w:delText>
              </w:r>
            </w:del>
          </w:p>
        </w:tc>
      </w:tr>
      <w:tr w:rsidR="00870404" w:rsidRPr="00345FE1" w14:paraId="399BA384" w14:textId="77777777" w:rsidTr="00087553">
        <w:trPr>
          <w:cantSplit/>
        </w:trPr>
        <w:tc>
          <w:tcPr>
            <w:tcW w:w="3347" w:type="dxa"/>
            <w:gridSpan w:val="3"/>
            <w:tcBorders>
              <w:top w:val="single" w:sz="12" w:space="0" w:color="auto"/>
            </w:tcBorders>
            <w:shd w:val="clear" w:color="auto" w:fill="F7CAAC"/>
          </w:tcPr>
          <w:p w14:paraId="4A9419CA" w14:textId="2F359ED9" w:rsidR="00870404" w:rsidRPr="00345FE1" w:rsidRDefault="00870404" w:rsidP="00087553">
            <w:pPr>
              <w:jc w:val="both"/>
            </w:pPr>
            <w:del w:id="470" w:author="Jiří Vojtěšek" w:date="2024-10-30T10:54:00Z">
              <w:r w:rsidRPr="00345FE1" w:rsidDel="005206CA">
                <w:rPr>
                  <w:b/>
                </w:rPr>
                <w:delText xml:space="preserve">Obor habilitačního řízení </w:delText>
              </w:r>
            </w:del>
          </w:p>
        </w:tc>
        <w:tc>
          <w:tcPr>
            <w:tcW w:w="2245" w:type="dxa"/>
            <w:gridSpan w:val="3"/>
            <w:tcBorders>
              <w:top w:val="single" w:sz="12" w:space="0" w:color="auto"/>
            </w:tcBorders>
            <w:shd w:val="clear" w:color="auto" w:fill="F7CAAC"/>
          </w:tcPr>
          <w:p w14:paraId="2EAE3246" w14:textId="4E3054E4" w:rsidR="00870404" w:rsidRPr="00345FE1" w:rsidRDefault="00870404" w:rsidP="00087553">
            <w:pPr>
              <w:jc w:val="both"/>
            </w:pPr>
            <w:del w:id="471" w:author="Jiří Vojtěšek" w:date="2024-10-30T10:54:00Z">
              <w:r w:rsidRPr="00345FE1" w:rsidDel="005206CA">
                <w:rPr>
                  <w:b/>
                </w:rPr>
                <w:delText>Rok udělení hodnosti</w:delText>
              </w:r>
            </w:del>
          </w:p>
        </w:tc>
        <w:tc>
          <w:tcPr>
            <w:tcW w:w="2248" w:type="dxa"/>
            <w:gridSpan w:val="5"/>
            <w:tcBorders>
              <w:top w:val="single" w:sz="12" w:space="0" w:color="auto"/>
              <w:right w:val="single" w:sz="12" w:space="0" w:color="auto"/>
            </w:tcBorders>
            <w:shd w:val="clear" w:color="auto" w:fill="F7CAAC"/>
          </w:tcPr>
          <w:p w14:paraId="6BCB83BD" w14:textId="10F62684" w:rsidR="00870404" w:rsidRPr="00345FE1" w:rsidRDefault="00870404" w:rsidP="00087553">
            <w:pPr>
              <w:jc w:val="both"/>
            </w:pPr>
            <w:del w:id="472" w:author="Jiří Vojtěšek" w:date="2024-10-30T10:54:00Z">
              <w:r w:rsidRPr="00345FE1" w:rsidDel="005206CA">
                <w:rPr>
                  <w:b/>
                </w:rPr>
                <w:delText>Řízení konáno na VŠ</w:delText>
              </w:r>
            </w:del>
          </w:p>
        </w:tc>
        <w:tc>
          <w:tcPr>
            <w:tcW w:w="2019" w:type="dxa"/>
            <w:gridSpan w:val="4"/>
            <w:tcBorders>
              <w:top w:val="single" w:sz="12" w:space="0" w:color="auto"/>
              <w:left w:val="single" w:sz="12" w:space="0" w:color="auto"/>
            </w:tcBorders>
            <w:shd w:val="clear" w:color="auto" w:fill="F7CAAC"/>
          </w:tcPr>
          <w:p w14:paraId="7989E178" w14:textId="638F7130" w:rsidR="00870404" w:rsidRPr="00345FE1" w:rsidRDefault="00870404" w:rsidP="00087553">
            <w:pPr>
              <w:jc w:val="both"/>
              <w:rPr>
                <w:b/>
              </w:rPr>
            </w:pPr>
            <w:del w:id="473" w:author="Jiří Vojtěšek" w:date="2024-10-30T10:54:00Z">
              <w:r w:rsidRPr="00345FE1" w:rsidDel="005206CA">
                <w:rPr>
                  <w:b/>
                </w:rPr>
                <w:delText>Ohlasy publikací</w:delText>
              </w:r>
            </w:del>
          </w:p>
        </w:tc>
      </w:tr>
      <w:tr w:rsidR="00870404" w:rsidRPr="00345FE1" w14:paraId="696E3422" w14:textId="77777777" w:rsidTr="00087553">
        <w:trPr>
          <w:cantSplit/>
        </w:trPr>
        <w:tc>
          <w:tcPr>
            <w:tcW w:w="3347" w:type="dxa"/>
            <w:gridSpan w:val="3"/>
          </w:tcPr>
          <w:p w14:paraId="22DCE096" w14:textId="77777777" w:rsidR="00870404" w:rsidRPr="00345FE1" w:rsidRDefault="00870404" w:rsidP="00087553">
            <w:pPr>
              <w:jc w:val="both"/>
            </w:pPr>
          </w:p>
        </w:tc>
        <w:tc>
          <w:tcPr>
            <w:tcW w:w="2245" w:type="dxa"/>
            <w:gridSpan w:val="3"/>
          </w:tcPr>
          <w:p w14:paraId="0EA0A7F9" w14:textId="77777777" w:rsidR="00870404" w:rsidRPr="00345FE1" w:rsidRDefault="00870404" w:rsidP="00087553">
            <w:pPr>
              <w:jc w:val="both"/>
            </w:pPr>
          </w:p>
        </w:tc>
        <w:tc>
          <w:tcPr>
            <w:tcW w:w="2248" w:type="dxa"/>
            <w:gridSpan w:val="5"/>
            <w:tcBorders>
              <w:right w:val="single" w:sz="12" w:space="0" w:color="auto"/>
            </w:tcBorders>
          </w:tcPr>
          <w:p w14:paraId="4458A7E4"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182DA4A8" w14:textId="0E2C3AF6" w:rsidR="00870404" w:rsidRPr="00345FE1" w:rsidRDefault="00870404" w:rsidP="00087553">
            <w:pPr>
              <w:jc w:val="both"/>
            </w:pPr>
            <w:del w:id="474" w:author="Jiří Vojtěšek" w:date="2024-10-30T10:54:00Z">
              <w:r w:rsidRPr="00345FE1" w:rsidDel="005206CA">
                <w:rPr>
                  <w:b/>
                </w:rPr>
                <w:delText>WoS</w:delText>
              </w:r>
            </w:del>
          </w:p>
        </w:tc>
        <w:tc>
          <w:tcPr>
            <w:tcW w:w="693" w:type="dxa"/>
            <w:shd w:val="clear" w:color="auto" w:fill="F7CAAC"/>
          </w:tcPr>
          <w:p w14:paraId="2A1277CE" w14:textId="3CC289C6" w:rsidR="00870404" w:rsidRPr="00345FE1" w:rsidRDefault="00870404" w:rsidP="00087553">
            <w:pPr>
              <w:jc w:val="both"/>
              <w:rPr>
                <w:sz w:val="18"/>
              </w:rPr>
            </w:pPr>
            <w:del w:id="475" w:author="Jiří Vojtěšek" w:date="2024-10-30T10:54:00Z">
              <w:r w:rsidRPr="00345FE1" w:rsidDel="005206CA">
                <w:rPr>
                  <w:b/>
                  <w:sz w:val="18"/>
                </w:rPr>
                <w:delText>Scopus</w:delText>
              </w:r>
            </w:del>
          </w:p>
        </w:tc>
        <w:tc>
          <w:tcPr>
            <w:tcW w:w="694" w:type="dxa"/>
            <w:shd w:val="clear" w:color="auto" w:fill="F7CAAC"/>
          </w:tcPr>
          <w:p w14:paraId="218AEB36" w14:textId="371BB383" w:rsidR="00870404" w:rsidRPr="00345FE1" w:rsidRDefault="00870404" w:rsidP="00087553">
            <w:pPr>
              <w:jc w:val="both"/>
            </w:pPr>
            <w:del w:id="476" w:author="Jiří Vojtěšek" w:date="2024-10-30T10:54:00Z">
              <w:r w:rsidRPr="00345FE1" w:rsidDel="005206CA">
                <w:rPr>
                  <w:b/>
                  <w:sz w:val="18"/>
                </w:rPr>
                <w:delText>ostatní</w:delText>
              </w:r>
            </w:del>
          </w:p>
        </w:tc>
      </w:tr>
      <w:tr w:rsidR="00870404" w:rsidRPr="00345FE1" w14:paraId="309E0585" w14:textId="77777777" w:rsidTr="00087553">
        <w:trPr>
          <w:cantSplit/>
          <w:trHeight w:val="70"/>
        </w:trPr>
        <w:tc>
          <w:tcPr>
            <w:tcW w:w="3347" w:type="dxa"/>
            <w:gridSpan w:val="3"/>
            <w:shd w:val="clear" w:color="auto" w:fill="F7CAAC"/>
          </w:tcPr>
          <w:p w14:paraId="43D2DB10" w14:textId="5BED7EAA" w:rsidR="00870404" w:rsidRPr="00345FE1" w:rsidRDefault="00870404" w:rsidP="00087553">
            <w:pPr>
              <w:jc w:val="both"/>
            </w:pPr>
            <w:del w:id="477" w:author="Jiří Vojtěšek" w:date="2024-10-30T10:54:00Z">
              <w:r w:rsidRPr="00345FE1" w:rsidDel="005206CA">
                <w:rPr>
                  <w:b/>
                </w:rPr>
                <w:delText>Obor jmenovacího řízení</w:delText>
              </w:r>
            </w:del>
          </w:p>
        </w:tc>
        <w:tc>
          <w:tcPr>
            <w:tcW w:w="2245" w:type="dxa"/>
            <w:gridSpan w:val="3"/>
            <w:shd w:val="clear" w:color="auto" w:fill="F7CAAC"/>
          </w:tcPr>
          <w:p w14:paraId="0B2ABF12" w14:textId="67C06B9E" w:rsidR="00870404" w:rsidRPr="00345FE1" w:rsidRDefault="00870404" w:rsidP="00087553">
            <w:pPr>
              <w:jc w:val="both"/>
            </w:pPr>
            <w:del w:id="478" w:author="Jiří Vojtěšek" w:date="2024-10-30T10:54:00Z">
              <w:r w:rsidRPr="00345FE1" w:rsidDel="005206CA">
                <w:rPr>
                  <w:b/>
                </w:rPr>
                <w:delText>Rok udělení hodnosti</w:delText>
              </w:r>
            </w:del>
          </w:p>
        </w:tc>
        <w:tc>
          <w:tcPr>
            <w:tcW w:w="2248" w:type="dxa"/>
            <w:gridSpan w:val="5"/>
            <w:tcBorders>
              <w:right w:val="single" w:sz="12" w:space="0" w:color="auto"/>
            </w:tcBorders>
            <w:shd w:val="clear" w:color="auto" w:fill="F7CAAC"/>
          </w:tcPr>
          <w:p w14:paraId="01F0C93E" w14:textId="51DEB486" w:rsidR="00870404" w:rsidRPr="00345FE1" w:rsidRDefault="00870404" w:rsidP="00087553">
            <w:pPr>
              <w:jc w:val="both"/>
            </w:pPr>
            <w:del w:id="479" w:author="Jiří Vojtěšek" w:date="2024-10-30T10:54:00Z">
              <w:r w:rsidRPr="00345FE1" w:rsidDel="005206CA">
                <w:rPr>
                  <w:b/>
                </w:rPr>
                <w:delText>Řízení konáno na VŠ</w:delText>
              </w:r>
            </w:del>
          </w:p>
        </w:tc>
        <w:tc>
          <w:tcPr>
            <w:tcW w:w="632" w:type="dxa"/>
            <w:gridSpan w:val="2"/>
            <w:tcBorders>
              <w:left w:val="single" w:sz="12" w:space="0" w:color="auto"/>
            </w:tcBorders>
          </w:tcPr>
          <w:p w14:paraId="0D650FBE" w14:textId="77777777" w:rsidR="00870404" w:rsidRPr="00345FE1" w:rsidRDefault="00870404" w:rsidP="00087553">
            <w:pPr>
              <w:jc w:val="both"/>
              <w:rPr>
                <w:b/>
              </w:rPr>
            </w:pPr>
          </w:p>
        </w:tc>
        <w:tc>
          <w:tcPr>
            <w:tcW w:w="693" w:type="dxa"/>
          </w:tcPr>
          <w:p w14:paraId="791992B0" w14:textId="77777777" w:rsidR="00870404" w:rsidRPr="00345FE1" w:rsidRDefault="00870404" w:rsidP="00087553">
            <w:pPr>
              <w:jc w:val="both"/>
              <w:rPr>
                <w:b/>
              </w:rPr>
            </w:pPr>
          </w:p>
        </w:tc>
        <w:tc>
          <w:tcPr>
            <w:tcW w:w="694" w:type="dxa"/>
          </w:tcPr>
          <w:p w14:paraId="651D504A" w14:textId="77777777" w:rsidR="00870404" w:rsidRPr="00345FE1" w:rsidRDefault="00870404" w:rsidP="00087553">
            <w:pPr>
              <w:jc w:val="both"/>
              <w:rPr>
                <w:b/>
              </w:rPr>
            </w:pPr>
          </w:p>
        </w:tc>
      </w:tr>
      <w:tr w:rsidR="00870404" w:rsidRPr="00345FE1" w14:paraId="5D247432" w14:textId="77777777" w:rsidTr="00087553">
        <w:trPr>
          <w:trHeight w:val="205"/>
        </w:trPr>
        <w:tc>
          <w:tcPr>
            <w:tcW w:w="3347" w:type="dxa"/>
            <w:gridSpan w:val="3"/>
          </w:tcPr>
          <w:p w14:paraId="3946829A" w14:textId="77777777" w:rsidR="00870404" w:rsidRPr="00345FE1" w:rsidRDefault="00870404" w:rsidP="00087553">
            <w:pPr>
              <w:jc w:val="both"/>
            </w:pPr>
          </w:p>
        </w:tc>
        <w:tc>
          <w:tcPr>
            <w:tcW w:w="2245" w:type="dxa"/>
            <w:gridSpan w:val="3"/>
          </w:tcPr>
          <w:p w14:paraId="610D2C21" w14:textId="77777777" w:rsidR="00870404" w:rsidRPr="00345FE1" w:rsidRDefault="00870404" w:rsidP="00087553">
            <w:pPr>
              <w:jc w:val="both"/>
            </w:pPr>
          </w:p>
        </w:tc>
        <w:tc>
          <w:tcPr>
            <w:tcW w:w="2248" w:type="dxa"/>
            <w:gridSpan w:val="5"/>
            <w:tcBorders>
              <w:right w:val="single" w:sz="12" w:space="0" w:color="auto"/>
            </w:tcBorders>
          </w:tcPr>
          <w:p w14:paraId="5162D431"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57732C59" w14:textId="2DE2B420" w:rsidR="00870404" w:rsidRPr="00345FE1" w:rsidRDefault="00870404" w:rsidP="00087553">
            <w:pPr>
              <w:jc w:val="both"/>
              <w:rPr>
                <w:b/>
                <w:sz w:val="18"/>
              </w:rPr>
            </w:pPr>
            <w:del w:id="480" w:author="Jiří Vojtěšek" w:date="2024-10-30T10:54:00Z">
              <w:r w:rsidRPr="00345FE1" w:rsidDel="005206CA">
                <w:rPr>
                  <w:b/>
                  <w:sz w:val="18"/>
                </w:rPr>
                <w:delText>H-index WoS/Scopus</w:delText>
              </w:r>
            </w:del>
          </w:p>
        </w:tc>
        <w:tc>
          <w:tcPr>
            <w:tcW w:w="694" w:type="dxa"/>
            <w:vAlign w:val="center"/>
          </w:tcPr>
          <w:p w14:paraId="78793649" w14:textId="412119AC" w:rsidR="00870404" w:rsidRPr="00345FE1" w:rsidRDefault="00870404" w:rsidP="00087553">
            <w:pPr>
              <w:rPr>
                <w:b/>
              </w:rPr>
            </w:pPr>
            <w:del w:id="481" w:author="Jiří Vojtěšek" w:date="2024-10-30T10:54:00Z">
              <w:r w:rsidRPr="00345FE1" w:rsidDel="005206CA">
                <w:rPr>
                  <w:b/>
                </w:rPr>
                <w:delText xml:space="preserve">   2 / 22</w:delText>
              </w:r>
            </w:del>
          </w:p>
        </w:tc>
      </w:tr>
      <w:tr w:rsidR="00870404" w:rsidRPr="00345FE1" w14:paraId="1092A3B5" w14:textId="77777777" w:rsidTr="00087553">
        <w:tc>
          <w:tcPr>
            <w:tcW w:w="9859" w:type="dxa"/>
            <w:gridSpan w:val="15"/>
            <w:shd w:val="clear" w:color="auto" w:fill="F7CAAC"/>
          </w:tcPr>
          <w:p w14:paraId="5A8A8EBC" w14:textId="6D2504E4" w:rsidR="00870404" w:rsidRPr="00345FE1" w:rsidRDefault="00870404" w:rsidP="00087553">
            <w:pPr>
              <w:jc w:val="both"/>
              <w:rPr>
                <w:b/>
              </w:rPr>
            </w:pPr>
            <w:del w:id="482" w:author="Jiří Vojtěšek" w:date="2024-10-30T10:54:00Z">
              <w:r w:rsidRPr="00345FE1" w:rsidDel="005206CA">
                <w:rPr>
                  <w:b/>
                </w:rPr>
                <w:delText xml:space="preserve">Přehled o nejvýznamnější publikační a další tvůrčí činnosti nebo další profesní činnosti u odborníků z praxe vztahující se k zabezpečovaným předmětům </w:delText>
              </w:r>
            </w:del>
          </w:p>
        </w:tc>
      </w:tr>
      <w:tr w:rsidR="00870404" w:rsidRPr="00345FE1" w14:paraId="5A9C7890" w14:textId="77777777" w:rsidTr="00087553">
        <w:trPr>
          <w:trHeight w:val="2347"/>
        </w:trPr>
        <w:tc>
          <w:tcPr>
            <w:tcW w:w="9859" w:type="dxa"/>
            <w:gridSpan w:val="15"/>
          </w:tcPr>
          <w:p w14:paraId="649F0F53" w14:textId="31D482D4" w:rsidR="00870404" w:rsidDel="005206CA" w:rsidRDefault="00870404" w:rsidP="00087553">
            <w:pPr>
              <w:jc w:val="both"/>
              <w:rPr>
                <w:del w:id="483" w:author="Jiří Vojtěšek" w:date="2024-10-30T10:54:00Z"/>
              </w:rPr>
            </w:pPr>
            <w:del w:id="484" w:author="Jiří Vojtěšek" w:date="2024-10-30T10:54:00Z">
              <w:r w:rsidRPr="000E699B" w:rsidDel="005206CA">
                <w:delText>Počet záznamů v databázi Web of Science:</w:delText>
              </w:r>
              <w:r w:rsidDel="005206CA">
                <w:delText xml:space="preserve"> 11 </w:delText>
              </w:r>
              <w:r w:rsidRPr="000E699B" w:rsidDel="005206CA">
                <w:delText>(ResearcherID:</w:delText>
              </w:r>
              <w:r w:rsidDel="005206CA">
                <w:delText xml:space="preserve"> </w:delText>
              </w:r>
              <w:r w:rsidRPr="004835AE" w:rsidDel="005206CA">
                <w:delText>BBC-2776-2021</w:delText>
              </w:r>
              <w:r w:rsidRPr="000E699B" w:rsidDel="005206CA">
                <w:delText xml:space="preserve">), Scopus: </w:delText>
              </w:r>
              <w:r w:rsidDel="005206CA">
                <w:delText>17</w:delText>
              </w:r>
              <w:r w:rsidRPr="000E699B" w:rsidDel="005206CA">
                <w:delText xml:space="preserve"> (Author ID </w:delText>
              </w:r>
              <w:r w:rsidRPr="00E0450B" w:rsidDel="005206CA">
                <w:delText>56819948000</w:delText>
              </w:r>
              <w:r w:rsidRPr="000E699B" w:rsidDel="005206CA">
                <w:delText>)</w:delText>
              </w:r>
            </w:del>
          </w:p>
          <w:p w14:paraId="451BC250" w14:textId="79CFFED8" w:rsidR="00870404" w:rsidDel="005206CA" w:rsidRDefault="00605C4F" w:rsidP="00087553">
            <w:pPr>
              <w:jc w:val="both"/>
              <w:rPr>
                <w:del w:id="485" w:author="Jiří Vojtěšek" w:date="2024-10-30T10:54:00Z"/>
              </w:rPr>
            </w:pPr>
            <w:del w:id="486" w:author="Jiří Vojtěšek" w:date="2024-10-30T10:54:00Z">
              <w:r w:rsidDel="005206CA">
                <w:fldChar w:fldCharType="begin"/>
              </w:r>
              <w:r w:rsidDel="005206CA">
                <w:delInstrText xml:space="preserve"> HYPERLINK "https://orcid.org/0000-0003-0335-9345" </w:delInstrText>
              </w:r>
              <w:r w:rsidDel="005206CA">
                <w:fldChar w:fldCharType="separate"/>
              </w:r>
              <w:r w:rsidR="00870404" w:rsidRPr="00E30368" w:rsidDel="005206CA">
                <w:rPr>
                  <w:rStyle w:val="Hypertextovodkaz"/>
                </w:rPr>
                <w:delText>https://orcid.org/0000-0003-0335-9345</w:delText>
              </w:r>
              <w:r w:rsidDel="005206CA">
                <w:rPr>
                  <w:rStyle w:val="Hypertextovodkaz"/>
                </w:rPr>
                <w:fldChar w:fldCharType="end"/>
              </w:r>
              <w:r w:rsidR="00870404" w:rsidDel="005206CA">
                <w:delText xml:space="preserve"> </w:delText>
              </w:r>
            </w:del>
          </w:p>
          <w:p w14:paraId="54FA44C3" w14:textId="238FBB54" w:rsidR="00870404" w:rsidRPr="00345FE1" w:rsidDel="005206CA" w:rsidRDefault="00870404" w:rsidP="00087553">
            <w:pPr>
              <w:rPr>
                <w:del w:id="487" w:author="Jiří Vojtěšek" w:date="2024-10-30T10:54:00Z"/>
                <w:bCs/>
              </w:rPr>
            </w:pPr>
            <w:del w:id="488" w:author="Jiří Vojtěšek" w:date="2024-10-30T10:54:00Z">
              <w:r w:rsidRPr="00345FE1" w:rsidDel="005206CA">
                <w:rPr>
                  <w:b/>
                  <w:spacing w:val="-2"/>
                </w:rPr>
                <w:delText>ŠAUR,</w:delText>
              </w:r>
              <w:r w:rsidRPr="00345FE1" w:rsidDel="005206CA">
                <w:rPr>
                  <w:b/>
                  <w:spacing w:val="-15"/>
                </w:rPr>
                <w:delText xml:space="preserve"> </w:delText>
              </w:r>
              <w:r w:rsidRPr="00345FE1" w:rsidDel="005206CA">
                <w:rPr>
                  <w:b/>
                  <w:spacing w:val="-2"/>
                </w:rPr>
                <w:delText>David</w:delText>
              </w:r>
              <w:r w:rsidDel="005206CA">
                <w:rPr>
                  <w:b/>
                  <w:spacing w:val="-2"/>
                </w:rPr>
                <w:delText xml:space="preserve"> (90 %)</w:delText>
              </w:r>
              <w:r w:rsidRPr="00345FE1" w:rsidDel="005206CA">
                <w:rPr>
                  <w:spacing w:val="-2"/>
                </w:rPr>
                <w:delText xml:space="preserve"> a</w:delText>
              </w:r>
              <w:r w:rsidRPr="00345FE1" w:rsidDel="005206CA">
                <w:rPr>
                  <w:b/>
                  <w:spacing w:val="-2"/>
                </w:rPr>
                <w:delText xml:space="preserve"> </w:delText>
              </w:r>
              <w:r w:rsidRPr="00345FE1" w:rsidDel="005206CA">
                <w:delText>Michal ŽÁK. Verification of convection predictors for the algorithm of statistical prediction of convective precipitation</w:delText>
              </w:r>
              <w:r w:rsidRPr="00345FE1" w:rsidDel="005206CA">
                <w:rPr>
                  <w:i/>
                </w:rPr>
                <w:delText xml:space="preserve">. Lecture Notes in Networks and Systems. </w:delText>
              </w:r>
              <w:r w:rsidRPr="00345FE1" w:rsidDel="005206CA">
                <w:delText>Basel: Springer International Publishing AG, s. 584-593</w:delText>
              </w:r>
              <w:r w:rsidDel="005206CA">
                <w:delText>. 2022</w:delText>
              </w:r>
              <w:r w:rsidRPr="00345FE1" w:rsidDel="005206CA">
                <w:delText xml:space="preserve">. ISSN 2367-3370. ISBN 978-3-031-09069-1. </w:delText>
              </w:r>
              <w:r w:rsidRPr="00345FE1" w:rsidDel="005206CA">
                <w:rPr>
                  <w:bCs/>
                </w:rPr>
                <w:delText>D</w:delText>
              </w:r>
            </w:del>
          </w:p>
          <w:p w14:paraId="202CD48B" w14:textId="569029EE" w:rsidR="00870404" w:rsidDel="005206CA" w:rsidRDefault="00870404" w:rsidP="00087553">
            <w:pPr>
              <w:jc w:val="both"/>
              <w:rPr>
                <w:del w:id="489" w:author="Jiří Vojtěšek" w:date="2024-10-30T10:54:00Z"/>
                <w:bCs/>
              </w:rPr>
            </w:pPr>
            <w:del w:id="490" w:author="Jiří Vojtěšek" w:date="2024-10-30T10:54:00Z">
              <w:r w:rsidRPr="00345FE1" w:rsidDel="005206CA">
                <w:rPr>
                  <w:b/>
                  <w:spacing w:val="-2"/>
                </w:rPr>
                <w:delText>ŠAUR,</w:delText>
              </w:r>
              <w:r w:rsidRPr="00345FE1" w:rsidDel="005206CA">
                <w:rPr>
                  <w:b/>
                  <w:spacing w:val="-15"/>
                </w:rPr>
                <w:delText xml:space="preserve"> </w:delText>
              </w:r>
              <w:r w:rsidRPr="00345FE1" w:rsidDel="005206CA">
                <w:rPr>
                  <w:b/>
                  <w:spacing w:val="-2"/>
                </w:rPr>
                <w:delText>David</w:delText>
              </w:r>
              <w:r w:rsidDel="005206CA">
                <w:rPr>
                  <w:b/>
                  <w:spacing w:val="-2"/>
                </w:rPr>
                <w:delText xml:space="preserve"> (95 %)</w:delText>
              </w:r>
              <w:r w:rsidRPr="00345FE1" w:rsidDel="005206CA">
                <w:rPr>
                  <w:b/>
                  <w:spacing w:val="-2"/>
                </w:rPr>
                <w:delText xml:space="preserve"> </w:delText>
              </w:r>
              <w:r w:rsidRPr="00345FE1" w:rsidDel="005206CA">
                <w:rPr>
                  <w:spacing w:val="-2"/>
                </w:rPr>
                <w:delText>a</w:delText>
              </w:r>
              <w:r w:rsidRPr="00345FE1" w:rsidDel="005206CA">
                <w:rPr>
                  <w:b/>
                  <w:spacing w:val="-2"/>
                </w:rPr>
                <w:delText xml:space="preserve"> </w:delText>
              </w:r>
              <w:r w:rsidRPr="00345FE1" w:rsidDel="005206CA">
                <w:rPr>
                  <w:spacing w:val="-2"/>
                </w:rPr>
                <w:delText>Jaromír ŠVEJDA</w:delText>
              </w:r>
              <w:r w:rsidRPr="00345FE1" w:rsidDel="005206CA">
                <w:delText xml:space="preserve">. Conversion methods of data mining analysis in algorithms of statistical and nowcasting forecast ofconvective precipitation. </w:delText>
              </w:r>
              <w:r w:rsidRPr="00345FE1" w:rsidDel="005206CA">
                <w:rPr>
                  <w:i/>
                </w:rPr>
                <w:delText>Lecture Notes in Networks and Systems</w:delText>
              </w:r>
              <w:r w:rsidRPr="00345FE1" w:rsidDel="005206CA">
                <w:delText>. Berlín: Springer Science and Business Media Deutschland GmbH, s. 437-450. ISSN 23673370.</w:delText>
              </w:r>
              <w:r w:rsidDel="005206CA">
                <w:delText xml:space="preserve"> 2021.</w:delText>
              </w:r>
              <w:r w:rsidRPr="00345FE1" w:rsidDel="005206CA">
                <w:delText xml:space="preserve"> ISBN 978-303077441-7. </w:delText>
              </w:r>
              <w:r w:rsidRPr="00345FE1" w:rsidDel="005206CA">
                <w:rPr>
                  <w:bCs/>
                </w:rPr>
                <w:delText>D</w:delText>
              </w:r>
            </w:del>
          </w:p>
          <w:p w14:paraId="72E29AF4" w14:textId="73A564BA" w:rsidR="00870404" w:rsidDel="005206CA" w:rsidRDefault="00870404" w:rsidP="00087553">
            <w:pPr>
              <w:jc w:val="both"/>
              <w:rPr>
                <w:del w:id="491" w:author="Jiří Vojtěšek" w:date="2024-10-30T10:54:00Z"/>
                <w:bCs/>
              </w:rPr>
            </w:pPr>
          </w:p>
          <w:p w14:paraId="7A5F8743" w14:textId="637C419C" w:rsidR="00870404" w:rsidRPr="00345FE1" w:rsidDel="005206CA" w:rsidRDefault="00870404" w:rsidP="00087553">
            <w:pPr>
              <w:rPr>
                <w:del w:id="492" w:author="Jiří Vojtěšek" w:date="2024-10-30T10:54:00Z"/>
                <w:bCs/>
              </w:rPr>
            </w:pPr>
            <w:del w:id="493" w:author="Jiří Vojtěšek" w:date="2024-10-30T10:54:00Z">
              <w:r w:rsidRPr="00345FE1" w:rsidDel="005206CA">
                <w:rPr>
                  <w:b/>
                  <w:spacing w:val="-2"/>
                </w:rPr>
                <w:delText>ŠAUR,</w:delText>
              </w:r>
              <w:r w:rsidRPr="00345FE1" w:rsidDel="005206CA">
                <w:rPr>
                  <w:b/>
                  <w:spacing w:val="-15"/>
                </w:rPr>
                <w:delText xml:space="preserve"> </w:delText>
              </w:r>
              <w:r w:rsidRPr="00345FE1" w:rsidDel="005206CA">
                <w:rPr>
                  <w:b/>
                  <w:spacing w:val="-2"/>
                </w:rPr>
                <w:delText>David</w:delText>
              </w:r>
              <w:r w:rsidDel="005206CA">
                <w:rPr>
                  <w:b/>
                  <w:spacing w:val="-2"/>
                </w:rPr>
                <w:delText xml:space="preserve"> (95 %)</w:delText>
              </w:r>
              <w:r w:rsidRPr="00345FE1" w:rsidDel="005206CA">
                <w:rPr>
                  <w:b/>
                  <w:spacing w:val="-2"/>
                </w:rPr>
                <w:delText xml:space="preserve"> </w:delText>
              </w:r>
              <w:r w:rsidRPr="00345FE1" w:rsidDel="005206CA">
                <w:rPr>
                  <w:spacing w:val="-2"/>
                </w:rPr>
                <w:delText>a</w:delText>
              </w:r>
              <w:r w:rsidRPr="00345FE1" w:rsidDel="005206CA">
                <w:rPr>
                  <w:b/>
                  <w:spacing w:val="-2"/>
                </w:rPr>
                <w:delText xml:space="preserve"> </w:delText>
              </w:r>
              <w:r w:rsidRPr="00345FE1" w:rsidDel="005206CA">
                <w:rPr>
                  <w:spacing w:val="-2"/>
                </w:rPr>
                <w:delText xml:space="preserve">Jaromír ŠVEJDA </w:delText>
              </w:r>
              <w:r w:rsidRPr="00345FE1" w:rsidDel="005206CA">
                <w:rPr>
                  <w:spacing w:val="-11"/>
                </w:rPr>
                <w:delText>(</w:delText>
              </w:r>
              <w:r w:rsidRPr="00345FE1" w:rsidDel="005206CA">
                <w:delText>2021). SSPKS KUC – Systém statistické předpovědi konvektivních srážek pro krajský územní celek.</w:delText>
              </w:r>
            </w:del>
          </w:p>
          <w:p w14:paraId="3DD502A9" w14:textId="43C17D2A" w:rsidR="00870404" w:rsidDel="005206CA" w:rsidRDefault="00870404" w:rsidP="00087553">
            <w:pPr>
              <w:rPr>
                <w:del w:id="494" w:author="Jiří Vojtěšek" w:date="2024-10-30T10:54:00Z"/>
                <w:bCs/>
              </w:rPr>
            </w:pPr>
            <w:del w:id="495" w:author="Jiří Vojtěšek" w:date="2024-10-30T10:54:00Z">
              <w:r w:rsidRPr="00345FE1" w:rsidDel="005206CA">
                <w:rPr>
                  <w:b/>
                  <w:spacing w:val="-2"/>
                </w:rPr>
                <w:delText>ŠAUR,</w:delText>
              </w:r>
              <w:r w:rsidRPr="00345FE1" w:rsidDel="005206CA">
                <w:rPr>
                  <w:b/>
                  <w:spacing w:val="-15"/>
                </w:rPr>
                <w:delText xml:space="preserve"> </w:delText>
              </w:r>
              <w:r w:rsidRPr="00345FE1" w:rsidDel="005206CA">
                <w:rPr>
                  <w:b/>
                  <w:spacing w:val="-2"/>
                </w:rPr>
                <w:delText>David</w:delText>
              </w:r>
              <w:r w:rsidDel="005206CA">
                <w:rPr>
                  <w:b/>
                  <w:spacing w:val="-2"/>
                </w:rPr>
                <w:delText xml:space="preserve"> (95 %)</w:delText>
              </w:r>
              <w:r w:rsidRPr="00345FE1" w:rsidDel="005206CA">
                <w:rPr>
                  <w:spacing w:val="-2"/>
                </w:rPr>
                <w:delText xml:space="preserve"> a</w:delText>
              </w:r>
              <w:r w:rsidRPr="00345FE1" w:rsidDel="005206CA">
                <w:rPr>
                  <w:b/>
                  <w:spacing w:val="-2"/>
                </w:rPr>
                <w:delText xml:space="preserve"> </w:delText>
              </w:r>
              <w:r w:rsidRPr="00345FE1" w:rsidDel="005206CA">
                <w:rPr>
                  <w:spacing w:val="-2"/>
                </w:rPr>
                <w:delText>Jaromír ŠVEJDA</w:delText>
              </w:r>
              <w:r w:rsidRPr="00345FE1" w:rsidDel="005206CA">
                <w:rPr>
                  <w:spacing w:val="-13"/>
                </w:rPr>
                <w:delText xml:space="preserve"> </w:delText>
              </w:r>
              <w:r w:rsidRPr="00345FE1" w:rsidDel="005206CA">
                <w:rPr>
                  <w:spacing w:val="-11"/>
                </w:rPr>
                <w:delText>(</w:delText>
              </w:r>
              <w:r w:rsidRPr="00345FE1" w:rsidDel="005206CA">
                <w:delText>2021). LŘSPKS - Lokální řetězec statistické předpovědi konvektivních srážek.</w:delText>
              </w:r>
            </w:del>
          </w:p>
          <w:p w14:paraId="2FD3E7D6" w14:textId="70EB94C3" w:rsidR="00870404" w:rsidRPr="00345FE1" w:rsidDel="005206CA" w:rsidRDefault="00870404" w:rsidP="00087553">
            <w:pPr>
              <w:jc w:val="both"/>
              <w:rPr>
                <w:del w:id="496" w:author="Jiří Vojtěšek" w:date="2024-10-30T10:54:00Z"/>
                <w:bCs/>
              </w:rPr>
            </w:pPr>
          </w:p>
          <w:p w14:paraId="6F71B96E" w14:textId="3ED163D9" w:rsidR="00870404" w:rsidDel="005206CA" w:rsidRDefault="00870404" w:rsidP="00087553">
            <w:pPr>
              <w:jc w:val="both"/>
              <w:rPr>
                <w:del w:id="497" w:author="Jiří Vojtěšek" w:date="2024-10-30T10:54:00Z"/>
                <w:bCs/>
              </w:rPr>
            </w:pPr>
            <w:del w:id="498" w:author="Jiří Vojtěšek" w:date="2024-10-30T10:54:00Z">
              <w:r w:rsidRPr="00345FE1" w:rsidDel="005206CA">
                <w:rPr>
                  <w:bCs/>
                  <w:i/>
                  <w:iCs/>
                </w:rPr>
                <w:delText>Přehled projektové činnosti:</w:delText>
              </w:r>
            </w:del>
          </w:p>
          <w:p w14:paraId="78E3B61B" w14:textId="3FDD5022" w:rsidR="00870404" w:rsidRPr="007C6A30" w:rsidDel="005206CA" w:rsidRDefault="00870404" w:rsidP="00087553">
            <w:pPr>
              <w:ind w:left="956" w:hanging="992"/>
              <w:jc w:val="both"/>
              <w:rPr>
                <w:del w:id="499" w:author="Jiří Vojtěšek" w:date="2024-10-30T10:54:00Z"/>
                <w:bCs/>
              </w:rPr>
            </w:pPr>
            <w:del w:id="500" w:author="Jiří Vojtěšek" w:date="2024-10-30T10:54:00Z">
              <w:r w:rsidRPr="00D26DDE" w:rsidDel="005206CA">
                <w:rPr>
                  <w:bCs/>
                </w:rPr>
                <w:delText>2022</w:delText>
              </w:r>
              <w:r w:rsidDel="005206CA">
                <w:rPr>
                  <w:bCs/>
                </w:rPr>
                <w:delText>-</w:delText>
              </w:r>
              <w:r w:rsidRPr="00D26DDE" w:rsidDel="005206CA">
                <w:rPr>
                  <w:bCs/>
                </w:rPr>
                <w:delText>2023</w:delText>
              </w:r>
              <w:r w:rsidRPr="00D26DDE" w:rsidDel="005206CA">
                <w:rPr>
                  <w:bCs/>
                </w:rPr>
                <w:tab/>
                <w:delText>FLAPRIS – Systém pro podporu zpřesněné a včasné předpovědi nebezpečí vzniku přívalových povodní a usnadnění činností krizových a povodňových orgánů kraje, poskytovatel MV ČR, VB01000008</w:delText>
              </w:r>
              <w:r w:rsidDel="005206CA">
                <w:rPr>
                  <w:bCs/>
                </w:rPr>
                <w:delText>, s</w:delText>
              </w:r>
              <w:r w:rsidRPr="007C6A30" w:rsidDel="005206CA">
                <w:rPr>
                  <w:bCs/>
                </w:rPr>
                <w:delText>poluřešitel</w:delText>
              </w:r>
            </w:del>
          </w:p>
          <w:p w14:paraId="52CE2178" w14:textId="084F1DA3" w:rsidR="00870404" w:rsidRPr="007C6A30" w:rsidDel="005206CA" w:rsidRDefault="00870404" w:rsidP="00087553">
            <w:pPr>
              <w:ind w:left="956" w:hanging="992"/>
              <w:jc w:val="both"/>
              <w:rPr>
                <w:del w:id="501" w:author="Jiří Vojtěšek" w:date="2024-10-30T10:54:00Z"/>
                <w:bCs/>
              </w:rPr>
            </w:pPr>
            <w:del w:id="502" w:author="Jiří Vojtěšek" w:date="2024-10-30T10:54:00Z">
              <w:r w:rsidRPr="007C6A30" w:rsidDel="005206CA">
                <w:rPr>
                  <w:bCs/>
                  <w:iCs/>
                </w:rPr>
                <w:delText>2019-2022</w:delText>
              </w:r>
              <w:r w:rsidRPr="007C6A30" w:rsidDel="005206CA">
                <w:rPr>
                  <w:bCs/>
                  <w:iCs/>
                </w:rPr>
                <w:tab/>
                <w:delText>Systém zpřesněné předpovědi konvektivních srážek pro krajský územní celek</w:delText>
              </w:r>
              <w:r w:rsidDel="005206CA">
                <w:rPr>
                  <w:bCs/>
                  <w:iCs/>
                </w:rPr>
                <w:delText xml:space="preserve">, poskytovatel MV ČR, </w:delText>
              </w:r>
              <w:r w:rsidRPr="00D26DDE" w:rsidDel="005206CA">
                <w:rPr>
                  <w:bCs/>
                  <w:iCs/>
                </w:rPr>
                <w:delText>VI20192022134</w:delText>
              </w:r>
              <w:r w:rsidDel="005206CA">
                <w:rPr>
                  <w:bCs/>
                  <w:iCs/>
                </w:rPr>
                <w:delText xml:space="preserve">, </w:delText>
              </w:r>
              <w:r w:rsidRPr="007C6A30" w:rsidDel="005206CA">
                <w:delText>Bezpečnostní výzkum</w:delText>
              </w:r>
              <w:r w:rsidDel="005206CA">
                <w:delText>, s</w:delText>
              </w:r>
              <w:r w:rsidRPr="007C6A30" w:rsidDel="005206CA">
                <w:delText>poluřešitel</w:delText>
              </w:r>
              <w:r w:rsidRPr="007C6A30" w:rsidDel="005206CA">
                <w:rPr>
                  <w:bCs/>
                  <w:iCs/>
                </w:rPr>
                <w:delText xml:space="preserve"> </w:delText>
              </w:r>
            </w:del>
          </w:p>
          <w:p w14:paraId="48E6D594" w14:textId="77777777" w:rsidR="00870404" w:rsidRPr="00345FE1" w:rsidRDefault="00870404" w:rsidP="00087553">
            <w:pPr>
              <w:jc w:val="both"/>
              <w:rPr>
                <w:b/>
              </w:rPr>
            </w:pPr>
          </w:p>
        </w:tc>
      </w:tr>
      <w:tr w:rsidR="00870404" w:rsidRPr="00345FE1" w14:paraId="47183849" w14:textId="77777777" w:rsidTr="00087553">
        <w:trPr>
          <w:trHeight w:val="218"/>
        </w:trPr>
        <w:tc>
          <w:tcPr>
            <w:tcW w:w="9859" w:type="dxa"/>
            <w:gridSpan w:val="15"/>
            <w:shd w:val="clear" w:color="auto" w:fill="F7CAAC"/>
          </w:tcPr>
          <w:p w14:paraId="3FCA186F" w14:textId="5E30B9CC" w:rsidR="00870404" w:rsidRPr="00345FE1" w:rsidRDefault="00870404" w:rsidP="00087553">
            <w:pPr>
              <w:rPr>
                <w:b/>
              </w:rPr>
            </w:pPr>
            <w:del w:id="503" w:author="Jiří Vojtěšek" w:date="2024-10-30T10:54:00Z">
              <w:r w:rsidRPr="00345FE1" w:rsidDel="005206CA">
                <w:rPr>
                  <w:b/>
                </w:rPr>
                <w:delText>Působení v zahraničí</w:delText>
              </w:r>
            </w:del>
          </w:p>
        </w:tc>
      </w:tr>
      <w:tr w:rsidR="00870404" w:rsidRPr="00345FE1" w14:paraId="74CF43D5" w14:textId="77777777" w:rsidTr="00087553">
        <w:trPr>
          <w:trHeight w:val="328"/>
        </w:trPr>
        <w:tc>
          <w:tcPr>
            <w:tcW w:w="9859" w:type="dxa"/>
            <w:gridSpan w:val="15"/>
          </w:tcPr>
          <w:p w14:paraId="073419D2" w14:textId="77777777" w:rsidR="00870404" w:rsidRPr="00345FE1" w:rsidRDefault="00870404" w:rsidP="00087553">
            <w:pPr>
              <w:rPr>
                <w:b/>
              </w:rPr>
            </w:pPr>
          </w:p>
        </w:tc>
      </w:tr>
      <w:tr w:rsidR="00870404" w:rsidRPr="00345FE1" w14:paraId="19AFE1D4" w14:textId="77777777" w:rsidTr="00087553">
        <w:trPr>
          <w:cantSplit/>
          <w:trHeight w:val="470"/>
        </w:trPr>
        <w:tc>
          <w:tcPr>
            <w:tcW w:w="2518" w:type="dxa"/>
            <w:shd w:val="clear" w:color="auto" w:fill="F7CAAC"/>
          </w:tcPr>
          <w:p w14:paraId="4E6A4B92" w14:textId="1FAD2FA7" w:rsidR="00870404" w:rsidRPr="00345FE1" w:rsidRDefault="00870404" w:rsidP="00087553">
            <w:pPr>
              <w:jc w:val="both"/>
              <w:rPr>
                <w:b/>
              </w:rPr>
            </w:pPr>
            <w:del w:id="504" w:author="Jiří Vojtěšek" w:date="2024-10-30T10:54:00Z">
              <w:r w:rsidRPr="00345FE1" w:rsidDel="005206CA">
                <w:rPr>
                  <w:b/>
                </w:rPr>
                <w:delText xml:space="preserve">Podpis </w:delText>
              </w:r>
            </w:del>
          </w:p>
        </w:tc>
        <w:tc>
          <w:tcPr>
            <w:tcW w:w="4536" w:type="dxa"/>
            <w:gridSpan w:val="8"/>
          </w:tcPr>
          <w:p w14:paraId="5EE2105B" w14:textId="77777777" w:rsidR="00870404" w:rsidRPr="00345FE1" w:rsidRDefault="00870404" w:rsidP="00087553">
            <w:pPr>
              <w:jc w:val="center"/>
            </w:pPr>
          </w:p>
        </w:tc>
        <w:tc>
          <w:tcPr>
            <w:tcW w:w="786" w:type="dxa"/>
            <w:gridSpan w:val="2"/>
            <w:shd w:val="clear" w:color="auto" w:fill="F7CAAC"/>
          </w:tcPr>
          <w:p w14:paraId="219A579D" w14:textId="64836456" w:rsidR="00870404" w:rsidRPr="00345FE1" w:rsidRDefault="00870404" w:rsidP="00087553">
            <w:pPr>
              <w:jc w:val="both"/>
            </w:pPr>
            <w:del w:id="505" w:author="Jiří Vojtěšek" w:date="2024-10-30T10:54:00Z">
              <w:r w:rsidRPr="00345FE1" w:rsidDel="005206CA">
                <w:rPr>
                  <w:b/>
                </w:rPr>
                <w:delText>datum</w:delText>
              </w:r>
            </w:del>
          </w:p>
        </w:tc>
        <w:tc>
          <w:tcPr>
            <w:tcW w:w="2019" w:type="dxa"/>
            <w:gridSpan w:val="4"/>
          </w:tcPr>
          <w:p w14:paraId="391FF2BC" w14:textId="0E54C12C" w:rsidR="00870404" w:rsidRPr="00345FE1" w:rsidRDefault="00870404" w:rsidP="00087553">
            <w:pPr>
              <w:jc w:val="both"/>
            </w:pPr>
            <w:del w:id="506" w:author="Jiří Vojtěšek" w:date="2024-10-30T10:54:00Z">
              <w:r w:rsidDel="005206CA">
                <w:delText>27. 8. 2024</w:delText>
              </w:r>
            </w:del>
          </w:p>
        </w:tc>
      </w:tr>
    </w:tbl>
    <w:p w14:paraId="0B773917" w14:textId="77777777" w:rsidR="00870404" w:rsidRPr="00345FE1" w:rsidRDefault="00870404" w:rsidP="00870404">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65216D8E" w14:textId="77777777" w:rsidTr="00087553">
        <w:tc>
          <w:tcPr>
            <w:tcW w:w="9859" w:type="dxa"/>
            <w:gridSpan w:val="15"/>
            <w:tcBorders>
              <w:bottom w:val="double" w:sz="4" w:space="0" w:color="auto"/>
            </w:tcBorders>
            <w:shd w:val="clear" w:color="auto" w:fill="BDD6EE"/>
          </w:tcPr>
          <w:p w14:paraId="77D5EE3C" w14:textId="717FC052" w:rsidR="00870404" w:rsidRPr="00345FE1" w:rsidRDefault="00870404" w:rsidP="00087553">
            <w:pPr>
              <w:tabs>
                <w:tab w:val="right" w:pos="9487"/>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6117F80D" w14:textId="77777777" w:rsidTr="00087553">
        <w:tc>
          <w:tcPr>
            <w:tcW w:w="2518" w:type="dxa"/>
            <w:tcBorders>
              <w:top w:val="double" w:sz="4" w:space="0" w:color="auto"/>
            </w:tcBorders>
            <w:shd w:val="clear" w:color="auto" w:fill="F7CAAC"/>
          </w:tcPr>
          <w:p w14:paraId="4E74C0DE" w14:textId="77777777" w:rsidR="00870404" w:rsidRPr="00345FE1" w:rsidRDefault="00870404" w:rsidP="00087553">
            <w:pPr>
              <w:jc w:val="both"/>
              <w:rPr>
                <w:b/>
              </w:rPr>
            </w:pPr>
            <w:r w:rsidRPr="00345FE1">
              <w:rPr>
                <w:b/>
              </w:rPr>
              <w:t>Vysoká škola</w:t>
            </w:r>
          </w:p>
        </w:tc>
        <w:tc>
          <w:tcPr>
            <w:tcW w:w="7341" w:type="dxa"/>
            <w:gridSpan w:val="14"/>
          </w:tcPr>
          <w:p w14:paraId="7017EE25" w14:textId="77777777" w:rsidR="00870404" w:rsidRPr="00345FE1" w:rsidRDefault="00870404" w:rsidP="00087553">
            <w:pPr>
              <w:jc w:val="both"/>
            </w:pPr>
            <w:r w:rsidRPr="00345FE1">
              <w:t>Univerzita Tomáše Bati ve Zlíně</w:t>
            </w:r>
          </w:p>
        </w:tc>
      </w:tr>
      <w:tr w:rsidR="00870404" w:rsidRPr="00345FE1" w14:paraId="5C0B7BE8" w14:textId="77777777" w:rsidTr="00087553">
        <w:tc>
          <w:tcPr>
            <w:tcW w:w="2518" w:type="dxa"/>
            <w:shd w:val="clear" w:color="auto" w:fill="F7CAAC"/>
          </w:tcPr>
          <w:p w14:paraId="6F93F93D" w14:textId="77777777" w:rsidR="00870404" w:rsidRPr="00345FE1" w:rsidRDefault="00870404" w:rsidP="00087553">
            <w:pPr>
              <w:jc w:val="both"/>
              <w:rPr>
                <w:b/>
              </w:rPr>
            </w:pPr>
            <w:r w:rsidRPr="00345FE1">
              <w:rPr>
                <w:b/>
              </w:rPr>
              <w:t>Součást vysoké školy</w:t>
            </w:r>
          </w:p>
        </w:tc>
        <w:tc>
          <w:tcPr>
            <w:tcW w:w="7341" w:type="dxa"/>
            <w:gridSpan w:val="14"/>
          </w:tcPr>
          <w:p w14:paraId="1ACD964B" w14:textId="77777777" w:rsidR="00870404" w:rsidRPr="00345FE1" w:rsidRDefault="00870404" w:rsidP="00087553">
            <w:pPr>
              <w:jc w:val="both"/>
            </w:pPr>
            <w:r w:rsidRPr="00345FE1">
              <w:t>Fakulta aplikované informatiky</w:t>
            </w:r>
          </w:p>
        </w:tc>
      </w:tr>
      <w:tr w:rsidR="00870404" w:rsidRPr="00345FE1" w14:paraId="43D910E7" w14:textId="77777777" w:rsidTr="00087553">
        <w:tc>
          <w:tcPr>
            <w:tcW w:w="2518" w:type="dxa"/>
            <w:shd w:val="clear" w:color="auto" w:fill="F7CAAC"/>
          </w:tcPr>
          <w:p w14:paraId="3F9D6A1E" w14:textId="77777777" w:rsidR="00870404" w:rsidRPr="00345FE1" w:rsidRDefault="00870404" w:rsidP="00087553">
            <w:pPr>
              <w:jc w:val="both"/>
              <w:rPr>
                <w:b/>
              </w:rPr>
            </w:pPr>
            <w:r w:rsidRPr="00345FE1">
              <w:rPr>
                <w:b/>
              </w:rPr>
              <w:t>Název studijního programu</w:t>
            </w:r>
          </w:p>
        </w:tc>
        <w:tc>
          <w:tcPr>
            <w:tcW w:w="7341" w:type="dxa"/>
            <w:gridSpan w:val="14"/>
          </w:tcPr>
          <w:p w14:paraId="14FCDDE3" w14:textId="1FF4B552"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8662ED7" w14:textId="77777777" w:rsidTr="00087553">
        <w:tc>
          <w:tcPr>
            <w:tcW w:w="2518" w:type="dxa"/>
            <w:shd w:val="clear" w:color="auto" w:fill="F7CAAC"/>
          </w:tcPr>
          <w:p w14:paraId="796A33AC" w14:textId="77777777" w:rsidR="00870404" w:rsidRPr="00345FE1" w:rsidRDefault="00870404" w:rsidP="00087553">
            <w:pPr>
              <w:jc w:val="both"/>
              <w:rPr>
                <w:b/>
              </w:rPr>
            </w:pPr>
            <w:r w:rsidRPr="00345FE1">
              <w:rPr>
                <w:b/>
              </w:rPr>
              <w:t>Jméno a příjmení</w:t>
            </w:r>
          </w:p>
        </w:tc>
        <w:tc>
          <w:tcPr>
            <w:tcW w:w="4536" w:type="dxa"/>
            <w:gridSpan w:val="8"/>
          </w:tcPr>
          <w:p w14:paraId="7A4D51CE" w14:textId="77777777" w:rsidR="00870404" w:rsidRPr="00345FE1" w:rsidRDefault="00870404" w:rsidP="00087553">
            <w:pPr>
              <w:jc w:val="both"/>
            </w:pPr>
            <w:r w:rsidRPr="00345FE1">
              <w:t xml:space="preserve">Roman </w:t>
            </w:r>
            <w:bookmarkStart w:id="507" w:name="CI_Senkeri"/>
            <w:r w:rsidRPr="00345FE1">
              <w:t>Šenkeřík</w:t>
            </w:r>
            <w:bookmarkEnd w:id="507"/>
          </w:p>
        </w:tc>
        <w:tc>
          <w:tcPr>
            <w:tcW w:w="709" w:type="dxa"/>
            <w:shd w:val="clear" w:color="auto" w:fill="F7CAAC"/>
          </w:tcPr>
          <w:p w14:paraId="034843A6" w14:textId="77777777" w:rsidR="00870404" w:rsidRPr="00345FE1" w:rsidRDefault="00870404" w:rsidP="00087553">
            <w:pPr>
              <w:jc w:val="both"/>
              <w:rPr>
                <w:b/>
              </w:rPr>
            </w:pPr>
            <w:r w:rsidRPr="00345FE1">
              <w:rPr>
                <w:b/>
              </w:rPr>
              <w:t>Tituly</w:t>
            </w:r>
          </w:p>
        </w:tc>
        <w:tc>
          <w:tcPr>
            <w:tcW w:w="2096" w:type="dxa"/>
            <w:gridSpan w:val="5"/>
          </w:tcPr>
          <w:p w14:paraId="0657FBDE" w14:textId="77777777" w:rsidR="00870404" w:rsidRPr="00345FE1" w:rsidRDefault="00870404" w:rsidP="00087553">
            <w:pPr>
              <w:jc w:val="both"/>
            </w:pPr>
            <w:r>
              <w:t>p</w:t>
            </w:r>
            <w:r w:rsidRPr="00345FE1">
              <w:t>rof. Ing. Ph.D. DBA</w:t>
            </w:r>
          </w:p>
        </w:tc>
      </w:tr>
      <w:tr w:rsidR="00870404" w:rsidRPr="00345FE1" w14:paraId="13004425" w14:textId="77777777" w:rsidTr="00087553">
        <w:tc>
          <w:tcPr>
            <w:tcW w:w="2518" w:type="dxa"/>
            <w:shd w:val="clear" w:color="auto" w:fill="F7CAAC"/>
          </w:tcPr>
          <w:p w14:paraId="031FF1F9" w14:textId="77777777" w:rsidR="00870404" w:rsidRPr="00345FE1" w:rsidRDefault="00870404" w:rsidP="00087553">
            <w:pPr>
              <w:jc w:val="both"/>
              <w:rPr>
                <w:b/>
              </w:rPr>
            </w:pPr>
            <w:r w:rsidRPr="00345FE1">
              <w:rPr>
                <w:b/>
              </w:rPr>
              <w:t>Rok narození</w:t>
            </w:r>
          </w:p>
        </w:tc>
        <w:tc>
          <w:tcPr>
            <w:tcW w:w="829" w:type="dxa"/>
            <w:gridSpan w:val="2"/>
          </w:tcPr>
          <w:p w14:paraId="7B929C2B" w14:textId="77777777" w:rsidR="00870404" w:rsidRPr="00345FE1" w:rsidRDefault="00870404" w:rsidP="00087553">
            <w:pPr>
              <w:jc w:val="both"/>
            </w:pPr>
            <w:r>
              <w:t>1980</w:t>
            </w:r>
          </w:p>
        </w:tc>
        <w:tc>
          <w:tcPr>
            <w:tcW w:w="1721" w:type="dxa"/>
            <w:shd w:val="clear" w:color="auto" w:fill="F7CAAC"/>
          </w:tcPr>
          <w:p w14:paraId="427E1F1A" w14:textId="77777777" w:rsidR="00870404" w:rsidRPr="00345FE1" w:rsidRDefault="00870404" w:rsidP="00087553">
            <w:pPr>
              <w:jc w:val="both"/>
              <w:rPr>
                <w:b/>
              </w:rPr>
            </w:pPr>
            <w:r w:rsidRPr="00345FE1">
              <w:rPr>
                <w:b/>
              </w:rPr>
              <w:t>typ vztahu k VŠ</w:t>
            </w:r>
          </w:p>
        </w:tc>
        <w:tc>
          <w:tcPr>
            <w:tcW w:w="992" w:type="dxa"/>
            <w:gridSpan w:val="4"/>
          </w:tcPr>
          <w:p w14:paraId="7B7BEE33" w14:textId="77777777" w:rsidR="00870404" w:rsidRPr="00345FE1" w:rsidRDefault="00870404" w:rsidP="00087553">
            <w:pPr>
              <w:jc w:val="both"/>
            </w:pPr>
            <w:r w:rsidRPr="00345FE1">
              <w:t>pp</w:t>
            </w:r>
          </w:p>
        </w:tc>
        <w:tc>
          <w:tcPr>
            <w:tcW w:w="994" w:type="dxa"/>
            <w:shd w:val="clear" w:color="auto" w:fill="F7CAAC"/>
          </w:tcPr>
          <w:p w14:paraId="5C6E1ED9" w14:textId="77777777" w:rsidR="00870404" w:rsidRPr="00345FE1" w:rsidRDefault="00870404" w:rsidP="00087553">
            <w:pPr>
              <w:jc w:val="both"/>
              <w:rPr>
                <w:b/>
              </w:rPr>
            </w:pPr>
            <w:r w:rsidRPr="00345FE1">
              <w:rPr>
                <w:b/>
              </w:rPr>
              <w:t>rozsah</w:t>
            </w:r>
          </w:p>
        </w:tc>
        <w:tc>
          <w:tcPr>
            <w:tcW w:w="709" w:type="dxa"/>
          </w:tcPr>
          <w:p w14:paraId="07A262A5" w14:textId="77777777" w:rsidR="00870404" w:rsidRPr="00345FE1" w:rsidRDefault="00870404" w:rsidP="00087553">
            <w:pPr>
              <w:jc w:val="both"/>
            </w:pPr>
            <w:r w:rsidRPr="00345FE1">
              <w:t>40</w:t>
            </w:r>
          </w:p>
        </w:tc>
        <w:tc>
          <w:tcPr>
            <w:tcW w:w="709" w:type="dxa"/>
            <w:gridSpan w:val="3"/>
            <w:shd w:val="clear" w:color="auto" w:fill="F7CAAC"/>
          </w:tcPr>
          <w:p w14:paraId="7BAF186C" w14:textId="77777777" w:rsidR="00870404" w:rsidRPr="00345FE1" w:rsidRDefault="00870404" w:rsidP="00087553">
            <w:pPr>
              <w:jc w:val="both"/>
              <w:rPr>
                <w:b/>
              </w:rPr>
            </w:pPr>
            <w:r w:rsidRPr="00345FE1">
              <w:rPr>
                <w:b/>
              </w:rPr>
              <w:t>do kdy</w:t>
            </w:r>
          </w:p>
        </w:tc>
        <w:tc>
          <w:tcPr>
            <w:tcW w:w="1387" w:type="dxa"/>
            <w:gridSpan w:val="2"/>
          </w:tcPr>
          <w:p w14:paraId="0748E831" w14:textId="77777777" w:rsidR="00870404" w:rsidRPr="00345FE1" w:rsidRDefault="00870404" w:rsidP="00087553">
            <w:pPr>
              <w:jc w:val="both"/>
            </w:pPr>
            <w:r w:rsidRPr="00345FE1">
              <w:t>N</w:t>
            </w:r>
          </w:p>
        </w:tc>
      </w:tr>
      <w:tr w:rsidR="00870404" w:rsidRPr="00345FE1" w14:paraId="5164192B" w14:textId="77777777" w:rsidTr="00087553">
        <w:tc>
          <w:tcPr>
            <w:tcW w:w="5068" w:type="dxa"/>
            <w:gridSpan w:val="4"/>
            <w:shd w:val="clear" w:color="auto" w:fill="F7CAAC"/>
          </w:tcPr>
          <w:p w14:paraId="0C42F698"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7FFACCB4" w14:textId="77777777" w:rsidR="00870404" w:rsidRPr="00345FE1" w:rsidRDefault="00870404" w:rsidP="00087553">
            <w:pPr>
              <w:jc w:val="both"/>
            </w:pPr>
            <w:r w:rsidRPr="00345FE1">
              <w:t>pp</w:t>
            </w:r>
          </w:p>
        </w:tc>
        <w:tc>
          <w:tcPr>
            <w:tcW w:w="994" w:type="dxa"/>
            <w:shd w:val="clear" w:color="auto" w:fill="F7CAAC"/>
          </w:tcPr>
          <w:p w14:paraId="538C0B07" w14:textId="77777777" w:rsidR="00870404" w:rsidRPr="00345FE1" w:rsidRDefault="00870404" w:rsidP="00087553">
            <w:pPr>
              <w:jc w:val="both"/>
              <w:rPr>
                <w:b/>
              </w:rPr>
            </w:pPr>
            <w:r w:rsidRPr="00345FE1">
              <w:rPr>
                <w:b/>
              </w:rPr>
              <w:t>rozsah</w:t>
            </w:r>
          </w:p>
        </w:tc>
        <w:tc>
          <w:tcPr>
            <w:tcW w:w="709" w:type="dxa"/>
          </w:tcPr>
          <w:p w14:paraId="3E8FEC47" w14:textId="77777777" w:rsidR="00870404" w:rsidRPr="00345FE1" w:rsidRDefault="00870404" w:rsidP="00087553">
            <w:pPr>
              <w:jc w:val="both"/>
            </w:pPr>
            <w:r w:rsidRPr="00345FE1">
              <w:t>40</w:t>
            </w:r>
          </w:p>
        </w:tc>
        <w:tc>
          <w:tcPr>
            <w:tcW w:w="709" w:type="dxa"/>
            <w:gridSpan w:val="3"/>
            <w:shd w:val="clear" w:color="auto" w:fill="F7CAAC"/>
          </w:tcPr>
          <w:p w14:paraId="32682660" w14:textId="77777777" w:rsidR="00870404" w:rsidRPr="00345FE1" w:rsidRDefault="00870404" w:rsidP="00087553">
            <w:pPr>
              <w:jc w:val="both"/>
              <w:rPr>
                <w:b/>
              </w:rPr>
            </w:pPr>
            <w:r w:rsidRPr="00345FE1">
              <w:rPr>
                <w:b/>
              </w:rPr>
              <w:t>do kdy</w:t>
            </w:r>
          </w:p>
        </w:tc>
        <w:tc>
          <w:tcPr>
            <w:tcW w:w="1387" w:type="dxa"/>
            <w:gridSpan w:val="2"/>
          </w:tcPr>
          <w:p w14:paraId="60950EC2" w14:textId="77777777" w:rsidR="00870404" w:rsidRPr="00345FE1" w:rsidRDefault="00870404" w:rsidP="00087553">
            <w:pPr>
              <w:jc w:val="both"/>
            </w:pPr>
            <w:r w:rsidRPr="00345FE1">
              <w:t>N</w:t>
            </w:r>
          </w:p>
        </w:tc>
      </w:tr>
      <w:tr w:rsidR="00870404" w:rsidRPr="00345FE1" w14:paraId="4029615F" w14:textId="77777777" w:rsidTr="00087553">
        <w:tc>
          <w:tcPr>
            <w:tcW w:w="6060" w:type="dxa"/>
            <w:gridSpan w:val="8"/>
            <w:shd w:val="clear" w:color="auto" w:fill="F7CAAC"/>
          </w:tcPr>
          <w:p w14:paraId="082667A8"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44635420"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319F1D07" w14:textId="77777777" w:rsidR="00870404" w:rsidRPr="00345FE1" w:rsidRDefault="00870404" w:rsidP="00087553">
            <w:pPr>
              <w:jc w:val="both"/>
              <w:rPr>
                <w:b/>
              </w:rPr>
            </w:pPr>
            <w:r w:rsidRPr="00345FE1">
              <w:rPr>
                <w:b/>
              </w:rPr>
              <w:t>rozsah</w:t>
            </w:r>
          </w:p>
        </w:tc>
      </w:tr>
      <w:tr w:rsidR="00870404" w:rsidRPr="00345FE1" w14:paraId="23BB59B5" w14:textId="77777777" w:rsidTr="00087553">
        <w:tc>
          <w:tcPr>
            <w:tcW w:w="6060" w:type="dxa"/>
            <w:gridSpan w:val="8"/>
          </w:tcPr>
          <w:p w14:paraId="0E894C76" w14:textId="77777777" w:rsidR="00870404" w:rsidRPr="00345FE1" w:rsidRDefault="00870404" w:rsidP="00087553">
            <w:pPr>
              <w:jc w:val="both"/>
            </w:pPr>
            <w:r w:rsidRPr="00345FE1">
              <w:t>VŠB-TUO, Fakulta elektrotechniky a informatiky</w:t>
            </w:r>
          </w:p>
        </w:tc>
        <w:tc>
          <w:tcPr>
            <w:tcW w:w="1703" w:type="dxa"/>
            <w:gridSpan w:val="2"/>
          </w:tcPr>
          <w:p w14:paraId="44470144" w14:textId="77777777" w:rsidR="00870404" w:rsidRPr="00345FE1" w:rsidRDefault="00870404" w:rsidP="00087553">
            <w:pPr>
              <w:jc w:val="both"/>
            </w:pPr>
            <w:r w:rsidRPr="00345FE1">
              <w:t>pp</w:t>
            </w:r>
          </w:p>
        </w:tc>
        <w:tc>
          <w:tcPr>
            <w:tcW w:w="2096" w:type="dxa"/>
            <w:gridSpan w:val="5"/>
          </w:tcPr>
          <w:p w14:paraId="73086298" w14:textId="77777777" w:rsidR="00870404" w:rsidRPr="00345FE1" w:rsidRDefault="00870404" w:rsidP="00087553">
            <w:pPr>
              <w:jc w:val="both"/>
            </w:pPr>
            <w:r w:rsidRPr="00345FE1">
              <w:t>8</w:t>
            </w:r>
          </w:p>
        </w:tc>
      </w:tr>
      <w:tr w:rsidR="00870404" w:rsidRPr="00345FE1" w14:paraId="094AA4DE" w14:textId="77777777" w:rsidTr="00087553">
        <w:tc>
          <w:tcPr>
            <w:tcW w:w="6060" w:type="dxa"/>
            <w:gridSpan w:val="8"/>
          </w:tcPr>
          <w:p w14:paraId="656D2B3A" w14:textId="77777777" w:rsidR="00870404" w:rsidRPr="00345FE1" w:rsidRDefault="00870404" w:rsidP="00087553">
            <w:pPr>
              <w:jc w:val="both"/>
            </w:pPr>
          </w:p>
        </w:tc>
        <w:tc>
          <w:tcPr>
            <w:tcW w:w="1703" w:type="dxa"/>
            <w:gridSpan w:val="2"/>
          </w:tcPr>
          <w:p w14:paraId="28202BEF" w14:textId="77777777" w:rsidR="00870404" w:rsidRPr="00345FE1" w:rsidRDefault="00870404" w:rsidP="00087553">
            <w:pPr>
              <w:jc w:val="both"/>
            </w:pPr>
          </w:p>
        </w:tc>
        <w:tc>
          <w:tcPr>
            <w:tcW w:w="2096" w:type="dxa"/>
            <w:gridSpan w:val="5"/>
          </w:tcPr>
          <w:p w14:paraId="75423DD2" w14:textId="77777777" w:rsidR="00870404" w:rsidRPr="00345FE1" w:rsidRDefault="00870404" w:rsidP="00087553">
            <w:pPr>
              <w:jc w:val="both"/>
            </w:pPr>
          </w:p>
        </w:tc>
      </w:tr>
      <w:tr w:rsidR="00870404" w:rsidRPr="00345FE1" w14:paraId="1009FBE3" w14:textId="77777777" w:rsidTr="00087553">
        <w:tc>
          <w:tcPr>
            <w:tcW w:w="9859" w:type="dxa"/>
            <w:gridSpan w:val="15"/>
            <w:shd w:val="clear" w:color="auto" w:fill="F7CAAC"/>
          </w:tcPr>
          <w:p w14:paraId="0FA38AA1"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5C60C6DE" w14:textId="77777777" w:rsidTr="00087553">
        <w:trPr>
          <w:trHeight w:val="835"/>
        </w:trPr>
        <w:tc>
          <w:tcPr>
            <w:tcW w:w="9859" w:type="dxa"/>
            <w:gridSpan w:val="15"/>
            <w:tcBorders>
              <w:top w:val="nil"/>
            </w:tcBorders>
          </w:tcPr>
          <w:p w14:paraId="6A10EC2F" w14:textId="77777777" w:rsidR="00870404" w:rsidRPr="005145F2" w:rsidRDefault="00870404" w:rsidP="00087553">
            <w:pPr>
              <w:jc w:val="both"/>
              <w:rPr>
                <w:b/>
              </w:rPr>
            </w:pPr>
            <w:r w:rsidRPr="00345FE1">
              <w:rPr>
                <w:b/>
              </w:rPr>
              <w:t xml:space="preserve">Zapojení do </w:t>
            </w:r>
            <w:r w:rsidRPr="005145F2">
              <w:rPr>
                <w:b/>
              </w:rPr>
              <w:t>uskutečňování studijního programu:</w:t>
            </w:r>
          </w:p>
          <w:p w14:paraId="2641B42C" w14:textId="77777777" w:rsidR="00870404" w:rsidRPr="005145F2" w:rsidRDefault="00870404" w:rsidP="00C31356">
            <w:pPr>
              <w:numPr>
                <w:ilvl w:val="0"/>
                <w:numId w:val="7"/>
              </w:numPr>
              <w:suppressAutoHyphens w:val="0"/>
              <w:jc w:val="both"/>
            </w:pPr>
            <w:r w:rsidRPr="005145F2">
              <w:t>školitel, člen Oborové rady DSP</w:t>
            </w:r>
          </w:p>
          <w:p w14:paraId="41A9C171" w14:textId="77777777" w:rsidR="00870404" w:rsidRPr="005145F2" w:rsidRDefault="00870404" w:rsidP="00087553">
            <w:pPr>
              <w:jc w:val="both"/>
              <w:rPr>
                <w:b/>
              </w:rPr>
            </w:pPr>
            <w:r w:rsidRPr="005145F2">
              <w:rPr>
                <w:b/>
              </w:rPr>
              <w:t>Předměty studijního programu:</w:t>
            </w:r>
          </w:p>
          <w:p w14:paraId="286EF481" w14:textId="1A501DD3" w:rsidR="00870404" w:rsidRPr="005145F2" w:rsidRDefault="001439AC" w:rsidP="00C31356">
            <w:pPr>
              <w:numPr>
                <w:ilvl w:val="0"/>
                <w:numId w:val="7"/>
              </w:numPr>
              <w:suppressAutoHyphens w:val="0"/>
              <w:jc w:val="both"/>
            </w:pPr>
            <w:proofErr w:type="spellStart"/>
            <w:r>
              <w:t>Selected</w:t>
            </w:r>
            <w:proofErr w:type="spellEnd"/>
            <w:r>
              <w:t xml:space="preserve"> </w:t>
            </w:r>
            <w:proofErr w:type="spellStart"/>
            <w:r>
              <w:t>Chapters</w:t>
            </w:r>
            <w:proofErr w:type="spellEnd"/>
            <w:r>
              <w:t xml:space="preserve"> </w:t>
            </w:r>
            <w:proofErr w:type="spellStart"/>
            <w:r>
              <w:t>from</w:t>
            </w:r>
            <w:proofErr w:type="spellEnd"/>
            <w:r>
              <w:t xml:space="preserve"> </w:t>
            </w:r>
            <w:proofErr w:type="spellStart"/>
            <w:r>
              <w:t>Artificial</w:t>
            </w:r>
            <w:proofErr w:type="spellEnd"/>
            <w:r>
              <w:t xml:space="preserve"> </w:t>
            </w:r>
            <w:proofErr w:type="spellStart"/>
            <w:r>
              <w:t>Intelligence</w:t>
            </w:r>
            <w:proofErr w:type="spellEnd"/>
            <w:r w:rsidR="00870404" w:rsidRPr="005145F2">
              <w:t xml:space="preserve"> (garant předmětu, vyučující (100 %), konzultant, zkoušející)</w:t>
            </w:r>
          </w:p>
          <w:p w14:paraId="43A6B448" w14:textId="6EAC2E5F" w:rsidR="00870404" w:rsidRPr="005145F2" w:rsidRDefault="001439AC" w:rsidP="00C31356">
            <w:pPr>
              <w:numPr>
                <w:ilvl w:val="0"/>
                <w:numId w:val="7"/>
              </w:numPr>
              <w:suppressAutoHyphens w:val="0"/>
              <w:jc w:val="both"/>
            </w:pPr>
            <w:proofErr w:type="spellStart"/>
            <w:r>
              <w:t>Advanced</w:t>
            </w:r>
            <w:proofErr w:type="spellEnd"/>
            <w:r>
              <w:t xml:space="preserve"> Technologies </w:t>
            </w:r>
            <w:proofErr w:type="spellStart"/>
            <w:r>
              <w:t>for</w:t>
            </w:r>
            <w:proofErr w:type="spellEnd"/>
            <w:r>
              <w:t xml:space="preserve"> </w:t>
            </w:r>
            <w:proofErr w:type="spellStart"/>
            <w:r>
              <w:t>Protecting</w:t>
            </w:r>
            <w:proofErr w:type="spellEnd"/>
            <w:r>
              <w:t xml:space="preserve"> </w:t>
            </w:r>
            <w:proofErr w:type="spellStart"/>
            <w:r>
              <w:t>Information</w:t>
            </w:r>
            <w:proofErr w:type="spellEnd"/>
            <w:r>
              <w:t xml:space="preserve"> and </w:t>
            </w:r>
            <w:proofErr w:type="spellStart"/>
            <w:r>
              <w:t>Commu-nication</w:t>
            </w:r>
            <w:proofErr w:type="spellEnd"/>
            <w:r>
              <w:t xml:space="preserve"> Systems</w:t>
            </w:r>
            <w:r w:rsidR="00870404" w:rsidRPr="005145F2">
              <w:t xml:space="preserve"> (garant předmětu, vyučující (100 %), konzultant, zkoušející)</w:t>
            </w:r>
          </w:p>
          <w:p w14:paraId="6D5F0991" w14:textId="3A08DA86" w:rsidR="00870404" w:rsidRPr="005145F2" w:rsidRDefault="001439AC" w:rsidP="00C31356">
            <w:pPr>
              <w:numPr>
                <w:ilvl w:val="0"/>
                <w:numId w:val="7"/>
              </w:numPr>
              <w:suppressAutoHyphens w:val="0"/>
              <w:jc w:val="both"/>
            </w:pPr>
            <w:proofErr w:type="spellStart"/>
            <w:r>
              <w:t>Cyber</w:t>
            </w:r>
            <w:proofErr w:type="spellEnd"/>
            <w:r>
              <w:t xml:space="preserve"> </w:t>
            </w:r>
            <w:proofErr w:type="spellStart"/>
            <w:r>
              <w:t>Security</w:t>
            </w:r>
            <w:proofErr w:type="spellEnd"/>
            <w:r w:rsidR="00870404" w:rsidRPr="005145F2">
              <w:t xml:space="preserve"> (náhradní vyučující, konzultant, zkoušející)</w:t>
            </w:r>
          </w:p>
          <w:p w14:paraId="71FEF097" w14:textId="59FAF513" w:rsidR="00870404" w:rsidRPr="00345FE1" w:rsidRDefault="001439AC" w:rsidP="00C31356">
            <w:pPr>
              <w:numPr>
                <w:ilvl w:val="0"/>
                <w:numId w:val="7"/>
              </w:numPr>
              <w:suppressAutoHyphens w:val="0"/>
              <w:jc w:val="both"/>
              <w:rPr>
                <w:lang w:val="en-US"/>
              </w:rPr>
            </w:pPr>
            <w:r>
              <w:t xml:space="preserve">Multimedia Data </w:t>
            </w:r>
            <w:proofErr w:type="spellStart"/>
            <w:r>
              <w:t>Processing</w:t>
            </w:r>
            <w:proofErr w:type="spellEnd"/>
            <w:r w:rsidR="00870404" w:rsidRPr="005145F2">
              <w:t xml:space="preserve"> (náhradní vyučující, konzultant, zkoušející)</w:t>
            </w:r>
          </w:p>
        </w:tc>
      </w:tr>
      <w:tr w:rsidR="00870404" w:rsidRPr="00345FE1" w14:paraId="07FC6365" w14:textId="77777777" w:rsidTr="00087553">
        <w:trPr>
          <w:trHeight w:val="340"/>
        </w:trPr>
        <w:tc>
          <w:tcPr>
            <w:tcW w:w="9859" w:type="dxa"/>
            <w:gridSpan w:val="15"/>
            <w:tcBorders>
              <w:top w:val="nil"/>
            </w:tcBorders>
            <w:shd w:val="clear" w:color="auto" w:fill="FBD4B4"/>
          </w:tcPr>
          <w:p w14:paraId="07BA0FCA"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10453F05" w14:textId="77777777" w:rsidTr="00087553">
        <w:trPr>
          <w:trHeight w:val="340"/>
        </w:trPr>
        <w:tc>
          <w:tcPr>
            <w:tcW w:w="2802" w:type="dxa"/>
            <w:gridSpan w:val="2"/>
            <w:tcBorders>
              <w:top w:val="nil"/>
            </w:tcBorders>
          </w:tcPr>
          <w:p w14:paraId="787DD734"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0EB5EAF7"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7403CFFB" w14:textId="77777777" w:rsidR="00870404" w:rsidRPr="00345FE1" w:rsidRDefault="00870404" w:rsidP="00087553">
            <w:pPr>
              <w:jc w:val="both"/>
              <w:rPr>
                <w:b/>
              </w:rPr>
            </w:pPr>
            <w:r w:rsidRPr="00345FE1">
              <w:rPr>
                <w:b/>
              </w:rPr>
              <w:t>Sem.</w:t>
            </w:r>
          </w:p>
        </w:tc>
        <w:tc>
          <w:tcPr>
            <w:tcW w:w="2109" w:type="dxa"/>
            <w:gridSpan w:val="5"/>
            <w:tcBorders>
              <w:top w:val="nil"/>
            </w:tcBorders>
          </w:tcPr>
          <w:p w14:paraId="514ED09C"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57A5D766"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F1065ED" w14:textId="77777777" w:rsidTr="00087553">
        <w:trPr>
          <w:trHeight w:val="285"/>
        </w:trPr>
        <w:tc>
          <w:tcPr>
            <w:tcW w:w="2802" w:type="dxa"/>
            <w:gridSpan w:val="2"/>
            <w:tcBorders>
              <w:top w:val="nil"/>
            </w:tcBorders>
          </w:tcPr>
          <w:p w14:paraId="4B8F69EC" w14:textId="77777777" w:rsidR="00870404" w:rsidRPr="00345FE1" w:rsidRDefault="00870404" w:rsidP="00087553">
            <w:pPr>
              <w:jc w:val="both"/>
              <w:rPr>
                <w:color w:val="000000"/>
              </w:rPr>
            </w:pPr>
            <w:proofErr w:type="spellStart"/>
            <w:r w:rsidRPr="00345FE1">
              <w:rPr>
                <w:color w:val="000000"/>
              </w:rPr>
              <w:t>Softcomputing</w:t>
            </w:r>
            <w:proofErr w:type="spellEnd"/>
            <w:r w:rsidRPr="00345FE1">
              <w:rPr>
                <w:color w:val="000000"/>
              </w:rPr>
              <w:t xml:space="preserve"> a </w:t>
            </w:r>
            <w:proofErr w:type="spellStart"/>
            <w:r w:rsidRPr="00345FE1">
              <w:rPr>
                <w:color w:val="000000"/>
              </w:rPr>
              <w:t>datamining</w:t>
            </w:r>
            <w:proofErr w:type="spellEnd"/>
          </w:p>
        </w:tc>
        <w:tc>
          <w:tcPr>
            <w:tcW w:w="2409" w:type="dxa"/>
            <w:gridSpan w:val="3"/>
            <w:tcBorders>
              <w:top w:val="nil"/>
            </w:tcBorders>
          </w:tcPr>
          <w:p w14:paraId="57DF6B09"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311A0C1E" w14:textId="77777777" w:rsidR="00870404" w:rsidRPr="00345FE1" w:rsidRDefault="00870404" w:rsidP="00087553">
            <w:pPr>
              <w:jc w:val="both"/>
              <w:rPr>
                <w:color w:val="000000"/>
              </w:rPr>
            </w:pPr>
            <w:r w:rsidRPr="00345FE1">
              <w:rPr>
                <w:color w:val="000000"/>
              </w:rPr>
              <w:t>1</w:t>
            </w:r>
            <w:r>
              <w:rPr>
                <w:color w:val="000000"/>
              </w:rPr>
              <w:t>.</w:t>
            </w:r>
          </w:p>
        </w:tc>
        <w:tc>
          <w:tcPr>
            <w:tcW w:w="2109" w:type="dxa"/>
            <w:gridSpan w:val="5"/>
            <w:tcBorders>
              <w:top w:val="nil"/>
            </w:tcBorders>
          </w:tcPr>
          <w:p w14:paraId="4F4F9830"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3B8E599B" w14:textId="77777777" w:rsidR="00870404" w:rsidRPr="00345FE1" w:rsidRDefault="00870404" w:rsidP="00087553">
            <w:pPr>
              <w:jc w:val="both"/>
              <w:rPr>
                <w:color w:val="FF0000"/>
              </w:rPr>
            </w:pPr>
          </w:p>
        </w:tc>
      </w:tr>
      <w:tr w:rsidR="00870404" w:rsidRPr="00345FE1" w14:paraId="061DE652" w14:textId="77777777" w:rsidTr="00087553">
        <w:trPr>
          <w:trHeight w:val="284"/>
        </w:trPr>
        <w:tc>
          <w:tcPr>
            <w:tcW w:w="2802" w:type="dxa"/>
            <w:gridSpan w:val="2"/>
            <w:tcBorders>
              <w:top w:val="nil"/>
            </w:tcBorders>
          </w:tcPr>
          <w:p w14:paraId="13230E0A" w14:textId="77777777" w:rsidR="00870404" w:rsidRPr="00345FE1" w:rsidRDefault="00870404" w:rsidP="00087553">
            <w:r w:rsidRPr="00345FE1">
              <w:t>Matematická informatika</w:t>
            </w:r>
          </w:p>
        </w:tc>
        <w:tc>
          <w:tcPr>
            <w:tcW w:w="2409" w:type="dxa"/>
            <w:gridSpan w:val="3"/>
            <w:tcBorders>
              <w:top w:val="nil"/>
            </w:tcBorders>
          </w:tcPr>
          <w:p w14:paraId="42DE6069"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6825809F" w14:textId="77777777" w:rsidR="00870404" w:rsidRPr="00345FE1" w:rsidRDefault="00870404" w:rsidP="00087553">
            <w:pPr>
              <w:jc w:val="both"/>
              <w:rPr>
                <w:color w:val="000000"/>
              </w:rPr>
            </w:pPr>
            <w:r w:rsidRPr="00345FE1">
              <w:rPr>
                <w:color w:val="000000"/>
              </w:rPr>
              <w:t>2</w:t>
            </w:r>
            <w:r>
              <w:rPr>
                <w:color w:val="000000"/>
              </w:rPr>
              <w:t>.</w:t>
            </w:r>
          </w:p>
        </w:tc>
        <w:tc>
          <w:tcPr>
            <w:tcW w:w="2109" w:type="dxa"/>
            <w:gridSpan w:val="5"/>
            <w:tcBorders>
              <w:top w:val="nil"/>
            </w:tcBorders>
          </w:tcPr>
          <w:p w14:paraId="01C443DC"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616BF835" w14:textId="77777777" w:rsidR="00870404" w:rsidRPr="00345FE1" w:rsidRDefault="00870404" w:rsidP="00087553">
            <w:pPr>
              <w:jc w:val="both"/>
              <w:rPr>
                <w:color w:val="FF0000"/>
              </w:rPr>
            </w:pPr>
          </w:p>
        </w:tc>
      </w:tr>
      <w:tr w:rsidR="00870404" w:rsidRPr="00345FE1" w14:paraId="27D83883" w14:textId="77777777" w:rsidTr="00087553">
        <w:trPr>
          <w:trHeight w:val="284"/>
        </w:trPr>
        <w:tc>
          <w:tcPr>
            <w:tcW w:w="2802" w:type="dxa"/>
            <w:gridSpan w:val="2"/>
            <w:tcBorders>
              <w:top w:val="nil"/>
            </w:tcBorders>
          </w:tcPr>
          <w:p w14:paraId="441992D5" w14:textId="77777777" w:rsidR="00870404" w:rsidRPr="00345FE1" w:rsidRDefault="00870404" w:rsidP="00087553">
            <w:r w:rsidRPr="00345FE1">
              <w:t>Evoluční výpočetní techniky</w:t>
            </w:r>
          </w:p>
        </w:tc>
        <w:tc>
          <w:tcPr>
            <w:tcW w:w="2409" w:type="dxa"/>
            <w:gridSpan w:val="3"/>
            <w:tcBorders>
              <w:top w:val="nil"/>
            </w:tcBorders>
          </w:tcPr>
          <w:p w14:paraId="2422D451"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6737E038"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65A1B868"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082C557C" w14:textId="77777777" w:rsidR="00870404" w:rsidRPr="00345FE1" w:rsidRDefault="00870404" w:rsidP="00087553">
            <w:pPr>
              <w:jc w:val="both"/>
              <w:rPr>
                <w:color w:val="FF0000"/>
              </w:rPr>
            </w:pPr>
          </w:p>
        </w:tc>
      </w:tr>
      <w:tr w:rsidR="00870404" w:rsidRPr="00345FE1" w14:paraId="34801539" w14:textId="77777777" w:rsidTr="00087553">
        <w:trPr>
          <w:trHeight w:val="284"/>
        </w:trPr>
        <w:tc>
          <w:tcPr>
            <w:tcW w:w="2802" w:type="dxa"/>
            <w:gridSpan w:val="2"/>
            <w:tcBorders>
              <w:top w:val="nil"/>
            </w:tcBorders>
          </w:tcPr>
          <w:p w14:paraId="2CFCB17D" w14:textId="77777777" w:rsidR="00870404" w:rsidRPr="00345FE1" w:rsidRDefault="00870404" w:rsidP="00087553">
            <w:r w:rsidRPr="00345FE1">
              <w:t>Datová analýza a inteligentní výpočty</w:t>
            </w:r>
          </w:p>
        </w:tc>
        <w:tc>
          <w:tcPr>
            <w:tcW w:w="2409" w:type="dxa"/>
            <w:gridSpan w:val="3"/>
            <w:tcBorders>
              <w:top w:val="nil"/>
            </w:tcBorders>
          </w:tcPr>
          <w:p w14:paraId="7531CF37" w14:textId="77777777" w:rsidR="00870404" w:rsidRPr="00345FE1" w:rsidRDefault="00870404" w:rsidP="00087553">
            <w:pPr>
              <w:jc w:val="both"/>
              <w:rPr>
                <w:color w:val="FF0000"/>
              </w:rPr>
            </w:pPr>
            <w:r w:rsidRPr="00345FE1">
              <w:rPr>
                <w:color w:val="000000"/>
              </w:rPr>
              <w:t>Mgr.</w:t>
            </w:r>
            <w:r>
              <w:rPr>
                <w:color w:val="000000"/>
              </w:rPr>
              <w:t xml:space="preserve"> stud. program</w:t>
            </w:r>
            <w:r w:rsidRPr="00345FE1">
              <w:rPr>
                <w:color w:val="000000"/>
              </w:rPr>
              <w:t xml:space="preserve"> Informační technologie</w:t>
            </w:r>
          </w:p>
        </w:tc>
        <w:tc>
          <w:tcPr>
            <w:tcW w:w="567" w:type="dxa"/>
            <w:gridSpan w:val="2"/>
            <w:tcBorders>
              <w:top w:val="nil"/>
            </w:tcBorders>
          </w:tcPr>
          <w:p w14:paraId="12E763C6" w14:textId="77777777" w:rsidR="00870404" w:rsidRPr="00345FE1" w:rsidRDefault="00870404" w:rsidP="00087553">
            <w:pPr>
              <w:jc w:val="both"/>
              <w:rPr>
                <w:color w:val="000000"/>
              </w:rPr>
            </w:pPr>
            <w:r>
              <w:rPr>
                <w:color w:val="000000"/>
              </w:rPr>
              <w:t>2.</w:t>
            </w:r>
          </w:p>
        </w:tc>
        <w:tc>
          <w:tcPr>
            <w:tcW w:w="2109" w:type="dxa"/>
            <w:gridSpan w:val="5"/>
            <w:tcBorders>
              <w:top w:val="nil"/>
            </w:tcBorders>
          </w:tcPr>
          <w:p w14:paraId="51EB60E5" w14:textId="77777777" w:rsidR="00870404" w:rsidRPr="00345FE1" w:rsidRDefault="00870404" w:rsidP="00087553">
            <w:pPr>
              <w:rPr>
                <w:color w:val="000000"/>
              </w:rPr>
            </w:pPr>
            <w:r w:rsidRPr="00345FE1">
              <w:rPr>
                <w:color w:val="000000"/>
              </w:rPr>
              <w:t>Garant předmětu (100</w:t>
            </w:r>
            <w:r>
              <w:rPr>
                <w:color w:val="000000"/>
              </w:rPr>
              <w:t xml:space="preserve"> %)</w:t>
            </w:r>
          </w:p>
        </w:tc>
        <w:tc>
          <w:tcPr>
            <w:tcW w:w="1972" w:type="dxa"/>
            <w:gridSpan w:val="3"/>
            <w:tcBorders>
              <w:top w:val="nil"/>
            </w:tcBorders>
          </w:tcPr>
          <w:p w14:paraId="4DF11359" w14:textId="77777777" w:rsidR="00870404" w:rsidRPr="00345FE1" w:rsidRDefault="00870404" w:rsidP="00087553">
            <w:pPr>
              <w:jc w:val="both"/>
              <w:rPr>
                <w:color w:val="FF0000"/>
              </w:rPr>
            </w:pPr>
          </w:p>
        </w:tc>
      </w:tr>
      <w:tr w:rsidR="00870404" w:rsidRPr="00345FE1" w14:paraId="78E98786" w14:textId="77777777" w:rsidTr="00087553">
        <w:trPr>
          <w:trHeight w:val="284"/>
        </w:trPr>
        <w:tc>
          <w:tcPr>
            <w:tcW w:w="2802" w:type="dxa"/>
            <w:gridSpan w:val="2"/>
            <w:tcBorders>
              <w:top w:val="nil"/>
            </w:tcBorders>
          </w:tcPr>
          <w:p w14:paraId="30BB0805" w14:textId="77777777" w:rsidR="00870404" w:rsidRPr="00345FE1" w:rsidRDefault="00870404" w:rsidP="00087553">
            <w:r w:rsidRPr="00345FE1">
              <w:t>Teoretická informatika</w:t>
            </w:r>
          </w:p>
        </w:tc>
        <w:tc>
          <w:tcPr>
            <w:tcW w:w="2409" w:type="dxa"/>
            <w:gridSpan w:val="3"/>
            <w:tcBorders>
              <w:top w:val="nil"/>
            </w:tcBorders>
          </w:tcPr>
          <w:p w14:paraId="122F7944" w14:textId="77777777" w:rsidR="00870404" w:rsidRPr="00345FE1" w:rsidRDefault="00870404" w:rsidP="00087553">
            <w:pPr>
              <w:jc w:val="both"/>
              <w:rPr>
                <w:color w:val="000000"/>
              </w:rPr>
            </w:pPr>
            <w:r w:rsidRPr="00345FE1">
              <w:rPr>
                <w:color w:val="000000"/>
              </w:rPr>
              <w:t>Bc.</w:t>
            </w:r>
            <w:r>
              <w:rPr>
                <w:color w:val="000000"/>
              </w:rPr>
              <w:t xml:space="preserve"> stud. program</w:t>
            </w:r>
            <w:r w:rsidRPr="00345FE1">
              <w:rPr>
                <w:color w:val="000000"/>
              </w:rPr>
              <w:t xml:space="preserve"> Softwarové inženýrství</w:t>
            </w:r>
          </w:p>
        </w:tc>
        <w:tc>
          <w:tcPr>
            <w:tcW w:w="567" w:type="dxa"/>
            <w:gridSpan w:val="2"/>
            <w:tcBorders>
              <w:top w:val="nil"/>
            </w:tcBorders>
          </w:tcPr>
          <w:p w14:paraId="424BEA30"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75640E06"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1A7AED2D" w14:textId="77777777" w:rsidR="00870404" w:rsidRPr="00345FE1" w:rsidRDefault="00870404" w:rsidP="00087553">
            <w:pPr>
              <w:jc w:val="both"/>
              <w:rPr>
                <w:color w:val="FF0000"/>
              </w:rPr>
            </w:pPr>
          </w:p>
        </w:tc>
      </w:tr>
      <w:tr w:rsidR="00870404" w:rsidRPr="00345FE1" w14:paraId="41498293" w14:textId="77777777" w:rsidTr="00087553">
        <w:trPr>
          <w:trHeight w:val="284"/>
        </w:trPr>
        <w:tc>
          <w:tcPr>
            <w:tcW w:w="2802" w:type="dxa"/>
            <w:gridSpan w:val="2"/>
            <w:tcBorders>
              <w:top w:val="nil"/>
            </w:tcBorders>
          </w:tcPr>
          <w:p w14:paraId="32011804" w14:textId="77777777" w:rsidR="00870404" w:rsidRPr="00345FE1" w:rsidRDefault="00870404" w:rsidP="00087553">
            <w:r w:rsidRPr="00345FE1">
              <w:t>Kryptologie</w:t>
            </w:r>
          </w:p>
        </w:tc>
        <w:tc>
          <w:tcPr>
            <w:tcW w:w="2409" w:type="dxa"/>
            <w:gridSpan w:val="3"/>
            <w:tcBorders>
              <w:top w:val="nil"/>
            </w:tcBorders>
          </w:tcPr>
          <w:p w14:paraId="6F032080" w14:textId="77777777" w:rsidR="00870404" w:rsidRPr="00345FE1" w:rsidRDefault="00870404" w:rsidP="00087553">
            <w:pPr>
              <w:jc w:val="both"/>
              <w:rPr>
                <w:color w:val="000000"/>
              </w:rPr>
            </w:pPr>
            <w:r w:rsidRPr="00345FE1">
              <w:rPr>
                <w:color w:val="000000"/>
              </w:rPr>
              <w:t>Bc.</w:t>
            </w:r>
            <w:r>
              <w:rPr>
                <w:color w:val="000000"/>
              </w:rPr>
              <w:t xml:space="preserve"> stud. program</w:t>
            </w:r>
            <w:r w:rsidRPr="00345FE1">
              <w:rPr>
                <w:color w:val="000000"/>
              </w:rPr>
              <w:t xml:space="preserve"> Softwarové inženýrství</w:t>
            </w:r>
          </w:p>
        </w:tc>
        <w:tc>
          <w:tcPr>
            <w:tcW w:w="567" w:type="dxa"/>
            <w:gridSpan w:val="2"/>
            <w:tcBorders>
              <w:top w:val="nil"/>
            </w:tcBorders>
          </w:tcPr>
          <w:p w14:paraId="6602C08A"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12A159A8" w14:textId="77777777" w:rsidR="00870404" w:rsidRPr="00345FE1" w:rsidRDefault="00870404" w:rsidP="00087553">
            <w:pPr>
              <w:rPr>
                <w:color w:val="000000"/>
              </w:rPr>
            </w:pPr>
            <w:r w:rsidRPr="00345FE1">
              <w:rPr>
                <w:color w:val="000000"/>
              </w:rPr>
              <w:t>Garant předmětu (100</w:t>
            </w:r>
            <w:r>
              <w:rPr>
                <w:color w:val="000000"/>
              </w:rPr>
              <w:t xml:space="preserve"> </w:t>
            </w:r>
            <w:r w:rsidRPr="00345FE1">
              <w:rPr>
                <w:color w:val="000000"/>
              </w:rPr>
              <w:t>%)</w:t>
            </w:r>
          </w:p>
        </w:tc>
        <w:tc>
          <w:tcPr>
            <w:tcW w:w="1972" w:type="dxa"/>
            <w:gridSpan w:val="3"/>
            <w:tcBorders>
              <w:top w:val="nil"/>
            </w:tcBorders>
          </w:tcPr>
          <w:p w14:paraId="52F94E9B" w14:textId="77777777" w:rsidR="00870404" w:rsidRPr="00345FE1" w:rsidRDefault="00870404" w:rsidP="00087553">
            <w:pPr>
              <w:jc w:val="both"/>
              <w:rPr>
                <w:color w:val="FF0000"/>
              </w:rPr>
            </w:pPr>
          </w:p>
        </w:tc>
      </w:tr>
      <w:tr w:rsidR="00870404" w:rsidRPr="00345FE1" w14:paraId="5C6AD82E" w14:textId="77777777" w:rsidTr="00087553">
        <w:trPr>
          <w:trHeight w:val="284"/>
        </w:trPr>
        <w:tc>
          <w:tcPr>
            <w:tcW w:w="2802" w:type="dxa"/>
            <w:gridSpan w:val="2"/>
            <w:tcBorders>
              <w:top w:val="nil"/>
            </w:tcBorders>
          </w:tcPr>
          <w:p w14:paraId="3C231B51" w14:textId="77777777" w:rsidR="00870404" w:rsidRPr="00345FE1" w:rsidRDefault="00870404" w:rsidP="00087553">
            <w:proofErr w:type="spellStart"/>
            <w:r w:rsidRPr="00345FE1">
              <w:t>Datamining</w:t>
            </w:r>
            <w:proofErr w:type="spellEnd"/>
          </w:p>
        </w:tc>
        <w:tc>
          <w:tcPr>
            <w:tcW w:w="2409" w:type="dxa"/>
            <w:gridSpan w:val="3"/>
            <w:tcBorders>
              <w:top w:val="nil"/>
            </w:tcBorders>
          </w:tcPr>
          <w:p w14:paraId="29DBCB11" w14:textId="77777777" w:rsidR="00870404" w:rsidRPr="00345FE1" w:rsidRDefault="00870404" w:rsidP="00087553">
            <w:pPr>
              <w:jc w:val="both"/>
              <w:rPr>
                <w:color w:val="000000"/>
              </w:rPr>
            </w:pPr>
            <w:r w:rsidRPr="00345FE1">
              <w:rPr>
                <w:color w:val="000000"/>
              </w:rPr>
              <w:t xml:space="preserve">Mgr. </w:t>
            </w:r>
            <w:r w:rsidRPr="00345FE1">
              <w:t>Automatické řízení a informatika v průmyslu 4.0</w:t>
            </w:r>
          </w:p>
        </w:tc>
        <w:tc>
          <w:tcPr>
            <w:tcW w:w="567" w:type="dxa"/>
            <w:gridSpan w:val="2"/>
            <w:tcBorders>
              <w:top w:val="nil"/>
            </w:tcBorders>
          </w:tcPr>
          <w:p w14:paraId="700A2071" w14:textId="77777777" w:rsidR="00870404" w:rsidRPr="00345FE1" w:rsidRDefault="00870404" w:rsidP="00087553">
            <w:pPr>
              <w:jc w:val="both"/>
              <w:rPr>
                <w:color w:val="000000"/>
              </w:rPr>
            </w:pPr>
            <w:r>
              <w:rPr>
                <w:color w:val="000000"/>
              </w:rPr>
              <w:t>1.</w:t>
            </w:r>
          </w:p>
        </w:tc>
        <w:tc>
          <w:tcPr>
            <w:tcW w:w="2109" w:type="dxa"/>
            <w:gridSpan w:val="5"/>
            <w:tcBorders>
              <w:top w:val="nil"/>
            </w:tcBorders>
          </w:tcPr>
          <w:p w14:paraId="4F8B8403" w14:textId="77777777" w:rsidR="00870404" w:rsidRPr="00345FE1" w:rsidRDefault="00870404" w:rsidP="00087553">
            <w:pPr>
              <w:rPr>
                <w:color w:val="000000"/>
              </w:rPr>
            </w:pPr>
            <w:r w:rsidRPr="00345FE1">
              <w:rPr>
                <w:color w:val="000000"/>
              </w:rPr>
              <w:t>Garant předmětu, přednášející (100</w:t>
            </w:r>
            <w:r>
              <w:rPr>
                <w:color w:val="000000"/>
              </w:rPr>
              <w:t xml:space="preserve"> </w:t>
            </w:r>
            <w:r w:rsidRPr="00345FE1">
              <w:rPr>
                <w:color w:val="000000"/>
              </w:rPr>
              <w:t>%)</w:t>
            </w:r>
          </w:p>
        </w:tc>
        <w:tc>
          <w:tcPr>
            <w:tcW w:w="1972" w:type="dxa"/>
            <w:gridSpan w:val="3"/>
            <w:tcBorders>
              <w:top w:val="nil"/>
            </w:tcBorders>
          </w:tcPr>
          <w:p w14:paraId="365455C3" w14:textId="77777777" w:rsidR="00870404" w:rsidRPr="00345FE1" w:rsidRDefault="00870404" w:rsidP="00087553">
            <w:pPr>
              <w:jc w:val="both"/>
              <w:rPr>
                <w:color w:val="FF0000"/>
              </w:rPr>
            </w:pPr>
          </w:p>
        </w:tc>
      </w:tr>
      <w:tr w:rsidR="00870404" w:rsidRPr="00345FE1" w14:paraId="7995889D" w14:textId="77777777" w:rsidTr="00087553">
        <w:tc>
          <w:tcPr>
            <w:tcW w:w="9859" w:type="dxa"/>
            <w:gridSpan w:val="15"/>
            <w:shd w:val="clear" w:color="auto" w:fill="F7CAAC"/>
          </w:tcPr>
          <w:p w14:paraId="09F43B59" w14:textId="77777777" w:rsidR="00870404" w:rsidRPr="00345FE1" w:rsidRDefault="00870404" w:rsidP="00087553">
            <w:pPr>
              <w:jc w:val="both"/>
            </w:pPr>
            <w:r w:rsidRPr="00345FE1">
              <w:rPr>
                <w:b/>
              </w:rPr>
              <w:t xml:space="preserve">Údaje o vzdělání na VŠ </w:t>
            </w:r>
          </w:p>
        </w:tc>
      </w:tr>
      <w:tr w:rsidR="00870404" w:rsidRPr="00345FE1" w14:paraId="55320550" w14:textId="77777777" w:rsidTr="00087553">
        <w:trPr>
          <w:trHeight w:val="1055"/>
        </w:trPr>
        <w:tc>
          <w:tcPr>
            <w:tcW w:w="9859" w:type="dxa"/>
            <w:gridSpan w:val="15"/>
          </w:tcPr>
          <w:p w14:paraId="78A6F395" w14:textId="77777777" w:rsidR="00870404" w:rsidRPr="00345FE1" w:rsidRDefault="00870404" w:rsidP="00087553">
            <w:pPr>
              <w:tabs>
                <w:tab w:val="left" w:pos="1038"/>
              </w:tabs>
              <w:jc w:val="both"/>
              <w:rPr>
                <w:bCs/>
              </w:rPr>
            </w:pPr>
            <w:r w:rsidRPr="00345FE1">
              <w:rPr>
                <w:bCs/>
              </w:rPr>
              <w:t>1999-2004</w:t>
            </w:r>
            <w:r>
              <w:rPr>
                <w:bCs/>
              </w:rPr>
              <w:tab/>
            </w:r>
            <w:r w:rsidRPr="00345FE1">
              <w:rPr>
                <w:bCs/>
              </w:rPr>
              <w:t xml:space="preserve">UTB Zlín, Fakulta Technologická, obor „Automatizace a řídicí technologie ve spotřebním průmyslu“, (Ing.) </w:t>
            </w:r>
          </w:p>
          <w:p w14:paraId="37DB8168" w14:textId="77777777" w:rsidR="00870404" w:rsidRDefault="00870404" w:rsidP="00087553">
            <w:pPr>
              <w:tabs>
                <w:tab w:val="left" w:pos="1038"/>
              </w:tabs>
              <w:jc w:val="both"/>
              <w:rPr>
                <w:bCs/>
              </w:rPr>
            </w:pPr>
            <w:r w:rsidRPr="00345FE1">
              <w:rPr>
                <w:bCs/>
              </w:rPr>
              <w:t>2004-2008</w:t>
            </w:r>
            <w:r>
              <w:rPr>
                <w:bCs/>
              </w:rPr>
              <w:tab/>
            </w:r>
            <w:r w:rsidRPr="00345FE1">
              <w:rPr>
                <w:bCs/>
              </w:rPr>
              <w:t>UTB Zlín, Fakulta aplikované informatiky, obor „Technická kybernetika“, (Ph.D.)</w:t>
            </w:r>
          </w:p>
          <w:p w14:paraId="7B004A5F" w14:textId="77777777" w:rsidR="00870404" w:rsidRPr="00345FE1" w:rsidRDefault="00870404" w:rsidP="00087553">
            <w:pPr>
              <w:tabs>
                <w:tab w:val="left" w:pos="1038"/>
              </w:tabs>
              <w:jc w:val="both"/>
              <w:rPr>
                <w:bCs/>
              </w:rPr>
            </w:pPr>
            <w:r>
              <w:rPr>
                <w:bCs/>
              </w:rPr>
              <w:t>2013</w:t>
            </w:r>
            <w:r>
              <w:rPr>
                <w:bCs/>
              </w:rPr>
              <w:tab/>
              <w:t>Vysoká škola báňská – Technická univerzita Ostrava, obor „Informatika“, (doc.)</w:t>
            </w:r>
          </w:p>
        </w:tc>
      </w:tr>
      <w:tr w:rsidR="00870404" w:rsidRPr="00345FE1" w14:paraId="31268CA0" w14:textId="77777777" w:rsidTr="00087553">
        <w:tc>
          <w:tcPr>
            <w:tcW w:w="9859" w:type="dxa"/>
            <w:gridSpan w:val="15"/>
            <w:shd w:val="clear" w:color="auto" w:fill="F7CAAC"/>
          </w:tcPr>
          <w:p w14:paraId="7B02AFFE" w14:textId="77777777" w:rsidR="00870404" w:rsidRPr="00345FE1" w:rsidRDefault="00870404" w:rsidP="00087553">
            <w:pPr>
              <w:jc w:val="both"/>
              <w:rPr>
                <w:b/>
              </w:rPr>
            </w:pPr>
            <w:r w:rsidRPr="00345FE1">
              <w:rPr>
                <w:b/>
              </w:rPr>
              <w:t>Údaje o odborném působení od absolvování VŠ</w:t>
            </w:r>
          </w:p>
        </w:tc>
      </w:tr>
      <w:tr w:rsidR="00870404" w:rsidRPr="00345FE1" w14:paraId="22C2ED08" w14:textId="77777777" w:rsidTr="00087553">
        <w:trPr>
          <w:trHeight w:val="1090"/>
        </w:trPr>
        <w:tc>
          <w:tcPr>
            <w:tcW w:w="9859" w:type="dxa"/>
            <w:gridSpan w:val="15"/>
          </w:tcPr>
          <w:p w14:paraId="2EED9896" w14:textId="77777777" w:rsidR="00870404" w:rsidRPr="00345FE1" w:rsidRDefault="00870404" w:rsidP="00087553">
            <w:pPr>
              <w:tabs>
                <w:tab w:val="left" w:pos="1239"/>
              </w:tabs>
            </w:pPr>
            <w:r w:rsidRPr="00345FE1">
              <w:t>2007-2008</w:t>
            </w:r>
            <w:r>
              <w:tab/>
            </w:r>
            <w:r w:rsidRPr="00345FE1">
              <w:t>UTB Zlín, FAI, Ústav aplikované informatiky, lektor</w:t>
            </w:r>
          </w:p>
          <w:p w14:paraId="6C0390C0" w14:textId="77777777" w:rsidR="00870404" w:rsidRPr="00345FE1" w:rsidRDefault="00870404" w:rsidP="00087553">
            <w:pPr>
              <w:tabs>
                <w:tab w:val="left" w:pos="1239"/>
              </w:tabs>
            </w:pPr>
            <w:r w:rsidRPr="00345FE1">
              <w:t xml:space="preserve">2008-2009 </w:t>
            </w:r>
            <w:r>
              <w:tab/>
            </w:r>
            <w:r w:rsidRPr="00345FE1">
              <w:t>UTB Zlín, FAI, Ústav aplikované informatiky, odborný asistent</w:t>
            </w:r>
          </w:p>
          <w:p w14:paraId="5FD502EB" w14:textId="77777777" w:rsidR="00870404" w:rsidRPr="00345FE1" w:rsidRDefault="00870404" w:rsidP="00087553">
            <w:pPr>
              <w:tabs>
                <w:tab w:val="left" w:pos="1239"/>
              </w:tabs>
            </w:pPr>
            <w:r w:rsidRPr="00345FE1">
              <w:t>2010-2013</w:t>
            </w:r>
            <w:r>
              <w:tab/>
            </w:r>
            <w:r w:rsidRPr="00345FE1">
              <w:t>UTB Zlín, FAI, Ústav informatiky a umělé inteligence, odborný asistent</w:t>
            </w:r>
          </w:p>
          <w:p w14:paraId="09DDE43D" w14:textId="77777777" w:rsidR="00870404" w:rsidRPr="00345FE1" w:rsidRDefault="00870404" w:rsidP="00087553">
            <w:pPr>
              <w:tabs>
                <w:tab w:val="left" w:pos="1239"/>
              </w:tabs>
              <w:jc w:val="both"/>
            </w:pPr>
            <w:r w:rsidRPr="00345FE1">
              <w:t xml:space="preserve">2014-11/2022 </w:t>
            </w:r>
            <w:r>
              <w:tab/>
            </w:r>
            <w:r w:rsidRPr="00345FE1">
              <w:t>UTB Zlín, FAI, Ústav informatiky a umělé inteligence, docent</w:t>
            </w:r>
          </w:p>
          <w:p w14:paraId="2089BD19" w14:textId="1F43972F" w:rsidR="00870404" w:rsidRPr="00345FE1" w:rsidRDefault="00870404" w:rsidP="00087553">
            <w:pPr>
              <w:tabs>
                <w:tab w:val="left" w:pos="1239"/>
              </w:tabs>
              <w:jc w:val="both"/>
            </w:pPr>
            <w:proofErr w:type="gramStart"/>
            <w:r w:rsidRPr="00345FE1">
              <w:t>2018-dosud</w:t>
            </w:r>
            <w:proofErr w:type="gramEnd"/>
            <w:r w:rsidRPr="00345FE1">
              <w:t xml:space="preserve"> </w:t>
            </w:r>
            <w:r>
              <w:tab/>
            </w:r>
            <w:r w:rsidRPr="00345FE1">
              <w:t xml:space="preserve">vedoucí výzkumné skupiny </w:t>
            </w:r>
            <w:proofErr w:type="spellStart"/>
            <w:r w:rsidRPr="00345FE1">
              <w:t>A.I.Lab</w:t>
            </w:r>
            <w:proofErr w:type="spellEnd"/>
            <w:r w:rsidRPr="00345FE1">
              <w:t xml:space="preserve"> </w:t>
            </w:r>
            <w:hyperlink r:id="rId51" w:history="1">
              <w:r w:rsidRPr="001F62E3">
                <w:rPr>
                  <w:rStyle w:val="Hypertextovodkaz"/>
                </w:rPr>
                <w:t>https://ailab.fai.utb.cz/</w:t>
              </w:r>
            </w:hyperlink>
            <w:r>
              <w:t xml:space="preserve"> </w:t>
            </w:r>
          </w:p>
          <w:p w14:paraId="5F281FC1" w14:textId="77777777" w:rsidR="00870404" w:rsidRPr="00345FE1" w:rsidRDefault="00870404" w:rsidP="00087553">
            <w:pPr>
              <w:tabs>
                <w:tab w:val="left" w:pos="1239"/>
              </w:tabs>
              <w:jc w:val="both"/>
            </w:pPr>
            <w:r w:rsidRPr="00345FE1">
              <w:t>12/</w:t>
            </w:r>
            <w:proofErr w:type="gramStart"/>
            <w:r w:rsidRPr="00345FE1">
              <w:t>2022-dosud</w:t>
            </w:r>
            <w:proofErr w:type="gramEnd"/>
            <w:r>
              <w:tab/>
            </w:r>
            <w:r w:rsidRPr="00345FE1">
              <w:t>UTB Zlín, FAI, Ústav informatiky a umělé inteligence, profesor</w:t>
            </w:r>
          </w:p>
          <w:p w14:paraId="21570762" w14:textId="77777777" w:rsidR="00870404" w:rsidRPr="00345FE1" w:rsidRDefault="00870404" w:rsidP="00087553">
            <w:pPr>
              <w:tabs>
                <w:tab w:val="left" w:pos="1239"/>
              </w:tabs>
              <w:jc w:val="both"/>
              <w:rPr>
                <w:color w:val="FF0000"/>
              </w:rPr>
            </w:pPr>
            <w:r w:rsidRPr="00345FE1">
              <w:t>10/</w:t>
            </w:r>
            <w:proofErr w:type="gramStart"/>
            <w:r w:rsidRPr="00345FE1">
              <w:t>202</w:t>
            </w:r>
            <w:r>
              <w:t>3</w:t>
            </w:r>
            <w:r w:rsidRPr="00345FE1">
              <w:t>-dosud</w:t>
            </w:r>
            <w:proofErr w:type="gramEnd"/>
            <w:r w:rsidRPr="00345FE1">
              <w:t xml:space="preserve"> </w:t>
            </w:r>
            <w:r>
              <w:tab/>
            </w:r>
            <w:r w:rsidRPr="00345FE1">
              <w:t>VŠB-TUO, FEI, Katedra informatiky, profesor</w:t>
            </w:r>
          </w:p>
        </w:tc>
      </w:tr>
      <w:tr w:rsidR="00870404" w:rsidRPr="00345FE1" w14:paraId="07B8741D" w14:textId="77777777" w:rsidTr="00087553">
        <w:trPr>
          <w:trHeight w:val="250"/>
        </w:trPr>
        <w:tc>
          <w:tcPr>
            <w:tcW w:w="9859" w:type="dxa"/>
            <w:gridSpan w:val="15"/>
            <w:shd w:val="clear" w:color="auto" w:fill="F7CAAC"/>
          </w:tcPr>
          <w:p w14:paraId="2B0C08C0" w14:textId="77777777" w:rsidR="00870404" w:rsidRPr="00345FE1" w:rsidRDefault="00870404" w:rsidP="00087553">
            <w:pPr>
              <w:jc w:val="both"/>
            </w:pPr>
            <w:r w:rsidRPr="00345FE1">
              <w:rPr>
                <w:b/>
              </w:rPr>
              <w:t>Zkušenosti s vedením kvalifikačních a rigorózních prací</w:t>
            </w:r>
          </w:p>
        </w:tc>
      </w:tr>
      <w:tr w:rsidR="00870404" w:rsidRPr="00345FE1" w14:paraId="22A964D5" w14:textId="77777777" w:rsidTr="00087553">
        <w:trPr>
          <w:trHeight w:val="603"/>
        </w:trPr>
        <w:tc>
          <w:tcPr>
            <w:tcW w:w="9859" w:type="dxa"/>
            <w:gridSpan w:val="15"/>
          </w:tcPr>
          <w:p w14:paraId="4A4B1F27" w14:textId="77777777" w:rsidR="00870404" w:rsidRPr="00345FE1" w:rsidRDefault="00870404" w:rsidP="00087553">
            <w:r>
              <w:t>Za posledních 10 let</w:t>
            </w:r>
            <w:r w:rsidRPr="00345FE1">
              <w:t xml:space="preserve"> vedoucí úspěšně obhájených 29 bakalářských a 37 diplomových prací. </w:t>
            </w:r>
          </w:p>
          <w:p w14:paraId="3EF6F1DC" w14:textId="77777777" w:rsidR="00870404" w:rsidRPr="00345FE1" w:rsidRDefault="00870404" w:rsidP="00087553">
            <w:pPr>
              <w:jc w:val="both"/>
            </w:pPr>
            <w:r w:rsidRPr="00345FE1">
              <w:t>Školitel 24 studentů doktorského studijního programu, z toho 4 disertační práci úspěšně obhájili, 10 stále studuje a 1 přerušil studium.</w:t>
            </w:r>
          </w:p>
        </w:tc>
      </w:tr>
      <w:tr w:rsidR="00870404" w:rsidRPr="00345FE1" w14:paraId="29A7EED3" w14:textId="77777777" w:rsidTr="00087553">
        <w:trPr>
          <w:cantSplit/>
        </w:trPr>
        <w:tc>
          <w:tcPr>
            <w:tcW w:w="3347" w:type="dxa"/>
            <w:gridSpan w:val="3"/>
            <w:tcBorders>
              <w:top w:val="single" w:sz="12" w:space="0" w:color="auto"/>
            </w:tcBorders>
            <w:shd w:val="clear" w:color="auto" w:fill="F7CAAC"/>
          </w:tcPr>
          <w:p w14:paraId="578E0609"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7E8A6C1F"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1F62CDD6"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C7F45DD" w14:textId="77777777" w:rsidR="00870404" w:rsidRPr="00345FE1" w:rsidRDefault="00870404" w:rsidP="00087553">
            <w:pPr>
              <w:jc w:val="both"/>
              <w:rPr>
                <w:b/>
              </w:rPr>
            </w:pPr>
            <w:r w:rsidRPr="00345FE1">
              <w:rPr>
                <w:b/>
              </w:rPr>
              <w:t>Ohlasy publikací</w:t>
            </w:r>
          </w:p>
        </w:tc>
      </w:tr>
      <w:tr w:rsidR="00870404" w:rsidRPr="00345FE1" w14:paraId="650BB505" w14:textId="77777777" w:rsidTr="00087553">
        <w:trPr>
          <w:cantSplit/>
        </w:trPr>
        <w:tc>
          <w:tcPr>
            <w:tcW w:w="3347" w:type="dxa"/>
            <w:gridSpan w:val="3"/>
          </w:tcPr>
          <w:p w14:paraId="2A81EFB1" w14:textId="77777777" w:rsidR="00870404" w:rsidRPr="00345FE1" w:rsidRDefault="00870404" w:rsidP="00087553">
            <w:pPr>
              <w:jc w:val="both"/>
            </w:pPr>
            <w:r w:rsidRPr="00345FE1">
              <w:t>Informatika</w:t>
            </w:r>
          </w:p>
        </w:tc>
        <w:tc>
          <w:tcPr>
            <w:tcW w:w="2245" w:type="dxa"/>
            <w:gridSpan w:val="3"/>
          </w:tcPr>
          <w:p w14:paraId="55D52760" w14:textId="77777777" w:rsidR="00870404" w:rsidRPr="00345FE1" w:rsidRDefault="00870404" w:rsidP="00087553">
            <w:pPr>
              <w:jc w:val="both"/>
            </w:pPr>
            <w:r w:rsidRPr="00345FE1">
              <w:t>2013</w:t>
            </w:r>
          </w:p>
        </w:tc>
        <w:tc>
          <w:tcPr>
            <w:tcW w:w="2248" w:type="dxa"/>
            <w:gridSpan w:val="5"/>
            <w:tcBorders>
              <w:right w:val="single" w:sz="12" w:space="0" w:color="auto"/>
            </w:tcBorders>
          </w:tcPr>
          <w:p w14:paraId="6D54720D" w14:textId="77777777" w:rsidR="00870404" w:rsidRPr="00345FE1" w:rsidRDefault="00870404" w:rsidP="00087553">
            <w:pPr>
              <w:jc w:val="both"/>
            </w:pPr>
            <w:r w:rsidRPr="00345FE1">
              <w:t>VŠB-TUO</w:t>
            </w:r>
          </w:p>
        </w:tc>
        <w:tc>
          <w:tcPr>
            <w:tcW w:w="632" w:type="dxa"/>
            <w:gridSpan w:val="2"/>
            <w:tcBorders>
              <w:left w:val="single" w:sz="12" w:space="0" w:color="auto"/>
            </w:tcBorders>
            <w:shd w:val="clear" w:color="auto" w:fill="F7CAAC"/>
          </w:tcPr>
          <w:p w14:paraId="5BA8574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42A2B78"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40D27628" w14:textId="77777777" w:rsidR="00870404" w:rsidRPr="00345FE1" w:rsidRDefault="00870404" w:rsidP="00087553">
            <w:pPr>
              <w:jc w:val="both"/>
            </w:pPr>
            <w:r w:rsidRPr="00345FE1">
              <w:rPr>
                <w:b/>
                <w:sz w:val="18"/>
              </w:rPr>
              <w:t>ostatní</w:t>
            </w:r>
          </w:p>
        </w:tc>
      </w:tr>
      <w:tr w:rsidR="00870404" w:rsidRPr="00345FE1" w14:paraId="55725607" w14:textId="77777777" w:rsidTr="00087553">
        <w:trPr>
          <w:cantSplit/>
          <w:trHeight w:val="70"/>
        </w:trPr>
        <w:tc>
          <w:tcPr>
            <w:tcW w:w="3347" w:type="dxa"/>
            <w:gridSpan w:val="3"/>
            <w:shd w:val="clear" w:color="auto" w:fill="F7CAAC"/>
          </w:tcPr>
          <w:p w14:paraId="0D2C6E84"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7C986E6E"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ED15FCD"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415546C4" w14:textId="77777777" w:rsidR="00870404" w:rsidRPr="00345FE1" w:rsidRDefault="00870404" w:rsidP="00087553">
            <w:pPr>
              <w:jc w:val="both"/>
              <w:rPr>
                <w:b/>
              </w:rPr>
            </w:pPr>
            <w:r w:rsidRPr="00345FE1">
              <w:rPr>
                <w:b/>
              </w:rPr>
              <w:t>807</w:t>
            </w:r>
          </w:p>
        </w:tc>
        <w:tc>
          <w:tcPr>
            <w:tcW w:w="693" w:type="dxa"/>
          </w:tcPr>
          <w:p w14:paraId="7F889A73" w14:textId="77777777" w:rsidR="00870404" w:rsidRPr="00345FE1" w:rsidRDefault="00870404" w:rsidP="00087553">
            <w:pPr>
              <w:jc w:val="both"/>
              <w:rPr>
                <w:b/>
              </w:rPr>
            </w:pPr>
            <w:r w:rsidRPr="00345FE1">
              <w:rPr>
                <w:b/>
              </w:rPr>
              <w:t>1424</w:t>
            </w:r>
          </w:p>
        </w:tc>
        <w:tc>
          <w:tcPr>
            <w:tcW w:w="694" w:type="dxa"/>
          </w:tcPr>
          <w:p w14:paraId="369A3865" w14:textId="77777777" w:rsidR="00870404" w:rsidRPr="00345FE1" w:rsidRDefault="00870404" w:rsidP="00087553">
            <w:pPr>
              <w:jc w:val="both"/>
              <w:rPr>
                <w:b/>
              </w:rPr>
            </w:pPr>
            <w:r w:rsidRPr="00345FE1">
              <w:rPr>
                <w:b/>
              </w:rPr>
              <w:t>3497</w:t>
            </w:r>
          </w:p>
        </w:tc>
      </w:tr>
      <w:tr w:rsidR="00870404" w:rsidRPr="00345FE1" w14:paraId="50F2CCC4" w14:textId="77777777" w:rsidTr="00087553">
        <w:trPr>
          <w:trHeight w:val="205"/>
        </w:trPr>
        <w:tc>
          <w:tcPr>
            <w:tcW w:w="3347" w:type="dxa"/>
            <w:gridSpan w:val="3"/>
          </w:tcPr>
          <w:p w14:paraId="1E5B347E" w14:textId="77777777" w:rsidR="00870404" w:rsidRPr="00345FE1" w:rsidRDefault="00870404" w:rsidP="00087553">
            <w:pPr>
              <w:jc w:val="both"/>
            </w:pPr>
            <w:r w:rsidRPr="00345FE1">
              <w:t>Informatika</w:t>
            </w:r>
          </w:p>
        </w:tc>
        <w:tc>
          <w:tcPr>
            <w:tcW w:w="2245" w:type="dxa"/>
            <w:gridSpan w:val="3"/>
          </w:tcPr>
          <w:p w14:paraId="2BF99978" w14:textId="77777777" w:rsidR="00870404" w:rsidRPr="00345FE1" w:rsidRDefault="00870404" w:rsidP="00087553">
            <w:pPr>
              <w:jc w:val="both"/>
            </w:pPr>
            <w:r w:rsidRPr="00345FE1">
              <w:t>2022</w:t>
            </w:r>
          </w:p>
        </w:tc>
        <w:tc>
          <w:tcPr>
            <w:tcW w:w="2248" w:type="dxa"/>
            <w:gridSpan w:val="5"/>
            <w:tcBorders>
              <w:right w:val="single" w:sz="12" w:space="0" w:color="auto"/>
            </w:tcBorders>
          </w:tcPr>
          <w:p w14:paraId="21816650" w14:textId="77777777" w:rsidR="00870404" w:rsidRPr="00345FE1" w:rsidRDefault="00870404" w:rsidP="00087553">
            <w:pPr>
              <w:jc w:val="both"/>
            </w:pPr>
            <w:r w:rsidRPr="00345FE1">
              <w:t>VŠB-TUO</w:t>
            </w:r>
          </w:p>
        </w:tc>
        <w:tc>
          <w:tcPr>
            <w:tcW w:w="1325" w:type="dxa"/>
            <w:gridSpan w:val="3"/>
            <w:tcBorders>
              <w:left w:val="single" w:sz="12" w:space="0" w:color="auto"/>
            </w:tcBorders>
            <w:shd w:val="clear" w:color="auto" w:fill="FBD4B4"/>
            <w:vAlign w:val="center"/>
          </w:tcPr>
          <w:p w14:paraId="7C3EDD1B"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12B5510B" w14:textId="77777777" w:rsidR="00870404" w:rsidRPr="00345FE1" w:rsidRDefault="00870404" w:rsidP="00087553">
            <w:pPr>
              <w:rPr>
                <w:b/>
              </w:rPr>
            </w:pPr>
            <w:r w:rsidRPr="00345FE1">
              <w:rPr>
                <w:b/>
              </w:rPr>
              <w:t>19/23</w:t>
            </w:r>
          </w:p>
        </w:tc>
      </w:tr>
    </w:tbl>
    <w:p w14:paraId="1CFB404C"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415B75B2" w14:textId="77777777" w:rsidTr="00087553">
        <w:tc>
          <w:tcPr>
            <w:tcW w:w="9859" w:type="dxa"/>
            <w:gridSpan w:val="4"/>
            <w:shd w:val="clear" w:color="auto" w:fill="F7CAAC"/>
          </w:tcPr>
          <w:p w14:paraId="0DA656C5" w14:textId="332B3E21"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5798F5B4" w14:textId="77777777" w:rsidTr="00087553">
        <w:trPr>
          <w:trHeight w:val="2347"/>
        </w:trPr>
        <w:tc>
          <w:tcPr>
            <w:tcW w:w="9859" w:type="dxa"/>
            <w:gridSpan w:val="4"/>
          </w:tcPr>
          <w:p w14:paraId="6CBEF4FE"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300 </w:t>
            </w:r>
            <w:r w:rsidRPr="000E699B">
              <w:t>(</w:t>
            </w:r>
            <w:proofErr w:type="spellStart"/>
            <w:r w:rsidRPr="000E699B">
              <w:t>ResearcherID</w:t>
            </w:r>
            <w:proofErr w:type="spellEnd"/>
            <w:r w:rsidRPr="000E699B">
              <w:t>:</w:t>
            </w:r>
            <w:r>
              <w:t xml:space="preserve"> </w:t>
            </w:r>
            <w:r w:rsidRPr="0075142C">
              <w:t>H-6353-2012</w:t>
            </w:r>
            <w:r w:rsidRPr="000E699B">
              <w:t xml:space="preserve">), </w:t>
            </w:r>
            <w:proofErr w:type="spellStart"/>
            <w:r w:rsidRPr="000E699B">
              <w:t>Scopus</w:t>
            </w:r>
            <w:proofErr w:type="spellEnd"/>
            <w:r w:rsidRPr="000E699B">
              <w:t xml:space="preserve">: </w:t>
            </w:r>
            <w:r>
              <w:t>394</w:t>
            </w:r>
            <w:r w:rsidRPr="000E699B">
              <w:t xml:space="preserve"> (</w:t>
            </w:r>
            <w:proofErr w:type="spellStart"/>
            <w:r w:rsidRPr="000E699B">
              <w:t>Author</w:t>
            </w:r>
            <w:proofErr w:type="spellEnd"/>
            <w:r w:rsidRPr="000E699B">
              <w:t xml:space="preserve"> ID </w:t>
            </w:r>
            <w:r w:rsidRPr="009A65ED">
              <w:t>23975048900</w:t>
            </w:r>
            <w:r w:rsidRPr="000E699B">
              <w:t>)</w:t>
            </w:r>
          </w:p>
          <w:p w14:paraId="74C9B17A" w14:textId="7F0BADDA" w:rsidR="00870404" w:rsidRDefault="00007B99" w:rsidP="00087553">
            <w:pPr>
              <w:jc w:val="both"/>
            </w:pPr>
            <w:hyperlink r:id="rId52" w:history="1">
              <w:r w:rsidR="00870404" w:rsidRPr="00E30368">
                <w:rPr>
                  <w:rStyle w:val="Hypertextovodkaz"/>
                </w:rPr>
                <w:t>https://orcid.org/0000-0002-5839-4263</w:t>
              </w:r>
            </w:hyperlink>
            <w:r w:rsidR="00870404">
              <w:t xml:space="preserve"> </w:t>
            </w:r>
          </w:p>
          <w:p w14:paraId="78AA833D" w14:textId="77777777" w:rsidR="00870404" w:rsidRPr="00345FE1" w:rsidRDefault="00870404" w:rsidP="00087553">
            <w:pPr>
              <w:jc w:val="both"/>
              <w:rPr>
                <w:bCs/>
              </w:rPr>
            </w:pPr>
            <w:r w:rsidRPr="00345FE1">
              <w:rPr>
                <w:bCs/>
              </w:rPr>
              <w:t>KADAVY, T</w:t>
            </w:r>
            <w:r>
              <w:rPr>
                <w:bCs/>
              </w:rPr>
              <w:t>omáš</w:t>
            </w:r>
            <w:r w:rsidRPr="00345FE1">
              <w:rPr>
                <w:bCs/>
              </w:rPr>
              <w:t xml:space="preserve">, VIKTORIN, </w:t>
            </w:r>
            <w:proofErr w:type="spellStart"/>
            <w:r w:rsidRPr="00345FE1">
              <w:rPr>
                <w:bCs/>
              </w:rPr>
              <w:t>A</w:t>
            </w:r>
            <w:r>
              <w:rPr>
                <w:bCs/>
              </w:rPr>
              <w:t>adam</w:t>
            </w:r>
            <w:proofErr w:type="spellEnd"/>
            <w:r w:rsidRPr="00345FE1">
              <w:rPr>
                <w:bCs/>
              </w:rPr>
              <w:t>, KAZIKOVA, A</w:t>
            </w:r>
            <w:r>
              <w:rPr>
                <w:bCs/>
              </w:rPr>
              <w:t>nežka</w:t>
            </w:r>
            <w:r w:rsidRPr="00345FE1">
              <w:rPr>
                <w:bCs/>
              </w:rPr>
              <w:t>, PLUHACEK, M</w:t>
            </w:r>
            <w:r>
              <w:rPr>
                <w:bCs/>
              </w:rPr>
              <w:t>ichal</w:t>
            </w:r>
            <w:r w:rsidRPr="00345FE1">
              <w:rPr>
                <w:bCs/>
              </w:rPr>
              <w:t xml:space="preserve"> a </w:t>
            </w:r>
            <w:r w:rsidRPr="00345FE1">
              <w:rPr>
                <w:b/>
              </w:rPr>
              <w:t>SENKERIK, R</w:t>
            </w:r>
            <w:r>
              <w:rPr>
                <w:b/>
              </w:rPr>
              <w:t>oman</w:t>
            </w:r>
            <w:r w:rsidRPr="00345FE1">
              <w:rPr>
                <w:b/>
              </w:rPr>
              <w:t xml:space="preserve"> (10</w:t>
            </w:r>
            <w:r>
              <w:rPr>
                <w:b/>
              </w:rPr>
              <w:t xml:space="preserve"> </w:t>
            </w:r>
            <w:r w:rsidRPr="00345FE1">
              <w:rPr>
                <w:b/>
              </w:rPr>
              <w:t>%)</w:t>
            </w:r>
            <w:r>
              <w:rPr>
                <w:b/>
              </w:rPr>
              <w:t>.</w:t>
            </w:r>
            <w:r w:rsidRPr="00345FE1">
              <w:rPr>
                <w:bCs/>
              </w:rPr>
              <w:t xml:space="preserve"> </w:t>
            </w:r>
            <w:proofErr w:type="spellStart"/>
            <w:r w:rsidRPr="00345FE1">
              <w:rPr>
                <w:bCs/>
              </w:rPr>
              <w:t>Impact</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Boundary</w:t>
            </w:r>
            <w:proofErr w:type="spellEnd"/>
            <w:r w:rsidRPr="00345FE1">
              <w:rPr>
                <w:bCs/>
              </w:rPr>
              <w:t xml:space="preserve"> </w:t>
            </w:r>
            <w:proofErr w:type="spellStart"/>
            <w:r w:rsidRPr="00345FE1">
              <w:rPr>
                <w:bCs/>
              </w:rPr>
              <w:t>Control</w:t>
            </w:r>
            <w:proofErr w:type="spellEnd"/>
            <w:r w:rsidRPr="00345FE1">
              <w:rPr>
                <w:bCs/>
              </w:rPr>
              <w:t xml:space="preserve"> </w:t>
            </w:r>
            <w:proofErr w:type="spellStart"/>
            <w:r w:rsidRPr="00345FE1">
              <w:rPr>
                <w:bCs/>
              </w:rPr>
              <w:t>Methods</w:t>
            </w:r>
            <w:proofErr w:type="spellEnd"/>
            <w:r w:rsidRPr="00345FE1">
              <w:rPr>
                <w:bCs/>
              </w:rPr>
              <w:t xml:space="preserve"> on </w:t>
            </w:r>
            <w:proofErr w:type="spellStart"/>
            <w:r w:rsidRPr="00345FE1">
              <w:rPr>
                <w:bCs/>
              </w:rPr>
              <w:t>Bound-Constrained</w:t>
            </w:r>
            <w:proofErr w:type="spellEnd"/>
            <w:r w:rsidRPr="00345FE1">
              <w:rPr>
                <w:bCs/>
              </w:rPr>
              <w:t xml:space="preserve"> </w:t>
            </w:r>
            <w:proofErr w:type="spellStart"/>
            <w:r w:rsidRPr="00345FE1">
              <w:rPr>
                <w:bCs/>
              </w:rPr>
              <w:t>Optimization</w:t>
            </w:r>
            <w:proofErr w:type="spellEnd"/>
            <w:r w:rsidRPr="00345FE1">
              <w:rPr>
                <w:bCs/>
              </w:rPr>
              <w:t xml:space="preserve"> Benchmarking. </w:t>
            </w:r>
            <w:r w:rsidRPr="007C6A30">
              <w:rPr>
                <w:bCs/>
                <w:i/>
                <w:iCs/>
              </w:rPr>
              <w:t xml:space="preserve">IEEE </w:t>
            </w:r>
            <w:proofErr w:type="spellStart"/>
            <w:r w:rsidRPr="007C6A30">
              <w:rPr>
                <w:bCs/>
                <w:i/>
                <w:iCs/>
              </w:rPr>
              <w:t>Transactions</w:t>
            </w:r>
            <w:proofErr w:type="spellEnd"/>
            <w:r w:rsidRPr="007C6A30">
              <w:rPr>
                <w:bCs/>
                <w:i/>
                <w:iCs/>
              </w:rPr>
              <w:t xml:space="preserve"> on </w:t>
            </w:r>
            <w:proofErr w:type="spellStart"/>
            <w:r w:rsidRPr="007C6A30">
              <w:rPr>
                <w:bCs/>
                <w:i/>
                <w:iCs/>
              </w:rPr>
              <w:t>Evolutionary</w:t>
            </w:r>
            <w:proofErr w:type="spellEnd"/>
            <w:r w:rsidRPr="007C6A30">
              <w:rPr>
                <w:bCs/>
                <w:i/>
                <w:iCs/>
              </w:rPr>
              <w:t xml:space="preserve"> </w:t>
            </w:r>
            <w:proofErr w:type="spellStart"/>
            <w:r w:rsidRPr="007C6A30">
              <w:rPr>
                <w:bCs/>
                <w:i/>
                <w:iCs/>
              </w:rPr>
              <w:t>Computatio</w:t>
            </w:r>
            <w:r w:rsidRPr="00345FE1">
              <w:rPr>
                <w:bCs/>
              </w:rPr>
              <w:t>n</w:t>
            </w:r>
            <w:proofErr w:type="spellEnd"/>
            <w:r w:rsidRPr="00345FE1">
              <w:rPr>
                <w:bCs/>
              </w:rPr>
              <w:t>, 2022, 26(6), s. 1271-1280. DOI: 10.1109/TEVC.2022.3204412.</w:t>
            </w:r>
            <w:r>
              <w:rPr>
                <w:bCs/>
              </w:rPr>
              <w:t xml:space="preserve"> </w:t>
            </w:r>
            <w:proofErr w:type="spellStart"/>
            <w:r w:rsidRPr="00345FE1">
              <w:rPr>
                <w:bCs/>
              </w:rPr>
              <w:t>Jimp</w:t>
            </w:r>
            <w:proofErr w:type="spellEnd"/>
          </w:p>
          <w:p w14:paraId="4079A6FB" w14:textId="77777777" w:rsidR="00870404" w:rsidRPr="00345FE1" w:rsidRDefault="00870404" w:rsidP="00087553">
            <w:pPr>
              <w:jc w:val="both"/>
              <w:rPr>
                <w:bCs/>
              </w:rPr>
            </w:pPr>
            <w:r w:rsidRPr="00263CAE">
              <w:rPr>
                <w:rStyle w:val="Siln"/>
              </w:rPr>
              <w:t>DOROTIK, L</w:t>
            </w:r>
            <w:r>
              <w:rPr>
                <w:rStyle w:val="Siln"/>
              </w:rPr>
              <w:t>adislav</w:t>
            </w:r>
            <w:r w:rsidRPr="00263CAE">
              <w:rPr>
                <w:rStyle w:val="Siln"/>
              </w:rPr>
              <w:t>, KINCL, J</w:t>
            </w:r>
            <w:r>
              <w:rPr>
                <w:rStyle w:val="Siln"/>
              </w:rPr>
              <w:t>an</w:t>
            </w:r>
            <w:r w:rsidRPr="00263CAE">
              <w:rPr>
                <w:rStyle w:val="Siln"/>
              </w:rPr>
              <w:t>, OULEHLA, M</w:t>
            </w:r>
            <w:r>
              <w:rPr>
                <w:rStyle w:val="Siln"/>
              </w:rPr>
              <w:t>ilan</w:t>
            </w:r>
            <w:r w:rsidRPr="00263CAE">
              <w:rPr>
                <w:rStyle w:val="Siln"/>
              </w:rPr>
              <w:t>,</w:t>
            </w:r>
            <w:r w:rsidRPr="00345FE1">
              <w:rPr>
                <w:rStyle w:val="Siln"/>
              </w:rPr>
              <w:t xml:space="preserve"> ŠENKEŘÍK, R</w:t>
            </w:r>
            <w:r>
              <w:rPr>
                <w:rStyle w:val="Siln"/>
              </w:rPr>
              <w:t>oman</w:t>
            </w:r>
            <w:r w:rsidRPr="00345FE1">
              <w:rPr>
                <w:rStyle w:val="Siln"/>
              </w:rPr>
              <w:t xml:space="preserve"> (10</w:t>
            </w:r>
            <w:r>
              <w:rPr>
                <w:rStyle w:val="Siln"/>
              </w:rPr>
              <w:t xml:space="preserve"> </w:t>
            </w:r>
            <w:r w:rsidRPr="00345FE1">
              <w:rPr>
                <w:rStyle w:val="Siln"/>
              </w:rPr>
              <w:t xml:space="preserve">%). </w:t>
            </w:r>
            <w:r w:rsidRPr="00263CAE">
              <w:rPr>
                <w:rStyle w:val="Siln"/>
              </w:rPr>
              <w:t>a KOMÍNKOVÁ OPLATKOVÁ, Z</w:t>
            </w:r>
            <w:r>
              <w:rPr>
                <w:rStyle w:val="Siln"/>
              </w:rPr>
              <w:t>uzana</w:t>
            </w:r>
            <w:r w:rsidRPr="00263CAE">
              <w:rPr>
                <w:rStyle w:val="Siln"/>
              </w:rPr>
              <w:t>.</w:t>
            </w:r>
            <w:r w:rsidRPr="00345FE1">
              <w:t xml:space="preserve"> A </w:t>
            </w:r>
            <w:proofErr w:type="spellStart"/>
            <w:r w:rsidRPr="00345FE1">
              <w:t>Perfect</w:t>
            </w:r>
            <w:proofErr w:type="spellEnd"/>
            <w:r w:rsidRPr="00345FE1">
              <w:t xml:space="preserve"> </w:t>
            </w:r>
            <w:proofErr w:type="spellStart"/>
            <w:r w:rsidRPr="00345FE1">
              <w:t>Knife</w:t>
            </w:r>
            <w:proofErr w:type="spellEnd"/>
            <w:r w:rsidRPr="00345FE1">
              <w:t>—</w:t>
            </w:r>
            <w:proofErr w:type="spellStart"/>
            <w:r w:rsidRPr="00345FE1">
              <w:t>Bulk</w:t>
            </w:r>
            <w:proofErr w:type="spellEnd"/>
            <w:r w:rsidRPr="00345FE1">
              <w:t xml:space="preserve"> </w:t>
            </w:r>
            <w:proofErr w:type="spellStart"/>
            <w:r w:rsidRPr="00345FE1">
              <w:t>Decompilation</w:t>
            </w:r>
            <w:proofErr w:type="spellEnd"/>
            <w:r w:rsidRPr="00345FE1">
              <w:t xml:space="preserve"> and </w:t>
            </w:r>
            <w:proofErr w:type="spellStart"/>
            <w:r w:rsidRPr="00345FE1">
              <w:t>Preprocessing</w:t>
            </w:r>
            <w:proofErr w:type="spellEnd"/>
            <w:r w:rsidRPr="00345FE1">
              <w:t xml:space="preserve"> </w:t>
            </w:r>
            <w:proofErr w:type="spellStart"/>
            <w:r w:rsidRPr="00345FE1">
              <w:t>Tool</w:t>
            </w:r>
            <w:proofErr w:type="spellEnd"/>
            <w:r w:rsidRPr="00345FE1">
              <w:t xml:space="preserve">. In: </w:t>
            </w:r>
            <w:r w:rsidRPr="007C6A30">
              <w:rPr>
                <w:i/>
                <w:iCs/>
              </w:rPr>
              <w:t xml:space="preserve">International </w:t>
            </w:r>
            <w:proofErr w:type="spellStart"/>
            <w:r w:rsidRPr="007C6A30">
              <w:rPr>
                <w:i/>
                <w:iCs/>
              </w:rPr>
              <w:t>Conference</w:t>
            </w:r>
            <w:proofErr w:type="spellEnd"/>
            <w:r w:rsidRPr="007C6A30">
              <w:rPr>
                <w:i/>
                <w:iCs/>
              </w:rPr>
              <w:t xml:space="preserve"> on </w:t>
            </w:r>
            <w:proofErr w:type="spellStart"/>
            <w:r w:rsidRPr="007C6A30">
              <w:rPr>
                <w:i/>
                <w:iCs/>
              </w:rPr>
              <w:t>Advanced</w:t>
            </w:r>
            <w:proofErr w:type="spellEnd"/>
            <w:r w:rsidRPr="007C6A30">
              <w:rPr>
                <w:i/>
                <w:iCs/>
              </w:rPr>
              <w:t xml:space="preserve"> </w:t>
            </w:r>
            <w:proofErr w:type="spellStart"/>
            <w:r w:rsidRPr="007C6A30">
              <w:rPr>
                <w:i/>
                <w:iCs/>
              </w:rPr>
              <w:t>Engineering</w:t>
            </w:r>
            <w:proofErr w:type="spellEnd"/>
            <w:r w:rsidRPr="007C6A30">
              <w:rPr>
                <w:i/>
                <w:iCs/>
              </w:rPr>
              <w:t xml:space="preserve"> </w:t>
            </w:r>
            <w:proofErr w:type="spellStart"/>
            <w:r w:rsidRPr="007C6A30">
              <w:rPr>
                <w:i/>
                <w:iCs/>
              </w:rPr>
              <w:t>Theory</w:t>
            </w:r>
            <w:proofErr w:type="spellEnd"/>
            <w:r w:rsidRPr="007C6A30">
              <w:rPr>
                <w:i/>
                <w:iCs/>
              </w:rPr>
              <w:t xml:space="preserve"> and </w:t>
            </w:r>
            <w:proofErr w:type="spellStart"/>
            <w:r w:rsidRPr="007C6A30">
              <w:rPr>
                <w:i/>
                <w:iCs/>
              </w:rPr>
              <w:t>Applications</w:t>
            </w:r>
            <w:proofErr w:type="spellEnd"/>
            <w:r w:rsidRPr="00345FE1">
              <w:t xml:space="preserve">. Singapore: </w:t>
            </w:r>
            <w:proofErr w:type="spellStart"/>
            <w:r w:rsidRPr="00345FE1">
              <w:t>Springer</w:t>
            </w:r>
            <w:proofErr w:type="spellEnd"/>
            <w:r w:rsidRPr="00345FE1">
              <w:t xml:space="preserve"> </w:t>
            </w:r>
            <w:proofErr w:type="spellStart"/>
            <w:r w:rsidRPr="00345FE1">
              <w:t>Nature</w:t>
            </w:r>
            <w:proofErr w:type="spellEnd"/>
            <w:r w:rsidRPr="00345FE1">
              <w:t xml:space="preserve"> Singapore, 2022, s. 153-164. ISBN 978-981-19-5431-6. DOI: 10.1007/978-981-19-5431-6_14.</w:t>
            </w:r>
            <w:r>
              <w:t xml:space="preserve"> D</w:t>
            </w:r>
          </w:p>
          <w:p w14:paraId="1607D3B6" w14:textId="77777777" w:rsidR="00870404" w:rsidRDefault="00870404" w:rsidP="00087553">
            <w:pPr>
              <w:jc w:val="both"/>
              <w:rPr>
                <w:bCs/>
              </w:rPr>
            </w:pPr>
            <w:r w:rsidRPr="00345FE1">
              <w:rPr>
                <w:bCs/>
              </w:rPr>
              <w:t>VIKTORIN, A</w:t>
            </w:r>
            <w:r>
              <w:rPr>
                <w:bCs/>
              </w:rPr>
              <w:t>dam</w:t>
            </w:r>
            <w:r w:rsidRPr="00345FE1">
              <w:rPr>
                <w:bCs/>
              </w:rPr>
              <w:t xml:space="preserve">, </w:t>
            </w:r>
            <w:r w:rsidRPr="00345FE1">
              <w:rPr>
                <w:b/>
              </w:rPr>
              <w:t>SENKERIK, R</w:t>
            </w:r>
            <w:r>
              <w:rPr>
                <w:b/>
              </w:rPr>
              <w:t>oman</w:t>
            </w:r>
            <w:r w:rsidRPr="00345FE1">
              <w:rPr>
                <w:b/>
              </w:rPr>
              <w:t xml:space="preserve"> (40</w:t>
            </w:r>
            <w:r>
              <w:rPr>
                <w:b/>
              </w:rPr>
              <w:t xml:space="preserve"> </w:t>
            </w:r>
            <w:r w:rsidRPr="00345FE1">
              <w:rPr>
                <w:b/>
              </w:rPr>
              <w:t>%)</w:t>
            </w:r>
            <w:r w:rsidRPr="00345FE1">
              <w:rPr>
                <w:bCs/>
              </w:rPr>
              <w:t>, PLUHACEK, M</w:t>
            </w:r>
            <w:r>
              <w:rPr>
                <w:bCs/>
              </w:rPr>
              <w:t>ichal</w:t>
            </w:r>
            <w:r w:rsidRPr="00345FE1">
              <w:rPr>
                <w:bCs/>
              </w:rPr>
              <w:t>, KADAVY, T</w:t>
            </w:r>
            <w:r>
              <w:rPr>
                <w:bCs/>
              </w:rPr>
              <w:t>omáš</w:t>
            </w:r>
            <w:r w:rsidRPr="00345FE1">
              <w:rPr>
                <w:bCs/>
              </w:rPr>
              <w:t xml:space="preserve"> a ZAMUDA, A</w:t>
            </w:r>
            <w:r>
              <w:rPr>
                <w:bCs/>
              </w:rPr>
              <w:t>leš</w:t>
            </w:r>
            <w:r w:rsidRPr="00345FE1">
              <w:rPr>
                <w:bCs/>
              </w:rPr>
              <w:t xml:space="preserve">. Distance </w:t>
            </w:r>
            <w:proofErr w:type="spellStart"/>
            <w:r w:rsidRPr="00345FE1">
              <w:rPr>
                <w:bCs/>
              </w:rPr>
              <w:t>based</w:t>
            </w:r>
            <w:proofErr w:type="spellEnd"/>
            <w:r w:rsidRPr="00345FE1">
              <w:rPr>
                <w:bCs/>
              </w:rPr>
              <w:t xml:space="preserve"> </w:t>
            </w:r>
            <w:proofErr w:type="spellStart"/>
            <w:r w:rsidRPr="00345FE1">
              <w:rPr>
                <w:bCs/>
              </w:rPr>
              <w:t>parameter</w:t>
            </w:r>
            <w:proofErr w:type="spellEnd"/>
            <w:r w:rsidRPr="00345FE1">
              <w:rPr>
                <w:bCs/>
              </w:rPr>
              <w:t xml:space="preserve"> </w:t>
            </w:r>
            <w:proofErr w:type="spellStart"/>
            <w:r w:rsidRPr="00345FE1">
              <w:rPr>
                <w:bCs/>
              </w:rPr>
              <w:t>adaptation</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success-history</w:t>
            </w:r>
            <w:proofErr w:type="spellEnd"/>
            <w:r w:rsidRPr="00345FE1">
              <w:rPr>
                <w:bCs/>
              </w:rPr>
              <w:t xml:space="preserve"> </w:t>
            </w:r>
            <w:proofErr w:type="spellStart"/>
            <w:r w:rsidRPr="00345FE1">
              <w:rPr>
                <w:bCs/>
              </w:rPr>
              <w:t>based</w:t>
            </w:r>
            <w:proofErr w:type="spellEnd"/>
            <w:r w:rsidRPr="00345FE1">
              <w:rPr>
                <w:bCs/>
              </w:rPr>
              <w:t xml:space="preserve"> </w:t>
            </w:r>
            <w:proofErr w:type="spellStart"/>
            <w:r w:rsidRPr="00345FE1">
              <w:rPr>
                <w:bCs/>
              </w:rPr>
              <w:t>differential</w:t>
            </w:r>
            <w:proofErr w:type="spellEnd"/>
            <w:r w:rsidRPr="00345FE1">
              <w:rPr>
                <w:bCs/>
              </w:rPr>
              <w:t xml:space="preserve"> </w:t>
            </w:r>
            <w:proofErr w:type="spellStart"/>
            <w:r w:rsidRPr="00345FE1">
              <w:rPr>
                <w:bCs/>
              </w:rPr>
              <w:t>evolution</w:t>
            </w:r>
            <w:proofErr w:type="spellEnd"/>
            <w:r w:rsidRPr="00345FE1">
              <w:rPr>
                <w:bCs/>
              </w:rPr>
              <w:t xml:space="preserve">. </w:t>
            </w:r>
            <w:proofErr w:type="spellStart"/>
            <w:r w:rsidRPr="007C6A30">
              <w:rPr>
                <w:bCs/>
                <w:i/>
                <w:iCs/>
              </w:rPr>
              <w:t>Swarm</w:t>
            </w:r>
            <w:proofErr w:type="spellEnd"/>
            <w:r w:rsidRPr="007C6A30">
              <w:rPr>
                <w:bCs/>
                <w:i/>
                <w:iCs/>
              </w:rPr>
              <w:t xml:space="preserve"> and </w:t>
            </w:r>
            <w:proofErr w:type="spellStart"/>
            <w:r w:rsidRPr="007C6A30">
              <w:rPr>
                <w:bCs/>
                <w:i/>
                <w:iCs/>
              </w:rPr>
              <w:t>Evolutionary</w:t>
            </w:r>
            <w:proofErr w:type="spellEnd"/>
            <w:r w:rsidRPr="007C6A30">
              <w:rPr>
                <w:bCs/>
                <w:i/>
                <w:iCs/>
              </w:rPr>
              <w:t xml:space="preserve"> </w:t>
            </w:r>
            <w:proofErr w:type="spellStart"/>
            <w:r w:rsidRPr="007C6A30">
              <w:rPr>
                <w:bCs/>
                <w:i/>
                <w:iCs/>
              </w:rPr>
              <w:t>Computation</w:t>
            </w:r>
            <w:proofErr w:type="spellEnd"/>
            <w:r w:rsidRPr="00345FE1">
              <w:rPr>
                <w:bCs/>
              </w:rPr>
              <w:t>, 2019, 50, 100462. DOI: 10.1016/j.swevo.2019.100462.</w:t>
            </w:r>
            <w:r>
              <w:rPr>
                <w:bCs/>
              </w:rPr>
              <w:t xml:space="preserve"> </w:t>
            </w:r>
            <w:proofErr w:type="spellStart"/>
            <w:r w:rsidRPr="00345FE1">
              <w:rPr>
                <w:bCs/>
              </w:rPr>
              <w:t>Jimp</w:t>
            </w:r>
            <w:proofErr w:type="spellEnd"/>
          </w:p>
          <w:p w14:paraId="4551AF81" w14:textId="77777777" w:rsidR="00870404" w:rsidRPr="00345FE1" w:rsidRDefault="00870404" w:rsidP="00087553">
            <w:pPr>
              <w:jc w:val="both"/>
              <w:rPr>
                <w:bCs/>
              </w:rPr>
            </w:pPr>
            <w:r w:rsidRPr="005E70F6">
              <w:rPr>
                <w:bCs/>
              </w:rPr>
              <w:t>KORYTKOWSKI, M</w:t>
            </w:r>
            <w:r>
              <w:rPr>
                <w:bCs/>
              </w:rPr>
              <w:t>arcin</w:t>
            </w:r>
            <w:r w:rsidRPr="005E70F6">
              <w:rPr>
                <w:bCs/>
              </w:rPr>
              <w:t xml:space="preserve">, </w:t>
            </w:r>
            <w:r w:rsidRPr="002418A7">
              <w:rPr>
                <w:b/>
              </w:rPr>
              <w:t>SENKERIK, R</w:t>
            </w:r>
            <w:r>
              <w:rPr>
                <w:b/>
              </w:rPr>
              <w:t>oman</w:t>
            </w:r>
            <w:r w:rsidRPr="002418A7">
              <w:rPr>
                <w:b/>
              </w:rPr>
              <w:t xml:space="preserve"> (30 %),</w:t>
            </w:r>
            <w:r w:rsidRPr="005E70F6">
              <w:rPr>
                <w:bCs/>
              </w:rPr>
              <w:t xml:space="preserve"> SCHERER, M</w:t>
            </w:r>
            <w:r>
              <w:rPr>
                <w:bCs/>
              </w:rPr>
              <w:t>agdalena</w:t>
            </w:r>
            <w:r w:rsidRPr="005E70F6">
              <w:rPr>
                <w:bCs/>
              </w:rPr>
              <w:t xml:space="preserve"> M., ANGRYK, R</w:t>
            </w:r>
            <w:r>
              <w:rPr>
                <w:bCs/>
              </w:rPr>
              <w:t>afal</w:t>
            </w:r>
            <w:r w:rsidRPr="005E70F6">
              <w:rPr>
                <w:bCs/>
              </w:rPr>
              <w:t xml:space="preserve"> A., KORDOS, </w:t>
            </w:r>
            <w:proofErr w:type="spellStart"/>
            <w:r w:rsidRPr="005E70F6">
              <w:rPr>
                <w:bCs/>
              </w:rPr>
              <w:t>M</w:t>
            </w:r>
            <w:r>
              <w:rPr>
                <w:bCs/>
              </w:rPr>
              <w:t>iroslaw</w:t>
            </w:r>
            <w:proofErr w:type="spellEnd"/>
            <w:r w:rsidRPr="005E70F6">
              <w:rPr>
                <w:bCs/>
              </w:rPr>
              <w:t xml:space="preserve"> a SIWOCHA, A</w:t>
            </w:r>
            <w:r>
              <w:rPr>
                <w:bCs/>
              </w:rPr>
              <w:t>gnieszka</w:t>
            </w:r>
            <w:r w:rsidRPr="005E70F6">
              <w:rPr>
                <w:bCs/>
              </w:rPr>
              <w:t xml:space="preserve">. </w:t>
            </w:r>
            <w:proofErr w:type="spellStart"/>
            <w:r w:rsidRPr="005E70F6">
              <w:rPr>
                <w:bCs/>
              </w:rPr>
              <w:t>Efficient</w:t>
            </w:r>
            <w:proofErr w:type="spellEnd"/>
            <w:r w:rsidRPr="005E70F6">
              <w:rPr>
                <w:bCs/>
              </w:rPr>
              <w:t xml:space="preserve"> image </w:t>
            </w:r>
            <w:proofErr w:type="spellStart"/>
            <w:r w:rsidRPr="005E70F6">
              <w:rPr>
                <w:bCs/>
              </w:rPr>
              <w:t>retrieval</w:t>
            </w:r>
            <w:proofErr w:type="spellEnd"/>
            <w:r w:rsidRPr="005E70F6">
              <w:rPr>
                <w:bCs/>
              </w:rPr>
              <w:t xml:space="preserve"> by fuzzy </w:t>
            </w:r>
            <w:proofErr w:type="spellStart"/>
            <w:r w:rsidRPr="005E70F6">
              <w:rPr>
                <w:bCs/>
              </w:rPr>
              <w:t>rules</w:t>
            </w:r>
            <w:proofErr w:type="spellEnd"/>
            <w:r w:rsidRPr="005E70F6">
              <w:rPr>
                <w:bCs/>
              </w:rPr>
              <w:t xml:space="preserve"> </w:t>
            </w:r>
            <w:proofErr w:type="spellStart"/>
            <w:r w:rsidRPr="005E70F6">
              <w:rPr>
                <w:bCs/>
              </w:rPr>
              <w:t>from</w:t>
            </w:r>
            <w:proofErr w:type="spellEnd"/>
            <w:r w:rsidRPr="005E70F6">
              <w:rPr>
                <w:bCs/>
              </w:rPr>
              <w:t xml:space="preserve"> </w:t>
            </w:r>
            <w:proofErr w:type="spellStart"/>
            <w:r w:rsidRPr="005E70F6">
              <w:rPr>
                <w:bCs/>
              </w:rPr>
              <w:t>boosting</w:t>
            </w:r>
            <w:proofErr w:type="spellEnd"/>
            <w:r w:rsidRPr="005E70F6">
              <w:rPr>
                <w:bCs/>
              </w:rPr>
              <w:t xml:space="preserve"> and </w:t>
            </w:r>
            <w:proofErr w:type="spellStart"/>
            <w:r w:rsidRPr="005E70F6">
              <w:rPr>
                <w:bCs/>
              </w:rPr>
              <w:t>metaheuristic</w:t>
            </w:r>
            <w:proofErr w:type="spellEnd"/>
            <w:r w:rsidRPr="005E70F6">
              <w:rPr>
                <w:bCs/>
              </w:rPr>
              <w:t xml:space="preserve">. </w:t>
            </w:r>
            <w:proofErr w:type="spellStart"/>
            <w:r w:rsidRPr="00A23F8F">
              <w:rPr>
                <w:bCs/>
                <w:i/>
                <w:iCs/>
              </w:rPr>
              <w:t>Journal</w:t>
            </w:r>
            <w:proofErr w:type="spellEnd"/>
            <w:r w:rsidRPr="00A23F8F">
              <w:rPr>
                <w:bCs/>
                <w:i/>
                <w:iCs/>
              </w:rPr>
              <w:t xml:space="preserve"> </w:t>
            </w:r>
            <w:proofErr w:type="spellStart"/>
            <w:r w:rsidRPr="00A23F8F">
              <w:rPr>
                <w:bCs/>
                <w:i/>
                <w:iCs/>
              </w:rPr>
              <w:t>of</w:t>
            </w:r>
            <w:proofErr w:type="spellEnd"/>
            <w:r w:rsidRPr="00A23F8F">
              <w:rPr>
                <w:bCs/>
                <w:i/>
                <w:iCs/>
              </w:rPr>
              <w:t xml:space="preserve"> </w:t>
            </w:r>
            <w:proofErr w:type="spellStart"/>
            <w:r w:rsidRPr="00A23F8F">
              <w:rPr>
                <w:bCs/>
                <w:i/>
                <w:iCs/>
              </w:rPr>
              <w:t>Artificial</w:t>
            </w:r>
            <w:proofErr w:type="spellEnd"/>
            <w:r w:rsidRPr="00A23F8F">
              <w:rPr>
                <w:bCs/>
                <w:i/>
                <w:iCs/>
              </w:rPr>
              <w:t xml:space="preserve"> </w:t>
            </w:r>
            <w:proofErr w:type="spellStart"/>
            <w:r w:rsidRPr="00A23F8F">
              <w:rPr>
                <w:bCs/>
                <w:i/>
                <w:iCs/>
              </w:rPr>
              <w:t>Intelligence</w:t>
            </w:r>
            <w:proofErr w:type="spellEnd"/>
            <w:r w:rsidRPr="00A23F8F">
              <w:rPr>
                <w:bCs/>
                <w:i/>
                <w:iCs/>
              </w:rPr>
              <w:t xml:space="preserve"> and Soft </w:t>
            </w:r>
            <w:proofErr w:type="spellStart"/>
            <w:r w:rsidRPr="00A23F8F">
              <w:rPr>
                <w:bCs/>
                <w:i/>
                <w:iCs/>
              </w:rPr>
              <w:t>Computing</w:t>
            </w:r>
            <w:proofErr w:type="spellEnd"/>
            <w:r w:rsidRPr="00A23F8F">
              <w:rPr>
                <w:bCs/>
                <w:i/>
                <w:iCs/>
              </w:rPr>
              <w:t xml:space="preserve"> </w:t>
            </w:r>
            <w:proofErr w:type="spellStart"/>
            <w:r w:rsidRPr="00A23F8F">
              <w:rPr>
                <w:bCs/>
                <w:i/>
                <w:iCs/>
              </w:rPr>
              <w:t>Research</w:t>
            </w:r>
            <w:proofErr w:type="spellEnd"/>
            <w:r w:rsidRPr="005E70F6">
              <w:rPr>
                <w:bCs/>
              </w:rPr>
              <w:t>, 2020, 10(1), s. 57-69. DOI: 10.2478/jaiscr-2020-0004.</w:t>
            </w:r>
            <w:r>
              <w:rPr>
                <w:bCs/>
              </w:rPr>
              <w:t xml:space="preserve"> </w:t>
            </w:r>
            <w:proofErr w:type="spellStart"/>
            <w:r>
              <w:rPr>
                <w:bCs/>
              </w:rPr>
              <w:t>Jimp</w:t>
            </w:r>
            <w:proofErr w:type="spellEnd"/>
          </w:p>
          <w:p w14:paraId="69C6BF27" w14:textId="77777777" w:rsidR="00870404" w:rsidRPr="00345FE1" w:rsidRDefault="00870404" w:rsidP="00087553">
            <w:pPr>
              <w:jc w:val="both"/>
              <w:rPr>
                <w:bCs/>
              </w:rPr>
            </w:pPr>
            <w:r w:rsidRPr="00345FE1">
              <w:rPr>
                <w:bCs/>
              </w:rPr>
              <w:t>TRUONG, T</w:t>
            </w:r>
            <w:r>
              <w:rPr>
                <w:bCs/>
              </w:rPr>
              <w:t>hanh</w:t>
            </w:r>
            <w:r w:rsidRPr="00345FE1">
              <w:rPr>
                <w:bCs/>
              </w:rPr>
              <w:t xml:space="preserve"> </w:t>
            </w:r>
            <w:proofErr w:type="spellStart"/>
            <w:r w:rsidRPr="00345FE1">
              <w:rPr>
                <w:bCs/>
              </w:rPr>
              <w:t>C</w:t>
            </w:r>
            <w:r>
              <w:rPr>
                <w:bCs/>
              </w:rPr>
              <w:t>ong</w:t>
            </w:r>
            <w:proofErr w:type="spellEnd"/>
            <w:r w:rsidRPr="00345FE1">
              <w:rPr>
                <w:bCs/>
              </w:rPr>
              <w:t>, ZELINKA, I</w:t>
            </w:r>
            <w:r>
              <w:rPr>
                <w:bCs/>
              </w:rPr>
              <w:t>van</w:t>
            </w:r>
            <w:r w:rsidRPr="00345FE1">
              <w:rPr>
                <w:bCs/>
              </w:rPr>
              <w:t xml:space="preserve"> a </w:t>
            </w:r>
            <w:r w:rsidRPr="00345FE1">
              <w:rPr>
                <w:b/>
              </w:rPr>
              <w:t>SENKERIK, R</w:t>
            </w:r>
            <w:r>
              <w:rPr>
                <w:b/>
              </w:rPr>
              <w:t>oman</w:t>
            </w:r>
            <w:r w:rsidRPr="00345FE1">
              <w:rPr>
                <w:b/>
              </w:rPr>
              <w:t xml:space="preserve"> (30</w:t>
            </w:r>
            <w:r>
              <w:rPr>
                <w:b/>
              </w:rPr>
              <w:t xml:space="preserve"> </w:t>
            </w:r>
            <w:r w:rsidRPr="00345FE1">
              <w:rPr>
                <w:b/>
              </w:rPr>
              <w:t>%).</w:t>
            </w:r>
            <w:r w:rsidRPr="00345FE1">
              <w:rPr>
                <w:bCs/>
              </w:rPr>
              <w:t xml:space="preserve"> </w:t>
            </w:r>
            <w:proofErr w:type="spellStart"/>
            <w:r w:rsidRPr="00345FE1">
              <w:rPr>
                <w:bCs/>
              </w:rPr>
              <w:t>Neural</w:t>
            </w:r>
            <w:proofErr w:type="spellEnd"/>
            <w:r w:rsidRPr="00345FE1">
              <w:rPr>
                <w:bCs/>
              </w:rPr>
              <w:t xml:space="preserve"> </w:t>
            </w:r>
            <w:proofErr w:type="spellStart"/>
            <w:r w:rsidRPr="00345FE1">
              <w:rPr>
                <w:bCs/>
              </w:rPr>
              <w:t>swarm</w:t>
            </w:r>
            <w:proofErr w:type="spellEnd"/>
            <w:r w:rsidRPr="00345FE1">
              <w:rPr>
                <w:bCs/>
              </w:rPr>
              <w:t xml:space="preserve"> virus. In: International </w:t>
            </w:r>
            <w:proofErr w:type="spellStart"/>
            <w:r w:rsidRPr="00345FE1">
              <w:rPr>
                <w:bCs/>
              </w:rPr>
              <w:t>Conference</w:t>
            </w:r>
            <w:proofErr w:type="spellEnd"/>
            <w:r w:rsidRPr="00345FE1">
              <w:rPr>
                <w:bCs/>
              </w:rPr>
              <w:t xml:space="preserve"> on </w:t>
            </w:r>
            <w:proofErr w:type="spellStart"/>
            <w:r w:rsidRPr="00345FE1">
              <w:rPr>
                <w:bCs/>
              </w:rPr>
              <w:t>Swarm</w:t>
            </w:r>
            <w:proofErr w:type="spellEnd"/>
            <w:r w:rsidRPr="00345FE1">
              <w:rPr>
                <w:bCs/>
              </w:rPr>
              <w:t xml:space="preserve">, </w:t>
            </w:r>
            <w:proofErr w:type="spellStart"/>
            <w:r w:rsidRPr="00345FE1">
              <w:rPr>
                <w:bCs/>
              </w:rPr>
              <w:t>Evolutionary</w:t>
            </w:r>
            <w:proofErr w:type="spellEnd"/>
            <w:r w:rsidRPr="00345FE1">
              <w:rPr>
                <w:bCs/>
              </w:rPr>
              <w:t xml:space="preserve">, and </w:t>
            </w:r>
            <w:proofErr w:type="spellStart"/>
            <w:r w:rsidRPr="00345FE1">
              <w:rPr>
                <w:bCs/>
              </w:rPr>
              <w:t>Memetic</w:t>
            </w:r>
            <w:proofErr w:type="spellEnd"/>
            <w:r w:rsidRPr="00345FE1">
              <w:rPr>
                <w:bCs/>
              </w:rPr>
              <w:t xml:space="preserve"> </w:t>
            </w:r>
            <w:proofErr w:type="spellStart"/>
            <w:r w:rsidRPr="00345FE1">
              <w:rPr>
                <w:bCs/>
              </w:rPr>
              <w:t>Computing</w:t>
            </w:r>
            <w:proofErr w:type="spellEnd"/>
            <w:r w:rsidRPr="00345FE1">
              <w:rPr>
                <w:bCs/>
              </w:rPr>
              <w:t xml:space="preserve">. </w:t>
            </w:r>
            <w:proofErr w:type="spellStart"/>
            <w:r w:rsidRPr="00345FE1">
              <w:rPr>
                <w:bCs/>
              </w:rPr>
              <w:t>Cham</w:t>
            </w:r>
            <w:proofErr w:type="spellEnd"/>
            <w:r w:rsidRPr="00345FE1">
              <w:rPr>
                <w:bCs/>
              </w:rPr>
              <w:t xml:space="preserve">: </w:t>
            </w:r>
            <w:proofErr w:type="spellStart"/>
            <w:r w:rsidRPr="00345FE1">
              <w:rPr>
                <w:bCs/>
              </w:rPr>
              <w:t>Springer</w:t>
            </w:r>
            <w:proofErr w:type="spellEnd"/>
            <w:r w:rsidRPr="00345FE1">
              <w:rPr>
                <w:bCs/>
              </w:rPr>
              <w:t xml:space="preserve"> International </w:t>
            </w:r>
            <w:proofErr w:type="spellStart"/>
            <w:r w:rsidRPr="00345FE1">
              <w:rPr>
                <w:bCs/>
              </w:rPr>
              <w:t>Publishing</w:t>
            </w:r>
            <w:proofErr w:type="spellEnd"/>
            <w:r w:rsidRPr="00345FE1">
              <w:rPr>
                <w:bCs/>
              </w:rPr>
              <w:t>, 2019, s. 122-134. ISBN 978-3030321612. DOI: 10.1007/978-3-030-32162-9_11.</w:t>
            </w:r>
            <w:r>
              <w:rPr>
                <w:bCs/>
              </w:rPr>
              <w:t xml:space="preserve"> D</w:t>
            </w:r>
          </w:p>
          <w:p w14:paraId="08A02C77" w14:textId="77777777" w:rsidR="00870404" w:rsidRPr="00345FE1" w:rsidRDefault="00870404" w:rsidP="00087553">
            <w:pPr>
              <w:jc w:val="both"/>
              <w:rPr>
                <w:bCs/>
              </w:rPr>
            </w:pPr>
          </w:p>
          <w:p w14:paraId="03D676EC" w14:textId="77777777" w:rsidR="00870404" w:rsidRPr="00263CAE" w:rsidRDefault="00870404" w:rsidP="00087553">
            <w:pPr>
              <w:jc w:val="both"/>
              <w:rPr>
                <w:bCs/>
                <w:i/>
                <w:iCs/>
              </w:rPr>
            </w:pPr>
            <w:r w:rsidRPr="00345FE1">
              <w:rPr>
                <w:bCs/>
                <w:i/>
                <w:iCs/>
              </w:rPr>
              <w:t>Přehled projektové činnosti:</w:t>
            </w:r>
          </w:p>
          <w:p w14:paraId="559CFD39" w14:textId="77777777" w:rsidR="00870404" w:rsidRPr="00345FE1" w:rsidRDefault="00870404" w:rsidP="00087553">
            <w:pPr>
              <w:ind w:left="956" w:hanging="956"/>
              <w:jc w:val="both"/>
              <w:rPr>
                <w:bCs/>
              </w:rPr>
            </w:pPr>
            <w:r w:rsidRPr="00345FE1">
              <w:rPr>
                <w:bCs/>
              </w:rPr>
              <w:t>2023</w:t>
            </w:r>
            <w:r>
              <w:rPr>
                <w:bCs/>
              </w:rPr>
              <w:t>-</w:t>
            </w:r>
            <w:r w:rsidRPr="00345FE1">
              <w:rPr>
                <w:bCs/>
              </w:rPr>
              <w:t>2026</w:t>
            </w:r>
            <w:r>
              <w:rPr>
                <w:bCs/>
              </w:rPr>
              <w:tab/>
            </w:r>
            <w:proofErr w:type="spellStart"/>
            <w:r w:rsidRPr="00345FE1">
              <w:rPr>
                <w:bCs/>
              </w:rPr>
              <w:t>Developing</w:t>
            </w:r>
            <w:proofErr w:type="spellEnd"/>
            <w:r w:rsidRPr="00345FE1">
              <w:rPr>
                <w:bCs/>
              </w:rPr>
              <w:t xml:space="preserve"> and </w:t>
            </w:r>
            <w:proofErr w:type="spellStart"/>
            <w:r w:rsidRPr="00345FE1">
              <w:rPr>
                <w:bCs/>
              </w:rPr>
              <w:t>deploying</w:t>
            </w:r>
            <w:proofErr w:type="spellEnd"/>
            <w:r w:rsidRPr="00345FE1">
              <w:rPr>
                <w:bCs/>
              </w:rPr>
              <w:t xml:space="preserve"> SOC </w:t>
            </w:r>
            <w:proofErr w:type="spellStart"/>
            <w:r w:rsidRPr="00345FE1">
              <w:rPr>
                <w:bCs/>
              </w:rPr>
              <w:t>capabilities</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the</w:t>
            </w:r>
            <w:proofErr w:type="spellEnd"/>
            <w:r w:rsidRPr="00345FE1">
              <w:rPr>
                <w:bCs/>
              </w:rPr>
              <w:t xml:space="preserve"> </w:t>
            </w:r>
            <w:proofErr w:type="spellStart"/>
            <w:r w:rsidRPr="00345FE1">
              <w:rPr>
                <w:bCs/>
              </w:rPr>
              <w:t>academic</w:t>
            </w:r>
            <w:proofErr w:type="spellEnd"/>
            <w:r w:rsidRPr="00345FE1">
              <w:rPr>
                <w:bCs/>
              </w:rPr>
              <w:t xml:space="preserve"> </w:t>
            </w:r>
            <w:proofErr w:type="spellStart"/>
            <w:r w:rsidRPr="00345FE1">
              <w:rPr>
                <w:bCs/>
              </w:rPr>
              <w:t>sector</w:t>
            </w:r>
            <w:proofErr w:type="spellEnd"/>
            <w:r w:rsidRPr="00345FE1">
              <w:rPr>
                <w:bCs/>
              </w:rPr>
              <w:t xml:space="preserve"> – a </w:t>
            </w:r>
            <w:proofErr w:type="spellStart"/>
            <w:r w:rsidRPr="00345FE1">
              <w:rPr>
                <w:bCs/>
              </w:rPr>
              <w:t>teamwork</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Universities</w:t>
            </w:r>
            <w:proofErr w:type="spellEnd"/>
            <w:r w:rsidRPr="00345FE1">
              <w:rPr>
                <w:bCs/>
              </w:rPr>
              <w:t xml:space="preserve"> and </w:t>
            </w:r>
            <w:proofErr w:type="spellStart"/>
            <w:r w:rsidRPr="00345FE1">
              <w:rPr>
                <w:bCs/>
              </w:rPr>
              <w:t>RTOs</w:t>
            </w:r>
            <w:proofErr w:type="spellEnd"/>
            <w:r w:rsidRPr="00345FE1">
              <w:rPr>
                <w:bCs/>
              </w:rPr>
              <w:t xml:space="preserve"> in </w:t>
            </w:r>
            <w:proofErr w:type="spellStart"/>
            <w:r w:rsidRPr="00345FE1">
              <w:rPr>
                <w:bCs/>
              </w:rPr>
              <w:t>the</w:t>
            </w:r>
            <w:proofErr w:type="spellEnd"/>
            <w:r w:rsidRPr="00345FE1">
              <w:rPr>
                <w:bCs/>
              </w:rPr>
              <w:t xml:space="preserve"> CEE region,</w:t>
            </w:r>
            <w:r>
              <w:rPr>
                <w:bCs/>
              </w:rPr>
              <w:t xml:space="preserve"> poskytovatel EU, </w:t>
            </w:r>
            <w:r w:rsidRPr="00AC1CC6">
              <w:rPr>
                <w:bCs/>
              </w:rPr>
              <w:t>DIGITAL-ECCC-2022-CYBER-03-SOC, projekt ID: 101128073</w:t>
            </w:r>
            <w:r>
              <w:rPr>
                <w:bCs/>
              </w:rPr>
              <w:t>,</w:t>
            </w:r>
            <w:r w:rsidRPr="00345FE1">
              <w:rPr>
                <w:bCs/>
              </w:rPr>
              <w:t xml:space="preserve"> </w:t>
            </w:r>
            <w:r>
              <w:rPr>
                <w:bCs/>
              </w:rPr>
              <w:t>o</w:t>
            </w:r>
            <w:r w:rsidRPr="00345FE1">
              <w:rPr>
                <w:bCs/>
              </w:rPr>
              <w:t>dpovědný řešitel</w:t>
            </w:r>
            <w:r>
              <w:rPr>
                <w:bCs/>
              </w:rPr>
              <w:t xml:space="preserve"> za UTB</w:t>
            </w:r>
          </w:p>
          <w:p w14:paraId="02AB441C" w14:textId="77777777" w:rsidR="00870404" w:rsidRPr="00345FE1" w:rsidRDefault="00870404" w:rsidP="00087553">
            <w:pPr>
              <w:ind w:left="956" w:hanging="956"/>
              <w:jc w:val="both"/>
              <w:rPr>
                <w:bCs/>
              </w:rPr>
            </w:pPr>
            <w:r w:rsidRPr="00345FE1">
              <w:rPr>
                <w:bCs/>
              </w:rPr>
              <w:t>2023</w:t>
            </w:r>
            <w:r>
              <w:rPr>
                <w:bCs/>
              </w:rPr>
              <w:t>-</w:t>
            </w:r>
            <w:r w:rsidRPr="00345FE1">
              <w:rPr>
                <w:bCs/>
              </w:rPr>
              <w:t>2027</w:t>
            </w:r>
            <w:r>
              <w:rPr>
                <w:bCs/>
              </w:rPr>
              <w:tab/>
            </w:r>
            <w:proofErr w:type="spellStart"/>
            <w:r w:rsidRPr="00345FE1">
              <w:rPr>
                <w:bCs/>
              </w:rPr>
              <w:t>Randomised</w:t>
            </w:r>
            <w:proofErr w:type="spellEnd"/>
            <w:r w:rsidRPr="00345FE1">
              <w:rPr>
                <w:bCs/>
              </w:rPr>
              <w:t xml:space="preserve"> </w:t>
            </w:r>
            <w:proofErr w:type="spellStart"/>
            <w:r w:rsidRPr="00345FE1">
              <w:rPr>
                <w:bCs/>
              </w:rPr>
              <w:t>Optimisation</w:t>
            </w:r>
            <w:proofErr w:type="spellEnd"/>
            <w:r w:rsidRPr="00345FE1">
              <w:rPr>
                <w:bCs/>
              </w:rPr>
              <w:t xml:space="preserve"> </w:t>
            </w:r>
            <w:proofErr w:type="spellStart"/>
            <w:r w:rsidRPr="00345FE1">
              <w:rPr>
                <w:bCs/>
              </w:rPr>
              <w:t>Algorithms</w:t>
            </w:r>
            <w:proofErr w:type="spellEnd"/>
            <w:r w:rsidRPr="00345FE1">
              <w:rPr>
                <w:bCs/>
              </w:rPr>
              <w:t xml:space="preserve"> </w:t>
            </w:r>
            <w:proofErr w:type="spellStart"/>
            <w:r w:rsidRPr="00345FE1">
              <w:rPr>
                <w:bCs/>
              </w:rPr>
              <w:t>Research</w:t>
            </w:r>
            <w:proofErr w:type="spellEnd"/>
            <w:r w:rsidRPr="00345FE1">
              <w:rPr>
                <w:bCs/>
              </w:rPr>
              <w:t xml:space="preserve"> Network (ROAR-NET),</w:t>
            </w:r>
            <w:r>
              <w:rPr>
                <w:bCs/>
              </w:rPr>
              <w:t xml:space="preserve"> poskytovatel </w:t>
            </w:r>
            <w:r w:rsidRPr="00345FE1">
              <w:rPr>
                <w:bCs/>
              </w:rPr>
              <w:t xml:space="preserve">EU COST </w:t>
            </w:r>
            <w:proofErr w:type="spellStart"/>
            <w:r w:rsidRPr="00345FE1">
              <w:rPr>
                <w:bCs/>
              </w:rPr>
              <w:t>Action</w:t>
            </w:r>
            <w:proofErr w:type="spellEnd"/>
            <w:r w:rsidRPr="00345FE1">
              <w:rPr>
                <w:bCs/>
              </w:rPr>
              <w:t>, CA22137, spoluřešitel</w:t>
            </w:r>
          </w:p>
          <w:p w14:paraId="7F6095D3" w14:textId="77777777" w:rsidR="00870404" w:rsidRPr="00345FE1" w:rsidRDefault="00870404" w:rsidP="00087553">
            <w:pPr>
              <w:ind w:left="956" w:hanging="956"/>
              <w:jc w:val="both"/>
              <w:rPr>
                <w:bCs/>
              </w:rPr>
            </w:pPr>
            <w:r>
              <w:rPr>
                <w:bCs/>
              </w:rPr>
              <w:t>2021-</w:t>
            </w:r>
            <w:proofErr w:type="gramStart"/>
            <w:r>
              <w:rPr>
                <w:bCs/>
              </w:rPr>
              <w:t xml:space="preserve">2024  </w:t>
            </w:r>
            <w:r>
              <w:rPr>
                <w:bCs/>
              </w:rPr>
              <w:tab/>
            </w:r>
            <w:proofErr w:type="spellStart"/>
            <w:proofErr w:type="gramEnd"/>
            <w:r w:rsidRPr="00345FE1">
              <w:rPr>
                <w:bCs/>
              </w:rPr>
              <w:t>Metaheuristic-based</w:t>
            </w:r>
            <w:proofErr w:type="spellEnd"/>
            <w:r w:rsidRPr="00345FE1">
              <w:rPr>
                <w:bCs/>
              </w:rPr>
              <w:t xml:space="preserve"> </w:t>
            </w:r>
            <w:proofErr w:type="spellStart"/>
            <w:r w:rsidRPr="00345FE1">
              <w:rPr>
                <w:bCs/>
              </w:rPr>
              <w:t>parametric</w:t>
            </w:r>
            <w:proofErr w:type="spellEnd"/>
            <w:r w:rsidRPr="00345FE1">
              <w:rPr>
                <w:bCs/>
              </w:rPr>
              <w:t xml:space="preserve"> </w:t>
            </w:r>
            <w:proofErr w:type="spellStart"/>
            <w:r w:rsidRPr="00345FE1">
              <w:rPr>
                <w:bCs/>
              </w:rPr>
              <w:t>optimization</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time-delay</w:t>
            </w:r>
            <w:proofErr w:type="spellEnd"/>
            <w:r w:rsidRPr="00345FE1">
              <w:rPr>
                <w:bCs/>
              </w:rPr>
              <w:t xml:space="preserve"> </w:t>
            </w:r>
            <w:proofErr w:type="spellStart"/>
            <w:r w:rsidRPr="00345FE1">
              <w:rPr>
                <w:bCs/>
              </w:rPr>
              <w:t>models</w:t>
            </w:r>
            <w:proofErr w:type="spellEnd"/>
            <w:r w:rsidRPr="00345FE1">
              <w:rPr>
                <w:bCs/>
              </w:rPr>
              <w:t xml:space="preserve"> and </w:t>
            </w:r>
            <w:proofErr w:type="spellStart"/>
            <w:r w:rsidRPr="00345FE1">
              <w:rPr>
                <w:bCs/>
              </w:rPr>
              <w:t>control</w:t>
            </w:r>
            <w:proofErr w:type="spellEnd"/>
            <w:r w:rsidRPr="00345FE1">
              <w:rPr>
                <w:bCs/>
              </w:rPr>
              <w:t xml:space="preserve"> </w:t>
            </w:r>
            <w:proofErr w:type="spellStart"/>
            <w:r w:rsidRPr="00345FE1">
              <w:rPr>
                <w:bCs/>
              </w:rPr>
              <w:t>systems</w:t>
            </w:r>
            <w:proofErr w:type="spellEnd"/>
            <w:r w:rsidRPr="00345FE1">
              <w:rPr>
                <w:bCs/>
              </w:rPr>
              <w:t>,</w:t>
            </w:r>
            <w:r>
              <w:rPr>
                <w:bCs/>
              </w:rPr>
              <w:t xml:space="preserve"> poskytovatel </w:t>
            </w:r>
            <w:r w:rsidRPr="00AC1CC6">
              <w:rPr>
                <w:bCs/>
              </w:rPr>
              <w:t>GA</w:t>
            </w:r>
            <w:r>
              <w:rPr>
                <w:bCs/>
              </w:rPr>
              <w:t>Č</w:t>
            </w:r>
            <w:r w:rsidRPr="00AC1CC6">
              <w:rPr>
                <w:bCs/>
              </w:rPr>
              <w:t xml:space="preserve">R a </w:t>
            </w:r>
            <w:proofErr w:type="spellStart"/>
            <w:r w:rsidRPr="00AC1CC6">
              <w:rPr>
                <w:bCs/>
              </w:rPr>
              <w:t>National</w:t>
            </w:r>
            <w:proofErr w:type="spellEnd"/>
            <w:r w:rsidRPr="00AC1CC6">
              <w:rPr>
                <w:bCs/>
              </w:rPr>
              <w:t xml:space="preserve"> Science Centre (NCN) </w:t>
            </w:r>
            <w:proofErr w:type="spellStart"/>
            <w:r w:rsidRPr="00AC1CC6">
              <w:rPr>
                <w:bCs/>
              </w:rPr>
              <w:t>Poland</w:t>
            </w:r>
            <w:proofErr w:type="spellEnd"/>
            <w:r w:rsidRPr="00AC1CC6">
              <w:rPr>
                <w:bCs/>
              </w:rPr>
              <w:t xml:space="preserve">: Lead </w:t>
            </w:r>
            <w:proofErr w:type="spellStart"/>
            <w:r w:rsidRPr="00AC1CC6">
              <w:rPr>
                <w:bCs/>
              </w:rPr>
              <w:t>Agency</w:t>
            </w:r>
            <w:proofErr w:type="spellEnd"/>
            <w:r w:rsidRPr="00AC1CC6">
              <w:rPr>
                <w:bCs/>
              </w:rPr>
              <w:t xml:space="preserve"> CEUS joint CZ-PL </w:t>
            </w:r>
            <w:proofErr w:type="spellStart"/>
            <w:r w:rsidRPr="00AC1CC6">
              <w:rPr>
                <w:bCs/>
              </w:rPr>
              <w:t>project</w:t>
            </w:r>
            <w:proofErr w:type="spellEnd"/>
            <w:r w:rsidRPr="00AC1CC6">
              <w:rPr>
                <w:bCs/>
              </w:rPr>
              <w:t xml:space="preserve">, 21-45465L, </w:t>
            </w:r>
            <w:r>
              <w:rPr>
                <w:bCs/>
              </w:rPr>
              <w:t>spoluřešitel</w:t>
            </w:r>
          </w:p>
          <w:p w14:paraId="3760AD93"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Vývoj nového bezpilotního systému pro monitorování a řízení ekologického hospodářství,</w:t>
            </w:r>
            <w:r>
              <w:rPr>
                <w:bCs/>
              </w:rPr>
              <w:t xml:space="preserve"> poskytovatel </w:t>
            </w:r>
            <w:r w:rsidRPr="00345FE1">
              <w:rPr>
                <w:bCs/>
              </w:rPr>
              <w:t>MPO OPPIK</w:t>
            </w:r>
            <w:r>
              <w:rPr>
                <w:bCs/>
              </w:rPr>
              <w:t xml:space="preserve">, </w:t>
            </w:r>
            <w:r w:rsidRPr="00345FE1">
              <w:rPr>
                <w:bCs/>
              </w:rPr>
              <w:t>CZ.01.1.02/0.0/0.0/20_321/0023870, AIRMOBIS s.r.o.</w:t>
            </w:r>
            <w:r>
              <w:rPr>
                <w:bCs/>
              </w:rPr>
              <w:t>, spoluřešitel</w:t>
            </w:r>
          </w:p>
          <w:p w14:paraId="12EFBCCB"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Robotizované kamerové pracoviště pro měření a kontrolu tvarových vad výkovků a obrobků s využitím umělé inteligence</w:t>
            </w:r>
            <w:r>
              <w:rPr>
                <w:bCs/>
              </w:rPr>
              <w:t xml:space="preserve">, poskytovatel </w:t>
            </w:r>
            <w:r w:rsidRPr="00345FE1">
              <w:rPr>
                <w:bCs/>
              </w:rPr>
              <w:t>MPO OPPIK</w:t>
            </w:r>
            <w:r>
              <w:rPr>
                <w:bCs/>
              </w:rPr>
              <w:t>,</w:t>
            </w:r>
            <w:r w:rsidRPr="00345FE1">
              <w:rPr>
                <w:bCs/>
              </w:rPr>
              <w:t xml:space="preserve"> CZ.01.1.02/0.0/0.0/20_321/0023805, VIVA CV s.r.o.</w:t>
            </w:r>
            <w:r>
              <w:rPr>
                <w:bCs/>
              </w:rPr>
              <w:t>, spoluřešitel</w:t>
            </w:r>
          </w:p>
          <w:p w14:paraId="122A69CD" w14:textId="77777777" w:rsidR="00870404" w:rsidRPr="00345FE1" w:rsidRDefault="00870404" w:rsidP="00087553">
            <w:pPr>
              <w:ind w:left="956" w:hanging="956"/>
              <w:jc w:val="both"/>
              <w:rPr>
                <w:bCs/>
              </w:rPr>
            </w:pPr>
            <w:r w:rsidRPr="00345FE1">
              <w:rPr>
                <w:bCs/>
              </w:rPr>
              <w:t>2020</w:t>
            </w:r>
            <w:r>
              <w:rPr>
                <w:bCs/>
              </w:rPr>
              <w:t>-</w:t>
            </w:r>
            <w:r w:rsidRPr="00345FE1">
              <w:rPr>
                <w:bCs/>
              </w:rPr>
              <w:t xml:space="preserve">2023 </w:t>
            </w:r>
            <w:r>
              <w:rPr>
                <w:bCs/>
              </w:rPr>
              <w:tab/>
            </w:r>
            <w:r w:rsidRPr="00345FE1">
              <w:rPr>
                <w:bCs/>
              </w:rPr>
              <w:t>Inteligentní robotická ochrana zdraví ekosystému hydroponického skleníku,</w:t>
            </w:r>
            <w:r>
              <w:rPr>
                <w:bCs/>
              </w:rPr>
              <w:t xml:space="preserve"> poskytovatel </w:t>
            </w:r>
            <w:r w:rsidRPr="00345FE1">
              <w:rPr>
                <w:bCs/>
              </w:rPr>
              <w:t>TAČR</w:t>
            </w:r>
            <w:r>
              <w:rPr>
                <w:bCs/>
              </w:rPr>
              <w:t>,</w:t>
            </w:r>
            <w:r w:rsidRPr="00345FE1">
              <w:rPr>
                <w:bCs/>
              </w:rPr>
              <w:t xml:space="preserve"> FW01010381, </w:t>
            </w:r>
            <w:r>
              <w:rPr>
                <w:bCs/>
              </w:rPr>
              <w:t>spoluřešitel</w:t>
            </w:r>
          </w:p>
          <w:p w14:paraId="00299DD7" w14:textId="77777777" w:rsidR="00870404" w:rsidRPr="005B01E0" w:rsidRDefault="00870404" w:rsidP="00087553">
            <w:pPr>
              <w:ind w:left="956" w:hanging="956"/>
              <w:jc w:val="both"/>
            </w:pPr>
            <w:r w:rsidRPr="00345FE1">
              <w:t>2018</w:t>
            </w:r>
            <w:r>
              <w:t>-</w:t>
            </w:r>
            <w:r w:rsidRPr="00345FE1">
              <w:t xml:space="preserve">2023 </w:t>
            </w:r>
            <w:r>
              <w:tab/>
            </w:r>
            <w:r w:rsidRPr="00345FE1">
              <w:t xml:space="preserve">Digital </w:t>
            </w:r>
            <w:proofErr w:type="spellStart"/>
            <w:r w:rsidRPr="00345FE1">
              <w:t>forensics</w:t>
            </w:r>
            <w:proofErr w:type="spellEnd"/>
            <w:r w:rsidRPr="00345FE1">
              <w:t xml:space="preserve">: evidence </w:t>
            </w:r>
            <w:proofErr w:type="spellStart"/>
            <w:r w:rsidRPr="00345FE1">
              <w:t>analysis</w:t>
            </w:r>
            <w:proofErr w:type="spellEnd"/>
            <w:r w:rsidRPr="00345FE1">
              <w:t xml:space="preserve"> via </w:t>
            </w:r>
            <w:proofErr w:type="spellStart"/>
            <w:r w:rsidRPr="00345FE1">
              <w:t>intelligent</w:t>
            </w:r>
            <w:proofErr w:type="spellEnd"/>
            <w:r w:rsidRPr="00345FE1">
              <w:t xml:space="preserve"> </w:t>
            </w:r>
            <w:proofErr w:type="spellStart"/>
            <w:r w:rsidRPr="00345FE1">
              <w:t>systems</w:t>
            </w:r>
            <w:proofErr w:type="spellEnd"/>
            <w:r w:rsidRPr="00345FE1">
              <w:t xml:space="preserve"> and </w:t>
            </w:r>
            <w:proofErr w:type="spellStart"/>
            <w:r w:rsidRPr="00345FE1">
              <w:t>practices</w:t>
            </w:r>
            <w:proofErr w:type="spellEnd"/>
            <w:r w:rsidRPr="00345FE1">
              <w:t xml:space="preserve"> (</w:t>
            </w:r>
            <w:proofErr w:type="spellStart"/>
            <w:r w:rsidRPr="00345FE1">
              <w:t>DigForASP</w:t>
            </w:r>
            <w:proofErr w:type="spellEnd"/>
            <w:r w:rsidRPr="00345FE1">
              <w:t xml:space="preserve">), </w:t>
            </w:r>
            <w:r>
              <w:t xml:space="preserve">poskytovatel </w:t>
            </w:r>
            <w:r w:rsidRPr="00345FE1">
              <w:t>EU</w:t>
            </w:r>
            <w:r>
              <w:t>,</w:t>
            </w:r>
            <w:r w:rsidRPr="00345FE1">
              <w:t xml:space="preserve"> COST </w:t>
            </w:r>
            <w:proofErr w:type="spellStart"/>
            <w:r w:rsidRPr="00345FE1">
              <w:t>Action</w:t>
            </w:r>
            <w:proofErr w:type="spellEnd"/>
            <w:r w:rsidRPr="00345FE1">
              <w:t xml:space="preserve"> CA17124</w:t>
            </w:r>
            <w:r>
              <w:t>, spoluřešitel</w:t>
            </w:r>
          </w:p>
        </w:tc>
      </w:tr>
      <w:tr w:rsidR="00870404" w:rsidRPr="00345FE1" w14:paraId="63C9D99B" w14:textId="77777777" w:rsidTr="00087553">
        <w:trPr>
          <w:trHeight w:val="218"/>
        </w:trPr>
        <w:tc>
          <w:tcPr>
            <w:tcW w:w="9859" w:type="dxa"/>
            <w:gridSpan w:val="4"/>
            <w:shd w:val="clear" w:color="auto" w:fill="F7CAAC"/>
          </w:tcPr>
          <w:p w14:paraId="2216E7DD" w14:textId="77777777" w:rsidR="00870404" w:rsidRPr="00345FE1" w:rsidRDefault="00870404" w:rsidP="00087553">
            <w:pPr>
              <w:rPr>
                <w:b/>
              </w:rPr>
            </w:pPr>
            <w:r w:rsidRPr="00345FE1">
              <w:rPr>
                <w:b/>
              </w:rPr>
              <w:t>Působení v zahraničí</w:t>
            </w:r>
          </w:p>
        </w:tc>
      </w:tr>
      <w:tr w:rsidR="00870404" w:rsidRPr="00345FE1" w14:paraId="17138884" w14:textId="77777777" w:rsidTr="00087553">
        <w:trPr>
          <w:trHeight w:val="328"/>
        </w:trPr>
        <w:tc>
          <w:tcPr>
            <w:tcW w:w="9859" w:type="dxa"/>
            <w:gridSpan w:val="4"/>
          </w:tcPr>
          <w:p w14:paraId="51AE04B8" w14:textId="77777777" w:rsidR="00870404" w:rsidRPr="00345FE1" w:rsidRDefault="00870404" w:rsidP="00087553">
            <w:r w:rsidRPr="00345FE1">
              <w:t xml:space="preserve">08-10/2024: </w:t>
            </w:r>
            <w:proofErr w:type="gramStart"/>
            <w:r w:rsidRPr="00345FE1">
              <w:t>3-měsíční</w:t>
            </w:r>
            <w:proofErr w:type="gramEnd"/>
            <w:r w:rsidRPr="00345FE1">
              <w:t xml:space="preserve"> stáž na IJS </w:t>
            </w:r>
            <w:proofErr w:type="spellStart"/>
            <w:r w:rsidRPr="00345FE1">
              <w:t>Ljubljana</w:t>
            </w:r>
            <w:proofErr w:type="spellEnd"/>
            <w:r w:rsidRPr="00345FE1">
              <w:t>, Slovinsko</w:t>
            </w:r>
          </w:p>
          <w:p w14:paraId="1BF7F8E3" w14:textId="77777777" w:rsidR="00870404" w:rsidRPr="00345FE1" w:rsidRDefault="00870404" w:rsidP="00087553">
            <w:r w:rsidRPr="00345FE1">
              <w:t xml:space="preserve">05-10/2019: </w:t>
            </w:r>
            <w:proofErr w:type="gramStart"/>
            <w:r w:rsidRPr="00345FE1">
              <w:t>6-měsíční</w:t>
            </w:r>
            <w:proofErr w:type="gramEnd"/>
            <w:r w:rsidRPr="00345FE1">
              <w:t xml:space="preserve"> stáž na FERI University </w:t>
            </w:r>
            <w:proofErr w:type="spellStart"/>
            <w:r w:rsidRPr="00345FE1">
              <w:t>of</w:t>
            </w:r>
            <w:proofErr w:type="spellEnd"/>
            <w:r w:rsidRPr="00345FE1">
              <w:t xml:space="preserve"> </w:t>
            </w:r>
            <w:proofErr w:type="spellStart"/>
            <w:r w:rsidRPr="00345FE1">
              <w:t>Maribor</w:t>
            </w:r>
            <w:proofErr w:type="spellEnd"/>
            <w:r w:rsidRPr="00345FE1">
              <w:t>, Slovinsko</w:t>
            </w:r>
          </w:p>
          <w:p w14:paraId="1313E17A" w14:textId="77777777" w:rsidR="00870404" w:rsidRPr="00345FE1" w:rsidRDefault="00870404" w:rsidP="00087553">
            <w:r w:rsidRPr="00345FE1">
              <w:t xml:space="preserve">04-05/2017: </w:t>
            </w:r>
            <w:proofErr w:type="gramStart"/>
            <w:r w:rsidRPr="00345FE1">
              <w:t>5-týdenní</w:t>
            </w:r>
            <w:proofErr w:type="gramEnd"/>
            <w:r w:rsidRPr="00345FE1">
              <w:t xml:space="preserve"> stáž na FERI University </w:t>
            </w:r>
            <w:proofErr w:type="spellStart"/>
            <w:r w:rsidRPr="00345FE1">
              <w:t>of</w:t>
            </w:r>
            <w:proofErr w:type="spellEnd"/>
            <w:r w:rsidRPr="00345FE1">
              <w:t xml:space="preserve"> </w:t>
            </w:r>
            <w:proofErr w:type="spellStart"/>
            <w:r w:rsidRPr="00345FE1">
              <w:t>Maribor</w:t>
            </w:r>
            <w:proofErr w:type="spellEnd"/>
            <w:r w:rsidRPr="00345FE1">
              <w:t>, Slovinsko</w:t>
            </w:r>
          </w:p>
          <w:p w14:paraId="7CBDC3F5" w14:textId="77777777" w:rsidR="00870404" w:rsidRPr="00345FE1" w:rsidRDefault="00870404" w:rsidP="00087553">
            <w:pPr>
              <w:rPr>
                <w:b/>
              </w:rPr>
            </w:pPr>
            <w:r w:rsidRPr="00345FE1">
              <w:t xml:space="preserve">03-06/2005: </w:t>
            </w:r>
            <w:proofErr w:type="gramStart"/>
            <w:r w:rsidRPr="00345FE1">
              <w:t>3-měsíční</w:t>
            </w:r>
            <w:proofErr w:type="gramEnd"/>
            <w:r w:rsidRPr="00345FE1">
              <w:t xml:space="preserve"> stáž na </w:t>
            </w:r>
            <w:proofErr w:type="spellStart"/>
            <w:r w:rsidRPr="00345FE1">
              <w:t>Strathclyde</w:t>
            </w:r>
            <w:proofErr w:type="spellEnd"/>
            <w:r w:rsidRPr="00345FE1">
              <w:t xml:space="preserve"> University </w:t>
            </w:r>
            <w:proofErr w:type="spellStart"/>
            <w:r w:rsidRPr="00345FE1">
              <w:t>of</w:t>
            </w:r>
            <w:proofErr w:type="spellEnd"/>
            <w:r w:rsidRPr="00345FE1">
              <w:t xml:space="preserve"> Glasgow, Skotsko, UK</w:t>
            </w:r>
          </w:p>
        </w:tc>
      </w:tr>
      <w:tr w:rsidR="00870404" w:rsidRPr="00345FE1" w14:paraId="3C30828D" w14:textId="77777777" w:rsidTr="00087553">
        <w:trPr>
          <w:cantSplit/>
          <w:trHeight w:val="470"/>
        </w:trPr>
        <w:tc>
          <w:tcPr>
            <w:tcW w:w="2518" w:type="dxa"/>
            <w:shd w:val="clear" w:color="auto" w:fill="F7CAAC"/>
          </w:tcPr>
          <w:p w14:paraId="6368E2D4" w14:textId="77777777" w:rsidR="00870404" w:rsidRPr="00345FE1" w:rsidRDefault="00870404" w:rsidP="00087553">
            <w:pPr>
              <w:jc w:val="both"/>
              <w:rPr>
                <w:b/>
              </w:rPr>
            </w:pPr>
            <w:r w:rsidRPr="00345FE1">
              <w:rPr>
                <w:b/>
              </w:rPr>
              <w:t xml:space="preserve">Podpis </w:t>
            </w:r>
          </w:p>
        </w:tc>
        <w:tc>
          <w:tcPr>
            <w:tcW w:w="4536" w:type="dxa"/>
          </w:tcPr>
          <w:p w14:paraId="49D2C5AB" w14:textId="77777777" w:rsidR="00870404" w:rsidRPr="00345FE1" w:rsidRDefault="00870404" w:rsidP="00087553">
            <w:pPr>
              <w:jc w:val="both"/>
            </w:pPr>
          </w:p>
        </w:tc>
        <w:tc>
          <w:tcPr>
            <w:tcW w:w="786" w:type="dxa"/>
            <w:shd w:val="clear" w:color="auto" w:fill="F7CAAC"/>
          </w:tcPr>
          <w:p w14:paraId="35F6051E" w14:textId="77777777" w:rsidR="00870404" w:rsidRPr="00345FE1" w:rsidRDefault="00870404" w:rsidP="00087553">
            <w:pPr>
              <w:jc w:val="both"/>
            </w:pPr>
            <w:r w:rsidRPr="00345FE1">
              <w:rPr>
                <w:b/>
              </w:rPr>
              <w:t>datum</w:t>
            </w:r>
          </w:p>
        </w:tc>
        <w:tc>
          <w:tcPr>
            <w:tcW w:w="2019" w:type="dxa"/>
          </w:tcPr>
          <w:p w14:paraId="3A2F1B21" w14:textId="77777777" w:rsidR="00870404" w:rsidRPr="00345FE1" w:rsidRDefault="00870404" w:rsidP="00087553">
            <w:pPr>
              <w:jc w:val="both"/>
            </w:pPr>
            <w:r>
              <w:t>27. 8. 2024</w:t>
            </w:r>
          </w:p>
        </w:tc>
      </w:tr>
    </w:tbl>
    <w:p w14:paraId="2C0D3297" w14:textId="77777777" w:rsidR="00870404" w:rsidRPr="00345FE1" w:rsidRDefault="00870404" w:rsidP="00870404"/>
    <w:p w14:paraId="115A9CC1"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133D6E39" w14:textId="77777777" w:rsidTr="00087553">
        <w:tc>
          <w:tcPr>
            <w:tcW w:w="9859" w:type="dxa"/>
            <w:gridSpan w:val="15"/>
            <w:tcBorders>
              <w:bottom w:val="double" w:sz="4" w:space="0" w:color="auto"/>
            </w:tcBorders>
            <w:shd w:val="clear" w:color="auto" w:fill="BDD6EE"/>
          </w:tcPr>
          <w:p w14:paraId="5C3C600B" w14:textId="53A0B28E" w:rsidR="00870404" w:rsidRPr="00345FE1" w:rsidRDefault="00870404" w:rsidP="00087553">
            <w:pPr>
              <w:tabs>
                <w:tab w:val="right" w:pos="9469"/>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27DD71B6" w14:textId="77777777" w:rsidTr="00087553">
        <w:tc>
          <w:tcPr>
            <w:tcW w:w="2518" w:type="dxa"/>
            <w:tcBorders>
              <w:top w:val="double" w:sz="4" w:space="0" w:color="auto"/>
            </w:tcBorders>
            <w:shd w:val="clear" w:color="auto" w:fill="F7CAAC"/>
          </w:tcPr>
          <w:p w14:paraId="36BA4D96" w14:textId="77777777" w:rsidR="00870404" w:rsidRPr="00345FE1" w:rsidRDefault="00870404" w:rsidP="00087553">
            <w:pPr>
              <w:jc w:val="both"/>
              <w:rPr>
                <w:b/>
              </w:rPr>
            </w:pPr>
            <w:r w:rsidRPr="00345FE1">
              <w:rPr>
                <w:b/>
              </w:rPr>
              <w:t>Vysoká škola</w:t>
            </w:r>
          </w:p>
        </w:tc>
        <w:tc>
          <w:tcPr>
            <w:tcW w:w="7341" w:type="dxa"/>
            <w:gridSpan w:val="14"/>
          </w:tcPr>
          <w:p w14:paraId="243F34E8" w14:textId="77777777" w:rsidR="00870404" w:rsidRPr="00345FE1" w:rsidRDefault="00870404" w:rsidP="00087553">
            <w:pPr>
              <w:jc w:val="both"/>
            </w:pPr>
            <w:r w:rsidRPr="00345FE1">
              <w:t>Univerzita Tomáše Bati ve Zlíně</w:t>
            </w:r>
          </w:p>
        </w:tc>
      </w:tr>
      <w:tr w:rsidR="00870404" w:rsidRPr="00345FE1" w14:paraId="0C6D61F4" w14:textId="77777777" w:rsidTr="00087553">
        <w:tc>
          <w:tcPr>
            <w:tcW w:w="2518" w:type="dxa"/>
            <w:shd w:val="clear" w:color="auto" w:fill="F7CAAC"/>
          </w:tcPr>
          <w:p w14:paraId="75602D41" w14:textId="77777777" w:rsidR="00870404" w:rsidRPr="00345FE1" w:rsidRDefault="00870404" w:rsidP="00087553">
            <w:pPr>
              <w:jc w:val="both"/>
              <w:rPr>
                <w:b/>
              </w:rPr>
            </w:pPr>
            <w:r w:rsidRPr="00345FE1">
              <w:rPr>
                <w:b/>
              </w:rPr>
              <w:t>Součást vysoké školy</w:t>
            </w:r>
          </w:p>
        </w:tc>
        <w:tc>
          <w:tcPr>
            <w:tcW w:w="7341" w:type="dxa"/>
            <w:gridSpan w:val="14"/>
          </w:tcPr>
          <w:p w14:paraId="05B5042A" w14:textId="77777777" w:rsidR="00870404" w:rsidRPr="00345FE1" w:rsidRDefault="00870404" w:rsidP="00087553">
            <w:pPr>
              <w:jc w:val="both"/>
            </w:pPr>
            <w:r w:rsidRPr="00345FE1">
              <w:t>Fakulta aplikované informatiky</w:t>
            </w:r>
          </w:p>
        </w:tc>
      </w:tr>
      <w:tr w:rsidR="00870404" w:rsidRPr="00345FE1" w14:paraId="14212BDB" w14:textId="77777777" w:rsidTr="00087553">
        <w:tc>
          <w:tcPr>
            <w:tcW w:w="2518" w:type="dxa"/>
            <w:shd w:val="clear" w:color="auto" w:fill="F7CAAC"/>
          </w:tcPr>
          <w:p w14:paraId="5B5384F0" w14:textId="77777777" w:rsidR="00870404" w:rsidRPr="00345FE1" w:rsidRDefault="00870404" w:rsidP="00087553">
            <w:pPr>
              <w:jc w:val="both"/>
              <w:rPr>
                <w:b/>
              </w:rPr>
            </w:pPr>
            <w:r w:rsidRPr="00345FE1">
              <w:rPr>
                <w:b/>
              </w:rPr>
              <w:t>Název studijního programu</w:t>
            </w:r>
          </w:p>
        </w:tc>
        <w:tc>
          <w:tcPr>
            <w:tcW w:w="7341" w:type="dxa"/>
            <w:gridSpan w:val="14"/>
          </w:tcPr>
          <w:p w14:paraId="2E1FC6FA" w14:textId="756A9DA3"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6DC179F1" w14:textId="77777777" w:rsidTr="00087553">
        <w:tc>
          <w:tcPr>
            <w:tcW w:w="2518" w:type="dxa"/>
            <w:shd w:val="clear" w:color="auto" w:fill="F7CAAC"/>
          </w:tcPr>
          <w:p w14:paraId="579C2B87" w14:textId="77777777" w:rsidR="00870404" w:rsidRPr="00345FE1" w:rsidRDefault="00870404" w:rsidP="00087553">
            <w:pPr>
              <w:jc w:val="both"/>
              <w:rPr>
                <w:b/>
              </w:rPr>
            </w:pPr>
            <w:r w:rsidRPr="00345FE1">
              <w:rPr>
                <w:b/>
              </w:rPr>
              <w:t>Jméno a příjmení</w:t>
            </w:r>
          </w:p>
        </w:tc>
        <w:tc>
          <w:tcPr>
            <w:tcW w:w="4536" w:type="dxa"/>
            <w:gridSpan w:val="8"/>
          </w:tcPr>
          <w:p w14:paraId="1D3EB203" w14:textId="77777777" w:rsidR="00870404" w:rsidRPr="00345FE1" w:rsidRDefault="00870404" w:rsidP="00087553">
            <w:pPr>
              <w:jc w:val="both"/>
            </w:pPr>
            <w:r w:rsidRPr="00345FE1">
              <w:t xml:space="preserve">Petr </w:t>
            </w:r>
            <w:bookmarkStart w:id="508" w:name="CI_PSilhavy"/>
            <w:r w:rsidRPr="00345FE1">
              <w:t>Šilhavý</w:t>
            </w:r>
            <w:bookmarkEnd w:id="508"/>
          </w:p>
        </w:tc>
        <w:tc>
          <w:tcPr>
            <w:tcW w:w="709" w:type="dxa"/>
            <w:shd w:val="clear" w:color="auto" w:fill="F7CAAC"/>
          </w:tcPr>
          <w:p w14:paraId="093FDA03" w14:textId="77777777" w:rsidR="00870404" w:rsidRPr="00345FE1" w:rsidRDefault="00870404" w:rsidP="00087553">
            <w:pPr>
              <w:jc w:val="both"/>
              <w:rPr>
                <w:b/>
              </w:rPr>
            </w:pPr>
            <w:r w:rsidRPr="00345FE1">
              <w:rPr>
                <w:b/>
              </w:rPr>
              <w:t>Tituly</w:t>
            </w:r>
          </w:p>
        </w:tc>
        <w:tc>
          <w:tcPr>
            <w:tcW w:w="2096" w:type="dxa"/>
            <w:gridSpan w:val="5"/>
          </w:tcPr>
          <w:p w14:paraId="719B4C0D" w14:textId="77777777" w:rsidR="00870404" w:rsidRPr="00345FE1" w:rsidRDefault="00870404" w:rsidP="00087553">
            <w:pPr>
              <w:jc w:val="both"/>
            </w:pPr>
            <w:r w:rsidRPr="00345FE1">
              <w:t xml:space="preserve">doc. Ing., </w:t>
            </w:r>
            <w:proofErr w:type="spellStart"/>
            <w:r w:rsidRPr="00345FE1">
              <w:t>Ph</w:t>
            </w:r>
            <w:proofErr w:type="spellEnd"/>
            <w:r w:rsidRPr="00345FE1">
              <w:t>. D.</w:t>
            </w:r>
          </w:p>
        </w:tc>
      </w:tr>
      <w:tr w:rsidR="00870404" w:rsidRPr="00345FE1" w14:paraId="7F157B3E" w14:textId="77777777" w:rsidTr="00087553">
        <w:tc>
          <w:tcPr>
            <w:tcW w:w="2518" w:type="dxa"/>
            <w:shd w:val="clear" w:color="auto" w:fill="F7CAAC"/>
          </w:tcPr>
          <w:p w14:paraId="3270100F" w14:textId="77777777" w:rsidR="00870404" w:rsidRPr="00345FE1" w:rsidRDefault="00870404" w:rsidP="00087553">
            <w:pPr>
              <w:jc w:val="both"/>
              <w:rPr>
                <w:b/>
              </w:rPr>
            </w:pPr>
            <w:r w:rsidRPr="00345FE1">
              <w:rPr>
                <w:b/>
              </w:rPr>
              <w:t>Rok narození</w:t>
            </w:r>
          </w:p>
        </w:tc>
        <w:tc>
          <w:tcPr>
            <w:tcW w:w="829" w:type="dxa"/>
            <w:gridSpan w:val="2"/>
          </w:tcPr>
          <w:p w14:paraId="1024CC85" w14:textId="77777777" w:rsidR="00870404" w:rsidRPr="00345FE1" w:rsidRDefault="00870404" w:rsidP="00087553">
            <w:pPr>
              <w:jc w:val="both"/>
            </w:pPr>
            <w:r w:rsidRPr="00345FE1">
              <w:t>1980</w:t>
            </w:r>
          </w:p>
        </w:tc>
        <w:tc>
          <w:tcPr>
            <w:tcW w:w="1721" w:type="dxa"/>
            <w:shd w:val="clear" w:color="auto" w:fill="F7CAAC"/>
          </w:tcPr>
          <w:p w14:paraId="6EC6BF37" w14:textId="77777777" w:rsidR="00870404" w:rsidRPr="00345FE1" w:rsidRDefault="00870404" w:rsidP="00087553">
            <w:pPr>
              <w:jc w:val="both"/>
              <w:rPr>
                <w:b/>
              </w:rPr>
            </w:pPr>
            <w:r w:rsidRPr="00345FE1">
              <w:rPr>
                <w:b/>
              </w:rPr>
              <w:t>typ vztahu k VŠ</w:t>
            </w:r>
          </w:p>
        </w:tc>
        <w:tc>
          <w:tcPr>
            <w:tcW w:w="992" w:type="dxa"/>
            <w:gridSpan w:val="4"/>
          </w:tcPr>
          <w:p w14:paraId="59A283F6" w14:textId="77777777" w:rsidR="00870404" w:rsidRPr="00345FE1" w:rsidRDefault="00870404" w:rsidP="00087553">
            <w:pPr>
              <w:jc w:val="both"/>
            </w:pPr>
            <w:r w:rsidRPr="00345FE1">
              <w:t>pp</w:t>
            </w:r>
          </w:p>
        </w:tc>
        <w:tc>
          <w:tcPr>
            <w:tcW w:w="994" w:type="dxa"/>
            <w:shd w:val="clear" w:color="auto" w:fill="F7CAAC"/>
          </w:tcPr>
          <w:p w14:paraId="4AAD4C42" w14:textId="77777777" w:rsidR="00870404" w:rsidRPr="00345FE1" w:rsidRDefault="00870404" w:rsidP="00087553">
            <w:pPr>
              <w:jc w:val="both"/>
              <w:rPr>
                <w:b/>
              </w:rPr>
            </w:pPr>
            <w:r w:rsidRPr="00345FE1">
              <w:rPr>
                <w:b/>
              </w:rPr>
              <w:t>rozsah</w:t>
            </w:r>
          </w:p>
        </w:tc>
        <w:tc>
          <w:tcPr>
            <w:tcW w:w="709" w:type="dxa"/>
          </w:tcPr>
          <w:p w14:paraId="75535C49" w14:textId="77777777" w:rsidR="00870404" w:rsidRPr="00345FE1" w:rsidRDefault="00870404" w:rsidP="00087553">
            <w:pPr>
              <w:jc w:val="both"/>
            </w:pPr>
            <w:r w:rsidRPr="00345FE1">
              <w:t>40</w:t>
            </w:r>
          </w:p>
        </w:tc>
        <w:tc>
          <w:tcPr>
            <w:tcW w:w="709" w:type="dxa"/>
            <w:gridSpan w:val="3"/>
            <w:shd w:val="clear" w:color="auto" w:fill="F7CAAC"/>
          </w:tcPr>
          <w:p w14:paraId="1A085455" w14:textId="77777777" w:rsidR="00870404" w:rsidRPr="00345FE1" w:rsidRDefault="00870404" w:rsidP="00087553">
            <w:pPr>
              <w:jc w:val="both"/>
              <w:rPr>
                <w:b/>
              </w:rPr>
            </w:pPr>
            <w:r w:rsidRPr="00345FE1">
              <w:rPr>
                <w:b/>
              </w:rPr>
              <w:t>do kdy</w:t>
            </w:r>
          </w:p>
        </w:tc>
        <w:tc>
          <w:tcPr>
            <w:tcW w:w="1387" w:type="dxa"/>
            <w:gridSpan w:val="2"/>
          </w:tcPr>
          <w:p w14:paraId="4C980570" w14:textId="77777777" w:rsidR="00870404" w:rsidRPr="00345FE1" w:rsidRDefault="00870404" w:rsidP="00087553">
            <w:pPr>
              <w:jc w:val="both"/>
            </w:pPr>
            <w:r w:rsidRPr="00345FE1">
              <w:t>N</w:t>
            </w:r>
          </w:p>
        </w:tc>
      </w:tr>
      <w:tr w:rsidR="00870404" w:rsidRPr="00345FE1" w14:paraId="4A31DDB5" w14:textId="77777777" w:rsidTr="00087553">
        <w:tc>
          <w:tcPr>
            <w:tcW w:w="5068" w:type="dxa"/>
            <w:gridSpan w:val="4"/>
            <w:shd w:val="clear" w:color="auto" w:fill="F7CAAC"/>
          </w:tcPr>
          <w:p w14:paraId="7625E664"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270487AF" w14:textId="77777777" w:rsidR="00870404" w:rsidRPr="00345FE1" w:rsidRDefault="00870404" w:rsidP="00087553">
            <w:pPr>
              <w:jc w:val="both"/>
            </w:pPr>
          </w:p>
        </w:tc>
        <w:tc>
          <w:tcPr>
            <w:tcW w:w="994" w:type="dxa"/>
            <w:shd w:val="clear" w:color="auto" w:fill="F7CAAC"/>
          </w:tcPr>
          <w:p w14:paraId="73D61A11" w14:textId="77777777" w:rsidR="00870404" w:rsidRPr="00345FE1" w:rsidRDefault="00870404" w:rsidP="00087553">
            <w:pPr>
              <w:jc w:val="both"/>
              <w:rPr>
                <w:b/>
              </w:rPr>
            </w:pPr>
            <w:r w:rsidRPr="00345FE1">
              <w:rPr>
                <w:b/>
              </w:rPr>
              <w:t>rozsah</w:t>
            </w:r>
          </w:p>
        </w:tc>
        <w:tc>
          <w:tcPr>
            <w:tcW w:w="709" w:type="dxa"/>
          </w:tcPr>
          <w:p w14:paraId="77B2E1AD" w14:textId="77777777" w:rsidR="00870404" w:rsidRPr="00345FE1" w:rsidRDefault="00870404" w:rsidP="00087553">
            <w:pPr>
              <w:jc w:val="both"/>
            </w:pPr>
            <w:r w:rsidRPr="00345FE1">
              <w:t>40</w:t>
            </w:r>
          </w:p>
        </w:tc>
        <w:tc>
          <w:tcPr>
            <w:tcW w:w="709" w:type="dxa"/>
            <w:gridSpan w:val="3"/>
            <w:shd w:val="clear" w:color="auto" w:fill="F7CAAC"/>
          </w:tcPr>
          <w:p w14:paraId="2488B272" w14:textId="77777777" w:rsidR="00870404" w:rsidRPr="00345FE1" w:rsidRDefault="00870404" w:rsidP="00087553">
            <w:pPr>
              <w:jc w:val="both"/>
              <w:rPr>
                <w:b/>
              </w:rPr>
            </w:pPr>
            <w:r w:rsidRPr="00345FE1">
              <w:rPr>
                <w:b/>
              </w:rPr>
              <w:t>do kdy</w:t>
            </w:r>
          </w:p>
        </w:tc>
        <w:tc>
          <w:tcPr>
            <w:tcW w:w="1387" w:type="dxa"/>
            <w:gridSpan w:val="2"/>
          </w:tcPr>
          <w:p w14:paraId="2B3277FD" w14:textId="77777777" w:rsidR="00870404" w:rsidRPr="00345FE1" w:rsidRDefault="00870404" w:rsidP="00087553">
            <w:pPr>
              <w:jc w:val="both"/>
            </w:pPr>
            <w:r w:rsidRPr="00345FE1">
              <w:t>N</w:t>
            </w:r>
          </w:p>
        </w:tc>
      </w:tr>
      <w:tr w:rsidR="00870404" w:rsidRPr="00345FE1" w14:paraId="1D9187B9" w14:textId="77777777" w:rsidTr="00087553">
        <w:tc>
          <w:tcPr>
            <w:tcW w:w="6060" w:type="dxa"/>
            <w:gridSpan w:val="8"/>
            <w:shd w:val="clear" w:color="auto" w:fill="F7CAAC"/>
          </w:tcPr>
          <w:p w14:paraId="76133674"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A1CE7D7"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1F70BEF" w14:textId="77777777" w:rsidR="00870404" w:rsidRPr="00345FE1" w:rsidRDefault="00870404" w:rsidP="00087553">
            <w:pPr>
              <w:jc w:val="both"/>
              <w:rPr>
                <w:b/>
              </w:rPr>
            </w:pPr>
            <w:r w:rsidRPr="00345FE1">
              <w:rPr>
                <w:b/>
              </w:rPr>
              <w:t>rozsah</w:t>
            </w:r>
          </w:p>
        </w:tc>
      </w:tr>
      <w:tr w:rsidR="00870404" w:rsidRPr="00345FE1" w14:paraId="1F261E56" w14:textId="77777777" w:rsidTr="00087553">
        <w:tc>
          <w:tcPr>
            <w:tcW w:w="6060" w:type="dxa"/>
            <w:gridSpan w:val="8"/>
          </w:tcPr>
          <w:p w14:paraId="73108B03" w14:textId="77777777" w:rsidR="00870404" w:rsidRPr="00345FE1" w:rsidRDefault="00870404" w:rsidP="00087553">
            <w:pPr>
              <w:jc w:val="both"/>
            </w:pPr>
          </w:p>
        </w:tc>
        <w:tc>
          <w:tcPr>
            <w:tcW w:w="1703" w:type="dxa"/>
            <w:gridSpan w:val="2"/>
          </w:tcPr>
          <w:p w14:paraId="5CB1E4E1" w14:textId="77777777" w:rsidR="00870404" w:rsidRPr="00345FE1" w:rsidRDefault="00870404" w:rsidP="00087553">
            <w:pPr>
              <w:jc w:val="both"/>
            </w:pPr>
          </w:p>
        </w:tc>
        <w:tc>
          <w:tcPr>
            <w:tcW w:w="2096" w:type="dxa"/>
            <w:gridSpan w:val="5"/>
          </w:tcPr>
          <w:p w14:paraId="2FA67012" w14:textId="77777777" w:rsidR="00870404" w:rsidRPr="00345FE1" w:rsidRDefault="00870404" w:rsidP="00087553">
            <w:pPr>
              <w:jc w:val="both"/>
            </w:pPr>
          </w:p>
        </w:tc>
      </w:tr>
      <w:tr w:rsidR="00870404" w:rsidRPr="00345FE1" w14:paraId="3A80B3E1" w14:textId="77777777" w:rsidTr="00087553">
        <w:tc>
          <w:tcPr>
            <w:tcW w:w="9859" w:type="dxa"/>
            <w:gridSpan w:val="15"/>
            <w:shd w:val="clear" w:color="auto" w:fill="F7CAAC"/>
          </w:tcPr>
          <w:p w14:paraId="14667AC6"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373405FB" w14:textId="77777777" w:rsidTr="00087553">
        <w:trPr>
          <w:trHeight w:val="835"/>
        </w:trPr>
        <w:tc>
          <w:tcPr>
            <w:tcW w:w="9859" w:type="dxa"/>
            <w:gridSpan w:val="15"/>
            <w:tcBorders>
              <w:top w:val="nil"/>
            </w:tcBorders>
          </w:tcPr>
          <w:p w14:paraId="7681902F" w14:textId="77777777" w:rsidR="00870404" w:rsidRPr="00345FE1" w:rsidRDefault="00870404" w:rsidP="00087553">
            <w:pPr>
              <w:rPr>
                <w:b/>
              </w:rPr>
            </w:pPr>
            <w:r w:rsidRPr="00345FE1">
              <w:rPr>
                <w:b/>
              </w:rPr>
              <w:t>Zapojení do uskutečňování studijního programu:</w:t>
            </w:r>
          </w:p>
          <w:p w14:paraId="638545EC" w14:textId="77777777" w:rsidR="00870404" w:rsidRPr="007875E8" w:rsidRDefault="00870404" w:rsidP="00C31356">
            <w:pPr>
              <w:pStyle w:val="Odstavecseseznamem"/>
              <w:numPr>
                <w:ilvl w:val="0"/>
                <w:numId w:val="4"/>
              </w:numPr>
              <w:suppressAutoHyphens w:val="0"/>
              <w:jc w:val="both"/>
            </w:pPr>
            <w:r>
              <w:t>náhradní vyučující</w:t>
            </w:r>
          </w:p>
          <w:p w14:paraId="0AD8497A" w14:textId="77777777" w:rsidR="00870404" w:rsidRPr="00345FE1" w:rsidRDefault="00870404" w:rsidP="00087553">
            <w:pPr>
              <w:rPr>
                <w:b/>
              </w:rPr>
            </w:pPr>
            <w:r w:rsidRPr="00345FE1">
              <w:rPr>
                <w:b/>
              </w:rPr>
              <w:t>Předměty studijního programu:</w:t>
            </w:r>
          </w:p>
          <w:p w14:paraId="26877F86" w14:textId="6C44CABF" w:rsidR="00870404" w:rsidRPr="00345FE1" w:rsidRDefault="008F07FA" w:rsidP="00C31356">
            <w:pPr>
              <w:pStyle w:val="Odstavecseseznamem"/>
              <w:numPr>
                <w:ilvl w:val="0"/>
                <w:numId w:val="4"/>
              </w:numPr>
              <w:suppressAutoHyphens w:val="0"/>
              <w:ind w:left="714" w:hanging="357"/>
              <w:jc w:val="both"/>
            </w:pPr>
            <w:proofErr w:type="spellStart"/>
            <w:r>
              <w:t>Modern</w:t>
            </w:r>
            <w:proofErr w:type="spellEnd"/>
            <w:r>
              <w:t xml:space="preserve"> Database </w:t>
            </w:r>
            <w:proofErr w:type="spellStart"/>
            <w:r>
              <w:t>Techniques</w:t>
            </w:r>
            <w:proofErr w:type="spellEnd"/>
            <w:r w:rsidR="00870404" w:rsidRPr="00345FE1">
              <w:t xml:space="preserve"> (</w:t>
            </w:r>
            <w:r w:rsidR="00870404">
              <w:t xml:space="preserve">náhradní vyučující, </w:t>
            </w:r>
            <w:r w:rsidR="00870404" w:rsidRPr="00345FE1">
              <w:t>konzultant, zkoušející)</w:t>
            </w:r>
          </w:p>
        </w:tc>
      </w:tr>
      <w:tr w:rsidR="00870404" w:rsidRPr="00345FE1" w14:paraId="7384CC22" w14:textId="77777777" w:rsidTr="00087553">
        <w:trPr>
          <w:trHeight w:val="340"/>
        </w:trPr>
        <w:tc>
          <w:tcPr>
            <w:tcW w:w="9859" w:type="dxa"/>
            <w:gridSpan w:val="15"/>
            <w:tcBorders>
              <w:top w:val="nil"/>
            </w:tcBorders>
            <w:shd w:val="clear" w:color="auto" w:fill="FBD4B4"/>
          </w:tcPr>
          <w:p w14:paraId="61D640E7"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2C2E72F1" w14:textId="77777777" w:rsidTr="00087553">
        <w:trPr>
          <w:trHeight w:val="340"/>
        </w:trPr>
        <w:tc>
          <w:tcPr>
            <w:tcW w:w="2802" w:type="dxa"/>
            <w:gridSpan w:val="2"/>
            <w:tcBorders>
              <w:top w:val="nil"/>
            </w:tcBorders>
          </w:tcPr>
          <w:p w14:paraId="48983BF9"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1341909C"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5555948" w14:textId="77777777" w:rsidR="00870404" w:rsidRPr="00345FE1" w:rsidRDefault="00870404" w:rsidP="00087553">
            <w:pPr>
              <w:jc w:val="both"/>
              <w:rPr>
                <w:b/>
              </w:rPr>
            </w:pPr>
            <w:r w:rsidRPr="00345FE1">
              <w:rPr>
                <w:b/>
              </w:rPr>
              <w:t>Sem.</w:t>
            </w:r>
          </w:p>
        </w:tc>
        <w:tc>
          <w:tcPr>
            <w:tcW w:w="2109" w:type="dxa"/>
            <w:gridSpan w:val="5"/>
            <w:tcBorders>
              <w:top w:val="nil"/>
            </w:tcBorders>
          </w:tcPr>
          <w:p w14:paraId="464F0A3B"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61484290"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457A706C" w14:textId="77777777" w:rsidTr="00087553">
        <w:trPr>
          <w:trHeight w:val="285"/>
        </w:trPr>
        <w:tc>
          <w:tcPr>
            <w:tcW w:w="2802" w:type="dxa"/>
            <w:gridSpan w:val="2"/>
            <w:tcBorders>
              <w:top w:val="nil"/>
            </w:tcBorders>
          </w:tcPr>
          <w:p w14:paraId="0CFC5F38" w14:textId="77777777" w:rsidR="00870404" w:rsidRPr="00345FE1" w:rsidRDefault="00870404" w:rsidP="00087553">
            <w:pPr>
              <w:jc w:val="both"/>
            </w:pPr>
            <w:r w:rsidRPr="00345FE1">
              <w:t>Pokročilé webové technologie</w:t>
            </w:r>
          </w:p>
        </w:tc>
        <w:tc>
          <w:tcPr>
            <w:tcW w:w="2409" w:type="dxa"/>
            <w:gridSpan w:val="3"/>
            <w:tcBorders>
              <w:top w:val="nil"/>
            </w:tcBorders>
          </w:tcPr>
          <w:p w14:paraId="48DDAEC0" w14:textId="77777777" w:rsidR="00870404" w:rsidRPr="00345FE1" w:rsidRDefault="00870404" w:rsidP="00087553">
            <w:r w:rsidRPr="00345FE1">
              <w:t xml:space="preserve">Bc. stud. program </w:t>
            </w:r>
          </w:p>
          <w:p w14:paraId="7B85D98F" w14:textId="77777777" w:rsidR="00870404" w:rsidRPr="00345FE1" w:rsidRDefault="00870404" w:rsidP="00087553">
            <w:r w:rsidRPr="00345FE1">
              <w:t>Softwarové inženýrství</w:t>
            </w:r>
          </w:p>
        </w:tc>
        <w:tc>
          <w:tcPr>
            <w:tcW w:w="567" w:type="dxa"/>
            <w:gridSpan w:val="2"/>
            <w:tcBorders>
              <w:top w:val="nil"/>
            </w:tcBorders>
          </w:tcPr>
          <w:p w14:paraId="58F82CAC" w14:textId="77777777" w:rsidR="00870404" w:rsidRPr="00345FE1" w:rsidRDefault="00870404" w:rsidP="00087553">
            <w:pPr>
              <w:jc w:val="both"/>
            </w:pPr>
            <w:r w:rsidRPr="00345FE1">
              <w:t>1</w:t>
            </w:r>
            <w:r>
              <w:t>.</w:t>
            </w:r>
          </w:p>
        </w:tc>
        <w:tc>
          <w:tcPr>
            <w:tcW w:w="2109" w:type="dxa"/>
            <w:gridSpan w:val="5"/>
            <w:tcBorders>
              <w:top w:val="nil"/>
            </w:tcBorders>
          </w:tcPr>
          <w:p w14:paraId="43D6A7B6" w14:textId="77777777" w:rsidR="00870404" w:rsidRPr="00345FE1" w:rsidRDefault="00870404" w:rsidP="00087553">
            <w:r w:rsidRPr="00345FE1">
              <w:t>Garant předmětu (100 %)</w:t>
            </w:r>
          </w:p>
        </w:tc>
        <w:tc>
          <w:tcPr>
            <w:tcW w:w="1972" w:type="dxa"/>
            <w:gridSpan w:val="3"/>
            <w:tcBorders>
              <w:top w:val="nil"/>
            </w:tcBorders>
          </w:tcPr>
          <w:p w14:paraId="1CECDA2B" w14:textId="77777777" w:rsidR="00870404" w:rsidRPr="00345FE1" w:rsidRDefault="00870404" w:rsidP="00087553">
            <w:pPr>
              <w:jc w:val="both"/>
              <w:rPr>
                <w:color w:val="FF0000"/>
              </w:rPr>
            </w:pPr>
          </w:p>
        </w:tc>
      </w:tr>
      <w:tr w:rsidR="00870404" w:rsidRPr="00345FE1" w14:paraId="760C5976" w14:textId="77777777" w:rsidTr="00087553">
        <w:trPr>
          <w:trHeight w:val="284"/>
        </w:trPr>
        <w:tc>
          <w:tcPr>
            <w:tcW w:w="2802" w:type="dxa"/>
            <w:gridSpan w:val="2"/>
            <w:tcBorders>
              <w:top w:val="nil"/>
            </w:tcBorders>
          </w:tcPr>
          <w:p w14:paraId="0537C00C" w14:textId="77777777" w:rsidR="00870404" w:rsidRPr="00345FE1" w:rsidRDefault="00870404" w:rsidP="00087553">
            <w:pPr>
              <w:jc w:val="both"/>
            </w:pPr>
            <w:r w:rsidRPr="00345FE1">
              <w:t>Praktikum programování</w:t>
            </w:r>
          </w:p>
        </w:tc>
        <w:tc>
          <w:tcPr>
            <w:tcW w:w="2409" w:type="dxa"/>
            <w:gridSpan w:val="3"/>
            <w:tcBorders>
              <w:top w:val="nil"/>
            </w:tcBorders>
          </w:tcPr>
          <w:p w14:paraId="46CF338C" w14:textId="77777777" w:rsidR="00870404" w:rsidRPr="00345FE1" w:rsidRDefault="00870404" w:rsidP="00087553">
            <w:r w:rsidRPr="00345FE1">
              <w:t xml:space="preserve">Bc. stud. program </w:t>
            </w:r>
          </w:p>
          <w:p w14:paraId="15F95BA0" w14:textId="77777777" w:rsidR="00870404" w:rsidRPr="00345FE1" w:rsidRDefault="00870404" w:rsidP="00087553">
            <w:r w:rsidRPr="00345FE1">
              <w:t>Softwarové inženýrství</w:t>
            </w:r>
          </w:p>
        </w:tc>
        <w:tc>
          <w:tcPr>
            <w:tcW w:w="567" w:type="dxa"/>
            <w:gridSpan w:val="2"/>
            <w:tcBorders>
              <w:top w:val="nil"/>
            </w:tcBorders>
          </w:tcPr>
          <w:p w14:paraId="1A3CD3D5" w14:textId="77777777" w:rsidR="00870404" w:rsidRPr="00345FE1" w:rsidRDefault="00870404" w:rsidP="00087553">
            <w:pPr>
              <w:jc w:val="both"/>
            </w:pPr>
            <w:r w:rsidRPr="00345FE1">
              <w:t>2</w:t>
            </w:r>
            <w:r>
              <w:t>.</w:t>
            </w:r>
          </w:p>
        </w:tc>
        <w:tc>
          <w:tcPr>
            <w:tcW w:w="2109" w:type="dxa"/>
            <w:gridSpan w:val="5"/>
            <w:tcBorders>
              <w:top w:val="nil"/>
            </w:tcBorders>
          </w:tcPr>
          <w:p w14:paraId="2A974987" w14:textId="77777777" w:rsidR="00870404" w:rsidRPr="00345FE1" w:rsidRDefault="00870404" w:rsidP="00087553">
            <w:r w:rsidRPr="00345FE1">
              <w:t>Garant (</w:t>
            </w:r>
            <w:proofErr w:type="gramStart"/>
            <w:r w:rsidRPr="00345FE1">
              <w:t>50%</w:t>
            </w:r>
            <w:proofErr w:type="gramEnd"/>
            <w:r w:rsidRPr="00345FE1">
              <w:t>), cvičící (50%)</w:t>
            </w:r>
          </w:p>
        </w:tc>
        <w:tc>
          <w:tcPr>
            <w:tcW w:w="1972" w:type="dxa"/>
            <w:gridSpan w:val="3"/>
            <w:tcBorders>
              <w:top w:val="nil"/>
            </w:tcBorders>
          </w:tcPr>
          <w:p w14:paraId="08EC8DE6" w14:textId="77777777" w:rsidR="00870404" w:rsidRPr="00345FE1" w:rsidRDefault="00870404" w:rsidP="00087553">
            <w:pPr>
              <w:jc w:val="both"/>
              <w:rPr>
                <w:color w:val="FF0000"/>
              </w:rPr>
            </w:pPr>
          </w:p>
        </w:tc>
      </w:tr>
      <w:tr w:rsidR="00870404" w:rsidRPr="00345FE1" w14:paraId="1896DED0" w14:textId="77777777" w:rsidTr="00087553">
        <w:trPr>
          <w:trHeight w:val="284"/>
        </w:trPr>
        <w:tc>
          <w:tcPr>
            <w:tcW w:w="2802" w:type="dxa"/>
            <w:gridSpan w:val="2"/>
            <w:tcBorders>
              <w:top w:val="nil"/>
            </w:tcBorders>
          </w:tcPr>
          <w:p w14:paraId="52D10AD0" w14:textId="77777777" w:rsidR="00870404" w:rsidRPr="00345FE1" w:rsidRDefault="00870404" w:rsidP="00087553">
            <w:pPr>
              <w:jc w:val="both"/>
            </w:pPr>
            <w:r w:rsidRPr="00345FE1">
              <w:t>Databázové systémy</w:t>
            </w:r>
          </w:p>
        </w:tc>
        <w:tc>
          <w:tcPr>
            <w:tcW w:w="2409" w:type="dxa"/>
            <w:gridSpan w:val="3"/>
            <w:tcBorders>
              <w:top w:val="nil"/>
            </w:tcBorders>
          </w:tcPr>
          <w:p w14:paraId="3898ACA6" w14:textId="77777777" w:rsidR="00870404" w:rsidRPr="00345FE1" w:rsidRDefault="00870404" w:rsidP="00087553">
            <w:r w:rsidRPr="00345FE1">
              <w:t xml:space="preserve">Bc. stud. program </w:t>
            </w:r>
          </w:p>
          <w:p w14:paraId="54242309" w14:textId="77777777" w:rsidR="00870404" w:rsidRPr="00345FE1" w:rsidRDefault="00870404" w:rsidP="00087553">
            <w:r w:rsidRPr="00345FE1">
              <w:t>Informační technologie v administrativě</w:t>
            </w:r>
          </w:p>
        </w:tc>
        <w:tc>
          <w:tcPr>
            <w:tcW w:w="567" w:type="dxa"/>
            <w:gridSpan w:val="2"/>
            <w:tcBorders>
              <w:top w:val="nil"/>
            </w:tcBorders>
          </w:tcPr>
          <w:p w14:paraId="0960FC18" w14:textId="77777777" w:rsidR="00870404" w:rsidRPr="00345FE1" w:rsidRDefault="00870404" w:rsidP="00087553">
            <w:pPr>
              <w:jc w:val="both"/>
            </w:pPr>
            <w:r w:rsidRPr="00345FE1">
              <w:t>1</w:t>
            </w:r>
            <w:r>
              <w:t>.</w:t>
            </w:r>
          </w:p>
        </w:tc>
        <w:tc>
          <w:tcPr>
            <w:tcW w:w="2109" w:type="dxa"/>
            <w:gridSpan w:val="5"/>
            <w:tcBorders>
              <w:top w:val="nil"/>
            </w:tcBorders>
          </w:tcPr>
          <w:p w14:paraId="68B3E6CE" w14:textId="77777777" w:rsidR="00870404" w:rsidRPr="00345FE1" w:rsidRDefault="00870404" w:rsidP="00087553">
            <w:pPr>
              <w:jc w:val="both"/>
            </w:pPr>
            <w:r w:rsidRPr="00345FE1">
              <w:t>Garant (</w:t>
            </w:r>
            <w:proofErr w:type="gramStart"/>
            <w:r w:rsidRPr="00345FE1">
              <w:t>100%</w:t>
            </w:r>
            <w:proofErr w:type="gramEnd"/>
            <w:r w:rsidRPr="00345FE1">
              <w:t>), cvičící (50%)</w:t>
            </w:r>
          </w:p>
        </w:tc>
        <w:tc>
          <w:tcPr>
            <w:tcW w:w="1972" w:type="dxa"/>
            <w:gridSpan w:val="3"/>
            <w:tcBorders>
              <w:top w:val="nil"/>
            </w:tcBorders>
          </w:tcPr>
          <w:p w14:paraId="58AA4E9E" w14:textId="77777777" w:rsidR="00870404" w:rsidRPr="00345FE1" w:rsidRDefault="00870404" w:rsidP="00087553">
            <w:pPr>
              <w:jc w:val="both"/>
              <w:rPr>
                <w:color w:val="FF0000"/>
              </w:rPr>
            </w:pPr>
          </w:p>
        </w:tc>
      </w:tr>
      <w:tr w:rsidR="00870404" w:rsidRPr="00345FE1" w14:paraId="52E7FA79" w14:textId="77777777" w:rsidTr="00087553">
        <w:tc>
          <w:tcPr>
            <w:tcW w:w="9859" w:type="dxa"/>
            <w:gridSpan w:val="15"/>
            <w:shd w:val="clear" w:color="auto" w:fill="F7CAAC"/>
          </w:tcPr>
          <w:p w14:paraId="6EEE9C1D" w14:textId="77777777" w:rsidR="00870404" w:rsidRPr="00345FE1" w:rsidRDefault="00870404" w:rsidP="00087553">
            <w:pPr>
              <w:jc w:val="both"/>
            </w:pPr>
            <w:r w:rsidRPr="00345FE1">
              <w:rPr>
                <w:b/>
              </w:rPr>
              <w:t xml:space="preserve">Údaje o vzdělání na VŠ </w:t>
            </w:r>
          </w:p>
        </w:tc>
      </w:tr>
      <w:tr w:rsidR="00870404" w:rsidRPr="00345FE1" w14:paraId="524D96ED" w14:textId="77777777" w:rsidTr="00087553">
        <w:trPr>
          <w:trHeight w:val="789"/>
        </w:trPr>
        <w:tc>
          <w:tcPr>
            <w:tcW w:w="9859" w:type="dxa"/>
            <w:gridSpan w:val="15"/>
          </w:tcPr>
          <w:p w14:paraId="2880CA34" w14:textId="77777777" w:rsidR="00870404" w:rsidRPr="00345FE1" w:rsidRDefault="00870404" w:rsidP="00087553">
            <w:pPr>
              <w:widowControl w:val="0"/>
              <w:tabs>
                <w:tab w:val="left" w:pos="920"/>
              </w:tabs>
            </w:pPr>
            <w:r w:rsidRPr="00345FE1">
              <w:t>2001-2006</w:t>
            </w:r>
            <w:r>
              <w:tab/>
            </w:r>
            <w:r w:rsidRPr="00345FE1">
              <w:t xml:space="preserve">Univerzita Tomáše Bati ve Zlíně, Fakulta aplikované informatiky, </w:t>
            </w:r>
            <w:r>
              <w:t>obor „</w:t>
            </w:r>
            <w:r w:rsidRPr="00345FE1">
              <w:t>Inženýrská informatika</w:t>
            </w:r>
            <w:r>
              <w:t>“, (Ing.)</w:t>
            </w:r>
          </w:p>
          <w:p w14:paraId="6FD9E2FC" w14:textId="77777777" w:rsidR="00870404" w:rsidRDefault="00870404" w:rsidP="00087553">
            <w:pPr>
              <w:tabs>
                <w:tab w:val="left" w:pos="920"/>
              </w:tabs>
              <w:jc w:val="both"/>
            </w:pPr>
            <w:r w:rsidRPr="00345FE1">
              <w:t>2006-2009</w:t>
            </w:r>
            <w:r>
              <w:tab/>
            </w:r>
            <w:r w:rsidRPr="00345FE1">
              <w:t xml:space="preserve">Univerzita Tomáše Bati ve Zlíně, Fakulta aplikované informatiky, </w:t>
            </w:r>
            <w:r>
              <w:t>obor „</w:t>
            </w:r>
            <w:r w:rsidRPr="00345FE1">
              <w:t>Inženýrská informatika</w:t>
            </w:r>
            <w:r>
              <w:t>“, (Ph.D.)</w:t>
            </w:r>
          </w:p>
          <w:p w14:paraId="14E5E34C" w14:textId="77777777" w:rsidR="00870404" w:rsidRPr="00345FE1" w:rsidRDefault="00870404" w:rsidP="00087553">
            <w:pPr>
              <w:tabs>
                <w:tab w:val="left" w:pos="920"/>
              </w:tabs>
              <w:jc w:val="both"/>
              <w:rPr>
                <w:b/>
              </w:rPr>
            </w:pPr>
            <w:r>
              <w:t>2019</w:t>
            </w:r>
            <w:r>
              <w:tab/>
              <w:t>Mendelova univerzita v Brně, Provozně ekonomická fakulta, obor „Systémové inženýrství a informatika“, (doc.)</w:t>
            </w:r>
          </w:p>
        </w:tc>
      </w:tr>
      <w:tr w:rsidR="00870404" w:rsidRPr="00345FE1" w14:paraId="7B7E293E" w14:textId="77777777" w:rsidTr="00087553">
        <w:tc>
          <w:tcPr>
            <w:tcW w:w="9859" w:type="dxa"/>
            <w:gridSpan w:val="15"/>
            <w:shd w:val="clear" w:color="auto" w:fill="F7CAAC"/>
          </w:tcPr>
          <w:p w14:paraId="05A3E468" w14:textId="77777777" w:rsidR="00870404" w:rsidRPr="00345FE1" w:rsidRDefault="00870404" w:rsidP="00087553">
            <w:pPr>
              <w:jc w:val="both"/>
              <w:rPr>
                <w:b/>
              </w:rPr>
            </w:pPr>
            <w:r w:rsidRPr="00345FE1">
              <w:rPr>
                <w:b/>
              </w:rPr>
              <w:t>Údaje o odborném působení od absolvování VŠ</w:t>
            </w:r>
          </w:p>
        </w:tc>
      </w:tr>
      <w:tr w:rsidR="00870404" w:rsidRPr="00345FE1" w14:paraId="54FA1EEC" w14:textId="77777777" w:rsidTr="00087553">
        <w:trPr>
          <w:trHeight w:val="1090"/>
        </w:trPr>
        <w:tc>
          <w:tcPr>
            <w:tcW w:w="9859" w:type="dxa"/>
            <w:gridSpan w:val="15"/>
          </w:tcPr>
          <w:p w14:paraId="320129F5" w14:textId="77777777" w:rsidR="00870404" w:rsidRPr="00345FE1" w:rsidRDefault="00870404" w:rsidP="00087553">
            <w:pPr>
              <w:widowControl w:val="0"/>
              <w:tabs>
                <w:tab w:val="left" w:pos="956"/>
              </w:tabs>
              <w:ind w:left="1240" w:hanging="1240"/>
            </w:pPr>
            <w:proofErr w:type="gramStart"/>
            <w:r w:rsidRPr="00345FE1">
              <w:t>2019-dosud</w:t>
            </w:r>
            <w:proofErr w:type="gramEnd"/>
            <w:r>
              <w:tab/>
            </w:r>
            <w:r w:rsidRPr="00345FE1">
              <w:t>UTB ve Zlíně, Fakulta aplikované informatiky, Ústav počítačových a komunikačních systémů, Docent</w:t>
            </w:r>
          </w:p>
          <w:p w14:paraId="71B36E59" w14:textId="77777777" w:rsidR="00870404" w:rsidRPr="00345FE1" w:rsidRDefault="00870404" w:rsidP="00087553">
            <w:pPr>
              <w:widowControl w:val="0"/>
              <w:tabs>
                <w:tab w:val="left" w:pos="956"/>
              </w:tabs>
              <w:ind w:left="1240" w:hanging="1240"/>
            </w:pPr>
            <w:r w:rsidRPr="00345FE1">
              <w:t>2010-2019</w:t>
            </w:r>
            <w:r>
              <w:tab/>
            </w:r>
            <w:r w:rsidRPr="00345FE1">
              <w:t>UTB ve Zlíně, Fakulta aplikované informatiky, Ústav počítačových a komunikačních systémů, Odborný asistent</w:t>
            </w:r>
          </w:p>
          <w:p w14:paraId="0B9D3E14" w14:textId="77777777" w:rsidR="00870404" w:rsidRPr="00345FE1" w:rsidRDefault="00870404" w:rsidP="00087553">
            <w:pPr>
              <w:widowControl w:val="0"/>
              <w:tabs>
                <w:tab w:val="left" w:pos="956"/>
              </w:tabs>
              <w:ind w:left="1240" w:hanging="1240"/>
            </w:pPr>
            <w:r w:rsidRPr="00345FE1">
              <w:t>2008-2009</w:t>
            </w:r>
            <w:r>
              <w:tab/>
            </w:r>
            <w:r w:rsidRPr="00345FE1">
              <w:t>UTB ve Zlíně, Fakulta aplikované informatiky, Ústav aplikované informatiky, Asistent</w:t>
            </w:r>
          </w:p>
          <w:p w14:paraId="2A632E8E" w14:textId="77777777" w:rsidR="00870404" w:rsidRPr="00345FE1" w:rsidRDefault="00870404" w:rsidP="00087553">
            <w:pPr>
              <w:widowControl w:val="0"/>
              <w:tabs>
                <w:tab w:val="left" w:pos="956"/>
              </w:tabs>
              <w:ind w:left="1240" w:hanging="1240"/>
            </w:pPr>
            <w:r w:rsidRPr="00345FE1">
              <w:t>2006-2008</w:t>
            </w:r>
            <w:r>
              <w:tab/>
            </w:r>
            <w:r w:rsidRPr="00345FE1">
              <w:t>UTB ve Zlíně, Fakulta aplikované informatiky, Ústav aplikované informatiky, Externí spolupráce</w:t>
            </w:r>
          </w:p>
          <w:p w14:paraId="39FDB449" w14:textId="77777777" w:rsidR="00870404" w:rsidRPr="00345FE1" w:rsidRDefault="00870404" w:rsidP="00087553">
            <w:pPr>
              <w:tabs>
                <w:tab w:val="left" w:pos="956"/>
              </w:tabs>
              <w:jc w:val="both"/>
              <w:rPr>
                <w:color w:val="FF0000"/>
              </w:rPr>
            </w:pPr>
            <w:proofErr w:type="gramStart"/>
            <w:r w:rsidRPr="00345FE1">
              <w:t>2001-dosud</w:t>
            </w:r>
            <w:proofErr w:type="gramEnd"/>
            <w:r>
              <w:tab/>
            </w:r>
            <w:r w:rsidRPr="00345FE1">
              <w:t>Šilhavý s.r.o., Vývoj databázových aplikací, CTO</w:t>
            </w:r>
          </w:p>
        </w:tc>
      </w:tr>
      <w:tr w:rsidR="00870404" w:rsidRPr="00345FE1" w14:paraId="6877A9A1" w14:textId="77777777" w:rsidTr="00087553">
        <w:trPr>
          <w:trHeight w:val="250"/>
        </w:trPr>
        <w:tc>
          <w:tcPr>
            <w:tcW w:w="9859" w:type="dxa"/>
            <w:gridSpan w:val="15"/>
            <w:shd w:val="clear" w:color="auto" w:fill="F7CAAC"/>
          </w:tcPr>
          <w:p w14:paraId="1A812BBD" w14:textId="77777777" w:rsidR="00870404" w:rsidRPr="00345FE1" w:rsidRDefault="00870404" w:rsidP="00087553">
            <w:pPr>
              <w:jc w:val="both"/>
            </w:pPr>
            <w:r w:rsidRPr="00345FE1">
              <w:rPr>
                <w:b/>
              </w:rPr>
              <w:t>Zkušenosti s vedením kvalifikačních a rigorózních prací</w:t>
            </w:r>
          </w:p>
        </w:tc>
      </w:tr>
      <w:tr w:rsidR="00870404" w:rsidRPr="00345FE1" w14:paraId="6D4DDDCB" w14:textId="77777777" w:rsidTr="00087553">
        <w:trPr>
          <w:trHeight w:val="486"/>
        </w:trPr>
        <w:tc>
          <w:tcPr>
            <w:tcW w:w="9859" w:type="dxa"/>
            <w:gridSpan w:val="15"/>
          </w:tcPr>
          <w:p w14:paraId="51B379A0" w14:textId="77777777" w:rsidR="00870404" w:rsidRPr="00345FE1" w:rsidRDefault="00870404" w:rsidP="00087553">
            <w:r w:rsidRPr="00345FE1">
              <w:t>Za posledních 10 let vedoucí úspěšně obhájených 51 bakalářských a 23 diplomových prací, školitel a konzultant 5 aktivních studentů (celkem 11, 1 obhájený) doktorského studijního programu.</w:t>
            </w:r>
          </w:p>
        </w:tc>
      </w:tr>
      <w:tr w:rsidR="00870404" w:rsidRPr="00345FE1" w14:paraId="1BE30DAA" w14:textId="77777777" w:rsidTr="00087553">
        <w:trPr>
          <w:cantSplit/>
        </w:trPr>
        <w:tc>
          <w:tcPr>
            <w:tcW w:w="3347" w:type="dxa"/>
            <w:gridSpan w:val="3"/>
            <w:tcBorders>
              <w:top w:val="single" w:sz="12" w:space="0" w:color="auto"/>
            </w:tcBorders>
            <w:shd w:val="clear" w:color="auto" w:fill="F7CAAC"/>
          </w:tcPr>
          <w:p w14:paraId="5F429973"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905AF6A"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0A2738CC"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1DBAA1EF" w14:textId="77777777" w:rsidR="00870404" w:rsidRPr="00345FE1" w:rsidRDefault="00870404" w:rsidP="00087553">
            <w:pPr>
              <w:jc w:val="both"/>
              <w:rPr>
                <w:b/>
              </w:rPr>
            </w:pPr>
            <w:r w:rsidRPr="00345FE1">
              <w:rPr>
                <w:b/>
              </w:rPr>
              <w:t>Ohlasy publikací</w:t>
            </w:r>
          </w:p>
        </w:tc>
      </w:tr>
      <w:tr w:rsidR="00870404" w:rsidRPr="00345FE1" w14:paraId="1AD22EC6" w14:textId="77777777" w:rsidTr="00087553">
        <w:trPr>
          <w:cantSplit/>
        </w:trPr>
        <w:tc>
          <w:tcPr>
            <w:tcW w:w="3347" w:type="dxa"/>
            <w:gridSpan w:val="3"/>
          </w:tcPr>
          <w:p w14:paraId="7090034E" w14:textId="77777777" w:rsidR="00870404" w:rsidRPr="00345FE1" w:rsidRDefault="00870404" w:rsidP="00087553">
            <w:pPr>
              <w:jc w:val="both"/>
            </w:pPr>
            <w:r w:rsidRPr="00345FE1">
              <w:t>Systémové inženýrství a informatika</w:t>
            </w:r>
          </w:p>
        </w:tc>
        <w:tc>
          <w:tcPr>
            <w:tcW w:w="2245" w:type="dxa"/>
            <w:gridSpan w:val="3"/>
          </w:tcPr>
          <w:p w14:paraId="5FDBAB4A" w14:textId="77777777" w:rsidR="00870404" w:rsidRPr="00345FE1" w:rsidRDefault="00870404" w:rsidP="00087553">
            <w:pPr>
              <w:jc w:val="both"/>
            </w:pPr>
            <w:r w:rsidRPr="00345FE1">
              <w:t>2019</w:t>
            </w:r>
          </w:p>
        </w:tc>
        <w:tc>
          <w:tcPr>
            <w:tcW w:w="2248" w:type="dxa"/>
            <w:gridSpan w:val="5"/>
            <w:tcBorders>
              <w:right w:val="single" w:sz="12" w:space="0" w:color="auto"/>
            </w:tcBorders>
          </w:tcPr>
          <w:p w14:paraId="09471BB7" w14:textId="77777777" w:rsidR="00870404" w:rsidRPr="00345FE1" w:rsidRDefault="00870404" w:rsidP="00087553">
            <w:pPr>
              <w:jc w:val="both"/>
            </w:pPr>
            <w:proofErr w:type="gramStart"/>
            <w:r w:rsidRPr="00345FE1">
              <w:t>MENDELU - PEF</w:t>
            </w:r>
            <w:proofErr w:type="gramEnd"/>
          </w:p>
        </w:tc>
        <w:tc>
          <w:tcPr>
            <w:tcW w:w="632" w:type="dxa"/>
            <w:gridSpan w:val="2"/>
            <w:tcBorders>
              <w:left w:val="single" w:sz="12" w:space="0" w:color="auto"/>
            </w:tcBorders>
            <w:shd w:val="clear" w:color="auto" w:fill="F7CAAC"/>
          </w:tcPr>
          <w:p w14:paraId="07FEE931"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5944A8A2"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3A0632A8" w14:textId="77777777" w:rsidR="00870404" w:rsidRPr="00345FE1" w:rsidRDefault="00870404" w:rsidP="00087553">
            <w:pPr>
              <w:jc w:val="both"/>
            </w:pPr>
            <w:r w:rsidRPr="00345FE1">
              <w:rPr>
                <w:b/>
                <w:sz w:val="18"/>
              </w:rPr>
              <w:t>ostatní</w:t>
            </w:r>
          </w:p>
        </w:tc>
      </w:tr>
      <w:tr w:rsidR="00870404" w:rsidRPr="00345FE1" w14:paraId="495280E4" w14:textId="77777777" w:rsidTr="00087553">
        <w:trPr>
          <w:cantSplit/>
          <w:trHeight w:val="70"/>
        </w:trPr>
        <w:tc>
          <w:tcPr>
            <w:tcW w:w="3347" w:type="dxa"/>
            <w:gridSpan w:val="3"/>
            <w:shd w:val="clear" w:color="auto" w:fill="F7CAAC"/>
          </w:tcPr>
          <w:p w14:paraId="0C59304F"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549EFA06"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71EAA247"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51605F6C" w14:textId="77777777" w:rsidR="00870404" w:rsidRPr="00345FE1" w:rsidRDefault="00870404" w:rsidP="00087553">
            <w:pPr>
              <w:jc w:val="both"/>
              <w:rPr>
                <w:b/>
              </w:rPr>
            </w:pPr>
            <w:r w:rsidRPr="00345FE1">
              <w:rPr>
                <w:b/>
              </w:rPr>
              <w:t>191</w:t>
            </w:r>
          </w:p>
        </w:tc>
        <w:tc>
          <w:tcPr>
            <w:tcW w:w="693" w:type="dxa"/>
          </w:tcPr>
          <w:p w14:paraId="7939A625" w14:textId="77777777" w:rsidR="00870404" w:rsidRPr="00345FE1" w:rsidRDefault="00870404" w:rsidP="00087553">
            <w:pPr>
              <w:jc w:val="both"/>
              <w:rPr>
                <w:b/>
              </w:rPr>
            </w:pPr>
            <w:r w:rsidRPr="00345FE1">
              <w:rPr>
                <w:b/>
              </w:rPr>
              <w:t>329</w:t>
            </w:r>
          </w:p>
        </w:tc>
        <w:tc>
          <w:tcPr>
            <w:tcW w:w="694" w:type="dxa"/>
          </w:tcPr>
          <w:p w14:paraId="33A7D992" w14:textId="77777777" w:rsidR="00870404" w:rsidRPr="00345FE1" w:rsidRDefault="00870404" w:rsidP="00087553">
            <w:pPr>
              <w:jc w:val="both"/>
              <w:rPr>
                <w:b/>
              </w:rPr>
            </w:pPr>
          </w:p>
        </w:tc>
      </w:tr>
      <w:tr w:rsidR="00870404" w:rsidRPr="00345FE1" w14:paraId="3F0B806C" w14:textId="77777777" w:rsidTr="00087553">
        <w:trPr>
          <w:trHeight w:val="205"/>
        </w:trPr>
        <w:tc>
          <w:tcPr>
            <w:tcW w:w="3347" w:type="dxa"/>
            <w:gridSpan w:val="3"/>
          </w:tcPr>
          <w:p w14:paraId="7D279646" w14:textId="77777777" w:rsidR="00870404" w:rsidRPr="00345FE1" w:rsidRDefault="00870404" w:rsidP="00087553">
            <w:pPr>
              <w:jc w:val="both"/>
            </w:pPr>
          </w:p>
        </w:tc>
        <w:tc>
          <w:tcPr>
            <w:tcW w:w="2245" w:type="dxa"/>
            <w:gridSpan w:val="3"/>
          </w:tcPr>
          <w:p w14:paraId="72BCE766" w14:textId="77777777" w:rsidR="00870404" w:rsidRPr="00345FE1" w:rsidRDefault="00870404" w:rsidP="00087553">
            <w:pPr>
              <w:jc w:val="both"/>
            </w:pPr>
          </w:p>
        </w:tc>
        <w:tc>
          <w:tcPr>
            <w:tcW w:w="2248" w:type="dxa"/>
            <w:gridSpan w:val="5"/>
            <w:tcBorders>
              <w:right w:val="single" w:sz="12" w:space="0" w:color="auto"/>
            </w:tcBorders>
          </w:tcPr>
          <w:p w14:paraId="54062A84"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0B99EA8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2AC768C8" w14:textId="77777777" w:rsidR="00870404" w:rsidRPr="00345FE1" w:rsidRDefault="00870404" w:rsidP="00087553">
            <w:pPr>
              <w:rPr>
                <w:b/>
              </w:rPr>
            </w:pPr>
            <w:r w:rsidRPr="00345FE1">
              <w:rPr>
                <w:b/>
              </w:rPr>
              <w:t xml:space="preserve">    9/10</w:t>
            </w:r>
          </w:p>
        </w:tc>
      </w:tr>
      <w:tr w:rsidR="00870404" w:rsidRPr="00345FE1" w14:paraId="3F09ABA3" w14:textId="77777777" w:rsidTr="00087553">
        <w:tc>
          <w:tcPr>
            <w:tcW w:w="9859" w:type="dxa"/>
            <w:gridSpan w:val="15"/>
            <w:shd w:val="clear" w:color="auto" w:fill="F7CAAC"/>
          </w:tcPr>
          <w:p w14:paraId="374A78D1"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5B796E3E" w14:textId="77777777" w:rsidTr="00087553">
        <w:trPr>
          <w:trHeight w:val="985"/>
        </w:trPr>
        <w:tc>
          <w:tcPr>
            <w:tcW w:w="9859" w:type="dxa"/>
            <w:gridSpan w:val="15"/>
          </w:tcPr>
          <w:p w14:paraId="710A7184"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42 </w:t>
            </w:r>
            <w:r w:rsidRPr="000E699B">
              <w:t>(</w:t>
            </w:r>
            <w:proofErr w:type="spellStart"/>
            <w:r w:rsidRPr="000E699B">
              <w:t>ResearcherID</w:t>
            </w:r>
            <w:proofErr w:type="spellEnd"/>
            <w:r w:rsidRPr="000E699B">
              <w:t>:</w:t>
            </w:r>
            <w:r>
              <w:t xml:space="preserve"> </w:t>
            </w:r>
            <w:r w:rsidRPr="00C16530">
              <w:t>H-6414-2012</w:t>
            </w:r>
            <w:r w:rsidRPr="000E699B">
              <w:t xml:space="preserve">), </w:t>
            </w:r>
            <w:proofErr w:type="spellStart"/>
            <w:r w:rsidRPr="000E699B">
              <w:t>Scopus</w:t>
            </w:r>
            <w:proofErr w:type="spellEnd"/>
            <w:r w:rsidRPr="000E699B">
              <w:t xml:space="preserve">: </w:t>
            </w:r>
            <w:r>
              <w:t>82</w:t>
            </w:r>
            <w:r w:rsidRPr="000E699B">
              <w:t xml:space="preserve"> (</w:t>
            </w:r>
            <w:proofErr w:type="spellStart"/>
            <w:r w:rsidRPr="000E699B">
              <w:t>Author</w:t>
            </w:r>
            <w:proofErr w:type="spellEnd"/>
            <w:r w:rsidRPr="000E699B">
              <w:t xml:space="preserve"> ID </w:t>
            </w:r>
            <w:r w:rsidRPr="001C3AB7">
              <w:t>42962326100</w:t>
            </w:r>
            <w:r w:rsidRPr="000E699B">
              <w:t>)</w:t>
            </w:r>
          </w:p>
          <w:p w14:paraId="38B1C4F9" w14:textId="40863647" w:rsidR="00870404" w:rsidRPr="007C6A30" w:rsidRDefault="00007B99" w:rsidP="00087553">
            <w:pPr>
              <w:widowControl w:val="0"/>
            </w:pPr>
            <w:hyperlink r:id="rId53" w:history="1">
              <w:r w:rsidR="00870404" w:rsidRPr="00E30368">
                <w:rPr>
                  <w:rStyle w:val="Hypertextovodkaz"/>
                </w:rPr>
                <w:t>https://orcid.org/0000-0002-3724-7854</w:t>
              </w:r>
            </w:hyperlink>
            <w:r w:rsidR="00870404">
              <w:t xml:space="preserve"> </w:t>
            </w:r>
          </w:p>
          <w:p w14:paraId="16DE4D37" w14:textId="77777777" w:rsidR="00870404" w:rsidRPr="00345FE1" w:rsidRDefault="00870404" w:rsidP="00087553">
            <w:pPr>
              <w:widowControl w:val="0"/>
            </w:pPr>
            <w:r w:rsidRPr="007C6A30">
              <w:rPr>
                <w:b/>
                <w:bCs/>
              </w:rPr>
              <w:t xml:space="preserve">ŠILHAVÝ, Petr </w:t>
            </w:r>
            <w:r w:rsidRPr="00015BDC">
              <w:rPr>
                <w:b/>
                <w:bCs/>
              </w:rPr>
              <w:t>(50 %</w:t>
            </w:r>
            <w:r w:rsidRPr="00027B05">
              <w:rPr>
                <w:b/>
                <w:bCs/>
              </w:rPr>
              <w:t>)</w:t>
            </w:r>
            <w:r w:rsidRPr="00A25CD8">
              <w:t xml:space="preserve"> a Radek ŠILHAVÝ. </w:t>
            </w:r>
            <w:proofErr w:type="spellStart"/>
            <w:r w:rsidRPr="00A25CD8">
              <w:t>Evaluating</w:t>
            </w:r>
            <w:proofErr w:type="spellEnd"/>
            <w:r w:rsidRPr="00A25CD8">
              <w:t xml:space="preserve"> kernel </w:t>
            </w:r>
            <w:proofErr w:type="spellStart"/>
            <w:r w:rsidRPr="00A25CD8">
              <w:t>functions</w:t>
            </w:r>
            <w:proofErr w:type="spellEnd"/>
            <w:r w:rsidRPr="00A25CD8">
              <w:t xml:space="preserve"> in software </w:t>
            </w:r>
            <w:proofErr w:type="spellStart"/>
            <w:r w:rsidRPr="00A25CD8">
              <w:t>effort</w:t>
            </w:r>
            <w:proofErr w:type="spellEnd"/>
            <w:r w:rsidRPr="00A25CD8">
              <w:t xml:space="preserve"> </w:t>
            </w:r>
            <w:proofErr w:type="spellStart"/>
            <w:r w:rsidRPr="00A25CD8">
              <w:t>estimation</w:t>
            </w:r>
            <w:proofErr w:type="spellEnd"/>
            <w:r w:rsidRPr="00A25CD8">
              <w:t xml:space="preserve">: A </w:t>
            </w:r>
            <w:proofErr w:type="spellStart"/>
            <w:r w:rsidRPr="00A25CD8">
              <w:t>comparative</w:t>
            </w:r>
            <w:proofErr w:type="spellEnd"/>
            <w:r w:rsidRPr="00A25CD8">
              <w:t xml:space="preserve"> study </w:t>
            </w:r>
            <w:proofErr w:type="spellStart"/>
            <w:r w:rsidRPr="00A25CD8">
              <w:t>of</w:t>
            </w:r>
            <w:proofErr w:type="spellEnd"/>
            <w:r w:rsidRPr="00A25CD8">
              <w:t xml:space="preserve"> </w:t>
            </w:r>
            <w:proofErr w:type="spellStart"/>
            <w:r w:rsidRPr="00A25CD8">
              <w:t>moving</w:t>
            </w:r>
            <w:proofErr w:type="spellEnd"/>
            <w:r w:rsidRPr="00A25CD8">
              <w:t xml:space="preserve"> </w:t>
            </w:r>
            <w:proofErr w:type="spellStart"/>
            <w:r w:rsidRPr="00A25CD8">
              <w:t>window</w:t>
            </w:r>
            <w:proofErr w:type="spellEnd"/>
            <w:r w:rsidRPr="00A25CD8">
              <w:t xml:space="preserve"> and </w:t>
            </w:r>
            <w:proofErr w:type="spellStart"/>
            <w:r w:rsidRPr="00A25CD8">
              <w:t>spectral</w:t>
            </w:r>
            <w:proofErr w:type="spellEnd"/>
            <w:r w:rsidRPr="00A25CD8">
              <w:t xml:space="preserve"> </w:t>
            </w:r>
            <w:proofErr w:type="spellStart"/>
            <w:r w:rsidRPr="00A25CD8">
              <w:t>clustering</w:t>
            </w:r>
            <w:proofErr w:type="spellEnd"/>
            <w:r w:rsidRPr="00A25CD8">
              <w:t xml:space="preserve"> </w:t>
            </w:r>
            <w:proofErr w:type="spellStart"/>
            <w:r w:rsidRPr="00A25CD8">
              <w:t>models</w:t>
            </w:r>
            <w:proofErr w:type="spellEnd"/>
            <w:r w:rsidRPr="00A25CD8">
              <w:t xml:space="preserve"> </w:t>
            </w:r>
            <w:proofErr w:type="spellStart"/>
            <w:r w:rsidRPr="00A25CD8">
              <w:t>across</w:t>
            </w:r>
            <w:proofErr w:type="spellEnd"/>
            <w:r w:rsidRPr="00A25CD8">
              <w:t xml:space="preserve"> diverse </w:t>
            </w:r>
            <w:proofErr w:type="spellStart"/>
            <w:r w:rsidRPr="00A25CD8">
              <w:t>datasets</w:t>
            </w:r>
            <w:proofErr w:type="spellEnd"/>
            <w:r w:rsidRPr="00A25CD8">
              <w:t xml:space="preserve">. </w:t>
            </w:r>
            <w:r w:rsidRPr="007C6A30">
              <w:rPr>
                <w:i/>
                <w:iCs/>
              </w:rPr>
              <w:t>IEEE Access</w:t>
            </w:r>
            <w:r w:rsidRPr="00A25CD8">
              <w:t xml:space="preserve"> [online]. 2023, vol. 11, s. 126335-126351. [cit. 2024-08-22]. ISSN 2169-3536. Dostupné z: https://ieeexplore.ieee.org/document/10304119</w:t>
            </w:r>
            <w:r w:rsidRPr="00345FE1">
              <w:t xml:space="preserve">. </w:t>
            </w:r>
            <w:proofErr w:type="spellStart"/>
            <w:r w:rsidRPr="00345FE1">
              <w:t>Jimp</w:t>
            </w:r>
            <w:proofErr w:type="spellEnd"/>
          </w:p>
          <w:p w14:paraId="6944F8C4" w14:textId="77777777" w:rsidR="00870404" w:rsidRPr="00345FE1" w:rsidRDefault="00870404" w:rsidP="00087553">
            <w:pPr>
              <w:widowControl w:val="0"/>
            </w:pPr>
            <w:r w:rsidRPr="00345FE1">
              <w:t>SILHAVY, R</w:t>
            </w:r>
            <w:r>
              <w:t>adek</w:t>
            </w:r>
            <w:r w:rsidRPr="00345FE1">
              <w:t>, BURES, M</w:t>
            </w:r>
            <w:r>
              <w:t>iroslav</w:t>
            </w:r>
            <w:r w:rsidRPr="00345FE1">
              <w:t xml:space="preserve">, ALIPIO, </w:t>
            </w:r>
            <w:proofErr w:type="spellStart"/>
            <w:r w:rsidRPr="00345FE1">
              <w:t>M</w:t>
            </w:r>
            <w:r>
              <w:t>elchizedek</w:t>
            </w:r>
            <w:proofErr w:type="spellEnd"/>
            <w:r w:rsidRPr="00345FE1">
              <w:t xml:space="preserve"> </w:t>
            </w:r>
            <w:r>
              <w:t>and</w:t>
            </w:r>
            <w:r w:rsidRPr="00345FE1">
              <w:t xml:space="preserve"> </w:t>
            </w:r>
            <w:r w:rsidRPr="00345FE1">
              <w:rPr>
                <w:b/>
                <w:bCs/>
              </w:rPr>
              <w:t>SILHAVY, P</w:t>
            </w:r>
            <w:r>
              <w:t xml:space="preserve">etr </w:t>
            </w:r>
            <w:r w:rsidRPr="0090149F">
              <w:rPr>
                <w:b/>
                <w:bCs/>
              </w:rPr>
              <w:t>(45 %)</w:t>
            </w:r>
            <w:r w:rsidRPr="00345FE1">
              <w:t xml:space="preserve">. (2023). More </w:t>
            </w:r>
            <w:proofErr w:type="spellStart"/>
            <w:r w:rsidRPr="00345FE1">
              <w:t>Accurate</w:t>
            </w:r>
            <w:proofErr w:type="spellEnd"/>
            <w:r w:rsidRPr="00345FE1">
              <w:t xml:space="preserve"> </w:t>
            </w:r>
            <w:proofErr w:type="spellStart"/>
            <w:r w:rsidRPr="00345FE1">
              <w:t>Cost</w:t>
            </w:r>
            <w:proofErr w:type="spellEnd"/>
            <w:r w:rsidRPr="00345FE1">
              <w:t xml:space="preserve"> </w:t>
            </w:r>
            <w:proofErr w:type="spellStart"/>
            <w:r w:rsidRPr="00345FE1">
              <w:t>Estimation</w:t>
            </w:r>
            <w:proofErr w:type="spellEnd"/>
            <w:r w:rsidRPr="00345FE1">
              <w:t xml:space="preserve"> </w:t>
            </w:r>
            <w:proofErr w:type="spellStart"/>
            <w:r w:rsidRPr="00345FE1">
              <w:t>for</w:t>
            </w:r>
            <w:proofErr w:type="spellEnd"/>
            <w:r w:rsidRPr="00345FE1">
              <w:t xml:space="preserve"> </w:t>
            </w:r>
            <w:proofErr w:type="gramStart"/>
            <w:r w:rsidRPr="00345FE1">
              <w:t>Internet</w:t>
            </w:r>
            <w:proofErr w:type="gramEnd"/>
            <w:r w:rsidRPr="00345FE1">
              <w:t xml:space="preserve"> </w:t>
            </w:r>
            <w:proofErr w:type="spellStart"/>
            <w:r w:rsidRPr="00345FE1">
              <w:t>of</w:t>
            </w:r>
            <w:proofErr w:type="spellEnd"/>
            <w:r w:rsidRPr="00345FE1">
              <w:t xml:space="preserve"> </w:t>
            </w:r>
            <w:proofErr w:type="spellStart"/>
            <w:r w:rsidRPr="00345FE1">
              <w:t>Things</w:t>
            </w:r>
            <w:proofErr w:type="spellEnd"/>
            <w:r w:rsidRPr="00345FE1">
              <w:t xml:space="preserve"> </w:t>
            </w:r>
            <w:proofErr w:type="spellStart"/>
            <w:r w:rsidRPr="00345FE1">
              <w:t>Projects</w:t>
            </w:r>
            <w:proofErr w:type="spellEnd"/>
            <w:r w:rsidRPr="00345FE1">
              <w:t xml:space="preserve"> by </w:t>
            </w:r>
            <w:proofErr w:type="spellStart"/>
            <w:r w:rsidRPr="00345FE1">
              <w:t>Adaptation</w:t>
            </w:r>
            <w:proofErr w:type="spellEnd"/>
            <w:r w:rsidRPr="00345FE1">
              <w:t xml:space="preserve"> </w:t>
            </w:r>
            <w:proofErr w:type="spellStart"/>
            <w:r w:rsidRPr="00345FE1">
              <w:t>of</w:t>
            </w:r>
            <w:proofErr w:type="spellEnd"/>
            <w:r w:rsidRPr="00345FE1">
              <w:t xml:space="preserve"> Use Case </w:t>
            </w:r>
            <w:proofErr w:type="spellStart"/>
            <w:r w:rsidRPr="00345FE1">
              <w:t>Points</w:t>
            </w:r>
            <w:proofErr w:type="spellEnd"/>
            <w:r w:rsidRPr="00345FE1">
              <w:t xml:space="preserve"> </w:t>
            </w:r>
            <w:proofErr w:type="spellStart"/>
            <w:r w:rsidRPr="00345FE1">
              <w:t>Methodology</w:t>
            </w:r>
            <w:proofErr w:type="spellEnd"/>
            <w:r w:rsidRPr="00345FE1">
              <w:t xml:space="preserve">. </w:t>
            </w:r>
            <w:r w:rsidRPr="007C6A30">
              <w:rPr>
                <w:i/>
                <w:iCs/>
              </w:rPr>
              <w:t xml:space="preserve">IEEE Internet </w:t>
            </w:r>
            <w:proofErr w:type="spellStart"/>
            <w:r w:rsidRPr="007C6A30">
              <w:rPr>
                <w:i/>
                <w:iCs/>
              </w:rPr>
              <w:t>of</w:t>
            </w:r>
            <w:proofErr w:type="spellEnd"/>
            <w:r w:rsidRPr="007C6A30">
              <w:rPr>
                <w:i/>
                <w:iCs/>
              </w:rPr>
              <w:t xml:space="preserve"> </w:t>
            </w:r>
            <w:proofErr w:type="spellStart"/>
            <w:r w:rsidRPr="007C6A30">
              <w:rPr>
                <w:i/>
                <w:iCs/>
              </w:rPr>
              <w:t>Things</w:t>
            </w:r>
            <w:proofErr w:type="spellEnd"/>
            <w:r w:rsidRPr="007C6A30">
              <w:rPr>
                <w:i/>
                <w:iCs/>
              </w:rPr>
              <w:t xml:space="preserve"> </w:t>
            </w:r>
            <w:proofErr w:type="spellStart"/>
            <w:r w:rsidRPr="007C6A30">
              <w:rPr>
                <w:i/>
                <w:iCs/>
              </w:rPr>
              <w:t>Journal</w:t>
            </w:r>
            <w:proofErr w:type="spellEnd"/>
            <w:r w:rsidRPr="00345FE1">
              <w:t xml:space="preserve">. DOI: 10.1109/JIOT.2023.3281614. </w:t>
            </w:r>
            <w:proofErr w:type="spellStart"/>
            <w:r w:rsidRPr="00345FE1">
              <w:t>Jimp</w:t>
            </w:r>
            <w:proofErr w:type="spellEnd"/>
          </w:p>
          <w:p w14:paraId="1608637A" w14:textId="77777777" w:rsidR="00870404" w:rsidRPr="00345FE1" w:rsidRDefault="00870404" w:rsidP="00087553">
            <w:pPr>
              <w:widowControl w:val="0"/>
            </w:pPr>
            <w:r w:rsidRPr="00027B05">
              <w:t xml:space="preserve">VO VAN, Hai, </w:t>
            </w:r>
            <w:proofErr w:type="spellStart"/>
            <w:r w:rsidRPr="00027B05">
              <w:t>Le</w:t>
            </w:r>
            <w:proofErr w:type="spellEnd"/>
            <w:r w:rsidRPr="00027B05">
              <w:t xml:space="preserve"> </w:t>
            </w:r>
            <w:proofErr w:type="spellStart"/>
            <w:r w:rsidRPr="00027B05">
              <w:t>Thi</w:t>
            </w:r>
            <w:proofErr w:type="spellEnd"/>
            <w:r w:rsidRPr="00027B05">
              <w:t xml:space="preserve"> Kim Nhung HO, Zdenka PROKOPOVÁ, Radek ŠILHAVÝ a </w:t>
            </w:r>
            <w:r w:rsidRPr="007C6A30">
              <w:rPr>
                <w:b/>
                <w:bCs/>
              </w:rPr>
              <w:t>Petr ŠILHAVÝ (20 %)</w:t>
            </w:r>
            <w:r w:rsidRPr="00027B05">
              <w:t xml:space="preserve">. </w:t>
            </w:r>
            <w:proofErr w:type="spellStart"/>
            <w:r w:rsidRPr="00027B05">
              <w:t>Towards</w:t>
            </w:r>
            <w:proofErr w:type="spellEnd"/>
            <w:r w:rsidRPr="00027B05">
              <w:t xml:space="preserve"> </w:t>
            </w:r>
            <w:proofErr w:type="spellStart"/>
            <w:r w:rsidRPr="00027B05">
              <w:t>improving</w:t>
            </w:r>
            <w:proofErr w:type="spellEnd"/>
            <w:r w:rsidRPr="00027B05">
              <w:t xml:space="preserve"> </w:t>
            </w:r>
            <w:proofErr w:type="spellStart"/>
            <w:r w:rsidRPr="00027B05">
              <w:t>the</w:t>
            </w:r>
            <w:proofErr w:type="spellEnd"/>
            <w:r w:rsidRPr="00027B05">
              <w:t xml:space="preserve"> </w:t>
            </w:r>
            <w:proofErr w:type="spellStart"/>
            <w:r w:rsidRPr="00027B05">
              <w:t>efficiency</w:t>
            </w:r>
            <w:proofErr w:type="spellEnd"/>
            <w:r w:rsidRPr="00027B05">
              <w:t xml:space="preserve"> </w:t>
            </w:r>
            <w:proofErr w:type="spellStart"/>
            <w:r w:rsidRPr="00027B05">
              <w:t>of</w:t>
            </w:r>
            <w:proofErr w:type="spellEnd"/>
            <w:r w:rsidRPr="00027B05">
              <w:t xml:space="preserve"> software development </w:t>
            </w:r>
            <w:proofErr w:type="spellStart"/>
            <w:r w:rsidRPr="00027B05">
              <w:t>effort</w:t>
            </w:r>
            <w:proofErr w:type="spellEnd"/>
            <w:r w:rsidRPr="00027B05">
              <w:t xml:space="preserve"> </w:t>
            </w:r>
            <w:proofErr w:type="spellStart"/>
            <w:r w:rsidRPr="00027B05">
              <w:t>estimation</w:t>
            </w:r>
            <w:proofErr w:type="spellEnd"/>
            <w:r w:rsidRPr="00027B05">
              <w:t xml:space="preserve"> via </w:t>
            </w:r>
            <w:proofErr w:type="spellStart"/>
            <w:r w:rsidRPr="00027B05">
              <w:t>clustering</w:t>
            </w:r>
            <w:proofErr w:type="spellEnd"/>
            <w:r w:rsidRPr="00027B05">
              <w:t xml:space="preserve"> </w:t>
            </w:r>
            <w:proofErr w:type="spellStart"/>
            <w:r w:rsidRPr="00027B05">
              <w:t>analysis</w:t>
            </w:r>
            <w:proofErr w:type="spellEnd"/>
            <w:r w:rsidRPr="00027B05">
              <w:t xml:space="preserve">. </w:t>
            </w:r>
            <w:r w:rsidRPr="007C6A30">
              <w:rPr>
                <w:i/>
                <w:iCs/>
              </w:rPr>
              <w:t>IEEE Access</w:t>
            </w:r>
            <w:r w:rsidRPr="00027B05">
              <w:t xml:space="preserve"> [online]. 2022, vol. 10, s. 83249-83264. [cit. 2024-08-22]. ISSN 2169-3536. Dostupné z: https://ieeexplore.ieee.org/document/9803030.</w:t>
            </w:r>
            <w:r w:rsidRPr="00345FE1">
              <w:t xml:space="preserve"> </w:t>
            </w:r>
            <w:proofErr w:type="spellStart"/>
            <w:r w:rsidRPr="00345FE1">
              <w:t>Jimp</w:t>
            </w:r>
            <w:proofErr w:type="spellEnd"/>
          </w:p>
          <w:p w14:paraId="5ADD04DA" w14:textId="77777777" w:rsidR="00870404" w:rsidRPr="00345FE1" w:rsidRDefault="00870404" w:rsidP="00087553">
            <w:pPr>
              <w:widowControl w:val="0"/>
            </w:pPr>
            <w:r w:rsidRPr="00B40867">
              <w:rPr>
                <w:b/>
                <w:bCs/>
              </w:rPr>
              <w:t>ŠILHAVÝ, Petr</w:t>
            </w:r>
            <w:r>
              <w:rPr>
                <w:b/>
                <w:bCs/>
              </w:rPr>
              <w:t xml:space="preserve"> (20 %)</w:t>
            </w:r>
            <w:r w:rsidRPr="00B40867">
              <w:rPr>
                <w:b/>
                <w:bCs/>
              </w:rPr>
              <w:t xml:space="preserve">, </w:t>
            </w:r>
            <w:r w:rsidRPr="007C6A30">
              <w:t xml:space="preserve">Radek ŠILHAVÝ a Zdenka PROKOPOVÁ. </w:t>
            </w:r>
            <w:proofErr w:type="spellStart"/>
            <w:r w:rsidRPr="007C6A30">
              <w:t>Spectral</w:t>
            </w:r>
            <w:proofErr w:type="spellEnd"/>
            <w:r w:rsidRPr="007C6A30">
              <w:t xml:space="preserve"> </w:t>
            </w:r>
            <w:proofErr w:type="spellStart"/>
            <w:r w:rsidRPr="007C6A30">
              <w:t>clustering</w:t>
            </w:r>
            <w:proofErr w:type="spellEnd"/>
            <w:r w:rsidRPr="007C6A30">
              <w:t xml:space="preserve"> </w:t>
            </w:r>
            <w:proofErr w:type="spellStart"/>
            <w:r w:rsidRPr="007C6A30">
              <w:t>effect</w:t>
            </w:r>
            <w:proofErr w:type="spellEnd"/>
            <w:r w:rsidRPr="007C6A30">
              <w:t xml:space="preserve"> in software development </w:t>
            </w:r>
            <w:proofErr w:type="spellStart"/>
            <w:r w:rsidRPr="007C6A30">
              <w:t>effort</w:t>
            </w:r>
            <w:proofErr w:type="spellEnd"/>
            <w:r w:rsidRPr="007C6A30">
              <w:t xml:space="preserve"> </w:t>
            </w:r>
            <w:proofErr w:type="spellStart"/>
            <w:r w:rsidRPr="007C6A30">
              <w:t>estimation</w:t>
            </w:r>
            <w:proofErr w:type="spellEnd"/>
            <w:r w:rsidRPr="007C6A30">
              <w:t xml:space="preserve">. </w:t>
            </w:r>
            <w:proofErr w:type="spellStart"/>
            <w:r w:rsidRPr="007C6A30">
              <w:t>Symmetry</w:t>
            </w:r>
            <w:proofErr w:type="spellEnd"/>
            <w:r w:rsidRPr="007C6A30">
              <w:t xml:space="preserve"> [online]. 2021, vol. 13, </w:t>
            </w:r>
            <w:proofErr w:type="spellStart"/>
            <w:r w:rsidRPr="007C6A30">
              <w:t>iss</w:t>
            </w:r>
            <w:proofErr w:type="spellEnd"/>
            <w:r w:rsidRPr="007C6A30">
              <w:t xml:space="preserve">. 11 [cit. 2024-08-22]. ISSN 2073-8994. Dostupné z: </w:t>
            </w:r>
            <w:proofErr w:type="gramStart"/>
            <w:r w:rsidRPr="007C6A30">
              <w:t>https://www.mdpi.com/2073-8994/13/11/2119.</w:t>
            </w:r>
            <w:r w:rsidRPr="00345FE1">
              <w:t>.</w:t>
            </w:r>
            <w:proofErr w:type="gramEnd"/>
            <w:r w:rsidRPr="00345FE1">
              <w:t xml:space="preserve"> </w:t>
            </w:r>
            <w:proofErr w:type="spellStart"/>
            <w:r w:rsidRPr="00345FE1">
              <w:t>Jimp</w:t>
            </w:r>
            <w:proofErr w:type="spellEnd"/>
          </w:p>
          <w:p w14:paraId="6C100E9C" w14:textId="77777777" w:rsidR="00870404" w:rsidRDefault="00870404" w:rsidP="00087553">
            <w:pPr>
              <w:widowControl w:val="0"/>
            </w:pPr>
            <w:r w:rsidRPr="00345FE1">
              <w:rPr>
                <w:b/>
                <w:bCs/>
              </w:rPr>
              <w:t>SILHAVY, P</w:t>
            </w:r>
            <w:r>
              <w:t xml:space="preserve">etr </w:t>
            </w:r>
            <w:r w:rsidRPr="007875E8">
              <w:rPr>
                <w:b/>
                <w:bCs/>
              </w:rPr>
              <w:t>(40 %)</w:t>
            </w:r>
            <w:r w:rsidRPr="00345FE1">
              <w:t>, SILHAVY, R</w:t>
            </w:r>
            <w:r>
              <w:t>adek and</w:t>
            </w:r>
            <w:r w:rsidRPr="00345FE1">
              <w:t xml:space="preserve"> PROKOPOVA, Z</w:t>
            </w:r>
            <w:r>
              <w:t>denka</w:t>
            </w:r>
            <w:r w:rsidRPr="00345FE1">
              <w:t xml:space="preserve">. </w:t>
            </w:r>
            <w:proofErr w:type="spellStart"/>
            <w:r w:rsidRPr="00345FE1">
              <w:t>Categorical</w:t>
            </w:r>
            <w:proofErr w:type="spellEnd"/>
            <w:r w:rsidRPr="00345FE1">
              <w:t xml:space="preserve"> </w:t>
            </w:r>
            <w:proofErr w:type="spellStart"/>
            <w:r w:rsidRPr="00345FE1">
              <w:t>Variable</w:t>
            </w:r>
            <w:proofErr w:type="spellEnd"/>
            <w:r w:rsidRPr="00345FE1">
              <w:t xml:space="preserve"> </w:t>
            </w:r>
            <w:proofErr w:type="spellStart"/>
            <w:r w:rsidRPr="00345FE1">
              <w:t>Segmentation</w:t>
            </w:r>
            <w:proofErr w:type="spellEnd"/>
            <w:r w:rsidRPr="00345FE1">
              <w:t xml:space="preserve"> Model </w:t>
            </w:r>
            <w:proofErr w:type="spellStart"/>
            <w:r w:rsidRPr="00345FE1">
              <w:t>for</w:t>
            </w:r>
            <w:proofErr w:type="spellEnd"/>
            <w:r w:rsidRPr="00345FE1">
              <w:t xml:space="preserve"> Software Development </w:t>
            </w:r>
            <w:proofErr w:type="spellStart"/>
            <w:r w:rsidRPr="00345FE1">
              <w:t>Effort</w:t>
            </w:r>
            <w:proofErr w:type="spellEnd"/>
            <w:r w:rsidRPr="00345FE1">
              <w:t xml:space="preserve"> </w:t>
            </w:r>
            <w:proofErr w:type="spellStart"/>
            <w:r w:rsidRPr="00345FE1">
              <w:t>Estimation</w:t>
            </w:r>
            <w:proofErr w:type="spellEnd"/>
            <w:r w:rsidRPr="00345FE1">
              <w:t xml:space="preserve">. </w:t>
            </w:r>
            <w:r w:rsidRPr="007C6A30">
              <w:rPr>
                <w:i/>
                <w:iCs/>
              </w:rPr>
              <w:t>IEEE Access</w:t>
            </w:r>
            <w:r w:rsidRPr="00345FE1">
              <w:t>, 7, 9618-9626.</w:t>
            </w:r>
            <w:r>
              <w:t xml:space="preserve"> 2019.</w:t>
            </w:r>
            <w:r w:rsidRPr="00345FE1">
              <w:t xml:space="preserve"> ISSN 2169-3536. </w:t>
            </w:r>
            <w:proofErr w:type="spellStart"/>
            <w:r w:rsidRPr="00345FE1">
              <w:t>Jimp</w:t>
            </w:r>
            <w:proofErr w:type="spellEnd"/>
          </w:p>
          <w:p w14:paraId="0328DA9B" w14:textId="77777777" w:rsidR="00870404" w:rsidRPr="00345FE1" w:rsidRDefault="00870404" w:rsidP="00087553">
            <w:pPr>
              <w:jc w:val="both"/>
              <w:rPr>
                <w:bCs/>
                <w:i/>
                <w:iCs/>
              </w:rPr>
            </w:pPr>
            <w:r w:rsidRPr="00345FE1">
              <w:rPr>
                <w:bCs/>
                <w:i/>
                <w:iCs/>
              </w:rPr>
              <w:lastRenderedPageBreak/>
              <w:t>P</w:t>
            </w:r>
            <w:r w:rsidRPr="00345FE1">
              <w:rPr>
                <w:rFonts w:cs="Arial"/>
                <w:bCs/>
                <w:i/>
                <w:iCs/>
              </w:rPr>
              <w:t>ř</w:t>
            </w:r>
            <w:r w:rsidRPr="00345FE1">
              <w:rPr>
                <w:bCs/>
                <w:i/>
                <w:iCs/>
              </w:rPr>
              <w:t xml:space="preserve">ehled projektové </w:t>
            </w:r>
            <w:r w:rsidRPr="00345FE1">
              <w:rPr>
                <w:rFonts w:cs="Arial"/>
                <w:bCs/>
                <w:i/>
                <w:iCs/>
              </w:rPr>
              <w:t>č</w:t>
            </w:r>
            <w:r w:rsidRPr="00345FE1">
              <w:rPr>
                <w:bCs/>
                <w:i/>
                <w:iCs/>
              </w:rPr>
              <w:t>innosti:</w:t>
            </w:r>
          </w:p>
          <w:p w14:paraId="51571AEA"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15B05C1A" w14:textId="77777777" w:rsidR="00870404" w:rsidRPr="00345FE1" w:rsidRDefault="00870404" w:rsidP="00087553">
            <w:pPr>
              <w:tabs>
                <w:tab w:val="left" w:pos="947"/>
              </w:tabs>
              <w:ind w:left="957" w:hanging="993"/>
              <w:jc w:val="both"/>
            </w:pPr>
            <w:r w:rsidRPr="00AA62F1">
              <w:rPr>
                <w:bCs/>
              </w:rPr>
              <w:t>2017-2022</w:t>
            </w:r>
            <w:r w:rsidRPr="00AA62F1">
              <w:rPr>
                <w:bCs/>
              </w:rPr>
              <w:tab/>
              <w:t>Rozvoj výzkumně zaměřených studijních programů na FAI – Univerzita Tomáše Bati ve Zlíně, poskytovatel MŠMT, EF16_018/0002381, spoluřešitel</w:t>
            </w:r>
            <w:r>
              <w:rPr>
                <w:bCs/>
              </w:rPr>
              <w:t xml:space="preserve"> </w:t>
            </w:r>
          </w:p>
          <w:p w14:paraId="29CA1ACD" w14:textId="77777777" w:rsidR="00870404" w:rsidRDefault="00870404" w:rsidP="00087553">
            <w:pPr>
              <w:tabs>
                <w:tab w:val="left" w:pos="963"/>
              </w:tabs>
              <w:ind w:left="963" w:hanging="963"/>
              <w:jc w:val="both"/>
            </w:pPr>
            <w:r w:rsidRPr="00345FE1">
              <w:t>2017</w:t>
            </w:r>
            <w:r>
              <w:t>-</w:t>
            </w:r>
            <w:r w:rsidRPr="00345FE1">
              <w:t xml:space="preserve">2019 </w:t>
            </w:r>
            <w:r w:rsidRPr="00345FE1">
              <w:tab/>
              <w:t>Modulární systém ENTER, poskytovatel MPO</w:t>
            </w:r>
            <w:r>
              <w:t>,</w:t>
            </w:r>
            <w:r w:rsidRPr="00345FE1">
              <w:t xml:space="preserve"> CZ.01.1.02/0.0/0.0/15_019/0004581</w:t>
            </w:r>
            <w:r>
              <w:t>, spoluřešitel</w:t>
            </w:r>
          </w:p>
          <w:p w14:paraId="4972FDA5" w14:textId="77777777" w:rsidR="00870404" w:rsidRPr="007875E8" w:rsidRDefault="00870404" w:rsidP="00087553">
            <w:pPr>
              <w:tabs>
                <w:tab w:val="left" w:pos="963"/>
              </w:tabs>
              <w:ind w:left="963" w:hanging="963"/>
              <w:jc w:val="both"/>
            </w:pPr>
            <w:r w:rsidRPr="00345FE1">
              <w:t>2017</w:t>
            </w:r>
            <w:r>
              <w:t>-</w:t>
            </w:r>
            <w:r w:rsidRPr="00345FE1">
              <w:t xml:space="preserve">2019 </w:t>
            </w:r>
            <w:r w:rsidRPr="00345FE1">
              <w:tab/>
              <w:t>Platforma INFOS, poskytovatel MPO</w:t>
            </w:r>
            <w:r>
              <w:t>,</w:t>
            </w:r>
            <w:r w:rsidRPr="00345FE1">
              <w:t xml:space="preserve"> CZ.01.1.02/0.0/0.0/15_019/0004580</w:t>
            </w:r>
            <w:r>
              <w:t>, spoluřešitel</w:t>
            </w:r>
          </w:p>
        </w:tc>
      </w:tr>
      <w:tr w:rsidR="00870404" w:rsidRPr="00345FE1" w14:paraId="4932EF1E" w14:textId="77777777" w:rsidTr="00087553">
        <w:trPr>
          <w:trHeight w:val="218"/>
        </w:trPr>
        <w:tc>
          <w:tcPr>
            <w:tcW w:w="9859" w:type="dxa"/>
            <w:gridSpan w:val="15"/>
            <w:shd w:val="clear" w:color="auto" w:fill="F7CAAC"/>
          </w:tcPr>
          <w:p w14:paraId="5C872F6A" w14:textId="77777777" w:rsidR="00870404" w:rsidRPr="00345FE1" w:rsidRDefault="00870404" w:rsidP="00087553">
            <w:pPr>
              <w:rPr>
                <w:b/>
              </w:rPr>
            </w:pPr>
            <w:r w:rsidRPr="00345FE1">
              <w:rPr>
                <w:b/>
              </w:rPr>
              <w:lastRenderedPageBreak/>
              <w:t>Působení v zahraničí</w:t>
            </w:r>
          </w:p>
        </w:tc>
      </w:tr>
      <w:tr w:rsidR="00870404" w:rsidRPr="00345FE1" w14:paraId="66D47064" w14:textId="77777777" w:rsidTr="00087553">
        <w:trPr>
          <w:trHeight w:val="328"/>
        </w:trPr>
        <w:tc>
          <w:tcPr>
            <w:tcW w:w="9859" w:type="dxa"/>
            <w:gridSpan w:val="15"/>
          </w:tcPr>
          <w:p w14:paraId="420C242B" w14:textId="77777777" w:rsidR="00870404" w:rsidRPr="00345FE1" w:rsidRDefault="00870404" w:rsidP="00087553">
            <w:pPr>
              <w:rPr>
                <w:bCs/>
              </w:rPr>
            </w:pPr>
            <w:r w:rsidRPr="00345FE1">
              <w:rPr>
                <w:bCs/>
              </w:rPr>
              <w:t xml:space="preserve">Rakousko, University </w:t>
            </w:r>
            <w:proofErr w:type="spellStart"/>
            <w:r w:rsidRPr="00345FE1">
              <w:rPr>
                <w:bCs/>
              </w:rPr>
              <w:t>of</w:t>
            </w:r>
            <w:proofErr w:type="spellEnd"/>
            <w:r w:rsidRPr="00345FE1">
              <w:rPr>
                <w:bCs/>
              </w:rPr>
              <w:t xml:space="preserve"> </w:t>
            </w:r>
            <w:proofErr w:type="spellStart"/>
            <w:r w:rsidRPr="00345FE1">
              <w:rPr>
                <w:bCs/>
              </w:rPr>
              <w:t>Vienna</w:t>
            </w:r>
            <w:proofErr w:type="spellEnd"/>
            <w:r w:rsidRPr="00345FE1">
              <w:rPr>
                <w:bCs/>
              </w:rPr>
              <w:t xml:space="preserve"> - 2024</w:t>
            </w:r>
          </w:p>
        </w:tc>
      </w:tr>
      <w:tr w:rsidR="00870404" w:rsidRPr="00345FE1" w14:paraId="36D477FE" w14:textId="77777777" w:rsidTr="00087553">
        <w:trPr>
          <w:cantSplit/>
          <w:trHeight w:val="276"/>
        </w:trPr>
        <w:tc>
          <w:tcPr>
            <w:tcW w:w="2518" w:type="dxa"/>
            <w:shd w:val="clear" w:color="auto" w:fill="F7CAAC"/>
          </w:tcPr>
          <w:p w14:paraId="7EE8A64F" w14:textId="77777777" w:rsidR="00870404" w:rsidRPr="00345FE1" w:rsidRDefault="00870404" w:rsidP="00087553">
            <w:pPr>
              <w:jc w:val="both"/>
              <w:rPr>
                <w:b/>
              </w:rPr>
            </w:pPr>
            <w:r w:rsidRPr="00345FE1">
              <w:rPr>
                <w:b/>
              </w:rPr>
              <w:t xml:space="preserve">Podpis </w:t>
            </w:r>
          </w:p>
        </w:tc>
        <w:tc>
          <w:tcPr>
            <w:tcW w:w="4536" w:type="dxa"/>
            <w:gridSpan w:val="8"/>
          </w:tcPr>
          <w:p w14:paraId="3E4119D0" w14:textId="77777777" w:rsidR="00870404" w:rsidRPr="00345FE1" w:rsidRDefault="00870404" w:rsidP="00087553">
            <w:pPr>
              <w:jc w:val="both"/>
            </w:pPr>
          </w:p>
        </w:tc>
        <w:tc>
          <w:tcPr>
            <w:tcW w:w="786" w:type="dxa"/>
            <w:gridSpan w:val="2"/>
            <w:shd w:val="clear" w:color="auto" w:fill="F7CAAC"/>
          </w:tcPr>
          <w:p w14:paraId="628816CE" w14:textId="77777777" w:rsidR="00870404" w:rsidRPr="00345FE1" w:rsidRDefault="00870404" w:rsidP="00087553">
            <w:pPr>
              <w:jc w:val="both"/>
            </w:pPr>
            <w:r w:rsidRPr="00345FE1">
              <w:rPr>
                <w:b/>
              </w:rPr>
              <w:t>datum</w:t>
            </w:r>
          </w:p>
        </w:tc>
        <w:tc>
          <w:tcPr>
            <w:tcW w:w="2019" w:type="dxa"/>
            <w:gridSpan w:val="4"/>
          </w:tcPr>
          <w:p w14:paraId="19DFB94D" w14:textId="77777777" w:rsidR="00870404" w:rsidRPr="00345FE1" w:rsidRDefault="00870404" w:rsidP="00087553">
            <w:pPr>
              <w:jc w:val="both"/>
            </w:pPr>
            <w:r>
              <w:t>27. 8. 2024</w:t>
            </w:r>
          </w:p>
        </w:tc>
      </w:tr>
    </w:tbl>
    <w:p w14:paraId="5CEC6C4D"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E48EC14" w14:textId="77777777" w:rsidTr="00087553">
        <w:tc>
          <w:tcPr>
            <w:tcW w:w="9859" w:type="dxa"/>
            <w:gridSpan w:val="15"/>
            <w:tcBorders>
              <w:bottom w:val="double" w:sz="4" w:space="0" w:color="auto"/>
            </w:tcBorders>
            <w:shd w:val="clear" w:color="auto" w:fill="BDD6EE"/>
          </w:tcPr>
          <w:p w14:paraId="100C2DE2" w14:textId="4F8952BD" w:rsidR="00870404" w:rsidRPr="00345FE1" w:rsidRDefault="00870404" w:rsidP="00087553">
            <w:pPr>
              <w:tabs>
                <w:tab w:val="right" w:pos="9461"/>
              </w:tabs>
              <w:jc w:val="both"/>
              <w:rPr>
                <w:b/>
                <w:sz w:val="28"/>
              </w:rPr>
            </w:pPr>
            <w:del w:id="509" w:author="Jiří Vojtěšek" w:date="2024-10-30T10:54:00Z">
              <w:r w:rsidRPr="00345FE1" w:rsidDel="005206CA">
                <w:rPr>
                  <w:b/>
                  <w:sz w:val="28"/>
                </w:rPr>
                <w:lastRenderedPageBreak/>
                <w:delText xml:space="preserve">C-I – Personální zabezpečení </w:delText>
              </w:r>
              <w:r w:rsidDel="005206CA">
                <w:rPr>
                  <w:b/>
                  <w:sz w:val="28"/>
                </w:rPr>
                <w:tab/>
              </w:r>
              <w:r w:rsidRPr="00F5556C" w:rsidDel="005206CA">
                <w:rPr>
                  <w:rStyle w:val="Odkazintenzivn"/>
                </w:rPr>
                <w:fldChar w:fldCharType="begin"/>
              </w:r>
              <w:r w:rsidRPr="00F5556C" w:rsidDel="005206CA">
                <w:rPr>
                  <w:rStyle w:val="Odkazintenzivn"/>
                </w:rPr>
                <w:delInstrText xml:space="preserve"> REF CI_prehled \h </w:delInstrText>
              </w:r>
              <w:r w:rsidDel="005206CA">
                <w:rPr>
                  <w:rStyle w:val="Odkazintenzivn"/>
                </w:rPr>
                <w:delInstrText xml:space="preserve"> \* MERGEFORMAT </w:delInstrText>
              </w:r>
              <w:r w:rsidRPr="00F5556C" w:rsidDel="005206CA">
                <w:rPr>
                  <w:rStyle w:val="Odkazintenzivn"/>
                </w:rPr>
              </w:r>
              <w:r w:rsidRPr="00F5556C" w:rsidDel="005206CA">
                <w:rPr>
                  <w:rStyle w:val="Odkazintenzivn"/>
                </w:rPr>
                <w:fldChar w:fldCharType="separate"/>
              </w:r>
              <w:r w:rsidR="00063627" w:rsidRPr="00063627" w:rsidDel="005206CA">
                <w:rPr>
                  <w:rStyle w:val="Odkazintenzivn"/>
                </w:rPr>
                <w:delText>Abecední seznam</w:delText>
              </w:r>
              <w:r w:rsidRPr="00F5556C" w:rsidDel="005206CA">
                <w:rPr>
                  <w:rStyle w:val="Odkazintenzivn"/>
                </w:rPr>
                <w:fldChar w:fldCharType="end"/>
              </w:r>
            </w:del>
          </w:p>
        </w:tc>
      </w:tr>
      <w:tr w:rsidR="00870404" w:rsidRPr="00345FE1" w14:paraId="0ECFB48D" w14:textId="77777777" w:rsidTr="00087553">
        <w:tc>
          <w:tcPr>
            <w:tcW w:w="2518" w:type="dxa"/>
            <w:tcBorders>
              <w:top w:val="double" w:sz="4" w:space="0" w:color="auto"/>
            </w:tcBorders>
            <w:shd w:val="clear" w:color="auto" w:fill="F7CAAC"/>
          </w:tcPr>
          <w:p w14:paraId="0E957EDB" w14:textId="1AC41DF9" w:rsidR="00870404" w:rsidRPr="00345FE1" w:rsidRDefault="00870404" w:rsidP="00087553">
            <w:pPr>
              <w:jc w:val="both"/>
              <w:rPr>
                <w:b/>
              </w:rPr>
            </w:pPr>
            <w:del w:id="510" w:author="Jiří Vojtěšek" w:date="2024-10-30T10:54:00Z">
              <w:r w:rsidRPr="00345FE1" w:rsidDel="005206CA">
                <w:rPr>
                  <w:b/>
                </w:rPr>
                <w:delText>Vysoká škola</w:delText>
              </w:r>
            </w:del>
          </w:p>
        </w:tc>
        <w:tc>
          <w:tcPr>
            <w:tcW w:w="7341" w:type="dxa"/>
            <w:gridSpan w:val="14"/>
          </w:tcPr>
          <w:p w14:paraId="183044E5" w14:textId="62380928" w:rsidR="00870404" w:rsidRPr="00345FE1" w:rsidRDefault="00870404" w:rsidP="00087553">
            <w:pPr>
              <w:jc w:val="both"/>
            </w:pPr>
            <w:del w:id="511" w:author="Jiří Vojtěšek" w:date="2024-10-30T10:54:00Z">
              <w:r w:rsidRPr="00345FE1" w:rsidDel="005206CA">
                <w:delText>Univerzita Tomáše Bati ve Zlíně</w:delText>
              </w:r>
            </w:del>
          </w:p>
        </w:tc>
      </w:tr>
      <w:tr w:rsidR="00870404" w:rsidRPr="00345FE1" w14:paraId="6C0D33C9" w14:textId="77777777" w:rsidTr="00087553">
        <w:tc>
          <w:tcPr>
            <w:tcW w:w="2518" w:type="dxa"/>
            <w:shd w:val="clear" w:color="auto" w:fill="F7CAAC"/>
          </w:tcPr>
          <w:p w14:paraId="514E30E8" w14:textId="5A930E96" w:rsidR="00870404" w:rsidRPr="00345FE1" w:rsidRDefault="00870404" w:rsidP="00087553">
            <w:pPr>
              <w:jc w:val="both"/>
              <w:rPr>
                <w:b/>
              </w:rPr>
            </w:pPr>
            <w:del w:id="512" w:author="Jiří Vojtěšek" w:date="2024-10-30T10:54:00Z">
              <w:r w:rsidRPr="00345FE1" w:rsidDel="005206CA">
                <w:rPr>
                  <w:b/>
                </w:rPr>
                <w:delText>Součást vysoké školy</w:delText>
              </w:r>
            </w:del>
          </w:p>
        </w:tc>
        <w:tc>
          <w:tcPr>
            <w:tcW w:w="7341" w:type="dxa"/>
            <w:gridSpan w:val="14"/>
          </w:tcPr>
          <w:p w14:paraId="3FB70A26" w14:textId="70BE9625" w:rsidR="00870404" w:rsidRPr="00345FE1" w:rsidRDefault="00870404" w:rsidP="00087553">
            <w:pPr>
              <w:jc w:val="both"/>
            </w:pPr>
            <w:del w:id="513" w:author="Jiří Vojtěšek" w:date="2024-10-30T10:54:00Z">
              <w:r w:rsidRPr="00345FE1" w:rsidDel="005206CA">
                <w:delText>Fakulta aplikované informatiky</w:delText>
              </w:r>
            </w:del>
          </w:p>
        </w:tc>
      </w:tr>
      <w:tr w:rsidR="00870404" w:rsidRPr="00345FE1" w14:paraId="2788B874" w14:textId="77777777" w:rsidTr="00087553">
        <w:tc>
          <w:tcPr>
            <w:tcW w:w="2518" w:type="dxa"/>
            <w:shd w:val="clear" w:color="auto" w:fill="F7CAAC"/>
          </w:tcPr>
          <w:p w14:paraId="51889A02" w14:textId="71876B18" w:rsidR="00870404" w:rsidRPr="00345FE1" w:rsidRDefault="00870404" w:rsidP="00087553">
            <w:pPr>
              <w:jc w:val="both"/>
              <w:rPr>
                <w:b/>
              </w:rPr>
            </w:pPr>
            <w:del w:id="514" w:author="Jiří Vojtěšek" w:date="2024-10-30T10:54:00Z">
              <w:r w:rsidRPr="00345FE1" w:rsidDel="005206CA">
                <w:rPr>
                  <w:b/>
                </w:rPr>
                <w:delText>Název studijního programu</w:delText>
              </w:r>
            </w:del>
          </w:p>
        </w:tc>
        <w:tc>
          <w:tcPr>
            <w:tcW w:w="7341" w:type="dxa"/>
            <w:gridSpan w:val="14"/>
          </w:tcPr>
          <w:p w14:paraId="00891F77" w14:textId="5AAB1D14" w:rsidR="00870404" w:rsidRPr="00345FE1" w:rsidRDefault="00D217E0" w:rsidP="00087553">
            <w:pPr>
              <w:jc w:val="both"/>
            </w:pPr>
            <w:del w:id="515" w:author="Jiří Vojtěšek" w:date="2024-10-30T10:54:00Z">
              <w:r w:rsidDel="005206CA">
                <w:delText>Security Technologies, Systems and Management</w:delText>
              </w:r>
            </w:del>
          </w:p>
        </w:tc>
      </w:tr>
      <w:tr w:rsidR="00870404" w:rsidRPr="00345FE1" w14:paraId="2B152ECC" w14:textId="77777777" w:rsidTr="00087553">
        <w:tc>
          <w:tcPr>
            <w:tcW w:w="2518" w:type="dxa"/>
            <w:shd w:val="clear" w:color="auto" w:fill="F7CAAC"/>
          </w:tcPr>
          <w:p w14:paraId="4318F1AA" w14:textId="1928EBAD" w:rsidR="00870404" w:rsidRPr="00345FE1" w:rsidRDefault="00870404" w:rsidP="00087553">
            <w:pPr>
              <w:jc w:val="both"/>
              <w:rPr>
                <w:b/>
              </w:rPr>
            </w:pPr>
            <w:del w:id="516" w:author="Jiří Vojtěšek" w:date="2024-10-30T10:54:00Z">
              <w:r w:rsidRPr="00345FE1" w:rsidDel="005206CA">
                <w:rPr>
                  <w:b/>
                </w:rPr>
                <w:delText>Jméno a příjmení</w:delText>
              </w:r>
            </w:del>
          </w:p>
        </w:tc>
        <w:tc>
          <w:tcPr>
            <w:tcW w:w="4536" w:type="dxa"/>
            <w:gridSpan w:val="8"/>
          </w:tcPr>
          <w:p w14:paraId="2EFBDC97" w14:textId="7E839646" w:rsidR="00870404" w:rsidRPr="00345FE1" w:rsidRDefault="00870404" w:rsidP="00087553">
            <w:pPr>
              <w:jc w:val="both"/>
            </w:pPr>
            <w:del w:id="517" w:author="Jiří Vojtěšek" w:date="2024-10-30T10:54:00Z">
              <w:r w:rsidRPr="00345FE1" w:rsidDel="005206CA">
                <w:delText xml:space="preserve">Jan </w:delText>
              </w:r>
              <w:bookmarkStart w:id="518" w:name="CI_Valouch"/>
              <w:r w:rsidRPr="00345FE1" w:rsidDel="005206CA">
                <w:delText>Valouch</w:delText>
              </w:r>
            </w:del>
            <w:bookmarkEnd w:id="518"/>
          </w:p>
        </w:tc>
        <w:tc>
          <w:tcPr>
            <w:tcW w:w="709" w:type="dxa"/>
            <w:shd w:val="clear" w:color="auto" w:fill="F7CAAC"/>
          </w:tcPr>
          <w:p w14:paraId="0F4A5623" w14:textId="56B5261A" w:rsidR="00870404" w:rsidRPr="00345FE1" w:rsidRDefault="00870404" w:rsidP="00087553">
            <w:pPr>
              <w:jc w:val="both"/>
              <w:rPr>
                <w:b/>
              </w:rPr>
            </w:pPr>
            <w:del w:id="519" w:author="Jiří Vojtěšek" w:date="2024-10-30T10:54:00Z">
              <w:r w:rsidRPr="00345FE1" w:rsidDel="005206CA">
                <w:rPr>
                  <w:b/>
                </w:rPr>
                <w:delText>Tituly</w:delText>
              </w:r>
            </w:del>
          </w:p>
        </w:tc>
        <w:tc>
          <w:tcPr>
            <w:tcW w:w="2096" w:type="dxa"/>
            <w:gridSpan w:val="5"/>
          </w:tcPr>
          <w:p w14:paraId="31D748EB" w14:textId="732467F5" w:rsidR="00870404" w:rsidRPr="00345FE1" w:rsidRDefault="00870404" w:rsidP="00087553">
            <w:pPr>
              <w:jc w:val="both"/>
            </w:pPr>
            <w:del w:id="520" w:author="Jiří Vojtěšek" w:date="2024-10-30T10:54:00Z">
              <w:r w:rsidRPr="00345FE1" w:rsidDel="005206CA">
                <w:rPr>
                  <w:rFonts w:eastAsia="Calibri"/>
                </w:rPr>
                <w:delText>Ing. Ph.D.</w:delText>
              </w:r>
            </w:del>
          </w:p>
        </w:tc>
      </w:tr>
      <w:tr w:rsidR="00870404" w:rsidRPr="00345FE1" w14:paraId="3CED4DF6" w14:textId="77777777" w:rsidTr="00087553">
        <w:tc>
          <w:tcPr>
            <w:tcW w:w="2518" w:type="dxa"/>
            <w:shd w:val="clear" w:color="auto" w:fill="F7CAAC"/>
          </w:tcPr>
          <w:p w14:paraId="66B11043" w14:textId="1E21819A" w:rsidR="00870404" w:rsidRPr="00345FE1" w:rsidRDefault="00870404" w:rsidP="00087553">
            <w:pPr>
              <w:jc w:val="both"/>
              <w:rPr>
                <w:b/>
              </w:rPr>
            </w:pPr>
            <w:del w:id="521" w:author="Jiří Vojtěšek" w:date="2024-10-30T10:54:00Z">
              <w:r w:rsidRPr="00345FE1" w:rsidDel="005206CA">
                <w:rPr>
                  <w:b/>
                </w:rPr>
                <w:delText>Rok narození</w:delText>
              </w:r>
            </w:del>
          </w:p>
        </w:tc>
        <w:tc>
          <w:tcPr>
            <w:tcW w:w="829" w:type="dxa"/>
            <w:gridSpan w:val="2"/>
          </w:tcPr>
          <w:p w14:paraId="31C9D779" w14:textId="17AE8B45" w:rsidR="00870404" w:rsidRPr="00345FE1" w:rsidRDefault="00870404" w:rsidP="00087553">
            <w:pPr>
              <w:jc w:val="both"/>
            </w:pPr>
            <w:del w:id="522" w:author="Jiří Vojtěšek" w:date="2024-10-30T10:54:00Z">
              <w:r w:rsidRPr="00345FE1" w:rsidDel="005206CA">
                <w:delText>1971</w:delText>
              </w:r>
            </w:del>
          </w:p>
        </w:tc>
        <w:tc>
          <w:tcPr>
            <w:tcW w:w="1721" w:type="dxa"/>
            <w:shd w:val="clear" w:color="auto" w:fill="F7CAAC"/>
          </w:tcPr>
          <w:p w14:paraId="275BFD79" w14:textId="6B0AC82E" w:rsidR="00870404" w:rsidRPr="00345FE1" w:rsidRDefault="00870404" w:rsidP="00087553">
            <w:pPr>
              <w:jc w:val="both"/>
              <w:rPr>
                <w:b/>
              </w:rPr>
            </w:pPr>
            <w:del w:id="523" w:author="Jiří Vojtěšek" w:date="2024-10-30T10:54:00Z">
              <w:r w:rsidRPr="00345FE1" w:rsidDel="005206CA">
                <w:rPr>
                  <w:b/>
                </w:rPr>
                <w:delText>typ vztahu k VŠ</w:delText>
              </w:r>
            </w:del>
          </w:p>
        </w:tc>
        <w:tc>
          <w:tcPr>
            <w:tcW w:w="992" w:type="dxa"/>
            <w:gridSpan w:val="4"/>
          </w:tcPr>
          <w:p w14:paraId="0F17CD7F" w14:textId="3B5FF36F" w:rsidR="00870404" w:rsidRPr="00345FE1" w:rsidRDefault="00870404" w:rsidP="00087553">
            <w:pPr>
              <w:jc w:val="both"/>
            </w:pPr>
            <w:del w:id="524" w:author="Jiří Vojtěšek" w:date="2024-10-30T10:54:00Z">
              <w:r w:rsidRPr="00345FE1" w:rsidDel="005206CA">
                <w:delText>PP</w:delText>
              </w:r>
            </w:del>
          </w:p>
        </w:tc>
        <w:tc>
          <w:tcPr>
            <w:tcW w:w="994" w:type="dxa"/>
            <w:shd w:val="clear" w:color="auto" w:fill="F7CAAC"/>
          </w:tcPr>
          <w:p w14:paraId="1F334001" w14:textId="200D5AC5" w:rsidR="00870404" w:rsidRPr="00345FE1" w:rsidRDefault="00870404" w:rsidP="00087553">
            <w:pPr>
              <w:jc w:val="both"/>
              <w:rPr>
                <w:b/>
              </w:rPr>
            </w:pPr>
            <w:del w:id="525" w:author="Jiří Vojtěšek" w:date="2024-10-30T10:54:00Z">
              <w:r w:rsidRPr="00345FE1" w:rsidDel="005206CA">
                <w:rPr>
                  <w:b/>
                </w:rPr>
                <w:delText>rozsah</w:delText>
              </w:r>
            </w:del>
          </w:p>
        </w:tc>
        <w:tc>
          <w:tcPr>
            <w:tcW w:w="709" w:type="dxa"/>
          </w:tcPr>
          <w:p w14:paraId="0C2B290E" w14:textId="7524CE5A" w:rsidR="00870404" w:rsidRPr="00345FE1" w:rsidRDefault="00870404" w:rsidP="00087553">
            <w:pPr>
              <w:jc w:val="both"/>
            </w:pPr>
            <w:del w:id="526" w:author="Jiří Vojtěšek" w:date="2024-10-30T10:54:00Z">
              <w:r w:rsidRPr="00345FE1" w:rsidDel="005206CA">
                <w:delText>40</w:delText>
              </w:r>
            </w:del>
          </w:p>
        </w:tc>
        <w:tc>
          <w:tcPr>
            <w:tcW w:w="709" w:type="dxa"/>
            <w:gridSpan w:val="3"/>
            <w:shd w:val="clear" w:color="auto" w:fill="F7CAAC"/>
          </w:tcPr>
          <w:p w14:paraId="6ED2A486" w14:textId="00165E1A" w:rsidR="00870404" w:rsidRPr="00345FE1" w:rsidRDefault="00870404" w:rsidP="00087553">
            <w:pPr>
              <w:jc w:val="both"/>
              <w:rPr>
                <w:b/>
              </w:rPr>
            </w:pPr>
            <w:del w:id="527" w:author="Jiří Vojtěšek" w:date="2024-10-30T10:54:00Z">
              <w:r w:rsidRPr="00345FE1" w:rsidDel="005206CA">
                <w:rPr>
                  <w:b/>
                </w:rPr>
                <w:delText>do kdy</w:delText>
              </w:r>
            </w:del>
          </w:p>
        </w:tc>
        <w:tc>
          <w:tcPr>
            <w:tcW w:w="1387" w:type="dxa"/>
            <w:gridSpan w:val="2"/>
          </w:tcPr>
          <w:p w14:paraId="21FE897D" w14:textId="51E60338" w:rsidR="00870404" w:rsidRPr="00345FE1" w:rsidRDefault="00870404" w:rsidP="00087553">
            <w:pPr>
              <w:jc w:val="both"/>
            </w:pPr>
            <w:del w:id="528" w:author="Jiří Vojtěšek" w:date="2024-10-30T10:54:00Z">
              <w:r w:rsidRPr="00345FE1" w:rsidDel="005206CA">
                <w:delText>N</w:delText>
              </w:r>
            </w:del>
          </w:p>
        </w:tc>
      </w:tr>
      <w:tr w:rsidR="00870404" w:rsidRPr="00345FE1" w14:paraId="68D864A2" w14:textId="77777777" w:rsidTr="00087553">
        <w:tc>
          <w:tcPr>
            <w:tcW w:w="5068" w:type="dxa"/>
            <w:gridSpan w:val="4"/>
            <w:shd w:val="clear" w:color="auto" w:fill="F7CAAC"/>
          </w:tcPr>
          <w:p w14:paraId="76D4B021" w14:textId="7C06AA60" w:rsidR="00870404" w:rsidRPr="00345FE1" w:rsidRDefault="00870404" w:rsidP="00087553">
            <w:pPr>
              <w:jc w:val="both"/>
              <w:rPr>
                <w:b/>
              </w:rPr>
            </w:pPr>
            <w:del w:id="529" w:author="Jiří Vojtěšek" w:date="2024-10-30T10:54:00Z">
              <w:r w:rsidRPr="00345FE1" w:rsidDel="005206CA">
                <w:rPr>
                  <w:b/>
                </w:rPr>
                <w:delText>Typ vztahu na součásti VŠ, která uskutečňuje st. program</w:delText>
              </w:r>
            </w:del>
          </w:p>
        </w:tc>
        <w:tc>
          <w:tcPr>
            <w:tcW w:w="992" w:type="dxa"/>
            <w:gridSpan w:val="4"/>
          </w:tcPr>
          <w:p w14:paraId="5875D30E" w14:textId="30926A59" w:rsidR="00870404" w:rsidRPr="00345FE1" w:rsidRDefault="00870404" w:rsidP="00087553">
            <w:pPr>
              <w:jc w:val="both"/>
            </w:pPr>
            <w:del w:id="530" w:author="Jiří Vojtěšek" w:date="2024-10-30T10:54:00Z">
              <w:r w:rsidRPr="00345FE1" w:rsidDel="005206CA">
                <w:delText>PP</w:delText>
              </w:r>
            </w:del>
          </w:p>
        </w:tc>
        <w:tc>
          <w:tcPr>
            <w:tcW w:w="994" w:type="dxa"/>
            <w:shd w:val="clear" w:color="auto" w:fill="F7CAAC"/>
          </w:tcPr>
          <w:p w14:paraId="3B2E9DAC" w14:textId="78535936" w:rsidR="00870404" w:rsidRPr="00345FE1" w:rsidRDefault="00870404" w:rsidP="00087553">
            <w:pPr>
              <w:jc w:val="both"/>
              <w:rPr>
                <w:b/>
              </w:rPr>
            </w:pPr>
            <w:del w:id="531" w:author="Jiří Vojtěšek" w:date="2024-10-30T10:54:00Z">
              <w:r w:rsidRPr="00345FE1" w:rsidDel="005206CA">
                <w:rPr>
                  <w:b/>
                </w:rPr>
                <w:delText>rozsah</w:delText>
              </w:r>
            </w:del>
          </w:p>
        </w:tc>
        <w:tc>
          <w:tcPr>
            <w:tcW w:w="709" w:type="dxa"/>
          </w:tcPr>
          <w:p w14:paraId="0663A44F" w14:textId="24414DD3" w:rsidR="00870404" w:rsidRPr="00345FE1" w:rsidRDefault="00870404" w:rsidP="00087553">
            <w:pPr>
              <w:jc w:val="both"/>
            </w:pPr>
            <w:del w:id="532" w:author="Jiří Vojtěšek" w:date="2024-10-30T10:54:00Z">
              <w:r w:rsidRPr="00345FE1" w:rsidDel="005206CA">
                <w:delText>40</w:delText>
              </w:r>
            </w:del>
          </w:p>
        </w:tc>
        <w:tc>
          <w:tcPr>
            <w:tcW w:w="709" w:type="dxa"/>
            <w:gridSpan w:val="3"/>
            <w:shd w:val="clear" w:color="auto" w:fill="F7CAAC"/>
          </w:tcPr>
          <w:p w14:paraId="37A30F7D" w14:textId="6D425199" w:rsidR="00870404" w:rsidRPr="00345FE1" w:rsidRDefault="00870404" w:rsidP="00087553">
            <w:pPr>
              <w:jc w:val="both"/>
              <w:rPr>
                <w:b/>
              </w:rPr>
            </w:pPr>
            <w:del w:id="533" w:author="Jiří Vojtěšek" w:date="2024-10-30T10:54:00Z">
              <w:r w:rsidRPr="00345FE1" w:rsidDel="005206CA">
                <w:rPr>
                  <w:b/>
                </w:rPr>
                <w:delText>do kdy</w:delText>
              </w:r>
            </w:del>
          </w:p>
        </w:tc>
        <w:tc>
          <w:tcPr>
            <w:tcW w:w="1387" w:type="dxa"/>
            <w:gridSpan w:val="2"/>
          </w:tcPr>
          <w:p w14:paraId="05960F5F" w14:textId="0675B8E1" w:rsidR="00870404" w:rsidRPr="00345FE1" w:rsidRDefault="00870404" w:rsidP="00087553">
            <w:pPr>
              <w:jc w:val="both"/>
            </w:pPr>
            <w:del w:id="534" w:author="Jiří Vojtěšek" w:date="2024-10-30T10:54:00Z">
              <w:r w:rsidRPr="00345FE1" w:rsidDel="005206CA">
                <w:delText>N</w:delText>
              </w:r>
            </w:del>
          </w:p>
        </w:tc>
      </w:tr>
      <w:tr w:rsidR="00870404" w:rsidRPr="00345FE1" w14:paraId="70C36C5D" w14:textId="77777777" w:rsidTr="00087553">
        <w:tc>
          <w:tcPr>
            <w:tcW w:w="6060" w:type="dxa"/>
            <w:gridSpan w:val="8"/>
            <w:shd w:val="clear" w:color="auto" w:fill="F7CAAC"/>
          </w:tcPr>
          <w:p w14:paraId="509992BC" w14:textId="3A30CE07" w:rsidR="00870404" w:rsidRPr="00345FE1" w:rsidRDefault="00870404" w:rsidP="00087553">
            <w:pPr>
              <w:jc w:val="both"/>
            </w:pPr>
            <w:del w:id="535" w:author="Jiří Vojtěšek" w:date="2024-10-30T10:54:00Z">
              <w:r w:rsidRPr="00345FE1" w:rsidDel="005206CA">
                <w:rPr>
                  <w:b/>
                </w:rPr>
                <w:delText>Další současná působení jako akademický pracovník na jiných VŠ</w:delText>
              </w:r>
            </w:del>
          </w:p>
        </w:tc>
        <w:tc>
          <w:tcPr>
            <w:tcW w:w="1703" w:type="dxa"/>
            <w:gridSpan w:val="2"/>
            <w:shd w:val="clear" w:color="auto" w:fill="F7CAAC"/>
          </w:tcPr>
          <w:p w14:paraId="2E9F281D" w14:textId="26D9E8F2" w:rsidR="00870404" w:rsidRPr="00345FE1" w:rsidRDefault="00870404" w:rsidP="00087553">
            <w:pPr>
              <w:jc w:val="both"/>
              <w:rPr>
                <w:b/>
              </w:rPr>
            </w:pPr>
            <w:del w:id="536" w:author="Jiří Vojtěšek" w:date="2024-10-30T10:54:00Z">
              <w:r w:rsidRPr="00345FE1" w:rsidDel="005206CA">
                <w:rPr>
                  <w:b/>
                </w:rPr>
                <w:delText>typ prac. vztahu</w:delText>
              </w:r>
            </w:del>
          </w:p>
        </w:tc>
        <w:tc>
          <w:tcPr>
            <w:tcW w:w="2096" w:type="dxa"/>
            <w:gridSpan w:val="5"/>
            <w:shd w:val="clear" w:color="auto" w:fill="F7CAAC"/>
          </w:tcPr>
          <w:p w14:paraId="2AD2B701" w14:textId="26C3211C" w:rsidR="00870404" w:rsidRPr="00345FE1" w:rsidRDefault="00870404" w:rsidP="00087553">
            <w:pPr>
              <w:jc w:val="both"/>
              <w:rPr>
                <w:b/>
              </w:rPr>
            </w:pPr>
            <w:del w:id="537" w:author="Jiří Vojtěšek" w:date="2024-10-30T10:54:00Z">
              <w:r w:rsidRPr="00345FE1" w:rsidDel="005206CA">
                <w:rPr>
                  <w:b/>
                </w:rPr>
                <w:delText>rozsah</w:delText>
              </w:r>
            </w:del>
          </w:p>
        </w:tc>
      </w:tr>
      <w:tr w:rsidR="00870404" w:rsidRPr="00345FE1" w14:paraId="16973D18" w14:textId="77777777" w:rsidTr="00087553">
        <w:tc>
          <w:tcPr>
            <w:tcW w:w="6060" w:type="dxa"/>
            <w:gridSpan w:val="8"/>
          </w:tcPr>
          <w:p w14:paraId="1421252C" w14:textId="77777777" w:rsidR="00870404" w:rsidRPr="00345FE1" w:rsidRDefault="00870404" w:rsidP="00087553">
            <w:pPr>
              <w:jc w:val="both"/>
            </w:pPr>
          </w:p>
        </w:tc>
        <w:tc>
          <w:tcPr>
            <w:tcW w:w="1703" w:type="dxa"/>
            <w:gridSpan w:val="2"/>
          </w:tcPr>
          <w:p w14:paraId="569BC659" w14:textId="77777777" w:rsidR="00870404" w:rsidRPr="00345FE1" w:rsidRDefault="00870404" w:rsidP="00087553">
            <w:pPr>
              <w:jc w:val="both"/>
            </w:pPr>
          </w:p>
        </w:tc>
        <w:tc>
          <w:tcPr>
            <w:tcW w:w="2096" w:type="dxa"/>
            <w:gridSpan w:val="5"/>
          </w:tcPr>
          <w:p w14:paraId="31153B78" w14:textId="77777777" w:rsidR="00870404" w:rsidRPr="00345FE1" w:rsidRDefault="00870404" w:rsidP="00087553">
            <w:pPr>
              <w:jc w:val="both"/>
            </w:pPr>
          </w:p>
        </w:tc>
      </w:tr>
      <w:tr w:rsidR="00870404" w:rsidRPr="00345FE1" w14:paraId="42FBB1BE" w14:textId="77777777" w:rsidTr="00087553">
        <w:tc>
          <w:tcPr>
            <w:tcW w:w="9859" w:type="dxa"/>
            <w:gridSpan w:val="15"/>
            <w:shd w:val="clear" w:color="auto" w:fill="F7CAAC"/>
          </w:tcPr>
          <w:p w14:paraId="430F74AC" w14:textId="7D5CA9DF" w:rsidR="00870404" w:rsidRPr="00345FE1" w:rsidRDefault="00870404" w:rsidP="00087553">
            <w:pPr>
              <w:jc w:val="both"/>
            </w:pPr>
            <w:del w:id="538" w:author="Jiří Vojtěšek" w:date="2024-10-30T10:54:00Z">
              <w:r w:rsidRPr="00345FE1" w:rsidDel="005206CA">
                <w:rPr>
                  <w:b/>
                </w:rPr>
                <w:delText>Předměty příslušného studijního programu a způsob zapojení do jejich výuky, příp. další zapojení do uskutečňování studijního programu</w:delText>
              </w:r>
            </w:del>
          </w:p>
        </w:tc>
      </w:tr>
      <w:tr w:rsidR="00870404" w:rsidRPr="00345FE1" w14:paraId="477D6049" w14:textId="77777777" w:rsidTr="00087553">
        <w:trPr>
          <w:trHeight w:val="835"/>
        </w:trPr>
        <w:tc>
          <w:tcPr>
            <w:tcW w:w="9859" w:type="dxa"/>
            <w:gridSpan w:val="15"/>
            <w:tcBorders>
              <w:top w:val="nil"/>
            </w:tcBorders>
          </w:tcPr>
          <w:p w14:paraId="4CDE95E6" w14:textId="4BE6A4E6" w:rsidR="00870404" w:rsidRPr="00345FE1" w:rsidDel="005206CA" w:rsidRDefault="00870404" w:rsidP="00087553">
            <w:pPr>
              <w:rPr>
                <w:del w:id="539" w:author="Jiří Vojtěšek" w:date="2024-10-30T10:54:00Z"/>
                <w:b/>
              </w:rPr>
            </w:pPr>
            <w:del w:id="540" w:author="Jiří Vojtěšek" w:date="2024-10-30T10:54:00Z">
              <w:r w:rsidRPr="00345FE1" w:rsidDel="005206CA">
                <w:rPr>
                  <w:b/>
                </w:rPr>
                <w:delText>Zapojení do uskutečňování studijního programu:</w:delText>
              </w:r>
            </w:del>
          </w:p>
          <w:p w14:paraId="12296429" w14:textId="1BCC160C" w:rsidR="00870404" w:rsidRPr="00345FE1" w:rsidDel="005206CA" w:rsidRDefault="00870404" w:rsidP="00C31356">
            <w:pPr>
              <w:pStyle w:val="Odstavecseseznamem"/>
              <w:numPr>
                <w:ilvl w:val="0"/>
                <w:numId w:val="4"/>
              </w:numPr>
              <w:suppressAutoHyphens w:val="0"/>
              <w:jc w:val="both"/>
              <w:rPr>
                <w:del w:id="541" w:author="Jiří Vojtěšek" w:date="2024-10-30T10:54:00Z"/>
              </w:rPr>
            </w:pPr>
            <w:del w:id="542" w:author="Jiří Vojtěšek" w:date="2024-10-30T10:54:00Z">
              <w:r w:rsidDel="005206CA">
                <w:delText>N</w:delText>
              </w:r>
              <w:r w:rsidRPr="00345FE1" w:rsidDel="005206CA">
                <w:delText>áhradní vyučující, zkoušející, konzultant,</w:delText>
              </w:r>
            </w:del>
          </w:p>
          <w:p w14:paraId="58F436EF" w14:textId="7FF44A57" w:rsidR="00870404" w:rsidRPr="00345FE1" w:rsidDel="005206CA" w:rsidRDefault="00870404" w:rsidP="00087553">
            <w:pPr>
              <w:rPr>
                <w:del w:id="543" w:author="Jiří Vojtěšek" w:date="2024-10-30T10:54:00Z"/>
                <w:b/>
              </w:rPr>
            </w:pPr>
            <w:del w:id="544" w:author="Jiří Vojtěšek" w:date="2024-10-30T10:54:00Z">
              <w:r w:rsidRPr="00345FE1" w:rsidDel="005206CA">
                <w:rPr>
                  <w:b/>
                </w:rPr>
                <w:delText>Předměty studijního programu:</w:delText>
              </w:r>
            </w:del>
          </w:p>
          <w:p w14:paraId="2BEC57F3" w14:textId="0EAB338F" w:rsidR="00870404" w:rsidRPr="00345FE1" w:rsidDel="005206CA" w:rsidRDefault="001439AC" w:rsidP="00C31356">
            <w:pPr>
              <w:pStyle w:val="Odstavecseseznamem"/>
              <w:numPr>
                <w:ilvl w:val="0"/>
                <w:numId w:val="4"/>
              </w:numPr>
              <w:suppressAutoHyphens w:val="0"/>
              <w:ind w:left="714" w:hanging="357"/>
              <w:jc w:val="both"/>
              <w:rPr>
                <w:del w:id="545" w:author="Jiří Vojtěšek" w:date="2024-10-30T10:54:00Z"/>
              </w:rPr>
            </w:pPr>
            <w:del w:id="546" w:author="Jiří Vojtěšek" w:date="2024-10-30T10:54:00Z">
              <w:r w:rsidDel="005206CA">
                <w:delText>Theory of Security</w:delText>
              </w:r>
              <w:r w:rsidR="00870404" w:rsidRPr="00345FE1" w:rsidDel="005206CA">
                <w:delText xml:space="preserve"> (náhradní vyučující,</w:delText>
              </w:r>
              <w:r w:rsidR="00870404" w:rsidDel="005206CA">
                <w:delText xml:space="preserve"> </w:delText>
              </w:r>
              <w:r w:rsidR="00870404" w:rsidRPr="00345FE1" w:rsidDel="005206CA">
                <w:delText>konzultant, zkoušející)</w:delText>
              </w:r>
            </w:del>
          </w:p>
          <w:p w14:paraId="24F6D90D" w14:textId="3FD0F8FB" w:rsidR="00870404" w:rsidRPr="00345FE1" w:rsidDel="005206CA" w:rsidRDefault="001439AC" w:rsidP="00C31356">
            <w:pPr>
              <w:pStyle w:val="Odstavecseseznamem"/>
              <w:numPr>
                <w:ilvl w:val="0"/>
                <w:numId w:val="4"/>
              </w:numPr>
              <w:suppressAutoHyphens w:val="0"/>
              <w:ind w:left="714" w:hanging="357"/>
              <w:jc w:val="both"/>
              <w:rPr>
                <w:del w:id="547" w:author="Jiří Vojtěšek" w:date="2024-10-30T10:54:00Z"/>
              </w:rPr>
            </w:pPr>
            <w:del w:id="548" w:author="Jiří Vojtěšek" w:date="2024-10-30T10:54:00Z">
              <w:r w:rsidDel="005206CA">
                <w:delText>Security Prognostics</w:delText>
              </w:r>
              <w:r w:rsidR="00870404" w:rsidRPr="00345FE1" w:rsidDel="005206CA">
                <w:delText xml:space="preserve"> (náhradní vyučující,</w:delText>
              </w:r>
              <w:r w:rsidR="00870404" w:rsidDel="005206CA">
                <w:delText xml:space="preserve"> </w:delText>
              </w:r>
              <w:r w:rsidR="00870404" w:rsidRPr="00345FE1" w:rsidDel="005206CA">
                <w:delText>konzultant, zkoušející)</w:delText>
              </w:r>
            </w:del>
          </w:p>
          <w:p w14:paraId="2CF17E0C" w14:textId="77777777" w:rsidR="00870404" w:rsidRPr="00345FE1" w:rsidRDefault="00870404" w:rsidP="00087553">
            <w:pPr>
              <w:jc w:val="both"/>
            </w:pPr>
          </w:p>
        </w:tc>
      </w:tr>
      <w:tr w:rsidR="00870404" w:rsidRPr="00345FE1" w14:paraId="4B81634D" w14:textId="77777777" w:rsidTr="00087553">
        <w:trPr>
          <w:trHeight w:val="340"/>
        </w:trPr>
        <w:tc>
          <w:tcPr>
            <w:tcW w:w="9859" w:type="dxa"/>
            <w:gridSpan w:val="15"/>
            <w:tcBorders>
              <w:top w:val="nil"/>
            </w:tcBorders>
            <w:shd w:val="clear" w:color="auto" w:fill="FBD4B4"/>
          </w:tcPr>
          <w:p w14:paraId="2FE3A6C3" w14:textId="610FEF31" w:rsidR="00870404" w:rsidRPr="00345FE1" w:rsidRDefault="00870404" w:rsidP="00087553">
            <w:pPr>
              <w:jc w:val="both"/>
              <w:rPr>
                <w:b/>
              </w:rPr>
            </w:pPr>
            <w:del w:id="549" w:author="Jiří Vojtěšek" w:date="2024-10-30T10:54:00Z">
              <w:r w:rsidRPr="00345FE1" w:rsidDel="005206CA">
                <w:rPr>
                  <w:b/>
                </w:rPr>
                <w:delText>Zapojení do výuky v dalších studijních programech na téže vysoké škole (pouze u garantů ZT a PZ předmětů)</w:delText>
              </w:r>
            </w:del>
          </w:p>
        </w:tc>
      </w:tr>
      <w:tr w:rsidR="00870404" w:rsidRPr="00345FE1" w14:paraId="603F1EB8" w14:textId="77777777" w:rsidTr="00087553">
        <w:trPr>
          <w:trHeight w:val="340"/>
        </w:trPr>
        <w:tc>
          <w:tcPr>
            <w:tcW w:w="2802" w:type="dxa"/>
            <w:gridSpan w:val="2"/>
            <w:tcBorders>
              <w:top w:val="nil"/>
            </w:tcBorders>
          </w:tcPr>
          <w:p w14:paraId="3DCB605B" w14:textId="5E9B8A02" w:rsidR="00870404" w:rsidRPr="00345FE1" w:rsidRDefault="00870404" w:rsidP="00087553">
            <w:pPr>
              <w:jc w:val="both"/>
              <w:rPr>
                <w:b/>
              </w:rPr>
            </w:pPr>
            <w:del w:id="550" w:author="Jiří Vojtěšek" w:date="2024-10-30T10:54:00Z">
              <w:r w:rsidRPr="00345FE1" w:rsidDel="005206CA">
                <w:rPr>
                  <w:b/>
                </w:rPr>
                <w:delText>Název studijního předmětu</w:delText>
              </w:r>
            </w:del>
          </w:p>
        </w:tc>
        <w:tc>
          <w:tcPr>
            <w:tcW w:w="2409" w:type="dxa"/>
            <w:gridSpan w:val="3"/>
            <w:tcBorders>
              <w:top w:val="nil"/>
            </w:tcBorders>
          </w:tcPr>
          <w:p w14:paraId="3E3C65AA" w14:textId="6845F381" w:rsidR="00870404" w:rsidRPr="00345FE1" w:rsidRDefault="00870404" w:rsidP="00087553">
            <w:pPr>
              <w:jc w:val="both"/>
              <w:rPr>
                <w:b/>
              </w:rPr>
            </w:pPr>
            <w:del w:id="551" w:author="Jiří Vojtěšek" w:date="2024-10-30T10:54:00Z">
              <w:r w:rsidRPr="00345FE1" w:rsidDel="005206CA">
                <w:rPr>
                  <w:b/>
                </w:rPr>
                <w:delText>Název studijního programu</w:delText>
              </w:r>
            </w:del>
          </w:p>
        </w:tc>
        <w:tc>
          <w:tcPr>
            <w:tcW w:w="567" w:type="dxa"/>
            <w:gridSpan w:val="2"/>
            <w:tcBorders>
              <w:top w:val="nil"/>
            </w:tcBorders>
          </w:tcPr>
          <w:p w14:paraId="2E150619" w14:textId="1178F46F" w:rsidR="00870404" w:rsidRPr="00345FE1" w:rsidRDefault="00870404" w:rsidP="00087553">
            <w:pPr>
              <w:jc w:val="both"/>
              <w:rPr>
                <w:b/>
              </w:rPr>
            </w:pPr>
            <w:del w:id="552" w:author="Jiří Vojtěšek" w:date="2024-10-30T10:54:00Z">
              <w:r w:rsidRPr="00345FE1" w:rsidDel="005206CA">
                <w:rPr>
                  <w:b/>
                </w:rPr>
                <w:delText>Sem.</w:delText>
              </w:r>
            </w:del>
          </w:p>
        </w:tc>
        <w:tc>
          <w:tcPr>
            <w:tcW w:w="2109" w:type="dxa"/>
            <w:gridSpan w:val="5"/>
            <w:tcBorders>
              <w:top w:val="nil"/>
            </w:tcBorders>
          </w:tcPr>
          <w:p w14:paraId="7797B0AA" w14:textId="6B3954D9" w:rsidR="00870404" w:rsidRPr="00345FE1" w:rsidRDefault="00870404" w:rsidP="00087553">
            <w:pPr>
              <w:jc w:val="both"/>
              <w:rPr>
                <w:b/>
              </w:rPr>
            </w:pPr>
            <w:del w:id="553" w:author="Jiří Vojtěšek" w:date="2024-10-30T10:54:00Z">
              <w:r w:rsidRPr="00345FE1" w:rsidDel="005206CA">
                <w:rPr>
                  <w:b/>
                </w:rPr>
                <w:delText>Role ve výuce daného předmětu</w:delText>
              </w:r>
            </w:del>
          </w:p>
        </w:tc>
        <w:tc>
          <w:tcPr>
            <w:tcW w:w="1972" w:type="dxa"/>
            <w:gridSpan w:val="3"/>
            <w:tcBorders>
              <w:top w:val="nil"/>
            </w:tcBorders>
          </w:tcPr>
          <w:p w14:paraId="116163D2" w14:textId="6A3415E8" w:rsidR="00870404" w:rsidRPr="00345FE1" w:rsidRDefault="00870404" w:rsidP="00087553">
            <w:pPr>
              <w:jc w:val="both"/>
              <w:rPr>
                <w:b/>
              </w:rPr>
            </w:pPr>
            <w:del w:id="554" w:author="Jiří Vojtěšek" w:date="2024-10-30T10:54:00Z">
              <w:r w:rsidRPr="00345FE1" w:rsidDel="005206CA">
                <w:rPr>
                  <w:b/>
                </w:rPr>
                <w:delText>(</w:delText>
              </w:r>
              <w:r w:rsidRPr="00345FE1" w:rsidDel="005206CA">
                <w:rPr>
                  <w:b/>
                  <w:i/>
                  <w:iCs/>
                </w:rPr>
                <w:delText>nepovinný údaj</w:delText>
              </w:r>
              <w:r w:rsidRPr="00345FE1" w:rsidDel="005206CA">
                <w:rPr>
                  <w:b/>
                </w:rPr>
                <w:delText>) Počet hodin za semestr</w:delText>
              </w:r>
            </w:del>
          </w:p>
        </w:tc>
      </w:tr>
      <w:tr w:rsidR="00870404" w:rsidRPr="00345FE1" w14:paraId="3206CB84" w14:textId="77777777" w:rsidTr="00087553">
        <w:trPr>
          <w:trHeight w:val="285"/>
        </w:trPr>
        <w:tc>
          <w:tcPr>
            <w:tcW w:w="2802" w:type="dxa"/>
            <w:gridSpan w:val="2"/>
            <w:tcBorders>
              <w:top w:val="nil"/>
            </w:tcBorders>
          </w:tcPr>
          <w:p w14:paraId="708A51DB" w14:textId="21AEA515" w:rsidR="00870404" w:rsidRPr="00345FE1" w:rsidDel="005206CA" w:rsidRDefault="00870404" w:rsidP="00087553">
            <w:pPr>
              <w:jc w:val="both"/>
              <w:rPr>
                <w:del w:id="555" w:author="Jiří Vojtěšek" w:date="2024-10-30T10:54:00Z"/>
              </w:rPr>
            </w:pPr>
            <w:del w:id="556" w:author="Jiří Vojtěšek" w:date="2024-10-30T10:54:00Z">
              <w:r w:rsidRPr="00345FE1" w:rsidDel="005206CA">
                <w:delText>Projektování</w:delText>
              </w:r>
            </w:del>
          </w:p>
          <w:p w14:paraId="057336AC" w14:textId="43FFCF33" w:rsidR="00870404" w:rsidRPr="00345FE1" w:rsidRDefault="00870404" w:rsidP="00087553">
            <w:pPr>
              <w:jc w:val="both"/>
            </w:pPr>
            <w:del w:id="557" w:author="Jiří Vojtěšek" w:date="2024-10-30T10:54:00Z">
              <w:r w:rsidRPr="00345FE1" w:rsidDel="005206CA">
                <w:delText>bezpečnostních systémů</w:delText>
              </w:r>
            </w:del>
          </w:p>
        </w:tc>
        <w:tc>
          <w:tcPr>
            <w:tcW w:w="2409" w:type="dxa"/>
            <w:gridSpan w:val="3"/>
            <w:tcBorders>
              <w:top w:val="nil"/>
            </w:tcBorders>
          </w:tcPr>
          <w:p w14:paraId="30051E8E" w14:textId="08659A93" w:rsidR="00870404" w:rsidRPr="00345FE1" w:rsidRDefault="00870404" w:rsidP="00087553">
            <w:del w:id="558" w:author="Jiří Vojtěšek" w:date="2024-10-30T10:54:00Z">
              <w:r w:rsidRPr="00345FE1" w:rsidDel="005206CA">
                <w:delText>Bc. stud. program Bezpečnostní technologie, systémy a management</w:delText>
              </w:r>
            </w:del>
          </w:p>
        </w:tc>
        <w:tc>
          <w:tcPr>
            <w:tcW w:w="567" w:type="dxa"/>
            <w:gridSpan w:val="2"/>
            <w:tcBorders>
              <w:top w:val="nil"/>
            </w:tcBorders>
          </w:tcPr>
          <w:p w14:paraId="4F71FEA8" w14:textId="5E5ECFB9" w:rsidR="00870404" w:rsidRPr="00345FE1" w:rsidRDefault="00870404" w:rsidP="00087553">
            <w:pPr>
              <w:jc w:val="both"/>
            </w:pPr>
            <w:del w:id="559" w:author="Jiří Vojtěšek" w:date="2024-10-30T10:54:00Z">
              <w:r w:rsidDel="005206CA">
                <w:delText>2.</w:delText>
              </w:r>
            </w:del>
          </w:p>
        </w:tc>
        <w:tc>
          <w:tcPr>
            <w:tcW w:w="2109" w:type="dxa"/>
            <w:gridSpan w:val="5"/>
            <w:tcBorders>
              <w:top w:val="nil"/>
            </w:tcBorders>
          </w:tcPr>
          <w:p w14:paraId="63436166" w14:textId="759FF392" w:rsidR="00870404" w:rsidRPr="00345FE1" w:rsidDel="005206CA" w:rsidRDefault="00870404" w:rsidP="00087553">
            <w:pPr>
              <w:jc w:val="both"/>
              <w:rPr>
                <w:del w:id="560" w:author="Jiří Vojtěšek" w:date="2024-10-30T10:54:00Z"/>
              </w:rPr>
            </w:pPr>
            <w:del w:id="561" w:author="Jiří Vojtěšek" w:date="2024-10-30T10:54:00Z">
              <w:r w:rsidRPr="00345FE1" w:rsidDel="005206CA">
                <w:delText>Garant předmětu (100 %)</w:delText>
              </w:r>
            </w:del>
          </w:p>
          <w:p w14:paraId="2AFC7540" w14:textId="14500F12" w:rsidR="00870404" w:rsidRPr="00345FE1" w:rsidRDefault="00870404" w:rsidP="00087553">
            <w:pPr>
              <w:jc w:val="both"/>
            </w:pPr>
            <w:del w:id="562" w:author="Jiří Vojtěšek" w:date="2024-10-30T10:54:00Z">
              <w:r w:rsidRPr="00345FE1" w:rsidDel="005206CA">
                <w:delText>přednášející (100 %)</w:delText>
              </w:r>
            </w:del>
          </w:p>
        </w:tc>
        <w:tc>
          <w:tcPr>
            <w:tcW w:w="1972" w:type="dxa"/>
            <w:gridSpan w:val="3"/>
            <w:tcBorders>
              <w:top w:val="nil"/>
            </w:tcBorders>
          </w:tcPr>
          <w:p w14:paraId="322AE102" w14:textId="77777777" w:rsidR="00870404" w:rsidRPr="00345FE1" w:rsidRDefault="00870404" w:rsidP="00087553">
            <w:pPr>
              <w:jc w:val="both"/>
            </w:pPr>
          </w:p>
        </w:tc>
      </w:tr>
      <w:tr w:rsidR="00870404" w:rsidRPr="00345FE1" w14:paraId="5AED75A9" w14:textId="77777777" w:rsidTr="00087553">
        <w:trPr>
          <w:trHeight w:val="285"/>
        </w:trPr>
        <w:tc>
          <w:tcPr>
            <w:tcW w:w="2802" w:type="dxa"/>
            <w:gridSpan w:val="2"/>
            <w:tcBorders>
              <w:top w:val="nil"/>
            </w:tcBorders>
          </w:tcPr>
          <w:p w14:paraId="49BA4CDC" w14:textId="598DBF62" w:rsidR="00870404" w:rsidRPr="00345FE1" w:rsidDel="005206CA" w:rsidRDefault="00870404" w:rsidP="00087553">
            <w:pPr>
              <w:jc w:val="both"/>
              <w:rPr>
                <w:del w:id="563" w:author="Jiří Vojtěšek" w:date="2024-10-30T10:54:00Z"/>
              </w:rPr>
            </w:pPr>
            <w:del w:id="564" w:author="Jiří Vojtěšek" w:date="2024-10-30T10:54:00Z">
              <w:r w:rsidRPr="00345FE1" w:rsidDel="005206CA">
                <w:delText>Mechanické zábranné</w:delText>
              </w:r>
            </w:del>
          </w:p>
          <w:p w14:paraId="0B237FD2" w14:textId="2DF40565" w:rsidR="00870404" w:rsidRPr="00345FE1" w:rsidRDefault="00870404" w:rsidP="00087553">
            <w:pPr>
              <w:jc w:val="both"/>
            </w:pPr>
            <w:del w:id="565" w:author="Jiří Vojtěšek" w:date="2024-10-30T10:54:00Z">
              <w:r w:rsidRPr="00345FE1" w:rsidDel="005206CA">
                <w:delText>systémy</w:delText>
              </w:r>
            </w:del>
          </w:p>
        </w:tc>
        <w:tc>
          <w:tcPr>
            <w:tcW w:w="2409" w:type="dxa"/>
            <w:gridSpan w:val="3"/>
            <w:tcBorders>
              <w:top w:val="nil"/>
            </w:tcBorders>
          </w:tcPr>
          <w:p w14:paraId="6BEB6457" w14:textId="2A1260D6" w:rsidR="00870404" w:rsidRPr="00345FE1" w:rsidRDefault="00870404" w:rsidP="00087553">
            <w:del w:id="566" w:author="Jiří Vojtěšek" w:date="2024-10-30T10:54:00Z">
              <w:r w:rsidRPr="00345FE1" w:rsidDel="005206CA">
                <w:delText>Bc. stud. program Bezpečnostní technologie, systémy a management</w:delText>
              </w:r>
            </w:del>
          </w:p>
        </w:tc>
        <w:tc>
          <w:tcPr>
            <w:tcW w:w="567" w:type="dxa"/>
            <w:gridSpan w:val="2"/>
            <w:tcBorders>
              <w:top w:val="nil"/>
            </w:tcBorders>
          </w:tcPr>
          <w:p w14:paraId="407561A1" w14:textId="389793EB" w:rsidR="00870404" w:rsidRPr="00345FE1" w:rsidRDefault="00870404" w:rsidP="00087553">
            <w:pPr>
              <w:jc w:val="both"/>
            </w:pPr>
            <w:del w:id="567" w:author="Jiří Vojtěšek" w:date="2024-10-30T10:54:00Z">
              <w:r w:rsidDel="005206CA">
                <w:delText>1.</w:delText>
              </w:r>
            </w:del>
          </w:p>
        </w:tc>
        <w:tc>
          <w:tcPr>
            <w:tcW w:w="2109" w:type="dxa"/>
            <w:gridSpan w:val="5"/>
            <w:tcBorders>
              <w:top w:val="nil"/>
            </w:tcBorders>
          </w:tcPr>
          <w:p w14:paraId="722F396C" w14:textId="2DB94BA4" w:rsidR="00870404" w:rsidRPr="00345FE1" w:rsidDel="005206CA" w:rsidRDefault="00870404" w:rsidP="00087553">
            <w:pPr>
              <w:jc w:val="both"/>
              <w:rPr>
                <w:del w:id="568" w:author="Jiří Vojtěšek" w:date="2024-10-30T10:54:00Z"/>
              </w:rPr>
            </w:pPr>
            <w:del w:id="569" w:author="Jiří Vojtěšek" w:date="2024-10-30T10:54:00Z">
              <w:r w:rsidRPr="00345FE1" w:rsidDel="005206CA">
                <w:delText>Garant předmětu (100 %)</w:delText>
              </w:r>
            </w:del>
          </w:p>
          <w:p w14:paraId="18BADF92" w14:textId="77777777" w:rsidR="00870404" w:rsidRPr="00345FE1" w:rsidRDefault="00870404" w:rsidP="00087553">
            <w:pPr>
              <w:jc w:val="both"/>
            </w:pPr>
          </w:p>
        </w:tc>
        <w:tc>
          <w:tcPr>
            <w:tcW w:w="1972" w:type="dxa"/>
            <w:gridSpan w:val="3"/>
            <w:tcBorders>
              <w:top w:val="nil"/>
            </w:tcBorders>
          </w:tcPr>
          <w:p w14:paraId="541F96EA" w14:textId="77777777" w:rsidR="00870404" w:rsidRPr="00345FE1" w:rsidRDefault="00870404" w:rsidP="00087553">
            <w:pPr>
              <w:jc w:val="both"/>
            </w:pPr>
          </w:p>
        </w:tc>
      </w:tr>
      <w:tr w:rsidR="00870404" w:rsidRPr="00345FE1" w14:paraId="6E4F4C53" w14:textId="77777777" w:rsidTr="00087553">
        <w:trPr>
          <w:trHeight w:val="284"/>
        </w:trPr>
        <w:tc>
          <w:tcPr>
            <w:tcW w:w="2802" w:type="dxa"/>
            <w:gridSpan w:val="2"/>
            <w:tcBorders>
              <w:top w:val="nil"/>
            </w:tcBorders>
          </w:tcPr>
          <w:p w14:paraId="62C7A863" w14:textId="3E1FDA2A" w:rsidR="00870404" w:rsidRPr="00345FE1" w:rsidRDefault="00870404" w:rsidP="00087553">
            <w:pPr>
              <w:jc w:val="both"/>
            </w:pPr>
            <w:del w:id="570" w:author="Jiří Vojtěšek" w:date="2024-10-30T10:54:00Z">
              <w:r w:rsidRPr="00345FE1" w:rsidDel="005206CA">
                <w:delText>Bezpečnostní futurologie</w:delText>
              </w:r>
            </w:del>
          </w:p>
        </w:tc>
        <w:tc>
          <w:tcPr>
            <w:tcW w:w="2409" w:type="dxa"/>
            <w:gridSpan w:val="3"/>
            <w:tcBorders>
              <w:top w:val="nil"/>
            </w:tcBorders>
          </w:tcPr>
          <w:p w14:paraId="2093CF8F" w14:textId="3711BA2B" w:rsidR="00870404" w:rsidRPr="00345FE1" w:rsidRDefault="00870404" w:rsidP="00087553">
            <w:del w:id="571" w:author="Jiří Vojtěšek" w:date="2024-10-30T10:54:00Z">
              <w:r w:rsidRPr="00345FE1" w:rsidDel="005206CA">
                <w:delText>Mgr. stud. program Bezpečnostní technologie, systémy a management</w:delText>
              </w:r>
            </w:del>
          </w:p>
        </w:tc>
        <w:tc>
          <w:tcPr>
            <w:tcW w:w="567" w:type="dxa"/>
            <w:gridSpan w:val="2"/>
            <w:tcBorders>
              <w:top w:val="nil"/>
            </w:tcBorders>
          </w:tcPr>
          <w:p w14:paraId="618E6282" w14:textId="5573E2B7" w:rsidR="00870404" w:rsidRPr="00345FE1" w:rsidRDefault="00870404" w:rsidP="00087553">
            <w:pPr>
              <w:jc w:val="both"/>
            </w:pPr>
            <w:del w:id="572" w:author="Jiří Vojtěšek" w:date="2024-10-30T10:54:00Z">
              <w:r w:rsidDel="005206CA">
                <w:delText>2.</w:delText>
              </w:r>
            </w:del>
          </w:p>
        </w:tc>
        <w:tc>
          <w:tcPr>
            <w:tcW w:w="2109" w:type="dxa"/>
            <w:gridSpan w:val="5"/>
            <w:tcBorders>
              <w:top w:val="nil"/>
            </w:tcBorders>
          </w:tcPr>
          <w:p w14:paraId="2E6612F5" w14:textId="0ECF5C31" w:rsidR="00870404" w:rsidRPr="00345FE1" w:rsidDel="005206CA" w:rsidRDefault="00870404" w:rsidP="00087553">
            <w:pPr>
              <w:jc w:val="both"/>
              <w:rPr>
                <w:del w:id="573" w:author="Jiří Vojtěšek" w:date="2024-10-30T10:54:00Z"/>
              </w:rPr>
            </w:pPr>
            <w:del w:id="574" w:author="Jiří Vojtěšek" w:date="2024-10-30T10:54:00Z">
              <w:r w:rsidRPr="00345FE1" w:rsidDel="005206CA">
                <w:delText>Garant předmětu (100 %)</w:delText>
              </w:r>
            </w:del>
          </w:p>
          <w:p w14:paraId="1CF212E7" w14:textId="4671F3D4" w:rsidR="00870404" w:rsidRPr="00345FE1" w:rsidDel="005206CA" w:rsidRDefault="00870404" w:rsidP="00087553">
            <w:pPr>
              <w:jc w:val="both"/>
              <w:rPr>
                <w:del w:id="575" w:author="Jiří Vojtěšek" w:date="2024-10-30T10:54:00Z"/>
              </w:rPr>
            </w:pPr>
            <w:del w:id="576" w:author="Jiří Vojtěšek" w:date="2024-10-30T10:54:00Z">
              <w:r w:rsidRPr="00345FE1" w:rsidDel="005206CA">
                <w:delText>přednášející (100 %)</w:delText>
              </w:r>
            </w:del>
          </w:p>
          <w:p w14:paraId="0DCBEFDA" w14:textId="1CA3DD77" w:rsidR="00870404" w:rsidRPr="00345FE1" w:rsidRDefault="00870404" w:rsidP="00087553">
            <w:pPr>
              <w:jc w:val="both"/>
            </w:pPr>
            <w:del w:id="577" w:author="Jiří Vojtěšek" w:date="2024-10-30T10:54:00Z">
              <w:r w:rsidRPr="00345FE1" w:rsidDel="005206CA">
                <w:delText>vedení seminářů (100%)</w:delText>
              </w:r>
            </w:del>
          </w:p>
        </w:tc>
        <w:tc>
          <w:tcPr>
            <w:tcW w:w="1972" w:type="dxa"/>
            <w:gridSpan w:val="3"/>
            <w:tcBorders>
              <w:top w:val="nil"/>
            </w:tcBorders>
          </w:tcPr>
          <w:p w14:paraId="63BD400E" w14:textId="77777777" w:rsidR="00870404" w:rsidRPr="00345FE1" w:rsidRDefault="00870404" w:rsidP="00087553">
            <w:pPr>
              <w:jc w:val="both"/>
            </w:pPr>
          </w:p>
        </w:tc>
      </w:tr>
      <w:tr w:rsidR="00870404" w:rsidRPr="00345FE1" w14:paraId="0EB61401" w14:textId="77777777" w:rsidTr="00087553">
        <w:trPr>
          <w:trHeight w:val="284"/>
        </w:trPr>
        <w:tc>
          <w:tcPr>
            <w:tcW w:w="2802" w:type="dxa"/>
            <w:gridSpan w:val="2"/>
            <w:tcBorders>
              <w:top w:val="nil"/>
            </w:tcBorders>
          </w:tcPr>
          <w:p w14:paraId="732FF3ED" w14:textId="000338F3" w:rsidR="00870404" w:rsidRPr="00345FE1" w:rsidRDefault="00870404" w:rsidP="00087553">
            <w:pPr>
              <w:jc w:val="both"/>
            </w:pPr>
            <w:del w:id="578" w:author="Jiří Vojtěšek" w:date="2024-10-30T10:54:00Z">
              <w:r w:rsidRPr="00345FE1" w:rsidDel="005206CA">
                <w:delText>Projektování integrovaných systémů</w:delText>
              </w:r>
            </w:del>
          </w:p>
        </w:tc>
        <w:tc>
          <w:tcPr>
            <w:tcW w:w="2409" w:type="dxa"/>
            <w:gridSpan w:val="3"/>
            <w:tcBorders>
              <w:top w:val="nil"/>
            </w:tcBorders>
          </w:tcPr>
          <w:p w14:paraId="11ADBAF8" w14:textId="70797ED2" w:rsidR="00870404" w:rsidRPr="00345FE1" w:rsidRDefault="00870404" w:rsidP="00087553">
            <w:del w:id="579" w:author="Jiří Vojtěšek" w:date="2024-10-30T10:54:00Z">
              <w:r w:rsidRPr="00345FE1" w:rsidDel="005206CA">
                <w:delText>Mgr. stud. program Bezpečnostní technologie, systémy a management</w:delText>
              </w:r>
            </w:del>
          </w:p>
        </w:tc>
        <w:tc>
          <w:tcPr>
            <w:tcW w:w="567" w:type="dxa"/>
            <w:gridSpan w:val="2"/>
            <w:tcBorders>
              <w:top w:val="nil"/>
            </w:tcBorders>
          </w:tcPr>
          <w:p w14:paraId="50EA76E9" w14:textId="0F9F61D9" w:rsidR="00870404" w:rsidRPr="00345FE1" w:rsidRDefault="00870404" w:rsidP="00087553">
            <w:pPr>
              <w:jc w:val="both"/>
            </w:pPr>
            <w:del w:id="580" w:author="Jiří Vojtěšek" w:date="2024-10-30T10:54:00Z">
              <w:r w:rsidDel="005206CA">
                <w:delText>1.</w:delText>
              </w:r>
            </w:del>
          </w:p>
        </w:tc>
        <w:tc>
          <w:tcPr>
            <w:tcW w:w="2109" w:type="dxa"/>
            <w:gridSpan w:val="5"/>
            <w:tcBorders>
              <w:top w:val="nil"/>
            </w:tcBorders>
          </w:tcPr>
          <w:p w14:paraId="4DE0B909" w14:textId="70F4F5FB" w:rsidR="00870404" w:rsidRPr="00345FE1" w:rsidDel="005206CA" w:rsidRDefault="00870404" w:rsidP="00087553">
            <w:pPr>
              <w:jc w:val="both"/>
              <w:rPr>
                <w:del w:id="581" w:author="Jiří Vojtěšek" w:date="2024-10-30T10:54:00Z"/>
              </w:rPr>
            </w:pPr>
            <w:del w:id="582" w:author="Jiří Vojtěšek" w:date="2024-10-30T10:54:00Z">
              <w:r w:rsidRPr="00345FE1" w:rsidDel="005206CA">
                <w:delText>Garant předmětu (50 %)</w:delText>
              </w:r>
            </w:del>
          </w:p>
          <w:p w14:paraId="412779CB" w14:textId="521F2370" w:rsidR="00870404" w:rsidRPr="00345FE1" w:rsidDel="005206CA" w:rsidRDefault="00870404" w:rsidP="00087553">
            <w:pPr>
              <w:jc w:val="both"/>
              <w:rPr>
                <w:del w:id="583" w:author="Jiří Vojtěšek" w:date="2024-10-30T10:54:00Z"/>
              </w:rPr>
            </w:pPr>
            <w:del w:id="584" w:author="Jiří Vojtěšek" w:date="2024-10-30T10:54:00Z">
              <w:r w:rsidRPr="00345FE1" w:rsidDel="005206CA">
                <w:delText>přednášející (50 %)</w:delText>
              </w:r>
            </w:del>
          </w:p>
          <w:p w14:paraId="22782D53" w14:textId="77777777" w:rsidR="00870404" w:rsidRPr="00345FE1" w:rsidRDefault="00870404" w:rsidP="00087553">
            <w:pPr>
              <w:jc w:val="both"/>
            </w:pPr>
          </w:p>
        </w:tc>
        <w:tc>
          <w:tcPr>
            <w:tcW w:w="1972" w:type="dxa"/>
            <w:gridSpan w:val="3"/>
            <w:tcBorders>
              <w:top w:val="nil"/>
            </w:tcBorders>
          </w:tcPr>
          <w:p w14:paraId="776F950D" w14:textId="77777777" w:rsidR="00870404" w:rsidRPr="00345FE1" w:rsidRDefault="00870404" w:rsidP="00087553">
            <w:pPr>
              <w:jc w:val="both"/>
            </w:pPr>
          </w:p>
        </w:tc>
      </w:tr>
      <w:tr w:rsidR="00870404" w:rsidRPr="00345FE1" w14:paraId="1F84507E" w14:textId="77777777" w:rsidTr="00087553">
        <w:trPr>
          <w:trHeight w:val="284"/>
        </w:trPr>
        <w:tc>
          <w:tcPr>
            <w:tcW w:w="2802" w:type="dxa"/>
            <w:gridSpan w:val="2"/>
            <w:tcBorders>
              <w:top w:val="nil"/>
            </w:tcBorders>
          </w:tcPr>
          <w:p w14:paraId="7A2A1CA3" w14:textId="19D6457A" w:rsidR="00870404" w:rsidRPr="00345FE1" w:rsidRDefault="00870404" w:rsidP="00087553">
            <w:pPr>
              <w:jc w:val="both"/>
            </w:pPr>
            <w:del w:id="585" w:author="Jiří Vojtěšek" w:date="2024-10-30T10:54:00Z">
              <w:r w:rsidRPr="00345FE1" w:rsidDel="005206CA">
                <w:delText>Komunikační systémy</w:delText>
              </w:r>
            </w:del>
          </w:p>
        </w:tc>
        <w:tc>
          <w:tcPr>
            <w:tcW w:w="2409" w:type="dxa"/>
            <w:gridSpan w:val="3"/>
            <w:tcBorders>
              <w:top w:val="nil"/>
            </w:tcBorders>
          </w:tcPr>
          <w:p w14:paraId="3C9994D9" w14:textId="189B5345" w:rsidR="00870404" w:rsidRPr="00345FE1" w:rsidRDefault="00870404" w:rsidP="00087553">
            <w:del w:id="586" w:author="Jiří Vojtěšek" w:date="2024-10-30T10:54:00Z">
              <w:r w:rsidRPr="00345FE1" w:rsidDel="005206CA">
                <w:delText>Mgr. stud. program Bezpečnostní technologie, systémy a management</w:delText>
              </w:r>
            </w:del>
          </w:p>
        </w:tc>
        <w:tc>
          <w:tcPr>
            <w:tcW w:w="567" w:type="dxa"/>
            <w:gridSpan w:val="2"/>
            <w:tcBorders>
              <w:top w:val="nil"/>
            </w:tcBorders>
          </w:tcPr>
          <w:p w14:paraId="6AF01794" w14:textId="3A6A3C62" w:rsidR="00870404" w:rsidRPr="00345FE1" w:rsidRDefault="00870404" w:rsidP="00087553">
            <w:pPr>
              <w:jc w:val="both"/>
            </w:pPr>
            <w:del w:id="587" w:author="Jiří Vojtěšek" w:date="2024-10-30T10:54:00Z">
              <w:r w:rsidRPr="00345FE1" w:rsidDel="005206CA">
                <w:delText>1</w:delText>
              </w:r>
              <w:r w:rsidDel="005206CA">
                <w:delText>.</w:delText>
              </w:r>
            </w:del>
          </w:p>
        </w:tc>
        <w:tc>
          <w:tcPr>
            <w:tcW w:w="2109" w:type="dxa"/>
            <w:gridSpan w:val="5"/>
            <w:tcBorders>
              <w:top w:val="nil"/>
            </w:tcBorders>
          </w:tcPr>
          <w:p w14:paraId="17C5854D" w14:textId="732DE7C4" w:rsidR="00870404" w:rsidRPr="00345FE1" w:rsidDel="005206CA" w:rsidRDefault="00870404" w:rsidP="00087553">
            <w:pPr>
              <w:jc w:val="both"/>
              <w:rPr>
                <w:del w:id="588" w:author="Jiří Vojtěšek" w:date="2024-10-30T10:54:00Z"/>
              </w:rPr>
            </w:pPr>
            <w:del w:id="589" w:author="Jiří Vojtěšek" w:date="2024-10-30T10:54:00Z">
              <w:r w:rsidRPr="00345FE1" w:rsidDel="005206CA">
                <w:delText>Garant předmětu (50 %)</w:delText>
              </w:r>
            </w:del>
          </w:p>
          <w:p w14:paraId="0F978A41" w14:textId="6ABF6CA3" w:rsidR="00870404" w:rsidRPr="00345FE1" w:rsidDel="005206CA" w:rsidRDefault="00870404" w:rsidP="00087553">
            <w:pPr>
              <w:jc w:val="both"/>
              <w:rPr>
                <w:del w:id="590" w:author="Jiří Vojtěšek" w:date="2024-10-30T10:54:00Z"/>
              </w:rPr>
            </w:pPr>
            <w:del w:id="591" w:author="Jiří Vojtěšek" w:date="2024-10-30T10:54:00Z">
              <w:r w:rsidRPr="00345FE1" w:rsidDel="005206CA">
                <w:delText>přednášející (25 %)</w:delText>
              </w:r>
            </w:del>
          </w:p>
          <w:p w14:paraId="439FAAB1" w14:textId="77777777" w:rsidR="00870404" w:rsidRPr="00345FE1" w:rsidRDefault="00870404" w:rsidP="00087553">
            <w:pPr>
              <w:jc w:val="both"/>
            </w:pPr>
          </w:p>
        </w:tc>
        <w:tc>
          <w:tcPr>
            <w:tcW w:w="1972" w:type="dxa"/>
            <w:gridSpan w:val="3"/>
            <w:tcBorders>
              <w:top w:val="nil"/>
            </w:tcBorders>
          </w:tcPr>
          <w:p w14:paraId="5F64224A" w14:textId="77777777" w:rsidR="00870404" w:rsidRPr="00345FE1" w:rsidRDefault="00870404" w:rsidP="00087553">
            <w:pPr>
              <w:jc w:val="both"/>
            </w:pPr>
          </w:p>
        </w:tc>
      </w:tr>
      <w:tr w:rsidR="00870404" w:rsidRPr="00345FE1" w14:paraId="4812A6B5" w14:textId="77777777" w:rsidTr="00087553">
        <w:tc>
          <w:tcPr>
            <w:tcW w:w="9859" w:type="dxa"/>
            <w:gridSpan w:val="15"/>
            <w:shd w:val="clear" w:color="auto" w:fill="F7CAAC"/>
          </w:tcPr>
          <w:p w14:paraId="3210C2EC" w14:textId="4C3410C4" w:rsidR="00870404" w:rsidRPr="00345FE1" w:rsidRDefault="00870404" w:rsidP="00087553">
            <w:pPr>
              <w:jc w:val="both"/>
            </w:pPr>
            <w:del w:id="592" w:author="Jiří Vojtěšek" w:date="2024-10-30T10:54:00Z">
              <w:r w:rsidRPr="00345FE1" w:rsidDel="005206CA">
                <w:rPr>
                  <w:b/>
                </w:rPr>
                <w:delText xml:space="preserve">Údaje o vzdělání na VŠ </w:delText>
              </w:r>
            </w:del>
          </w:p>
        </w:tc>
      </w:tr>
      <w:tr w:rsidR="00870404" w:rsidRPr="00345FE1" w14:paraId="7FCF7034" w14:textId="77777777" w:rsidTr="00087553">
        <w:trPr>
          <w:trHeight w:val="665"/>
        </w:trPr>
        <w:tc>
          <w:tcPr>
            <w:tcW w:w="9859" w:type="dxa"/>
            <w:gridSpan w:val="15"/>
          </w:tcPr>
          <w:p w14:paraId="0E9258D4" w14:textId="1EC857C7" w:rsidR="00870404" w:rsidRPr="00345FE1" w:rsidDel="005206CA" w:rsidRDefault="00870404" w:rsidP="00087553">
            <w:pPr>
              <w:autoSpaceDE w:val="0"/>
              <w:autoSpaceDN w:val="0"/>
              <w:adjustRightInd w:val="0"/>
              <w:ind w:left="956" w:hanging="956"/>
              <w:rPr>
                <w:del w:id="593" w:author="Jiří Vojtěšek" w:date="2024-10-30T10:54:00Z"/>
                <w:rFonts w:eastAsia="Calibri"/>
              </w:rPr>
            </w:pPr>
            <w:del w:id="594" w:author="Jiří Vojtěšek" w:date="2024-10-30T10:54:00Z">
              <w:r w:rsidRPr="00345FE1" w:rsidDel="005206CA">
                <w:rPr>
                  <w:rFonts w:eastAsia="Calibri"/>
                </w:rPr>
                <w:delText>1989–1993</w:delText>
              </w:r>
              <w:r w:rsidDel="005206CA">
                <w:rPr>
                  <w:rFonts w:eastAsia="Calibri"/>
                </w:rPr>
                <w:tab/>
              </w:r>
              <w:r w:rsidRPr="00345FE1" w:rsidDel="005206CA">
                <w:rPr>
                  <w:rFonts w:eastAsia="Calibri"/>
                </w:rPr>
                <w:delText>VVTŠ Liptovský Mikuláš, Fakulta spojovací, Telekomunikační systémy</w:delText>
              </w:r>
            </w:del>
          </w:p>
          <w:p w14:paraId="1F668626" w14:textId="11CD4C64" w:rsidR="00870404" w:rsidRPr="00345FE1" w:rsidDel="005206CA" w:rsidRDefault="00870404" w:rsidP="00087553">
            <w:pPr>
              <w:autoSpaceDE w:val="0"/>
              <w:autoSpaceDN w:val="0"/>
              <w:adjustRightInd w:val="0"/>
              <w:ind w:left="956" w:hanging="956"/>
              <w:rPr>
                <w:del w:id="595" w:author="Jiří Vojtěšek" w:date="2024-10-30T10:54:00Z"/>
                <w:rFonts w:eastAsia="Calibri"/>
              </w:rPr>
            </w:pPr>
            <w:del w:id="596" w:author="Jiří Vojtěšek" w:date="2024-10-30T10:54:00Z">
              <w:r w:rsidRPr="00345FE1" w:rsidDel="005206CA">
                <w:rPr>
                  <w:rFonts w:eastAsia="Calibri"/>
                </w:rPr>
                <w:delText>1993–1994</w:delText>
              </w:r>
              <w:r w:rsidDel="005206CA">
                <w:rPr>
                  <w:rFonts w:eastAsia="Calibri"/>
                </w:rPr>
                <w:tab/>
              </w:r>
              <w:r w:rsidRPr="00345FE1" w:rsidDel="005206CA">
                <w:rPr>
                  <w:rFonts w:eastAsia="Calibri"/>
                </w:rPr>
                <w:delText>Vojenská akademie v Brně, Fakulta letectva a PVO, Speciální komunikační systémy, (Ing.)</w:delText>
              </w:r>
            </w:del>
          </w:p>
          <w:p w14:paraId="3B351E12" w14:textId="2BDA8000" w:rsidR="00870404" w:rsidRPr="00345FE1" w:rsidRDefault="00870404" w:rsidP="00087553">
            <w:pPr>
              <w:autoSpaceDE w:val="0"/>
              <w:autoSpaceDN w:val="0"/>
              <w:adjustRightInd w:val="0"/>
              <w:ind w:left="956" w:hanging="956"/>
              <w:rPr>
                <w:b/>
              </w:rPr>
            </w:pPr>
            <w:del w:id="597" w:author="Jiří Vojtěšek" w:date="2024-10-30T10:54:00Z">
              <w:r w:rsidRPr="00345FE1" w:rsidDel="005206CA">
                <w:rPr>
                  <w:rFonts w:eastAsia="Calibri"/>
                </w:rPr>
                <w:delText>2001–2007</w:delText>
              </w:r>
              <w:r w:rsidDel="005206CA">
                <w:rPr>
                  <w:rFonts w:eastAsia="Calibri"/>
                </w:rPr>
                <w:tab/>
              </w:r>
              <w:r w:rsidRPr="00345FE1" w:rsidDel="005206CA">
                <w:rPr>
                  <w:rFonts w:eastAsia="Calibri"/>
                </w:rPr>
                <w:delText>Vojenská akademie v Brně, Univerzita obrany, doktorské studium, Teorie obrany státu, (Ph.D.)</w:delText>
              </w:r>
            </w:del>
          </w:p>
        </w:tc>
      </w:tr>
      <w:tr w:rsidR="00870404" w:rsidRPr="00345FE1" w14:paraId="148BF948" w14:textId="77777777" w:rsidTr="00087553">
        <w:tc>
          <w:tcPr>
            <w:tcW w:w="9859" w:type="dxa"/>
            <w:gridSpan w:val="15"/>
            <w:shd w:val="clear" w:color="auto" w:fill="F7CAAC"/>
          </w:tcPr>
          <w:p w14:paraId="541068A9" w14:textId="14FFCB95" w:rsidR="00870404" w:rsidRPr="00345FE1" w:rsidRDefault="00870404" w:rsidP="00087553">
            <w:pPr>
              <w:jc w:val="both"/>
              <w:rPr>
                <w:b/>
              </w:rPr>
            </w:pPr>
            <w:del w:id="598" w:author="Jiří Vojtěšek" w:date="2024-10-30T10:54:00Z">
              <w:r w:rsidRPr="00345FE1" w:rsidDel="005206CA">
                <w:rPr>
                  <w:b/>
                </w:rPr>
                <w:delText>Údaje o odborném působení od absolvování VŠ</w:delText>
              </w:r>
            </w:del>
          </w:p>
        </w:tc>
      </w:tr>
      <w:tr w:rsidR="00870404" w:rsidRPr="00345FE1" w14:paraId="7172D113" w14:textId="77777777" w:rsidTr="00087553">
        <w:trPr>
          <w:trHeight w:val="1090"/>
        </w:trPr>
        <w:tc>
          <w:tcPr>
            <w:tcW w:w="9859" w:type="dxa"/>
            <w:gridSpan w:val="15"/>
          </w:tcPr>
          <w:p w14:paraId="58E7097C" w14:textId="53747596" w:rsidR="00870404" w:rsidRPr="00345FE1" w:rsidDel="005206CA" w:rsidRDefault="00870404" w:rsidP="00087553">
            <w:pPr>
              <w:autoSpaceDE w:val="0"/>
              <w:autoSpaceDN w:val="0"/>
              <w:adjustRightInd w:val="0"/>
              <w:ind w:left="956" w:hanging="956"/>
              <w:rPr>
                <w:del w:id="599" w:author="Jiří Vojtěšek" w:date="2024-10-30T10:54:00Z"/>
                <w:rFonts w:eastAsia="Calibri"/>
              </w:rPr>
            </w:pPr>
            <w:del w:id="600" w:author="Jiří Vojtěšek" w:date="2024-10-30T10:54:00Z">
              <w:r w:rsidRPr="00345FE1" w:rsidDel="005206CA">
                <w:rPr>
                  <w:rFonts w:eastAsia="Calibri"/>
                </w:rPr>
                <w:delText>1994–1997</w:delText>
              </w:r>
              <w:r w:rsidDel="005206CA">
                <w:rPr>
                  <w:rFonts w:eastAsia="Calibri"/>
                </w:rPr>
                <w:tab/>
              </w:r>
              <w:r w:rsidRPr="00345FE1" w:rsidDel="005206CA">
                <w:rPr>
                  <w:rFonts w:eastAsia="Calibri"/>
                </w:rPr>
                <w:delText>AČR, systémový inženýr</w:delText>
              </w:r>
            </w:del>
          </w:p>
          <w:p w14:paraId="3263BB15" w14:textId="79084BE1" w:rsidR="00870404" w:rsidRPr="00345FE1" w:rsidDel="005206CA" w:rsidRDefault="00870404" w:rsidP="00087553">
            <w:pPr>
              <w:autoSpaceDE w:val="0"/>
              <w:autoSpaceDN w:val="0"/>
              <w:adjustRightInd w:val="0"/>
              <w:ind w:left="956" w:hanging="956"/>
              <w:rPr>
                <w:del w:id="601" w:author="Jiří Vojtěšek" w:date="2024-10-30T10:54:00Z"/>
                <w:rFonts w:eastAsia="Calibri"/>
              </w:rPr>
            </w:pPr>
            <w:del w:id="602" w:author="Jiří Vojtěšek" w:date="2024-10-30T10:54:00Z">
              <w:r w:rsidRPr="00345FE1" w:rsidDel="005206CA">
                <w:rPr>
                  <w:rFonts w:eastAsia="Calibri"/>
                </w:rPr>
                <w:delText>1997–2001</w:delText>
              </w:r>
              <w:r w:rsidDel="005206CA">
                <w:rPr>
                  <w:rFonts w:eastAsia="Calibri"/>
                </w:rPr>
                <w:tab/>
              </w:r>
              <w:r w:rsidRPr="00345FE1" w:rsidDel="005206CA">
                <w:rPr>
                  <w:rFonts w:eastAsia="Calibri"/>
                </w:rPr>
                <w:delText>Vojenská akademie v Brně, Katedra řízení komunikačních systémů, odborný asistent</w:delText>
              </w:r>
            </w:del>
          </w:p>
          <w:p w14:paraId="370CD0B9" w14:textId="2718E414" w:rsidR="00870404" w:rsidRPr="00345FE1" w:rsidDel="005206CA" w:rsidRDefault="00870404" w:rsidP="00087553">
            <w:pPr>
              <w:autoSpaceDE w:val="0"/>
              <w:autoSpaceDN w:val="0"/>
              <w:adjustRightInd w:val="0"/>
              <w:ind w:left="956" w:hanging="956"/>
              <w:rPr>
                <w:del w:id="603" w:author="Jiří Vojtěšek" w:date="2024-10-30T10:54:00Z"/>
                <w:rFonts w:eastAsia="Calibri"/>
              </w:rPr>
            </w:pPr>
            <w:del w:id="604" w:author="Jiří Vojtěšek" w:date="2024-10-30T10:54:00Z">
              <w:r w:rsidRPr="00345FE1" w:rsidDel="005206CA">
                <w:rPr>
                  <w:rFonts w:eastAsia="Calibri"/>
                </w:rPr>
                <w:delText>2001–2003</w:delText>
              </w:r>
              <w:r w:rsidDel="005206CA">
                <w:rPr>
                  <w:rFonts w:eastAsia="Calibri"/>
                </w:rPr>
                <w:tab/>
              </w:r>
              <w:r w:rsidRPr="00345FE1" w:rsidDel="005206CA">
                <w:rPr>
                  <w:rFonts w:eastAsia="Calibri"/>
                </w:rPr>
                <w:delText>VTÚPV Vyškov, výzkumný a vývojový pracovník</w:delText>
              </w:r>
            </w:del>
          </w:p>
          <w:p w14:paraId="01B0169D" w14:textId="07BA364D" w:rsidR="00870404" w:rsidRPr="00345FE1" w:rsidDel="005206CA" w:rsidRDefault="00870404" w:rsidP="00087553">
            <w:pPr>
              <w:autoSpaceDE w:val="0"/>
              <w:autoSpaceDN w:val="0"/>
              <w:adjustRightInd w:val="0"/>
              <w:ind w:left="956" w:hanging="956"/>
              <w:rPr>
                <w:del w:id="605" w:author="Jiří Vojtěšek" w:date="2024-10-30T10:54:00Z"/>
                <w:rFonts w:eastAsia="Calibri"/>
              </w:rPr>
            </w:pPr>
            <w:del w:id="606" w:author="Jiří Vojtěšek" w:date="2024-10-30T10:54:00Z">
              <w:r w:rsidRPr="00345FE1" w:rsidDel="005206CA">
                <w:rPr>
                  <w:rFonts w:eastAsia="Calibri"/>
                </w:rPr>
                <w:delText>2003–2007</w:delText>
              </w:r>
              <w:r w:rsidDel="005206CA">
                <w:rPr>
                  <w:rFonts w:eastAsia="Calibri"/>
                </w:rPr>
                <w:tab/>
              </w:r>
              <w:r w:rsidRPr="00345FE1" w:rsidDel="005206CA">
                <w:rPr>
                  <w:rFonts w:eastAsia="Calibri"/>
                </w:rPr>
                <w:delText>Univerzita obrany, Ústav strategických studií, vedoucí skupiny, zástupce ředitele ústavu</w:delText>
              </w:r>
            </w:del>
          </w:p>
          <w:p w14:paraId="5B602A7F" w14:textId="5F3764FE" w:rsidR="00870404" w:rsidRPr="00345FE1" w:rsidDel="005206CA" w:rsidRDefault="00870404" w:rsidP="00087553">
            <w:pPr>
              <w:autoSpaceDE w:val="0"/>
              <w:autoSpaceDN w:val="0"/>
              <w:adjustRightInd w:val="0"/>
              <w:ind w:left="956" w:hanging="956"/>
              <w:rPr>
                <w:del w:id="607" w:author="Jiří Vojtěšek" w:date="2024-10-30T10:54:00Z"/>
                <w:rFonts w:eastAsia="Calibri"/>
              </w:rPr>
            </w:pPr>
            <w:del w:id="608" w:author="Jiří Vojtěšek" w:date="2024-10-30T10:54:00Z">
              <w:r w:rsidRPr="00345FE1" w:rsidDel="005206CA">
                <w:rPr>
                  <w:rFonts w:eastAsia="Calibri"/>
                </w:rPr>
                <w:delText>2007–2008</w:delText>
              </w:r>
              <w:r w:rsidDel="005206CA">
                <w:rPr>
                  <w:rFonts w:eastAsia="Calibri"/>
                </w:rPr>
                <w:tab/>
              </w:r>
              <w:r w:rsidRPr="00345FE1" w:rsidDel="005206CA">
                <w:rPr>
                  <w:rFonts w:eastAsia="Calibri"/>
                </w:rPr>
                <w:delText>Krajské vojenské velitelství Zlín, zpravodajský náčelník</w:delText>
              </w:r>
            </w:del>
          </w:p>
          <w:p w14:paraId="134B4373" w14:textId="002F699E" w:rsidR="00870404" w:rsidRPr="00345FE1" w:rsidDel="005206CA" w:rsidRDefault="00870404" w:rsidP="00087553">
            <w:pPr>
              <w:autoSpaceDE w:val="0"/>
              <w:autoSpaceDN w:val="0"/>
              <w:adjustRightInd w:val="0"/>
              <w:ind w:left="956" w:hanging="956"/>
              <w:rPr>
                <w:del w:id="609" w:author="Jiří Vojtěšek" w:date="2024-10-30T10:54:00Z"/>
                <w:rFonts w:eastAsia="Calibri"/>
              </w:rPr>
            </w:pPr>
            <w:del w:id="610" w:author="Jiří Vojtěšek" w:date="2024-10-30T10:54:00Z">
              <w:r w:rsidRPr="00345FE1" w:rsidDel="005206CA">
                <w:rPr>
                  <w:rFonts w:eastAsia="Calibri"/>
                </w:rPr>
                <w:delText>2008–2009</w:delText>
              </w:r>
              <w:r w:rsidDel="005206CA">
                <w:rPr>
                  <w:rFonts w:eastAsia="Calibri"/>
                </w:rPr>
                <w:tab/>
              </w:r>
              <w:r w:rsidRPr="00345FE1" w:rsidDel="005206CA">
                <w:rPr>
                  <w:rFonts w:eastAsia="Calibri"/>
                </w:rPr>
                <w:delText>Univerzita obrany, Ústav strategických a obranných studií, vedoucí oddělení</w:delText>
              </w:r>
            </w:del>
          </w:p>
          <w:p w14:paraId="4967602E" w14:textId="53B80DE3" w:rsidR="00870404" w:rsidRPr="00345FE1" w:rsidDel="005206CA" w:rsidRDefault="00870404" w:rsidP="00087553">
            <w:pPr>
              <w:autoSpaceDE w:val="0"/>
              <w:autoSpaceDN w:val="0"/>
              <w:adjustRightInd w:val="0"/>
              <w:ind w:left="956" w:hanging="956"/>
              <w:rPr>
                <w:del w:id="611" w:author="Jiří Vojtěšek" w:date="2024-10-30T10:54:00Z"/>
                <w:rFonts w:eastAsia="Calibri"/>
              </w:rPr>
            </w:pPr>
            <w:del w:id="612" w:author="Jiří Vojtěšek" w:date="2024-10-30T10:54:00Z">
              <w:r w:rsidRPr="00345FE1" w:rsidDel="005206CA">
                <w:rPr>
                  <w:rFonts w:eastAsia="Calibri"/>
                </w:rPr>
                <w:delText>2010–2014</w:delText>
              </w:r>
              <w:r w:rsidDel="005206CA">
                <w:rPr>
                  <w:rFonts w:eastAsia="Calibri"/>
                </w:rPr>
                <w:tab/>
              </w:r>
              <w:r w:rsidRPr="00345FE1" w:rsidDel="005206CA">
                <w:rPr>
                  <w:rFonts w:eastAsia="Calibri"/>
                </w:rPr>
                <w:delText>Univerzita Tomáše Bati ve Zlíně, Fakulta aplikované informatiky, Ústav bezpečnostního inženýrství,</w:delText>
              </w:r>
              <w:r w:rsidDel="005206CA">
                <w:rPr>
                  <w:rFonts w:eastAsia="Calibri"/>
                </w:rPr>
                <w:delText xml:space="preserve"> </w:delText>
              </w:r>
              <w:r w:rsidRPr="00345FE1" w:rsidDel="005206CA">
                <w:rPr>
                  <w:rFonts w:eastAsia="Calibri"/>
                </w:rPr>
                <w:delText>odborný asistent, tajemník ústavu.</w:delText>
              </w:r>
            </w:del>
          </w:p>
          <w:p w14:paraId="1DE1908A" w14:textId="657E88BC" w:rsidR="00870404" w:rsidRPr="00345FE1" w:rsidRDefault="00870404" w:rsidP="00087553">
            <w:pPr>
              <w:autoSpaceDE w:val="0"/>
              <w:autoSpaceDN w:val="0"/>
              <w:adjustRightInd w:val="0"/>
              <w:ind w:left="956" w:hanging="956"/>
            </w:pPr>
            <w:del w:id="613" w:author="Jiří Vojtěšek" w:date="2024-10-30T10:54:00Z">
              <w:r w:rsidRPr="00345FE1" w:rsidDel="005206CA">
                <w:rPr>
                  <w:rFonts w:eastAsia="Calibri"/>
                </w:rPr>
                <w:delText>2015 – dosud</w:delText>
              </w:r>
              <w:r w:rsidDel="005206CA">
                <w:rPr>
                  <w:rFonts w:eastAsia="Calibri"/>
                </w:rPr>
                <w:delText xml:space="preserve"> </w:delText>
              </w:r>
              <w:r w:rsidRPr="00345FE1" w:rsidDel="005206CA">
                <w:rPr>
                  <w:rFonts w:eastAsia="Calibri"/>
                </w:rPr>
                <w:delText>Univerzita Tomáše Bati ve Zlíně, Fakulta aplikované informatiky, Ústav bezpečnostního inženýrství, ředitel ústavu.</w:delText>
              </w:r>
            </w:del>
          </w:p>
        </w:tc>
      </w:tr>
      <w:tr w:rsidR="00870404" w:rsidRPr="00345FE1" w14:paraId="10EBE697" w14:textId="77777777" w:rsidTr="00087553">
        <w:trPr>
          <w:trHeight w:val="250"/>
        </w:trPr>
        <w:tc>
          <w:tcPr>
            <w:tcW w:w="9859" w:type="dxa"/>
            <w:gridSpan w:val="15"/>
            <w:shd w:val="clear" w:color="auto" w:fill="F7CAAC"/>
          </w:tcPr>
          <w:p w14:paraId="5CCBC907" w14:textId="276F2EE8" w:rsidR="00870404" w:rsidRPr="00345FE1" w:rsidRDefault="00870404" w:rsidP="00087553">
            <w:pPr>
              <w:jc w:val="both"/>
            </w:pPr>
            <w:del w:id="614" w:author="Jiří Vojtěšek" w:date="2024-10-30T10:54:00Z">
              <w:r w:rsidRPr="00345FE1" w:rsidDel="005206CA">
                <w:rPr>
                  <w:b/>
                </w:rPr>
                <w:delText>Zkušenosti s vedením kvalifikačních a rigorózních prací</w:delText>
              </w:r>
            </w:del>
          </w:p>
        </w:tc>
      </w:tr>
      <w:tr w:rsidR="00870404" w:rsidRPr="00345FE1" w14:paraId="415F578A" w14:textId="77777777" w:rsidTr="00087553">
        <w:trPr>
          <w:trHeight w:val="418"/>
        </w:trPr>
        <w:tc>
          <w:tcPr>
            <w:tcW w:w="9859" w:type="dxa"/>
            <w:gridSpan w:val="15"/>
          </w:tcPr>
          <w:p w14:paraId="44F9E88D" w14:textId="59B737A5" w:rsidR="00870404" w:rsidRPr="00345FE1" w:rsidDel="005206CA" w:rsidRDefault="00870404" w:rsidP="00087553">
            <w:pPr>
              <w:autoSpaceDE w:val="0"/>
              <w:autoSpaceDN w:val="0"/>
              <w:adjustRightInd w:val="0"/>
              <w:rPr>
                <w:del w:id="615" w:author="Jiří Vojtěšek" w:date="2024-10-30T10:54:00Z"/>
                <w:rFonts w:eastAsia="Calibri"/>
              </w:rPr>
            </w:pPr>
            <w:del w:id="616" w:author="Jiří Vojtěšek" w:date="2024-10-30T10:54:00Z">
              <w:r w:rsidRPr="00345FE1" w:rsidDel="005206CA">
                <w:delText xml:space="preserve">Za posledních 10 let </w:delText>
              </w:r>
              <w:r w:rsidRPr="00345FE1" w:rsidDel="005206CA">
                <w:rPr>
                  <w:rFonts w:eastAsia="Calibri"/>
                </w:rPr>
                <w:delText>vedoucí úspěšně obhájených 25 bakalářských a 75 diplomových prací.</w:delText>
              </w:r>
            </w:del>
          </w:p>
          <w:p w14:paraId="425B3DD1" w14:textId="64DE9E24" w:rsidR="00870404" w:rsidRPr="00345FE1" w:rsidRDefault="00870404" w:rsidP="00087553">
            <w:pPr>
              <w:autoSpaceDE w:val="0"/>
              <w:autoSpaceDN w:val="0"/>
              <w:adjustRightInd w:val="0"/>
            </w:pPr>
            <w:del w:id="617" w:author="Jiří Vojtěšek" w:date="2024-10-30T10:54:00Z">
              <w:r w:rsidRPr="00345FE1" w:rsidDel="005206CA">
                <w:rPr>
                  <w:rFonts w:eastAsia="Calibri"/>
                </w:rPr>
                <w:delText>Konzultant 11 studentů doktorského studijního programu.</w:delText>
              </w:r>
            </w:del>
          </w:p>
        </w:tc>
      </w:tr>
      <w:tr w:rsidR="00870404" w:rsidRPr="00345FE1" w14:paraId="404F824B" w14:textId="77777777" w:rsidTr="00087553">
        <w:trPr>
          <w:cantSplit/>
        </w:trPr>
        <w:tc>
          <w:tcPr>
            <w:tcW w:w="3347" w:type="dxa"/>
            <w:gridSpan w:val="3"/>
            <w:tcBorders>
              <w:top w:val="single" w:sz="12" w:space="0" w:color="auto"/>
            </w:tcBorders>
            <w:shd w:val="clear" w:color="auto" w:fill="F7CAAC"/>
          </w:tcPr>
          <w:p w14:paraId="01AE1018" w14:textId="5145CE9F" w:rsidR="00870404" w:rsidRPr="00345FE1" w:rsidRDefault="00870404" w:rsidP="00087553">
            <w:pPr>
              <w:jc w:val="both"/>
            </w:pPr>
            <w:del w:id="618" w:author="Jiří Vojtěšek" w:date="2024-10-30T10:54:00Z">
              <w:r w:rsidRPr="00345FE1" w:rsidDel="005206CA">
                <w:rPr>
                  <w:b/>
                </w:rPr>
                <w:delText xml:space="preserve">Obor habilitačního řízení </w:delText>
              </w:r>
            </w:del>
          </w:p>
        </w:tc>
        <w:tc>
          <w:tcPr>
            <w:tcW w:w="2245" w:type="dxa"/>
            <w:gridSpan w:val="3"/>
            <w:tcBorders>
              <w:top w:val="single" w:sz="12" w:space="0" w:color="auto"/>
            </w:tcBorders>
            <w:shd w:val="clear" w:color="auto" w:fill="F7CAAC"/>
          </w:tcPr>
          <w:p w14:paraId="0DAC1CB9" w14:textId="61067F12" w:rsidR="00870404" w:rsidRPr="00345FE1" w:rsidRDefault="00870404" w:rsidP="00087553">
            <w:pPr>
              <w:jc w:val="both"/>
            </w:pPr>
            <w:del w:id="619" w:author="Jiří Vojtěšek" w:date="2024-10-30T10:54:00Z">
              <w:r w:rsidRPr="00345FE1" w:rsidDel="005206CA">
                <w:rPr>
                  <w:b/>
                </w:rPr>
                <w:delText>Rok udělení hodnosti</w:delText>
              </w:r>
            </w:del>
          </w:p>
        </w:tc>
        <w:tc>
          <w:tcPr>
            <w:tcW w:w="2248" w:type="dxa"/>
            <w:gridSpan w:val="5"/>
            <w:tcBorders>
              <w:top w:val="single" w:sz="12" w:space="0" w:color="auto"/>
              <w:right w:val="single" w:sz="12" w:space="0" w:color="auto"/>
            </w:tcBorders>
            <w:shd w:val="clear" w:color="auto" w:fill="F7CAAC"/>
          </w:tcPr>
          <w:p w14:paraId="1ED69AEF" w14:textId="15971B7E" w:rsidR="00870404" w:rsidRPr="00345FE1" w:rsidRDefault="00870404" w:rsidP="00087553">
            <w:pPr>
              <w:jc w:val="both"/>
            </w:pPr>
            <w:del w:id="620" w:author="Jiří Vojtěšek" w:date="2024-10-30T10:54:00Z">
              <w:r w:rsidRPr="00345FE1" w:rsidDel="005206CA">
                <w:rPr>
                  <w:b/>
                </w:rPr>
                <w:delText>Řízení konáno na VŠ</w:delText>
              </w:r>
            </w:del>
          </w:p>
        </w:tc>
        <w:tc>
          <w:tcPr>
            <w:tcW w:w="2019" w:type="dxa"/>
            <w:gridSpan w:val="4"/>
            <w:tcBorders>
              <w:top w:val="single" w:sz="12" w:space="0" w:color="auto"/>
              <w:left w:val="single" w:sz="12" w:space="0" w:color="auto"/>
            </w:tcBorders>
            <w:shd w:val="clear" w:color="auto" w:fill="F7CAAC"/>
          </w:tcPr>
          <w:p w14:paraId="2A02965F" w14:textId="4B65A5D1" w:rsidR="00870404" w:rsidRPr="00345FE1" w:rsidRDefault="00870404" w:rsidP="00087553">
            <w:pPr>
              <w:jc w:val="both"/>
              <w:rPr>
                <w:b/>
              </w:rPr>
            </w:pPr>
            <w:del w:id="621" w:author="Jiří Vojtěšek" w:date="2024-10-30T10:54:00Z">
              <w:r w:rsidRPr="00345FE1" w:rsidDel="005206CA">
                <w:rPr>
                  <w:b/>
                </w:rPr>
                <w:delText>Ohlasy publikací</w:delText>
              </w:r>
            </w:del>
          </w:p>
        </w:tc>
      </w:tr>
      <w:tr w:rsidR="00870404" w:rsidRPr="00345FE1" w14:paraId="1C7D5453" w14:textId="77777777" w:rsidTr="00087553">
        <w:trPr>
          <w:cantSplit/>
        </w:trPr>
        <w:tc>
          <w:tcPr>
            <w:tcW w:w="3347" w:type="dxa"/>
            <w:gridSpan w:val="3"/>
          </w:tcPr>
          <w:p w14:paraId="45465189" w14:textId="77777777" w:rsidR="00870404" w:rsidRPr="00345FE1" w:rsidRDefault="00870404" w:rsidP="00087553">
            <w:pPr>
              <w:jc w:val="both"/>
            </w:pPr>
          </w:p>
        </w:tc>
        <w:tc>
          <w:tcPr>
            <w:tcW w:w="2245" w:type="dxa"/>
            <w:gridSpan w:val="3"/>
          </w:tcPr>
          <w:p w14:paraId="35B2C9E4" w14:textId="77777777" w:rsidR="00870404" w:rsidRPr="00345FE1" w:rsidRDefault="00870404" w:rsidP="00087553">
            <w:pPr>
              <w:jc w:val="both"/>
            </w:pPr>
          </w:p>
        </w:tc>
        <w:tc>
          <w:tcPr>
            <w:tcW w:w="2248" w:type="dxa"/>
            <w:gridSpan w:val="5"/>
            <w:tcBorders>
              <w:right w:val="single" w:sz="12" w:space="0" w:color="auto"/>
            </w:tcBorders>
          </w:tcPr>
          <w:p w14:paraId="26F7F07E" w14:textId="77777777" w:rsidR="00870404" w:rsidRPr="00345FE1" w:rsidRDefault="00870404" w:rsidP="00087553">
            <w:pPr>
              <w:jc w:val="both"/>
            </w:pPr>
          </w:p>
        </w:tc>
        <w:tc>
          <w:tcPr>
            <w:tcW w:w="632" w:type="dxa"/>
            <w:gridSpan w:val="2"/>
            <w:tcBorders>
              <w:left w:val="single" w:sz="12" w:space="0" w:color="auto"/>
            </w:tcBorders>
            <w:shd w:val="clear" w:color="auto" w:fill="F7CAAC"/>
          </w:tcPr>
          <w:p w14:paraId="10D1E240" w14:textId="55CF1532" w:rsidR="00870404" w:rsidRPr="00345FE1" w:rsidRDefault="00870404" w:rsidP="00087553">
            <w:pPr>
              <w:jc w:val="both"/>
            </w:pPr>
            <w:del w:id="622" w:author="Jiří Vojtěšek" w:date="2024-10-30T10:54:00Z">
              <w:r w:rsidRPr="00345FE1" w:rsidDel="005206CA">
                <w:rPr>
                  <w:b/>
                </w:rPr>
                <w:delText>WoS</w:delText>
              </w:r>
            </w:del>
          </w:p>
        </w:tc>
        <w:tc>
          <w:tcPr>
            <w:tcW w:w="693" w:type="dxa"/>
            <w:shd w:val="clear" w:color="auto" w:fill="F7CAAC"/>
          </w:tcPr>
          <w:p w14:paraId="5EE167DF" w14:textId="77175970" w:rsidR="00870404" w:rsidRPr="00345FE1" w:rsidRDefault="00870404" w:rsidP="00087553">
            <w:pPr>
              <w:jc w:val="both"/>
              <w:rPr>
                <w:sz w:val="18"/>
              </w:rPr>
            </w:pPr>
            <w:del w:id="623" w:author="Jiří Vojtěšek" w:date="2024-10-30T10:54:00Z">
              <w:r w:rsidRPr="00345FE1" w:rsidDel="005206CA">
                <w:rPr>
                  <w:b/>
                  <w:sz w:val="18"/>
                </w:rPr>
                <w:delText>Scopus</w:delText>
              </w:r>
            </w:del>
          </w:p>
        </w:tc>
        <w:tc>
          <w:tcPr>
            <w:tcW w:w="694" w:type="dxa"/>
            <w:shd w:val="clear" w:color="auto" w:fill="F7CAAC"/>
          </w:tcPr>
          <w:p w14:paraId="085ABFD0" w14:textId="7E1497FA" w:rsidR="00870404" w:rsidRPr="00345FE1" w:rsidRDefault="00870404" w:rsidP="00087553">
            <w:pPr>
              <w:jc w:val="both"/>
            </w:pPr>
            <w:del w:id="624" w:author="Jiří Vojtěšek" w:date="2024-10-30T10:54:00Z">
              <w:r w:rsidRPr="00345FE1" w:rsidDel="005206CA">
                <w:rPr>
                  <w:b/>
                  <w:sz w:val="18"/>
                </w:rPr>
                <w:delText>ostatní</w:delText>
              </w:r>
            </w:del>
          </w:p>
        </w:tc>
      </w:tr>
      <w:tr w:rsidR="00870404" w:rsidRPr="00345FE1" w14:paraId="01887F78" w14:textId="77777777" w:rsidTr="00087553">
        <w:trPr>
          <w:cantSplit/>
          <w:trHeight w:val="70"/>
        </w:trPr>
        <w:tc>
          <w:tcPr>
            <w:tcW w:w="3347" w:type="dxa"/>
            <w:gridSpan w:val="3"/>
            <w:shd w:val="clear" w:color="auto" w:fill="F7CAAC"/>
          </w:tcPr>
          <w:p w14:paraId="0F18ABC1" w14:textId="5550974E" w:rsidR="00870404" w:rsidRPr="00345FE1" w:rsidRDefault="00870404" w:rsidP="00087553">
            <w:pPr>
              <w:jc w:val="both"/>
            </w:pPr>
            <w:del w:id="625" w:author="Jiří Vojtěšek" w:date="2024-10-30T10:54:00Z">
              <w:r w:rsidRPr="00345FE1" w:rsidDel="005206CA">
                <w:rPr>
                  <w:b/>
                </w:rPr>
                <w:delText>Obor jmenovacího řízení</w:delText>
              </w:r>
            </w:del>
          </w:p>
        </w:tc>
        <w:tc>
          <w:tcPr>
            <w:tcW w:w="2245" w:type="dxa"/>
            <w:gridSpan w:val="3"/>
            <w:shd w:val="clear" w:color="auto" w:fill="F7CAAC"/>
          </w:tcPr>
          <w:p w14:paraId="4081B60C" w14:textId="145D2B3E" w:rsidR="00870404" w:rsidRPr="00345FE1" w:rsidRDefault="00870404" w:rsidP="00087553">
            <w:pPr>
              <w:jc w:val="both"/>
            </w:pPr>
            <w:del w:id="626" w:author="Jiří Vojtěšek" w:date="2024-10-30T10:54:00Z">
              <w:r w:rsidRPr="00345FE1" w:rsidDel="005206CA">
                <w:rPr>
                  <w:b/>
                </w:rPr>
                <w:delText>Rok udělení hodnosti</w:delText>
              </w:r>
            </w:del>
          </w:p>
        </w:tc>
        <w:tc>
          <w:tcPr>
            <w:tcW w:w="2248" w:type="dxa"/>
            <w:gridSpan w:val="5"/>
            <w:tcBorders>
              <w:right w:val="single" w:sz="12" w:space="0" w:color="auto"/>
            </w:tcBorders>
            <w:shd w:val="clear" w:color="auto" w:fill="F7CAAC"/>
          </w:tcPr>
          <w:p w14:paraId="4B31C745" w14:textId="1531036D" w:rsidR="00870404" w:rsidRPr="00345FE1" w:rsidRDefault="00870404" w:rsidP="00087553">
            <w:pPr>
              <w:jc w:val="both"/>
            </w:pPr>
            <w:del w:id="627" w:author="Jiří Vojtěšek" w:date="2024-10-30T10:54:00Z">
              <w:r w:rsidRPr="00345FE1" w:rsidDel="005206CA">
                <w:rPr>
                  <w:b/>
                </w:rPr>
                <w:delText>Řízení konáno na VŠ</w:delText>
              </w:r>
            </w:del>
          </w:p>
        </w:tc>
        <w:tc>
          <w:tcPr>
            <w:tcW w:w="632" w:type="dxa"/>
            <w:gridSpan w:val="2"/>
            <w:tcBorders>
              <w:left w:val="single" w:sz="12" w:space="0" w:color="auto"/>
            </w:tcBorders>
          </w:tcPr>
          <w:p w14:paraId="4FB684E5" w14:textId="67BB3D71" w:rsidR="00870404" w:rsidRPr="00345FE1" w:rsidRDefault="00870404" w:rsidP="00087553">
            <w:pPr>
              <w:jc w:val="both"/>
              <w:rPr>
                <w:b/>
              </w:rPr>
            </w:pPr>
            <w:del w:id="628" w:author="Jiří Vojtěšek" w:date="2024-10-30T10:54:00Z">
              <w:r w:rsidRPr="00345FE1" w:rsidDel="005206CA">
                <w:rPr>
                  <w:b/>
                </w:rPr>
                <w:delText>43</w:delText>
              </w:r>
            </w:del>
          </w:p>
        </w:tc>
        <w:tc>
          <w:tcPr>
            <w:tcW w:w="693" w:type="dxa"/>
          </w:tcPr>
          <w:p w14:paraId="28153570" w14:textId="046D1495" w:rsidR="00870404" w:rsidRPr="00345FE1" w:rsidRDefault="00870404" w:rsidP="00087553">
            <w:pPr>
              <w:jc w:val="both"/>
              <w:rPr>
                <w:b/>
              </w:rPr>
            </w:pPr>
            <w:del w:id="629" w:author="Jiří Vojtěšek" w:date="2024-10-30T10:54:00Z">
              <w:r w:rsidRPr="00345FE1" w:rsidDel="005206CA">
                <w:rPr>
                  <w:b/>
                </w:rPr>
                <w:delText>167</w:delText>
              </w:r>
            </w:del>
          </w:p>
        </w:tc>
        <w:tc>
          <w:tcPr>
            <w:tcW w:w="694" w:type="dxa"/>
          </w:tcPr>
          <w:p w14:paraId="50AFC0E9" w14:textId="77777777" w:rsidR="00870404" w:rsidRPr="00345FE1" w:rsidRDefault="00870404" w:rsidP="00087553">
            <w:pPr>
              <w:jc w:val="both"/>
              <w:rPr>
                <w:b/>
              </w:rPr>
            </w:pPr>
          </w:p>
        </w:tc>
      </w:tr>
      <w:tr w:rsidR="00870404" w:rsidRPr="00345FE1" w14:paraId="27B2AD3C" w14:textId="77777777" w:rsidTr="00087553">
        <w:trPr>
          <w:trHeight w:val="205"/>
        </w:trPr>
        <w:tc>
          <w:tcPr>
            <w:tcW w:w="3347" w:type="dxa"/>
            <w:gridSpan w:val="3"/>
          </w:tcPr>
          <w:p w14:paraId="6C8EC362" w14:textId="77777777" w:rsidR="00870404" w:rsidRPr="00345FE1" w:rsidRDefault="00870404" w:rsidP="00087553">
            <w:pPr>
              <w:jc w:val="both"/>
            </w:pPr>
          </w:p>
        </w:tc>
        <w:tc>
          <w:tcPr>
            <w:tcW w:w="2245" w:type="dxa"/>
            <w:gridSpan w:val="3"/>
          </w:tcPr>
          <w:p w14:paraId="3BEA678F" w14:textId="77777777" w:rsidR="00870404" w:rsidRPr="00345FE1" w:rsidRDefault="00870404" w:rsidP="00087553">
            <w:pPr>
              <w:jc w:val="both"/>
            </w:pPr>
          </w:p>
        </w:tc>
        <w:tc>
          <w:tcPr>
            <w:tcW w:w="2248" w:type="dxa"/>
            <w:gridSpan w:val="5"/>
            <w:tcBorders>
              <w:right w:val="single" w:sz="12" w:space="0" w:color="auto"/>
            </w:tcBorders>
          </w:tcPr>
          <w:p w14:paraId="2A93BFFA" w14:textId="77777777" w:rsidR="00870404" w:rsidRPr="00345FE1" w:rsidRDefault="00870404" w:rsidP="00087553">
            <w:pPr>
              <w:jc w:val="both"/>
            </w:pPr>
          </w:p>
        </w:tc>
        <w:tc>
          <w:tcPr>
            <w:tcW w:w="1325" w:type="dxa"/>
            <w:gridSpan w:val="3"/>
            <w:tcBorders>
              <w:left w:val="single" w:sz="12" w:space="0" w:color="auto"/>
            </w:tcBorders>
            <w:shd w:val="clear" w:color="auto" w:fill="FBD4B4"/>
            <w:vAlign w:val="center"/>
          </w:tcPr>
          <w:p w14:paraId="0138AA4C" w14:textId="3C21622F" w:rsidR="00870404" w:rsidRPr="00345FE1" w:rsidRDefault="00870404" w:rsidP="00087553">
            <w:pPr>
              <w:jc w:val="both"/>
              <w:rPr>
                <w:b/>
                <w:sz w:val="18"/>
              </w:rPr>
            </w:pPr>
            <w:del w:id="630" w:author="Jiří Vojtěšek" w:date="2024-10-30T10:54:00Z">
              <w:r w:rsidRPr="00345FE1" w:rsidDel="005206CA">
                <w:rPr>
                  <w:b/>
                  <w:sz w:val="18"/>
                </w:rPr>
                <w:delText>H-index WoS/Scopus</w:delText>
              </w:r>
            </w:del>
          </w:p>
        </w:tc>
        <w:tc>
          <w:tcPr>
            <w:tcW w:w="694" w:type="dxa"/>
            <w:vAlign w:val="center"/>
          </w:tcPr>
          <w:p w14:paraId="75E9DC3B" w14:textId="0FC96481" w:rsidR="00870404" w:rsidRPr="00345FE1" w:rsidRDefault="00870404" w:rsidP="00087553">
            <w:pPr>
              <w:rPr>
                <w:b/>
              </w:rPr>
            </w:pPr>
            <w:del w:id="631" w:author="Jiří Vojtěšek" w:date="2024-10-30T10:54:00Z">
              <w:r w:rsidRPr="00345FE1" w:rsidDel="005206CA">
                <w:rPr>
                  <w:b/>
                </w:rPr>
                <w:delText xml:space="preserve">  4  /7</w:delText>
              </w:r>
            </w:del>
          </w:p>
        </w:tc>
      </w:tr>
    </w:tbl>
    <w:p w14:paraId="2852F203" w14:textId="77777777" w:rsidR="00F2125D" w:rsidRDefault="00F2125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0404" w:rsidRPr="00345FE1" w14:paraId="56B97DA1" w14:textId="77777777" w:rsidTr="00087553">
        <w:tc>
          <w:tcPr>
            <w:tcW w:w="9859" w:type="dxa"/>
            <w:gridSpan w:val="4"/>
            <w:shd w:val="clear" w:color="auto" w:fill="F7CAAC"/>
          </w:tcPr>
          <w:p w14:paraId="0CACA819" w14:textId="7503A80D" w:rsidR="00870404" w:rsidRPr="00345FE1" w:rsidRDefault="00870404" w:rsidP="00087553">
            <w:pPr>
              <w:jc w:val="both"/>
              <w:rPr>
                <w:b/>
              </w:rPr>
            </w:pPr>
            <w:r w:rsidRPr="00345FE1">
              <w:rPr>
                <w:b/>
              </w:rPr>
              <w:lastRenderedPageBreak/>
              <w:t xml:space="preserve">Přehled o nejvýznamnější publikační a další tvůrčí činnosti nebo další profesní činnosti u odborníků z praxe vztahující se k zabezpečovaným předmětům </w:t>
            </w:r>
          </w:p>
        </w:tc>
      </w:tr>
      <w:tr w:rsidR="00870404" w:rsidRPr="00345FE1" w14:paraId="7E7973D2" w14:textId="77777777" w:rsidTr="00087553">
        <w:trPr>
          <w:trHeight w:val="2347"/>
        </w:trPr>
        <w:tc>
          <w:tcPr>
            <w:tcW w:w="9859" w:type="dxa"/>
            <w:gridSpan w:val="4"/>
          </w:tcPr>
          <w:p w14:paraId="25156C52"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32 </w:t>
            </w:r>
            <w:r w:rsidRPr="000E699B">
              <w:t>(</w:t>
            </w:r>
            <w:proofErr w:type="spellStart"/>
            <w:r w:rsidRPr="000E699B">
              <w:t>ResearcherID</w:t>
            </w:r>
            <w:proofErr w:type="spellEnd"/>
            <w:r w:rsidRPr="000E699B">
              <w:t>:</w:t>
            </w:r>
            <w:r>
              <w:t xml:space="preserve"> </w:t>
            </w:r>
            <w:r w:rsidRPr="00FC5969">
              <w:t>CCI-8626-2022</w:t>
            </w:r>
            <w:r w:rsidRPr="000E699B">
              <w:t xml:space="preserve">), </w:t>
            </w:r>
            <w:proofErr w:type="spellStart"/>
            <w:r w:rsidRPr="000E699B">
              <w:t>Scopus</w:t>
            </w:r>
            <w:proofErr w:type="spellEnd"/>
            <w:r w:rsidRPr="000E699B">
              <w:t xml:space="preserve">: </w:t>
            </w:r>
            <w:r>
              <w:t>53</w:t>
            </w:r>
            <w:r w:rsidRPr="000E699B">
              <w:t xml:space="preserve"> (</w:t>
            </w:r>
            <w:proofErr w:type="spellStart"/>
            <w:r w:rsidRPr="000E699B">
              <w:t>Author</w:t>
            </w:r>
            <w:proofErr w:type="spellEnd"/>
            <w:r w:rsidRPr="000E699B">
              <w:t xml:space="preserve"> ID </w:t>
            </w:r>
            <w:r w:rsidRPr="00F235FF">
              <w:t>55495964100</w:t>
            </w:r>
            <w:r w:rsidRPr="000E699B">
              <w:t>)</w:t>
            </w:r>
          </w:p>
          <w:p w14:paraId="41E94FAB" w14:textId="77777777" w:rsidR="00870404" w:rsidRPr="00345FE1" w:rsidRDefault="00870404" w:rsidP="00087553">
            <w:pPr>
              <w:jc w:val="both"/>
              <w:rPr>
                <w:bCs/>
              </w:rPr>
            </w:pPr>
            <w:r w:rsidRPr="00345FE1">
              <w:rPr>
                <w:bCs/>
              </w:rPr>
              <w:t>ŠEVČÍK, Jiří</w:t>
            </w:r>
            <w:r>
              <w:rPr>
                <w:bCs/>
              </w:rPr>
              <w:t>,</w:t>
            </w:r>
            <w:r w:rsidRPr="00345FE1">
              <w:rPr>
                <w:bCs/>
              </w:rPr>
              <w:t xml:space="preserve"> MACH, Václav</w:t>
            </w:r>
            <w:r>
              <w:rPr>
                <w:bCs/>
              </w:rPr>
              <w:t>,</w:t>
            </w:r>
            <w:r w:rsidRPr="00345FE1">
              <w:rPr>
                <w:bCs/>
              </w:rPr>
              <w:t xml:space="preserve"> ADÁMEK, Milan</w:t>
            </w:r>
            <w:r>
              <w:rPr>
                <w:bCs/>
              </w:rPr>
              <w:t xml:space="preserve">, </w:t>
            </w:r>
            <w:r w:rsidRPr="00345FE1">
              <w:rPr>
                <w:b/>
                <w:bCs/>
              </w:rPr>
              <w:t>VALOUCH, Jan (10</w:t>
            </w:r>
            <w:r>
              <w:rPr>
                <w:b/>
                <w:bCs/>
              </w:rPr>
              <w:t xml:space="preserve"> %</w:t>
            </w:r>
            <w:r w:rsidRPr="00345FE1">
              <w:rPr>
                <w:b/>
                <w:bCs/>
              </w:rPr>
              <w:t>)</w:t>
            </w:r>
            <w:r>
              <w:rPr>
                <w:b/>
                <w:bCs/>
              </w:rPr>
              <w:t>,</w:t>
            </w:r>
            <w:r w:rsidRPr="00345FE1">
              <w:rPr>
                <w:bCs/>
              </w:rPr>
              <w:t xml:space="preserve"> BARČOVÁ, Karla. A </w:t>
            </w:r>
            <w:proofErr w:type="spellStart"/>
            <w:r w:rsidRPr="00345FE1">
              <w:rPr>
                <w:bCs/>
              </w:rPr>
              <w:t>special</w:t>
            </w:r>
            <w:proofErr w:type="spellEnd"/>
            <w:r w:rsidRPr="00345FE1">
              <w:rPr>
                <w:bCs/>
              </w:rPr>
              <w:t xml:space="preserve"> </w:t>
            </w:r>
            <w:proofErr w:type="spellStart"/>
            <w:r w:rsidRPr="00345FE1">
              <w:rPr>
                <w:bCs/>
              </w:rPr>
              <w:t>peripheral</w:t>
            </w:r>
            <w:proofErr w:type="spellEnd"/>
            <w:r w:rsidRPr="00345FE1">
              <w:rPr>
                <w:bCs/>
              </w:rPr>
              <w:t xml:space="preserve"> </w:t>
            </w:r>
            <w:proofErr w:type="spellStart"/>
            <w:r w:rsidRPr="00345FE1">
              <w:rPr>
                <w:bCs/>
              </w:rPr>
              <w:t>component</w:t>
            </w:r>
            <w:proofErr w:type="spellEnd"/>
            <w:r w:rsidRPr="00345FE1">
              <w:rPr>
                <w:bCs/>
              </w:rPr>
              <w:t xml:space="preserve"> </w:t>
            </w:r>
            <w:proofErr w:type="spellStart"/>
            <w:r w:rsidRPr="00345FE1">
              <w:rPr>
                <w:bCs/>
              </w:rPr>
              <w:t>interconnect</w:t>
            </w:r>
            <w:proofErr w:type="spellEnd"/>
            <w:r w:rsidRPr="00345FE1">
              <w:rPr>
                <w:bCs/>
              </w:rPr>
              <w:t xml:space="preserve"> express </w:t>
            </w:r>
            <w:proofErr w:type="spellStart"/>
            <w:r w:rsidRPr="00345FE1">
              <w:rPr>
                <w:bCs/>
              </w:rPr>
              <w:t>card</w:t>
            </w:r>
            <w:proofErr w:type="spellEnd"/>
            <w:r w:rsidRPr="00345FE1">
              <w:rPr>
                <w:bCs/>
              </w:rPr>
              <w:t xml:space="preserve"> </w:t>
            </w:r>
            <w:proofErr w:type="spellStart"/>
            <w:r w:rsidRPr="00345FE1">
              <w:rPr>
                <w:bCs/>
              </w:rPr>
              <w:t>for</w:t>
            </w:r>
            <w:proofErr w:type="spellEnd"/>
            <w:r w:rsidRPr="00345FE1">
              <w:rPr>
                <w:bCs/>
              </w:rPr>
              <w:t xml:space="preserve"> video </w:t>
            </w:r>
            <w:proofErr w:type="spellStart"/>
            <w:r w:rsidRPr="00345FE1">
              <w:rPr>
                <w:bCs/>
              </w:rPr>
              <w:t>surveillance</w:t>
            </w:r>
            <w:proofErr w:type="spellEnd"/>
            <w:r w:rsidRPr="00345FE1">
              <w:rPr>
                <w:bCs/>
              </w:rPr>
              <w:t xml:space="preserve"> </w:t>
            </w:r>
            <w:proofErr w:type="spellStart"/>
            <w:r w:rsidRPr="00345FE1">
              <w:rPr>
                <w:bCs/>
              </w:rPr>
              <w:t>systems</w:t>
            </w:r>
            <w:proofErr w:type="spellEnd"/>
            <w:r w:rsidRPr="00345FE1">
              <w:rPr>
                <w:bCs/>
              </w:rPr>
              <w:t xml:space="preserve"> in alarm </w:t>
            </w:r>
            <w:proofErr w:type="spellStart"/>
            <w:r w:rsidRPr="00345FE1">
              <w:rPr>
                <w:bCs/>
              </w:rPr>
              <w:t>applications</w:t>
            </w:r>
            <w:proofErr w:type="spellEnd"/>
            <w:r w:rsidRPr="00994FA9">
              <w:rPr>
                <w:bCs/>
                <w:i/>
                <w:iCs/>
              </w:rPr>
              <w:t xml:space="preserve">. </w:t>
            </w:r>
            <w:proofErr w:type="spellStart"/>
            <w:r w:rsidRPr="00994FA9">
              <w:rPr>
                <w:bCs/>
                <w:i/>
                <w:iCs/>
              </w:rPr>
              <w:t>Przeglad</w:t>
            </w:r>
            <w:proofErr w:type="spellEnd"/>
            <w:r w:rsidRPr="00994FA9">
              <w:rPr>
                <w:bCs/>
                <w:i/>
                <w:iCs/>
              </w:rPr>
              <w:t xml:space="preserve"> </w:t>
            </w:r>
            <w:proofErr w:type="spellStart"/>
            <w:r w:rsidRPr="00994FA9">
              <w:rPr>
                <w:bCs/>
                <w:i/>
                <w:iCs/>
              </w:rPr>
              <w:t>Elektrotechniczny</w:t>
            </w:r>
            <w:proofErr w:type="spellEnd"/>
            <w:r w:rsidRPr="00345FE1">
              <w:rPr>
                <w:bCs/>
              </w:rPr>
              <w:t>, 2021, roč. 97, č. 5, s. 28-33. ISSN 0033-2097.</w:t>
            </w:r>
            <w:r>
              <w:rPr>
                <w:bCs/>
              </w:rPr>
              <w:t xml:space="preserve"> </w:t>
            </w:r>
            <w:proofErr w:type="spellStart"/>
            <w:r>
              <w:rPr>
                <w:bCs/>
              </w:rPr>
              <w:t>Jimp</w:t>
            </w:r>
            <w:proofErr w:type="spellEnd"/>
          </w:p>
          <w:p w14:paraId="2EA230B5" w14:textId="77777777" w:rsidR="00870404" w:rsidRPr="00345FE1" w:rsidRDefault="00870404" w:rsidP="00087553">
            <w:pPr>
              <w:jc w:val="both"/>
              <w:rPr>
                <w:bCs/>
              </w:rPr>
            </w:pPr>
            <w:r w:rsidRPr="00345FE1">
              <w:rPr>
                <w:bCs/>
              </w:rPr>
              <w:t>KAVÁNKOVÁ, Iva</w:t>
            </w:r>
            <w:r>
              <w:rPr>
                <w:bCs/>
              </w:rPr>
              <w:t xml:space="preserve">, </w:t>
            </w:r>
            <w:r w:rsidRPr="00345FE1">
              <w:rPr>
                <w:bCs/>
              </w:rPr>
              <w:t>KOVÁŘ, Stanislav</w:t>
            </w:r>
            <w:r>
              <w:rPr>
                <w:bCs/>
              </w:rPr>
              <w:t>,</w:t>
            </w:r>
            <w:r w:rsidRPr="00345FE1">
              <w:rPr>
                <w:bCs/>
              </w:rPr>
              <w:t xml:space="preserve"> </w:t>
            </w:r>
            <w:r w:rsidRPr="00345FE1">
              <w:rPr>
                <w:b/>
                <w:bCs/>
              </w:rPr>
              <w:t>VALOUCH, Jan (5</w:t>
            </w:r>
            <w:r>
              <w:rPr>
                <w:b/>
                <w:bCs/>
              </w:rPr>
              <w:t xml:space="preserve"> %</w:t>
            </w:r>
            <w:r w:rsidRPr="00345FE1">
              <w:rPr>
                <w:b/>
                <w:bCs/>
              </w:rPr>
              <w:t>)</w:t>
            </w:r>
            <w:r>
              <w:rPr>
                <w:b/>
                <w:bCs/>
              </w:rPr>
              <w:t>,</w:t>
            </w:r>
            <w:r w:rsidRPr="00345FE1">
              <w:rPr>
                <w:bCs/>
              </w:rPr>
              <w:t xml:space="preserve"> ADÁMEK, Milan. </w:t>
            </w:r>
            <w:proofErr w:type="spellStart"/>
            <w:r w:rsidRPr="00345FE1">
              <w:rPr>
                <w:bCs/>
              </w:rPr>
              <w:t>Review</w:t>
            </w:r>
            <w:proofErr w:type="spellEnd"/>
            <w:r w:rsidRPr="00345FE1">
              <w:rPr>
                <w:bCs/>
              </w:rPr>
              <w:t xml:space="preserve"> </w:t>
            </w:r>
            <w:proofErr w:type="spellStart"/>
            <w:r w:rsidRPr="00345FE1">
              <w:rPr>
                <w:bCs/>
              </w:rPr>
              <w:t>of</w:t>
            </w:r>
            <w:proofErr w:type="spellEnd"/>
            <w:r w:rsidRPr="00345FE1">
              <w:rPr>
                <w:bCs/>
              </w:rPr>
              <w:t xml:space="preserve"> </w:t>
            </w:r>
            <w:proofErr w:type="spellStart"/>
            <w:r w:rsidRPr="00345FE1">
              <w:rPr>
                <w:bCs/>
              </w:rPr>
              <w:t>Nanoantennas</w:t>
            </w:r>
            <w:proofErr w:type="spellEnd"/>
            <w:r w:rsidRPr="00345FE1">
              <w:rPr>
                <w:bCs/>
              </w:rPr>
              <w:t xml:space="preserve"> </w:t>
            </w:r>
            <w:proofErr w:type="spellStart"/>
            <w:r w:rsidRPr="00345FE1">
              <w:rPr>
                <w:bCs/>
              </w:rPr>
              <w:t>Application</w:t>
            </w:r>
            <w:proofErr w:type="spellEnd"/>
            <w:r w:rsidRPr="00345FE1">
              <w:rPr>
                <w:bCs/>
              </w:rPr>
              <w:t xml:space="preserve">. </w:t>
            </w:r>
            <w:proofErr w:type="spellStart"/>
            <w:r w:rsidRPr="00136DA8">
              <w:rPr>
                <w:bCs/>
                <w:i/>
                <w:iCs/>
              </w:rPr>
              <w:t>Przeglad</w:t>
            </w:r>
            <w:proofErr w:type="spellEnd"/>
            <w:r w:rsidRPr="00136DA8">
              <w:rPr>
                <w:bCs/>
                <w:i/>
                <w:iCs/>
              </w:rPr>
              <w:t xml:space="preserve"> </w:t>
            </w:r>
            <w:proofErr w:type="spellStart"/>
            <w:r w:rsidRPr="00136DA8">
              <w:rPr>
                <w:bCs/>
                <w:i/>
                <w:iCs/>
              </w:rPr>
              <w:t>Elektrotechniczny</w:t>
            </w:r>
            <w:proofErr w:type="spellEnd"/>
            <w:r w:rsidRPr="00345FE1">
              <w:rPr>
                <w:bCs/>
              </w:rPr>
              <w:t>, 2023, roč. 99, č. 1, s. 13-17. ISSN 0033-2097.</w:t>
            </w:r>
            <w:r>
              <w:rPr>
                <w:bCs/>
              </w:rPr>
              <w:t xml:space="preserve"> </w:t>
            </w:r>
            <w:proofErr w:type="spellStart"/>
            <w:r>
              <w:rPr>
                <w:bCs/>
              </w:rPr>
              <w:t>Jimp</w:t>
            </w:r>
            <w:proofErr w:type="spellEnd"/>
          </w:p>
          <w:p w14:paraId="1F336493" w14:textId="77777777" w:rsidR="00870404" w:rsidRPr="00345FE1" w:rsidRDefault="00870404" w:rsidP="00087553">
            <w:pPr>
              <w:jc w:val="both"/>
              <w:rPr>
                <w:bCs/>
              </w:rPr>
            </w:pPr>
            <w:r w:rsidRPr="00345FE1">
              <w:rPr>
                <w:bCs/>
              </w:rPr>
              <w:t>MACH, Václav</w:t>
            </w:r>
            <w:r>
              <w:rPr>
                <w:bCs/>
              </w:rPr>
              <w:t>,</w:t>
            </w:r>
            <w:r w:rsidRPr="00345FE1">
              <w:rPr>
                <w:bCs/>
              </w:rPr>
              <w:t xml:space="preserve"> ADÁMEK, Milan</w:t>
            </w:r>
            <w:r>
              <w:rPr>
                <w:bCs/>
              </w:rPr>
              <w:t xml:space="preserve">, </w:t>
            </w:r>
            <w:r w:rsidRPr="00345FE1">
              <w:rPr>
                <w:bCs/>
              </w:rPr>
              <w:t>ŠEVČÍK, Jiří</w:t>
            </w:r>
            <w:r>
              <w:rPr>
                <w:bCs/>
              </w:rPr>
              <w:t>,</w:t>
            </w:r>
            <w:r w:rsidRPr="00345FE1">
              <w:rPr>
                <w:bCs/>
              </w:rPr>
              <w:t xml:space="preserve"> </w:t>
            </w:r>
            <w:r w:rsidRPr="00345FE1">
              <w:rPr>
                <w:b/>
                <w:bCs/>
              </w:rPr>
              <w:t>VALOUCH, Jan (10</w:t>
            </w:r>
            <w:r>
              <w:rPr>
                <w:b/>
                <w:bCs/>
              </w:rPr>
              <w:t xml:space="preserve"> %</w:t>
            </w:r>
            <w:r w:rsidRPr="00345FE1">
              <w:rPr>
                <w:b/>
                <w:bCs/>
              </w:rPr>
              <w:t>)</w:t>
            </w:r>
            <w:r>
              <w:rPr>
                <w:b/>
                <w:bCs/>
              </w:rPr>
              <w:t>,</w:t>
            </w:r>
            <w:r w:rsidRPr="00345FE1">
              <w:rPr>
                <w:bCs/>
              </w:rPr>
              <w:t xml:space="preserve"> BARČOVÁ, Karla. Design </w:t>
            </w:r>
            <w:proofErr w:type="spellStart"/>
            <w:r w:rsidRPr="00345FE1">
              <w:rPr>
                <w:bCs/>
              </w:rPr>
              <w:t>of</w:t>
            </w:r>
            <w:proofErr w:type="spellEnd"/>
            <w:r w:rsidRPr="00345FE1">
              <w:rPr>
                <w:bCs/>
              </w:rPr>
              <w:t xml:space="preserve"> </w:t>
            </w:r>
            <w:proofErr w:type="spellStart"/>
            <w:r w:rsidRPr="00345FE1">
              <w:rPr>
                <w:bCs/>
              </w:rPr>
              <w:t>an</w:t>
            </w:r>
            <w:proofErr w:type="spellEnd"/>
            <w:r w:rsidRPr="00345FE1">
              <w:rPr>
                <w:bCs/>
              </w:rPr>
              <w:t xml:space="preserve"> internet </w:t>
            </w:r>
            <w:proofErr w:type="spellStart"/>
            <w:r w:rsidRPr="00345FE1">
              <w:rPr>
                <w:bCs/>
              </w:rPr>
              <w:t>of</w:t>
            </w:r>
            <w:proofErr w:type="spellEnd"/>
            <w:r w:rsidRPr="00345FE1">
              <w:rPr>
                <w:bCs/>
              </w:rPr>
              <w:t xml:space="preserve"> </w:t>
            </w:r>
            <w:proofErr w:type="spellStart"/>
            <w:r w:rsidRPr="00345FE1">
              <w:rPr>
                <w:bCs/>
              </w:rPr>
              <w:t>things</w:t>
            </w:r>
            <w:proofErr w:type="spellEnd"/>
            <w:r w:rsidRPr="00345FE1">
              <w:rPr>
                <w:bCs/>
              </w:rPr>
              <w:t xml:space="preserve"> </w:t>
            </w:r>
            <w:proofErr w:type="spellStart"/>
            <w:r w:rsidRPr="00345FE1">
              <w:rPr>
                <w:bCs/>
              </w:rPr>
              <w:t>based</w:t>
            </w:r>
            <w:proofErr w:type="spellEnd"/>
            <w:r w:rsidRPr="00345FE1">
              <w:rPr>
                <w:bCs/>
              </w:rPr>
              <w:t xml:space="preserve"> </w:t>
            </w:r>
            <w:proofErr w:type="spellStart"/>
            <w:r w:rsidRPr="00345FE1">
              <w:rPr>
                <w:bCs/>
              </w:rPr>
              <w:t>real-time</w:t>
            </w:r>
            <w:proofErr w:type="spellEnd"/>
            <w:r w:rsidRPr="00345FE1">
              <w:rPr>
                <w:bCs/>
              </w:rPr>
              <w:t xml:space="preserve"> monitoring </w:t>
            </w:r>
            <w:proofErr w:type="spellStart"/>
            <w:r w:rsidRPr="00345FE1">
              <w:rPr>
                <w:bCs/>
              </w:rPr>
              <w:t>system</w:t>
            </w:r>
            <w:proofErr w:type="spellEnd"/>
            <w:r w:rsidRPr="00345FE1">
              <w:rPr>
                <w:bCs/>
              </w:rPr>
              <w:t xml:space="preserve"> </w:t>
            </w:r>
            <w:proofErr w:type="spellStart"/>
            <w:r w:rsidRPr="00345FE1">
              <w:rPr>
                <w:bCs/>
              </w:rPr>
              <w:t>for</w:t>
            </w:r>
            <w:proofErr w:type="spellEnd"/>
            <w:r w:rsidRPr="00345FE1">
              <w:rPr>
                <w:bCs/>
              </w:rPr>
              <w:t xml:space="preserve"> </w:t>
            </w:r>
            <w:proofErr w:type="spellStart"/>
            <w:r w:rsidRPr="00345FE1">
              <w:rPr>
                <w:bCs/>
              </w:rPr>
              <w:t>retired</w:t>
            </w:r>
            <w:proofErr w:type="spellEnd"/>
            <w:r w:rsidRPr="00345FE1">
              <w:rPr>
                <w:bCs/>
              </w:rPr>
              <w:t xml:space="preserve"> </w:t>
            </w:r>
            <w:proofErr w:type="spellStart"/>
            <w:r w:rsidRPr="00345FE1">
              <w:rPr>
                <w:bCs/>
              </w:rPr>
              <w:t>patients</w:t>
            </w:r>
            <w:proofErr w:type="spellEnd"/>
            <w:r w:rsidRPr="00345FE1">
              <w:rPr>
                <w:bCs/>
              </w:rPr>
              <w:t xml:space="preserve">. </w:t>
            </w:r>
            <w:r w:rsidRPr="00136DA8">
              <w:rPr>
                <w:bCs/>
                <w:i/>
                <w:iCs/>
              </w:rPr>
              <w:t xml:space="preserve">Bulletin </w:t>
            </w:r>
            <w:proofErr w:type="spellStart"/>
            <w:r w:rsidRPr="00136DA8">
              <w:rPr>
                <w:bCs/>
                <w:i/>
                <w:iCs/>
              </w:rPr>
              <w:t>of</w:t>
            </w:r>
            <w:proofErr w:type="spellEnd"/>
            <w:r w:rsidRPr="00136DA8">
              <w:rPr>
                <w:bCs/>
                <w:i/>
                <w:iCs/>
              </w:rPr>
              <w:t xml:space="preserve"> </w:t>
            </w:r>
            <w:proofErr w:type="spellStart"/>
            <w:r w:rsidRPr="00136DA8">
              <w:rPr>
                <w:bCs/>
                <w:i/>
                <w:iCs/>
              </w:rPr>
              <w:t>Electrical</w:t>
            </w:r>
            <w:proofErr w:type="spellEnd"/>
            <w:r w:rsidRPr="00136DA8">
              <w:rPr>
                <w:bCs/>
                <w:i/>
                <w:iCs/>
              </w:rPr>
              <w:t xml:space="preserve"> </w:t>
            </w:r>
            <w:proofErr w:type="spellStart"/>
            <w:r w:rsidRPr="00136DA8">
              <w:rPr>
                <w:bCs/>
                <w:i/>
                <w:iCs/>
              </w:rPr>
              <w:t>Engineering</w:t>
            </w:r>
            <w:proofErr w:type="spellEnd"/>
            <w:r w:rsidRPr="00136DA8">
              <w:rPr>
                <w:bCs/>
                <w:i/>
                <w:iCs/>
              </w:rPr>
              <w:t xml:space="preserve"> and </w:t>
            </w:r>
            <w:proofErr w:type="spellStart"/>
            <w:r w:rsidRPr="00136DA8">
              <w:rPr>
                <w:bCs/>
                <w:i/>
                <w:iCs/>
              </w:rPr>
              <w:t>Informatics</w:t>
            </w:r>
            <w:proofErr w:type="spellEnd"/>
            <w:r w:rsidRPr="00345FE1">
              <w:rPr>
                <w:bCs/>
              </w:rPr>
              <w:t>, 2021, roč. 10, č. 3, s. 1648-1657. ISSN 2089-3191.</w:t>
            </w:r>
            <w:r>
              <w:rPr>
                <w:bCs/>
              </w:rPr>
              <w:t xml:space="preserve"> </w:t>
            </w:r>
            <w:proofErr w:type="spellStart"/>
            <w:r>
              <w:rPr>
                <w:bCs/>
              </w:rPr>
              <w:t>Jsc</w:t>
            </w:r>
            <w:proofErr w:type="spellEnd"/>
          </w:p>
          <w:p w14:paraId="11A6268F" w14:textId="77777777" w:rsidR="00870404" w:rsidRPr="00345FE1" w:rsidRDefault="00870404" w:rsidP="00087553">
            <w:pPr>
              <w:jc w:val="both"/>
              <w:rPr>
                <w:bCs/>
              </w:rPr>
            </w:pPr>
            <w:r w:rsidRPr="00345FE1">
              <w:rPr>
                <w:bCs/>
              </w:rPr>
              <w:t>MACH, Václav</w:t>
            </w:r>
            <w:r>
              <w:rPr>
                <w:bCs/>
              </w:rPr>
              <w:t>,</w:t>
            </w:r>
            <w:r w:rsidRPr="00345FE1">
              <w:rPr>
                <w:bCs/>
              </w:rPr>
              <w:t xml:space="preserve"> ADÁMEK, Milan</w:t>
            </w:r>
            <w:r>
              <w:rPr>
                <w:bCs/>
              </w:rPr>
              <w:t>,</w:t>
            </w:r>
            <w:r w:rsidRPr="00345FE1">
              <w:rPr>
                <w:b/>
                <w:bCs/>
              </w:rPr>
              <w:t xml:space="preserve"> VALOUCH, Jan (10</w:t>
            </w:r>
            <w:r w:rsidRPr="00345FE1">
              <w:rPr>
                <w:bCs/>
              </w:rPr>
              <w:t xml:space="preserve"> </w:t>
            </w:r>
            <w:r w:rsidRPr="00136DA8">
              <w:rPr>
                <w:b/>
              </w:rPr>
              <w:t>%)</w:t>
            </w:r>
            <w:r>
              <w:rPr>
                <w:bCs/>
              </w:rPr>
              <w:t>,</w:t>
            </w:r>
            <w:r w:rsidRPr="00345FE1">
              <w:rPr>
                <w:bCs/>
              </w:rPr>
              <w:t xml:space="preserve"> BARČOVÁ, Karla. </w:t>
            </w:r>
            <w:proofErr w:type="spellStart"/>
            <w:r w:rsidRPr="00345FE1">
              <w:rPr>
                <w:bCs/>
              </w:rPr>
              <w:t>Control</w:t>
            </w:r>
            <w:proofErr w:type="spellEnd"/>
            <w:r w:rsidRPr="00345FE1">
              <w:rPr>
                <w:bCs/>
              </w:rPr>
              <w:t xml:space="preserve"> and </w:t>
            </w:r>
            <w:proofErr w:type="spellStart"/>
            <w:r w:rsidRPr="00345FE1">
              <w:rPr>
                <w:bCs/>
              </w:rPr>
              <w:t>indicating</w:t>
            </w:r>
            <w:proofErr w:type="spellEnd"/>
            <w:r w:rsidRPr="00345FE1">
              <w:rPr>
                <w:bCs/>
              </w:rPr>
              <w:t xml:space="preserve"> </w:t>
            </w:r>
            <w:proofErr w:type="spellStart"/>
            <w:r w:rsidRPr="00345FE1">
              <w:rPr>
                <w:bCs/>
              </w:rPr>
              <w:t>equipment</w:t>
            </w:r>
            <w:proofErr w:type="spellEnd"/>
            <w:r w:rsidRPr="00345FE1">
              <w:rPr>
                <w:bCs/>
              </w:rPr>
              <w:t xml:space="preserve"> </w:t>
            </w:r>
            <w:proofErr w:type="spellStart"/>
            <w:r w:rsidRPr="00345FE1">
              <w:rPr>
                <w:bCs/>
              </w:rPr>
              <w:t>communicating</w:t>
            </w:r>
            <w:proofErr w:type="spellEnd"/>
            <w:r w:rsidRPr="00345FE1">
              <w:rPr>
                <w:bCs/>
              </w:rPr>
              <w:t xml:space="preserve"> via </w:t>
            </w:r>
            <w:proofErr w:type="spellStart"/>
            <w:r w:rsidRPr="00345FE1">
              <w:rPr>
                <w:bCs/>
              </w:rPr>
              <w:t>the</w:t>
            </w:r>
            <w:proofErr w:type="spellEnd"/>
            <w:r w:rsidRPr="00345FE1">
              <w:rPr>
                <w:bCs/>
              </w:rPr>
              <w:t xml:space="preserve"> </w:t>
            </w:r>
            <w:proofErr w:type="spellStart"/>
            <w:r w:rsidRPr="00345FE1">
              <w:rPr>
                <w:bCs/>
              </w:rPr>
              <w:t>peripheral</w:t>
            </w:r>
            <w:proofErr w:type="spellEnd"/>
            <w:r w:rsidRPr="00345FE1">
              <w:rPr>
                <w:bCs/>
              </w:rPr>
              <w:t xml:space="preserve"> </w:t>
            </w:r>
            <w:proofErr w:type="spellStart"/>
            <w:r w:rsidRPr="00345FE1">
              <w:rPr>
                <w:bCs/>
              </w:rPr>
              <w:t>component</w:t>
            </w:r>
            <w:proofErr w:type="spellEnd"/>
            <w:r w:rsidRPr="00345FE1">
              <w:rPr>
                <w:bCs/>
              </w:rPr>
              <w:t xml:space="preserve"> </w:t>
            </w:r>
            <w:proofErr w:type="spellStart"/>
            <w:r w:rsidRPr="00345FE1">
              <w:rPr>
                <w:bCs/>
              </w:rPr>
              <w:t>interconnect</w:t>
            </w:r>
            <w:proofErr w:type="spellEnd"/>
            <w:r w:rsidRPr="00345FE1">
              <w:rPr>
                <w:bCs/>
              </w:rPr>
              <w:t xml:space="preserve"> express bus. </w:t>
            </w:r>
            <w:r w:rsidRPr="00136DA8">
              <w:rPr>
                <w:bCs/>
                <w:i/>
                <w:iCs/>
              </w:rPr>
              <w:t xml:space="preserve">Bulletin </w:t>
            </w:r>
            <w:proofErr w:type="spellStart"/>
            <w:r w:rsidRPr="00136DA8">
              <w:rPr>
                <w:bCs/>
                <w:i/>
                <w:iCs/>
              </w:rPr>
              <w:t>of</w:t>
            </w:r>
            <w:proofErr w:type="spellEnd"/>
            <w:r w:rsidRPr="00136DA8">
              <w:rPr>
                <w:bCs/>
                <w:i/>
                <w:iCs/>
              </w:rPr>
              <w:t xml:space="preserve"> </w:t>
            </w:r>
            <w:proofErr w:type="spellStart"/>
            <w:r w:rsidRPr="00136DA8">
              <w:rPr>
                <w:bCs/>
                <w:i/>
                <w:iCs/>
              </w:rPr>
              <w:t>Electrical</w:t>
            </w:r>
            <w:proofErr w:type="spellEnd"/>
            <w:r w:rsidRPr="00136DA8">
              <w:rPr>
                <w:bCs/>
                <w:i/>
                <w:iCs/>
              </w:rPr>
              <w:t xml:space="preserve"> </w:t>
            </w:r>
            <w:proofErr w:type="spellStart"/>
            <w:r w:rsidRPr="00136DA8">
              <w:rPr>
                <w:bCs/>
                <w:i/>
                <w:iCs/>
              </w:rPr>
              <w:t>Engineering</w:t>
            </w:r>
            <w:proofErr w:type="spellEnd"/>
            <w:r w:rsidRPr="00136DA8">
              <w:rPr>
                <w:bCs/>
                <w:i/>
                <w:iCs/>
              </w:rPr>
              <w:t xml:space="preserve"> and </w:t>
            </w:r>
            <w:proofErr w:type="spellStart"/>
            <w:r w:rsidRPr="00136DA8">
              <w:rPr>
                <w:bCs/>
                <w:i/>
                <w:iCs/>
              </w:rPr>
              <w:t>Informatics</w:t>
            </w:r>
            <w:proofErr w:type="spellEnd"/>
            <w:r w:rsidRPr="00345FE1">
              <w:rPr>
                <w:bCs/>
              </w:rPr>
              <w:t>, 2020, roč. 9, č. 2, s. 729-738. ISSN 2089-3191.</w:t>
            </w:r>
            <w:r>
              <w:rPr>
                <w:bCs/>
              </w:rPr>
              <w:t xml:space="preserve"> </w:t>
            </w:r>
            <w:proofErr w:type="spellStart"/>
            <w:r>
              <w:rPr>
                <w:bCs/>
              </w:rPr>
              <w:t>Jsc</w:t>
            </w:r>
            <w:proofErr w:type="spellEnd"/>
          </w:p>
          <w:p w14:paraId="2E21F68B" w14:textId="77777777" w:rsidR="00870404" w:rsidRPr="00345FE1" w:rsidRDefault="00870404" w:rsidP="00087553">
            <w:pPr>
              <w:jc w:val="both"/>
              <w:rPr>
                <w:bCs/>
              </w:rPr>
            </w:pPr>
            <w:r w:rsidRPr="00345FE1">
              <w:rPr>
                <w:b/>
                <w:bCs/>
              </w:rPr>
              <w:t>VALOUCH</w:t>
            </w:r>
            <w:r w:rsidRPr="00345FE1">
              <w:t xml:space="preserve">, </w:t>
            </w:r>
            <w:r w:rsidRPr="00345FE1">
              <w:rPr>
                <w:b/>
                <w:bCs/>
              </w:rPr>
              <w:t>Jan</w:t>
            </w:r>
            <w:r>
              <w:rPr>
                <w:b/>
                <w:bCs/>
              </w:rPr>
              <w:t xml:space="preserve"> </w:t>
            </w:r>
            <w:r w:rsidRPr="00136DA8">
              <w:rPr>
                <w:b/>
                <w:bCs/>
              </w:rPr>
              <w:t>(100 %)</w:t>
            </w:r>
            <w:r w:rsidRPr="00345FE1">
              <w:t xml:space="preserve">. Institucionalizace bezpečnosti ve Velkomoravské říši. </w:t>
            </w:r>
            <w:r w:rsidRPr="00345FE1">
              <w:rPr>
                <w:i/>
                <w:iCs/>
              </w:rPr>
              <w:t>Teorie bezpečnosti II</w:t>
            </w:r>
            <w:r w:rsidRPr="00345FE1">
              <w:t xml:space="preserve">. Zlín: Radim </w:t>
            </w:r>
            <w:proofErr w:type="spellStart"/>
            <w:proofErr w:type="gramStart"/>
            <w:r w:rsidRPr="00345FE1">
              <w:t>Bačuvčík</w:t>
            </w:r>
            <w:proofErr w:type="spellEnd"/>
            <w:r w:rsidRPr="00345FE1">
              <w:t xml:space="preserve"> - </w:t>
            </w:r>
            <w:proofErr w:type="spellStart"/>
            <w:r w:rsidRPr="00345FE1">
              <w:t>VeRBuM</w:t>
            </w:r>
            <w:proofErr w:type="spellEnd"/>
            <w:proofErr w:type="gramEnd"/>
            <w:r w:rsidRPr="00345FE1">
              <w:t>, 2020, s. 229-253. ISBN 978-80-88356-06-6</w:t>
            </w:r>
            <w:r>
              <w:t>. C</w:t>
            </w:r>
          </w:p>
          <w:p w14:paraId="67FC0DFB" w14:textId="77777777" w:rsidR="00870404" w:rsidRPr="00345FE1" w:rsidRDefault="00870404" w:rsidP="00087553">
            <w:pPr>
              <w:jc w:val="both"/>
              <w:rPr>
                <w:bCs/>
              </w:rPr>
            </w:pPr>
          </w:p>
          <w:p w14:paraId="4BB14E12" w14:textId="77777777" w:rsidR="00870404" w:rsidRPr="00345FE1" w:rsidRDefault="00870404" w:rsidP="00087553">
            <w:pPr>
              <w:jc w:val="both"/>
              <w:rPr>
                <w:b/>
                <w:bCs/>
                <w:i/>
                <w:iCs/>
              </w:rPr>
            </w:pPr>
            <w:r w:rsidRPr="00345FE1">
              <w:rPr>
                <w:b/>
                <w:bCs/>
                <w:i/>
                <w:iCs/>
              </w:rPr>
              <w:t>Přehled projektové činnosti:</w:t>
            </w:r>
          </w:p>
          <w:p w14:paraId="6C0CD3FD" w14:textId="77777777" w:rsidR="00870404" w:rsidRPr="00AA62F1" w:rsidRDefault="00870404" w:rsidP="00087553">
            <w:pPr>
              <w:tabs>
                <w:tab w:val="left" w:pos="957"/>
              </w:tabs>
              <w:ind w:left="957" w:hanging="993"/>
              <w:jc w:val="both"/>
              <w:rPr>
                <w:bCs/>
              </w:rPr>
            </w:pPr>
            <w:r w:rsidRPr="00AA62F1">
              <w:rPr>
                <w:bCs/>
              </w:rPr>
              <w:t xml:space="preserve">2017-2022 </w:t>
            </w:r>
            <w:r w:rsidRPr="00AA62F1">
              <w:rPr>
                <w:bCs/>
              </w:rPr>
              <w:tab/>
              <w:t>Strategický projekt UTB ve Zlíně – Univerzita Tomáše Bati ve Zlíně, poskytovatel MŠTM, OPVVV – CZ.02.2.69/0.0/0.0/16 015/0002204, spoluřešitel</w:t>
            </w:r>
          </w:p>
          <w:p w14:paraId="432D8DBE" w14:textId="77777777" w:rsidR="00870404" w:rsidRPr="00345FE1" w:rsidRDefault="00870404" w:rsidP="00087553">
            <w:pPr>
              <w:tabs>
                <w:tab w:val="left" w:pos="947"/>
              </w:tabs>
              <w:ind w:left="957" w:hanging="993"/>
              <w:jc w:val="both"/>
            </w:pPr>
            <w:r w:rsidRPr="00AA62F1">
              <w:rPr>
                <w:bCs/>
              </w:rPr>
              <w:t>2017-2022</w:t>
            </w:r>
            <w:r w:rsidRPr="00AA62F1">
              <w:rPr>
                <w:bCs/>
              </w:rPr>
              <w:tab/>
              <w:t>Rozvoj výzkumně zaměřených studijních programů na FAI – Univerzita Tomáše Bati ve Zlíně, poskytovatel MŠMT, EF16_018/0002381, spoluřešitel</w:t>
            </w:r>
            <w:r>
              <w:rPr>
                <w:bCs/>
              </w:rPr>
              <w:t xml:space="preserve"> </w:t>
            </w:r>
          </w:p>
          <w:p w14:paraId="45A37D2D" w14:textId="77777777" w:rsidR="00870404" w:rsidRPr="008A187B" w:rsidRDefault="00870404" w:rsidP="00087553">
            <w:pPr>
              <w:tabs>
                <w:tab w:val="left" w:pos="947"/>
              </w:tabs>
              <w:ind w:left="957" w:hanging="993"/>
              <w:jc w:val="both"/>
              <w:rPr>
                <w:bCs/>
              </w:rPr>
            </w:pPr>
            <w:r w:rsidRPr="00345FE1">
              <w:t>2017</w:t>
            </w:r>
            <w:r>
              <w:t>-</w:t>
            </w:r>
            <w:r w:rsidRPr="008A187B">
              <w:rPr>
                <w:bCs/>
              </w:rPr>
              <w:t>2019</w:t>
            </w:r>
            <w:r w:rsidRPr="008A187B">
              <w:rPr>
                <w:bCs/>
              </w:rPr>
              <w:tab/>
              <w:t>Analytický programový modul pro hodnocení odolnosti v reálném čase z hlediska konvergované bezpečnosti, poskytovatel MV ČR, VI20172019054, hlavní řešitel</w:t>
            </w:r>
          </w:p>
          <w:p w14:paraId="2C06084E" w14:textId="77777777" w:rsidR="00870404" w:rsidRPr="00345FE1" w:rsidRDefault="00870404" w:rsidP="00087553">
            <w:pPr>
              <w:tabs>
                <w:tab w:val="left" w:pos="947"/>
              </w:tabs>
              <w:ind w:left="957" w:hanging="993"/>
              <w:jc w:val="both"/>
            </w:pPr>
            <w:r w:rsidRPr="008A187B">
              <w:rPr>
                <w:bCs/>
              </w:rPr>
              <w:t xml:space="preserve">2015-2019 </w:t>
            </w:r>
            <w:r w:rsidRPr="008A187B">
              <w:rPr>
                <w:bCs/>
              </w:rPr>
              <w:tab/>
              <w:t>RESILIENCE 2015: Dynamické hodnocení odolnosti souvztažných subsystémů kritické infrastruktury, poskytovatel MV ČR, VI20152019049, spoluřešitel</w:t>
            </w:r>
          </w:p>
        </w:tc>
      </w:tr>
      <w:tr w:rsidR="00870404" w:rsidRPr="00345FE1" w14:paraId="571A84CD" w14:textId="77777777" w:rsidTr="00087553">
        <w:trPr>
          <w:trHeight w:val="218"/>
        </w:trPr>
        <w:tc>
          <w:tcPr>
            <w:tcW w:w="9859" w:type="dxa"/>
            <w:gridSpan w:val="4"/>
            <w:shd w:val="clear" w:color="auto" w:fill="F7CAAC"/>
          </w:tcPr>
          <w:p w14:paraId="145D372D" w14:textId="77777777" w:rsidR="00870404" w:rsidRPr="00345FE1" w:rsidRDefault="00870404" w:rsidP="00087553">
            <w:pPr>
              <w:rPr>
                <w:b/>
              </w:rPr>
            </w:pPr>
            <w:r w:rsidRPr="00345FE1">
              <w:rPr>
                <w:b/>
              </w:rPr>
              <w:t>Působení v zahraničí</w:t>
            </w:r>
          </w:p>
        </w:tc>
      </w:tr>
      <w:tr w:rsidR="00870404" w:rsidRPr="00345FE1" w14:paraId="6403749B" w14:textId="77777777" w:rsidTr="00087553">
        <w:trPr>
          <w:trHeight w:val="328"/>
        </w:trPr>
        <w:tc>
          <w:tcPr>
            <w:tcW w:w="9859" w:type="dxa"/>
            <w:gridSpan w:val="4"/>
          </w:tcPr>
          <w:p w14:paraId="2F6582F1" w14:textId="77777777" w:rsidR="00870404" w:rsidRPr="00345FE1" w:rsidRDefault="00870404" w:rsidP="00087553">
            <w:r w:rsidRPr="00345FE1">
              <w:t xml:space="preserve">2002-2003 zástupce ČR při RTO NATO SCI - 132 </w:t>
            </w:r>
            <w:proofErr w:type="spellStart"/>
            <w:r w:rsidRPr="00345FE1">
              <w:t>Task</w:t>
            </w:r>
            <w:proofErr w:type="spellEnd"/>
            <w:r w:rsidRPr="00345FE1">
              <w:t xml:space="preserve"> Group </w:t>
            </w:r>
            <w:proofErr w:type="spellStart"/>
            <w:r w:rsidRPr="00345FE1">
              <w:t>High</w:t>
            </w:r>
            <w:proofErr w:type="spellEnd"/>
            <w:r w:rsidRPr="00345FE1">
              <w:t xml:space="preserve"> </w:t>
            </w:r>
            <w:proofErr w:type="spellStart"/>
            <w:r w:rsidRPr="00345FE1">
              <w:t>Power</w:t>
            </w:r>
            <w:proofErr w:type="spellEnd"/>
            <w:r w:rsidRPr="00345FE1">
              <w:t xml:space="preserve"> </w:t>
            </w:r>
            <w:proofErr w:type="spellStart"/>
            <w:r w:rsidRPr="00345FE1">
              <w:t>Microwave</w:t>
            </w:r>
            <w:proofErr w:type="spellEnd"/>
            <w:r w:rsidRPr="00345FE1">
              <w:t xml:space="preserve"> </w:t>
            </w:r>
            <w:proofErr w:type="spellStart"/>
            <w:r w:rsidRPr="00345FE1">
              <w:t>Threat</w:t>
            </w:r>
            <w:proofErr w:type="spellEnd"/>
            <w:r w:rsidRPr="00345FE1">
              <w:t xml:space="preserve"> to </w:t>
            </w:r>
            <w:proofErr w:type="spellStart"/>
            <w:r w:rsidRPr="00345FE1">
              <w:t>Infrastructure</w:t>
            </w:r>
            <w:proofErr w:type="spellEnd"/>
            <w:r w:rsidRPr="00345FE1">
              <w:t xml:space="preserve"> and </w:t>
            </w:r>
            <w:proofErr w:type="spellStart"/>
            <w:r w:rsidRPr="00345FE1">
              <w:t>Military</w:t>
            </w:r>
            <w:proofErr w:type="spellEnd"/>
            <w:r w:rsidRPr="00345FE1">
              <w:t xml:space="preserve"> </w:t>
            </w:r>
            <w:proofErr w:type="spellStart"/>
            <w:r w:rsidRPr="00345FE1">
              <w:t>Equippment</w:t>
            </w:r>
            <w:proofErr w:type="spellEnd"/>
            <w:r w:rsidRPr="00345FE1">
              <w:t xml:space="preserve"> – série pracovních pobytů v celkové délce 3 měsíců.</w:t>
            </w:r>
          </w:p>
          <w:p w14:paraId="645D228D" w14:textId="77777777" w:rsidR="00870404" w:rsidRPr="00345FE1" w:rsidRDefault="00870404" w:rsidP="00087553">
            <w:r w:rsidRPr="00345FE1">
              <w:t xml:space="preserve">2009 - </w:t>
            </w:r>
            <w:proofErr w:type="spellStart"/>
            <w:r w:rsidRPr="00345FE1">
              <w:t>Headquartes</w:t>
            </w:r>
            <w:proofErr w:type="spellEnd"/>
            <w:r w:rsidRPr="00345FE1">
              <w:t xml:space="preserve"> ALTHEA (EUFOR) Sarajevo, Bosna a Hercegovina</w:t>
            </w:r>
            <w:r>
              <w:t xml:space="preserve"> </w:t>
            </w:r>
            <w:r w:rsidRPr="00345FE1">
              <w:t>– pracovní pobyty v celkové délce 3 měsíců.</w:t>
            </w:r>
          </w:p>
        </w:tc>
      </w:tr>
      <w:tr w:rsidR="00870404" w:rsidRPr="00345FE1" w14:paraId="34853015" w14:textId="77777777" w:rsidTr="00087553">
        <w:trPr>
          <w:cantSplit/>
          <w:trHeight w:val="470"/>
        </w:trPr>
        <w:tc>
          <w:tcPr>
            <w:tcW w:w="2518" w:type="dxa"/>
            <w:shd w:val="clear" w:color="auto" w:fill="F7CAAC"/>
          </w:tcPr>
          <w:p w14:paraId="739D4209" w14:textId="77777777" w:rsidR="00870404" w:rsidRPr="00345FE1" w:rsidRDefault="00870404" w:rsidP="00087553">
            <w:pPr>
              <w:jc w:val="both"/>
              <w:rPr>
                <w:b/>
              </w:rPr>
            </w:pPr>
            <w:r w:rsidRPr="00345FE1">
              <w:rPr>
                <w:b/>
              </w:rPr>
              <w:t xml:space="preserve">Podpis </w:t>
            </w:r>
          </w:p>
        </w:tc>
        <w:tc>
          <w:tcPr>
            <w:tcW w:w="4536" w:type="dxa"/>
          </w:tcPr>
          <w:p w14:paraId="72FB4A67" w14:textId="77777777" w:rsidR="00870404" w:rsidRPr="00345FE1" w:rsidRDefault="00870404" w:rsidP="00087553">
            <w:pPr>
              <w:jc w:val="both"/>
            </w:pPr>
          </w:p>
        </w:tc>
        <w:tc>
          <w:tcPr>
            <w:tcW w:w="786" w:type="dxa"/>
            <w:shd w:val="clear" w:color="auto" w:fill="F7CAAC"/>
          </w:tcPr>
          <w:p w14:paraId="2D624A6E" w14:textId="77777777" w:rsidR="00870404" w:rsidRPr="00345FE1" w:rsidRDefault="00870404" w:rsidP="00087553">
            <w:pPr>
              <w:jc w:val="both"/>
            </w:pPr>
            <w:r w:rsidRPr="00345FE1">
              <w:rPr>
                <w:b/>
              </w:rPr>
              <w:t>datum</w:t>
            </w:r>
          </w:p>
        </w:tc>
        <w:tc>
          <w:tcPr>
            <w:tcW w:w="2019" w:type="dxa"/>
          </w:tcPr>
          <w:p w14:paraId="2ECE1EED" w14:textId="77777777" w:rsidR="00870404" w:rsidRPr="00345FE1" w:rsidRDefault="00870404" w:rsidP="00087553">
            <w:pPr>
              <w:jc w:val="both"/>
            </w:pPr>
            <w:r>
              <w:t>27. 8. 2024</w:t>
            </w:r>
          </w:p>
        </w:tc>
      </w:tr>
    </w:tbl>
    <w:p w14:paraId="74926221" w14:textId="77777777" w:rsidR="00870404" w:rsidRPr="00345FE1" w:rsidRDefault="00870404" w:rsidP="00870404"/>
    <w:p w14:paraId="2ECB7749" w14:textId="77777777" w:rsidR="00870404" w:rsidRPr="00345FE1" w:rsidRDefault="00870404" w:rsidP="00870404">
      <w:pPr>
        <w:suppressAutoHyphens w:val="0"/>
        <w:spacing w:after="160" w:line="259" w:lineRule="auto"/>
      </w:pPr>
      <w:r w:rsidRPr="00345FE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0404" w:rsidRPr="00345FE1" w14:paraId="38F764DA" w14:textId="77777777" w:rsidTr="00087553">
        <w:tc>
          <w:tcPr>
            <w:tcW w:w="9859" w:type="dxa"/>
            <w:gridSpan w:val="15"/>
            <w:tcBorders>
              <w:bottom w:val="double" w:sz="4" w:space="0" w:color="auto"/>
            </w:tcBorders>
            <w:shd w:val="clear" w:color="auto" w:fill="BDD6EE"/>
          </w:tcPr>
          <w:p w14:paraId="4EAC098E" w14:textId="3DA40FBD" w:rsidR="00870404" w:rsidRPr="00345FE1" w:rsidRDefault="00870404" w:rsidP="00087553">
            <w:pPr>
              <w:tabs>
                <w:tab w:val="right" w:pos="9542"/>
              </w:tabs>
              <w:jc w:val="both"/>
              <w:rPr>
                <w:b/>
                <w:sz w:val="28"/>
              </w:rPr>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7D9BCF78" w14:textId="77777777" w:rsidTr="00087553">
        <w:tc>
          <w:tcPr>
            <w:tcW w:w="2518" w:type="dxa"/>
            <w:tcBorders>
              <w:top w:val="double" w:sz="4" w:space="0" w:color="auto"/>
            </w:tcBorders>
            <w:shd w:val="clear" w:color="auto" w:fill="F7CAAC"/>
          </w:tcPr>
          <w:p w14:paraId="05E4D7FD" w14:textId="77777777" w:rsidR="00870404" w:rsidRPr="00345FE1" w:rsidRDefault="00870404" w:rsidP="00087553">
            <w:pPr>
              <w:jc w:val="both"/>
              <w:rPr>
                <w:b/>
              </w:rPr>
            </w:pPr>
            <w:r w:rsidRPr="00345FE1">
              <w:rPr>
                <w:b/>
              </w:rPr>
              <w:t>Vysoká škola</w:t>
            </w:r>
          </w:p>
        </w:tc>
        <w:tc>
          <w:tcPr>
            <w:tcW w:w="7341" w:type="dxa"/>
            <w:gridSpan w:val="14"/>
          </w:tcPr>
          <w:p w14:paraId="373EC1C1" w14:textId="77777777" w:rsidR="00870404" w:rsidRPr="00345FE1" w:rsidRDefault="00870404" w:rsidP="00087553">
            <w:pPr>
              <w:jc w:val="both"/>
            </w:pPr>
            <w:r w:rsidRPr="00345FE1">
              <w:t>Univerzita Tomáše Bati ve Zlíně</w:t>
            </w:r>
          </w:p>
        </w:tc>
      </w:tr>
      <w:tr w:rsidR="00870404" w:rsidRPr="00345FE1" w14:paraId="39279563" w14:textId="77777777" w:rsidTr="00087553">
        <w:tc>
          <w:tcPr>
            <w:tcW w:w="2518" w:type="dxa"/>
            <w:shd w:val="clear" w:color="auto" w:fill="F7CAAC"/>
          </w:tcPr>
          <w:p w14:paraId="5D731DF0" w14:textId="77777777" w:rsidR="00870404" w:rsidRPr="00345FE1" w:rsidRDefault="00870404" w:rsidP="00087553">
            <w:pPr>
              <w:jc w:val="both"/>
              <w:rPr>
                <w:b/>
              </w:rPr>
            </w:pPr>
            <w:r w:rsidRPr="00345FE1">
              <w:rPr>
                <w:b/>
              </w:rPr>
              <w:t>Součást vysoké školy</w:t>
            </w:r>
          </w:p>
        </w:tc>
        <w:tc>
          <w:tcPr>
            <w:tcW w:w="7341" w:type="dxa"/>
            <w:gridSpan w:val="14"/>
          </w:tcPr>
          <w:p w14:paraId="24505708" w14:textId="77777777" w:rsidR="00870404" w:rsidRPr="00345FE1" w:rsidRDefault="00870404" w:rsidP="00087553">
            <w:pPr>
              <w:jc w:val="both"/>
            </w:pPr>
            <w:r w:rsidRPr="00345FE1">
              <w:t>Fakulta aplikované informatiky</w:t>
            </w:r>
          </w:p>
        </w:tc>
      </w:tr>
      <w:tr w:rsidR="00870404" w:rsidRPr="00345FE1" w14:paraId="7D64F8A6" w14:textId="77777777" w:rsidTr="00087553">
        <w:tc>
          <w:tcPr>
            <w:tcW w:w="2518" w:type="dxa"/>
            <w:shd w:val="clear" w:color="auto" w:fill="F7CAAC"/>
          </w:tcPr>
          <w:p w14:paraId="3E9ADBBE" w14:textId="77777777" w:rsidR="00870404" w:rsidRPr="00345FE1" w:rsidRDefault="00870404" w:rsidP="00087553">
            <w:pPr>
              <w:jc w:val="both"/>
              <w:rPr>
                <w:b/>
              </w:rPr>
            </w:pPr>
            <w:r w:rsidRPr="00345FE1">
              <w:rPr>
                <w:b/>
              </w:rPr>
              <w:t>Název studijního programu</w:t>
            </w:r>
          </w:p>
        </w:tc>
        <w:tc>
          <w:tcPr>
            <w:tcW w:w="7341" w:type="dxa"/>
            <w:gridSpan w:val="14"/>
          </w:tcPr>
          <w:p w14:paraId="55ECEDA0" w14:textId="29D1BB32" w:rsidR="00870404" w:rsidRPr="00345FE1" w:rsidRDefault="00D217E0" w:rsidP="00087553">
            <w:pPr>
              <w:jc w:val="both"/>
            </w:pPr>
            <w:proofErr w:type="spellStart"/>
            <w:r>
              <w:t>Security</w:t>
            </w:r>
            <w:proofErr w:type="spellEnd"/>
            <w:r>
              <w:t xml:space="preserve"> Technologies, Systems and Management</w:t>
            </w:r>
          </w:p>
        </w:tc>
      </w:tr>
      <w:tr w:rsidR="00870404" w:rsidRPr="00345FE1" w14:paraId="7D9C1F7B" w14:textId="77777777" w:rsidTr="00087553">
        <w:tc>
          <w:tcPr>
            <w:tcW w:w="2518" w:type="dxa"/>
            <w:shd w:val="clear" w:color="auto" w:fill="F7CAAC"/>
          </w:tcPr>
          <w:p w14:paraId="25A3FD3B" w14:textId="77777777" w:rsidR="00870404" w:rsidRPr="00345FE1" w:rsidRDefault="00870404" w:rsidP="00087553">
            <w:pPr>
              <w:jc w:val="both"/>
              <w:rPr>
                <w:b/>
              </w:rPr>
            </w:pPr>
            <w:r w:rsidRPr="00345FE1">
              <w:rPr>
                <w:b/>
              </w:rPr>
              <w:t>Jméno a příjmení</w:t>
            </w:r>
          </w:p>
        </w:tc>
        <w:tc>
          <w:tcPr>
            <w:tcW w:w="4536" w:type="dxa"/>
            <w:gridSpan w:val="8"/>
          </w:tcPr>
          <w:p w14:paraId="1F367CE7" w14:textId="77777777" w:rsidR="00870404" w:rsidRPr="00345FE1" w:rsidRDefault="00870404" w:rsidP="00087553">
            <w:pPr>
              <w:jc w:val="both"/>
            </w:pPr>
            <w:r w:rsidRPr="00345FE1">
              <w:t xml:space="preserve">Andrej </w:t>
            </w:r>
            <w:bookmarkStart w:id="632" w:name="CI_Velas"/>
            <w:proofErr w:type="spellStart"/>
            <w:r w:rsidRPr="00345FE1">
              <w:t>Veľas</w:t>
            </w:r>
            <w:bookmarkEnd w:id="632"/>
            <w:proofErr w:type="spellEnd"/>
          </w:p>
        </w:tc>
        <w:tc>
          <w:tcPr>
            <w:tcW w:w="709" w:type="dxa"/>
            <w:shd w:val="clear" w:color="auto" w:fill="F7CAAC"/>
          </w:tcPr>
          <w:p w14:paraId="086273CD" w14:textId="77777777" w:rsidR="00870404" w:rsidRPr="00345FE1" w:rsidRDefault="00870404" w:rsidP="00087553">
            <w:pPr>
              <w:jc w:val="both"/>
              <w:rPr>
                <w:b/>
              </w:rPr>
            </w:pPr>
            <w:r w:rsidRPr="00345FE1">
              <w:rPr>
                <w:b/>
              </w:rPr>
              <w:t>Tituly</w:t>
            </w:r>
          </w:p>
        </w:tc>
        <w:tc>
          <w:tcPr>
            <w:tcW w:w="2096" w:type="dxa"/>
            <w:gridSpan w:val="5"/>
          </w:tcPr>
          <w:p w14:paraId="440136B2" w14:textId="77777777" w:rsidR="00870404" w:rsidRPr="00345FE1" w:rsidRDefault="00870404" w:rsidP="00087553">
            <w:pPr>
              <w:jc w:val="both"/>
            </w:pPr>
            <w:r>
              <w:t>p</w:t>
            </w:r>
            <w:r w:rsidRPr="00345FE1">
              <w:t>rof. Ing. PhD.</w:t>
            </w:r>
          </w:p>
        </w:tc>
      </w:tr>
      <w:tr w:rsidR="00870404" w:rsidRPr="00345FE1" w14:paraId="3B2352A0" w14:textId="77777777" w:rsidTr="00087553">
        <w:tc>
          <w:tcPr>
            <w:tcW w:w="2518" w:type="dxa"/>
            <w:shd w:val="clear" w:color="auto" w:fill="F7CAAC"/>
          </w:tcPr>
          <w:p w14:paraId="6970A333" w14:textId="77777777" w:rsidR="00870404" w:rsidRPr="00345FE1" w:rsidRDefault="00870404" w:rsidP="00087553">
            <w:pPr>
              <w:jc w:val="both"/>
              <w:rPr>
                <w:b/>
              </w:rPr>
            </w:pPr>
            <w:r w:rsidRPr="00345FE1">
              <w:rPr>
                <w:b/>
              </w:rPr>
              <w:t>Rok narození</w:t>
            </w:r>
          </w:p>
        </w:tc>
        <w:tc>
          <w:tcPr>
            <w:tcW w:w="829" w:type="dxa"/>
            <w:gridSpan w:val="2"/>
          </w:tcPr>
          <w:p w14:paraId="2131BC90" w14:textId="77777777" w:rsidR="00870404" w:rsidRPr="00345FE1" w:rsidRDefault="00870404" w:rsidP="00087553">
            <w:pPr>
              <w:jc w:val="both"/>
            </w:pPr>
            <w:r w:rsidRPr="00345FE1">
              <w:t>1978</w:t>
            </w:r>
          </w:p>
        </w:tc>
        <w:tc>
          <w:tcPr>
            <w:tcW w:w="1721" w:type="dxa"/>
            <w:shd w:val="clear" w:color="auto" w:fill="F7CAAC"/>
          </w:tcPr>
          <w:p w14:paraId="0C1B9C69" w14:textId="77777777" w:rsidR="00870404" w:rsidRPr="00345FE1" w:rsidRDefault="00870404" w:rsidP="00087553">
            <w:pPr>
              <w:jc w:val="both"/>
              <w:rPr>
                <w:b/>
              </w:rPr>
            </w:pPr>
            <w:r w:rsidRPr="00345FE1">
              <w:rPr>
                <w:b/>
              </w:rPr>
              <w:t>typ vztahu k VŠ</w:t>
            </w:r>
          </w:p>
        </w:tc>
        <w:tc>
          <w:tcPr>
            <w:tcW w:w="992" w:type="dxa"/>
            <w:gridSpan w:val="4"/>
          </w:tcPr>
          <w:p w14:paraId="1A4C0F2F" w14:textId="77777777" w:rsidR="00870404" w:rsidRPr="00345FE1" w:rsidRDefault="00870404" w:rsidP="00087553">
            <w:pPr>
              <w:jc w:val="both"/>
            </w:pPr>
          </w:p>
        </w:tc>
        <w:tc>
          <w:tcPr>
            <w:tcW w:w="994" w:type="dxa"/>
            <w:shd w:val="clear" w:color="auto" w:fill="F7CAAC"/>
          </w:tcPr>
          <w:p w14:paraId="72EF49E6" w14:textId="77777777" w:rsidR="00870404" w:rsidRPr="00345FE1" w:rsidRDefault="00870404" w:rsidP="00087553">
            <w:pPr>
              <w:jc w:val="both"/>
              <w:rPr>
                <w:b/>
              </w:rPr>
            </w:pPr>
            <w:r w:rsidRPr="00345FE1">
              <w:rPr>
                <w:b/>
              </w:rPr>
              <w:t>rozsah</w:t>
            </w:r>
          </w:p>
        </w:tc>
        <w:tc>
          <w:tcPr>
            <w:tcW w:w="709" w:type="dxa"/>
          </w:tcPr>
          <w:p w14:paraId="60F2F5DD" w14:textId="77777777" w:rsidR="00870404" w:rsidRPr="00345FE1" w:rsidRDefault="00870404" w:rsidP="00087553">
            <w:pPr>
              <w:jc w:val="both"/>
            </w:pPr>
          </w:p>
        </w:tc>
        <w:tc>
          <w:tcPr>
            <w:tcW w:w="709" w:type="dxa"/>
            <w:gridSpan w:val="3"/>
            <w:shd w:val="clear" w:color="auto" w:fill="F7CAAC"/>
          </w:tcPr>
          <w:p w14:paraId="63CEFC1F" w14:textId="77777777" w:rsidR="00870404" w:rsidRPr="00345FE1" w:rsidRDefault="00870404" w:rsidP="00087553">
            <w:pPr>
              <w:jc w:val="both"/>
              <w:rPr>
                <w:b/>
              </w:rPr>
            </w:pPr>
            <w:r w:rsidRPr="00345FE1">
              <w:rPr>
                <w:b/>
              </w:rPr>
              <w:t>do kdy</w:t>
            </w:r>
          </w:p>
        </w:tc>
        <w:tc>
          <w:tcPr>
            <w:tcW w:w="1387" w:type="dxa"/>
            <w:gridSpan w:val="2"/>
          </w:tcPr>
          <w:p w14:paraId="16AB0D20" w14:textId="77777777" w:rsidR="00870404" w:rsidRPr="00345FE1" w:rsidRDefault="00870404" w:rsidP="00087553">
            <w:pPr>
              <w:jc w:val="both"/>
            </w:pPr>
          </w:p>
        </w:tc>
      </w:tr>
      <w:tr w:rsidR="00870404" w:rsidRPr="00345FE1" w14:paraId="14D0EC52" w14:textId="77777777" w:rsidTr="00087553">
        <w:tc>
          <w:tcPr>
            <w:tcW w:w="5068" w:type="dxa"/>
            <w:gridSpan w:val="4"/>
            <w:shd w:val="clear" w:color="auto" w:fill="F7CAAC"/>
          </w:tcPr>
          <w:p w14:paraId="5525A156" w14:textId="77777777" w:rsidR="00870404" w:rsidRPr="00345FE1" w:rsidRDefault="00870404" w:rsidP="00087553">
            <w:pPr>
              <w:jc w:val="both"/>
              <w:rPr>
                <w:b/>
              </w:rPr>
            </w:pPr>
            <w:r w:rsidRPr="00345FE1">
              <w:rPr>
                <w:b/>
              </w:rPr>
              <w:t>Typ vztahu na součásti VŠ, která uskutečňuje st. program</w:t>
            </w:r>
          </w:p>
        </w:tc>
        <w:tc>
          <w:tcPr>
            <w:tcW w:w="992" w:type="dxa"/>
            <w:gridSpan w:val="4"/>
          </w:tcPr>
          <w:p w14:paraId="1FAB3896" w14:textId="77777777" w:rsidR="00870404" w:rsidRPr="00345FE1" w:rsidRDefault="00870404" w:rsidP="00087553">
            <w:pPr>
              <w:jc w:val="both"/>
            </w:pPr>
          </w:p>
        </w:tc>
        <w:tc>
          <w:tcPr>
            <w:tcW w:w="994" w:type="dxa"/>
            <w:shd w:val="clear" w:color="auto" w:fill="F7CAAC"/>
          </w:tcPr>
          <w:p w14:paraId="06A68BE4" w14:textId="77777777" w:rsidR="00870404" w:rsidRPr="00345FE1" w:rsidRDefault="00870404" w:rsidP="00087553">
            <w:pPr>
              <w:jc w:val="both"/>
              <w:rPr>
                <w:b/>
              </w:rPr>
            </w:pPr>
            <w:r w:rsidRPr="00345FE1">
              <w:rPr>
                <w:b/>
              </w:rPr>
              <w:t>rozsah</w:t>
            </w:r>
          </w:p>
        </w:tc>
        <w:tc>
          <w:tcPr>
            <w:tcW w:w="709" w:type="dxa"/>
          </w:tcPr>
          <w:p w14:paraId="3E51628D" w14:textId="77777777" w:rsidR="00870404" w:rsidRPr="00345FE1" w:rsidRDefault="00870404" w:rsidP="00087553">
            <w:pPr>
              <w:jc w:val="both"/>
            </w:pPr>
          </w:p>
        </w:tc>
        <w:tc>
          <w:tcPr>
            <w:tcW w:w="709" w:type="dxa"/>
            <w:gridSpan w:val="3"/>
            <w:shd w:val="clear" w:color="auto" w:fill="F7CAAC"/>
          </w:tcPr>
          <w:p w14:paraId="533E81F4" w14:textId="77777777" w:rsidR="00870404" w:rsidRPr="00345FE1" w:rsidRDefault="00870404" w:rsidP="00087553">
            <w:pPr>
              <w:jc w:val="both"/>
              <w:rPr>
                <w:b/>
              </w:rPr>
            </w:pPr>
            <w:r w:rsidRPr="00345FE1">
              <w:rPr>
                <w:b/>
              </w:rPr>
              <w:t>do kdy</w:t>
            </w:r>
          </w:p>
        </w:tc>
        <w:tc>
          <w:tcPr>
            <w:tcW w:w="1387" w:type="dxa"/>
            <w:gridSpan w:val="2"/>
          </w:tcPr>
          <w:p w14:paraId="200C5977" w14:textId="77777777" w:rsidR="00870404" w:rsidRPr="00345FE1" w:rsidRDefault="00870404" w:rsidP="00087553">
            <w:pPr>
              <w:jc w:val="both"/>
            </w:pPr>
          </w:p>
        </w:tc>
      </w:tr>
      <w:tr w:rsidR="00870404" w:rsidRPr="00345FE1" w14:paraId="3DB12F6C" w14:textId="77777777" w:rsidTr="00087553">
        <w:tc>
          <w:tcPr>
            <w:tcW w:w="6060" w:type="dxa"/>
            <w:gridSpan w:val="8"/>
            <w:shd w:val="clear" w:color="auto" w:fill="F7CAAC"/>
          </w:tcPr>
          <w:p w14:paraId="2E06C135" w14:textId="77777777" w:rsidR="00870404" w:rsidRPr="00345FE1" w:rsidRDefault="00870404" w:rsidP="00087553">
            <w:pPr>
              <w:jc w:val="both"/>
            </w:pPr>
            <w:r w:rsidRPr="00345FE1">
              <w:rPr>
                <w:b/>
              </w:rPr>
              <w:t>Další současná působení jako akademický pracovník na jiných VŠ</w:t>
            </w:r>
          </w:p>
        </w:tc>
        <w:tc>
          <w:tcPr>
            <w:tcW w:w="1703" w:type="dxa"/>
            <w:gridSpan w:val="2"/>
            <w:shd w:val="clear" w:color="auto" w:fill="F7CAAC"/>
          </w:tcPr>
          <w:p w14:paraId="542EE9AA" w14:textId="77777777" w:rsidR="00870404" w:rsidRPr="00345FE1" w:rsidRDefault="00870404" w:rsidP="00087553">
            <w:pPr>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shd w:val="clear" w:color="auto" w:fill="F7CAAC"/>
          </w:tcPr>
          <w:p w14:paraId="26C70FAD" w14:textId="77777777" w:rsidR="00870404" w:rsidRPr="00345FE1" w:rsidRDefault="00870404" w:rsidP="00087553">
            <w:pPr>
              <w:jc w:val="both"/>
              <w:rPr>
                <w:b/>
              </w:rPr>
            </w:pPr>
            <w:r w:rsidRPr="00345FE1">
              <w:rPr>
                <w:b/>
              </w:rPr>
              <w:t>rozsah</w:t>
            </w:r>
          </w:p>
        </w:tc>
      </w:tr>
      <w:tr w:rsidR="00870404" w:rsidRPr="00345FE1" w14:paraId="4E26F5D5" w14:textId="77777777" w:rsidTr="00087553">
        <w:tc>
          <w:tcPr>
            <w:tcW w:w="6060" w:type="dxa"/>
            <w:gridSpan w:val="8"/>
          </w:tcPr>
          <w:p w14:paraId="51751854" w14:textId="77777777" w:rsidR="00870404" w:rsidRPr="00345FE1" w:rsidRDefault="00870404" w:rsidP="00087553">
            <w:pPr>
              <w:jc w:val="both"/>
            </w:pPr>
            <w:r w:rsidRPr="00345FE1">
              <w:t xml:space="preserve">Žilinská univerzita v Žiline, Fakulta bezpečnostního </w:t>
            </w:r>
            <w:proofErr w:type="spellStart"/>
            <w:r w:rsidRPr="00345FE1">
              <w:t>inžinierstva</w:t>
            </w:r>
            <w:proofErr w:type="spellEnd"/>
            <w:r w:rsidRPr="00345FE1">
              <w:t>, Slovensko</w:t>
            </w:r>
          </w:p>
        </w:tc>
        <w:tc>
          <w:tcPr>
            <w:tcW w:w="1703" w:type="dxa"/>
            <w:gridSpan w:val="2"/>
          </w:tcPr>
          <w:p w14:paraId="14331D0B" w14:textId="77777777" w:rsidR="00870404" w:rsidRPr="00345FE1" w:rsidRDefault="00870404" w:rsidP="00087553">
            <w:pPr>
              <w:jc w:val="both"/>
            </w:pPr>
            <w:r>
              <w:t>pp</w:t>
            </w:r>
          </w:p>
        </w:tc>
        <w:tc>
          <w:tcPr>
            <w:tcW w:w="2096" w:type="dxa"/>
            <w:gridSpan w:val="5"/>
          </w:tcPr>
          <w:p w14:paraId="07EDF043" w14:textId="77777777" w:rsidR="00870404" w:rsidRPr="00345FE1" w:rsidRDefault="00870404" w:rsidP="00087553">
            <w:pPr>
              <w:jc w:val="both"/>
            </w:pPr>
            <w:r>
              <w:t>40</w:t>
            </w:r>
          </w:p>
        </w:tc>
      </w:tr>
      <w:tr w:rsidR="00870404" w:rsidRPr="00345FE1" w14:paraId="17A591D0" w14:textId="77777777" w:rsidTr="00087553">
        <w:tc>
          <w:tcPr>
            <w:tcW w:w="6060" w:type="dxa"/>
            <w:gridSpan w:val="8"/>
          </w:tcPr>
          <w:p w14:paraId="47B1CEC2" w14:textId="77777777" w:rsidR="00870404" w:rsidRPr="00345FE1" w:rsidRDefault="00870404" w:rsidP="00087553">
            <w:pPr>
              <w:jc w:val="both"/>
            </w:pPr>
          </w:p>
        </w:tc>
        <w:tc>
          <w:tcPr>
            <w:tcW w:w="1703" w:type="dxa"/>
            <w:gridSpan w:val="2"/>
          </w:tcPr>
          <w:p w14:paraId="0B55D547" w14:textId="77777777" w:rsidR="00870404" w:rsidRPr="00345FE1" w:rsidRDefault="00870404" w:rsidP="00087553">
            <w:pPr>
              <w:jc w:val="both"/>
            </w:pPr>
          </w:p>
        </w:tc>
        <w:tc>
          <w:tcPr>
            <w:tcW w:w="2096" w:type="dxa"/>
            <w:gridSpan w:val="5"/>
          </w:tcPr>
          <w:p w14:paraId="76E3AE60" w14:textId="77777777" w:rsidR="00870404" w:rsidRPr="00345FE1" w:rsidRDefault="00870404" w:rsidP="00087553">
            <w:pPr>
              <w:jc w:val="both"/>
            </w:pPr>
          </w:p>
        </w:tc>
      </w:tr>
      <w:tr w:rsidR="00870404" w:rsidRPr="00345FE1" w14:paraId="7A2121EC" w14:textId="77777777" w:rsidTr="00087553">
        <w:tc>
          <w:tcPr>
            <w:tcW w:w="9859" w:type="dxa"/>
            <w:gridSpan w:val="15"/>
            <w:shd w:val="clear" w:color="auto" w:fill="F7CAAC"/>
          </w:tcPr>
          <w:p w14:paraId="45D792A2" w14:textId="77777777" w:rsidR="00870404" w:rsidRPr="00345FE1" w:rsidRDefault="00870404" w:rsidP="00087553">
            <w:pPr>
              <w:jc w:val="both"/>
            </w:pPr>
            <w:r w:rsidRPr="00345FE1">
              <w:rPr>
                <w:b/>
              </w:rPr>
              <w:t>Předměty příslušného studijního programu a způsob zapojení do jejich výuky, příp. další zapojení do uskutečňování studijního programu</w:t>
            </w:r>
          </w:p>
        </w:tc>
      </w:tr>
      <w:tr w:rsidR="00870404" w:rsidRPr="00345FE1" w14:paraId="1C329135" w14:textId="77777777" w:rsidTr="00087553">
        <w:trPr>
          <w:trHeight w:val="416"/>
        </w:trPr>
        <w:tc>
          <w:tcPr>
            <w:tcW w:w="9859" w:type="dxa"/>
            <w:gridSpan w:val="15"/>
            <w:tcBorders>
              <w:top w:val="nil"/>
            </w:tcBorders>
          </w:tcPr>
          <w:p w14:paraId="641F491A" w14:textId="77777777" w:rsidR="00870404" w:rsidRPr="00345FE1" w:rsidRDefault="00870404" w:rsidP="00087553">
            <w:pPr>
              <w:rPr>
                <w:b/>
              </w:rPr>
            </w:pPr>
            <w:r w:rsidRPr="00345FE1">
              <w:rPr>
                <w:b/>
              </w:rPr>
              <w:t>Zapojení do uskutečňování studijního programu:</w:t>
            </w:r>
          </w:p>
          <w:p w14:paraId="1F4459B7" w14:textId="77777777" w:rsidR="00870404" w:rsidRPr="00345FE1" w:rsidRDefault="00870404" w:rsidP="00C31356">
            <w:pPr>
              <w:pStyle w:val="Odstavecseseznamem"/>
              <w:numPr>
                <w:ilvl w:val="0"/>
                <w:numId w:val="4"/>
              </w:numPr>
              <w:suppressAutoHyphens w:val="0"/>
              <w:jc w:val="both"/>
            </w:pPr>
            <w:r w:rsidRPr="00345FE1">
              <w:t>člen Oborové rady DSP</w:t>
            </w:r>
          </w:p>
        </w:tc>
      </w:tr>
      <w:tr w:rsidR="00870404" w:rsidRPr="00345FE1" w14:paraId="2B483305" w14:textId="77777777" w:rsidTr="00087553">
        <w:trPr>
          <w:trHeight w:val="340"/>
        </w:trPr>
        <w:tc>
          <w:tcPr>
            <w:tcW w:w="9859" w:type="dxa"/>
            <w:gridSpan w:val="15"/>
            <w:tcBorders>
              <w:top w:val="nil"/>
            </w:tcBorders>
            <w:shd w:val="clear" w:color="auto" w:fill="FBD4B4"/>
          </w:tcPr>
          <w:p w14:paraId="5AF95BEB" w14:textId="77777777" w:rsidR="00870404" w:rsidRPr="00345FE1" w:rsidRDefault="00870404" w:rsidP="00087553">
            <w:pPr>
              <w:jc w:val="both"/>
              <w:rPr>
                <w:b/>
              </w:rPr>
            </w:pPr>
            <w:r w:rsidRPr="00345FE1">
              <w:rPr>
                <w:b/>
              </w:rPr>
              <w:t>Zapojení do výuky v dalších studijních programech na téže vysoké škole (pouze u garantů ZT a PZ předmětů)</w:t>
            </w:r>
          </w:p>
        </w:tc>
      </w:tr>
      <w:tr w:rsidR="00870404" w:rsidRPr="00345FE1" w14:paraId="71707449" w14:textId="77777777" w:rsidTr="00087553">
        <w:trPr>
          <w:trHeight w:val="340"/>
        </w:trPr>
        <w:tc>
          <w:tcPr>
            <w:tcW w:w="2802" w:type="dxa"/>
            <w:gridSpan w:val="2"/>
            <w:tcBorders>
              <w:top w:val="nil"/>
            </w:tcBorders>
          </w:tcPr>
          <w:p w14:paraId="0BDA08D5" w14:textId="77777777" w:rsidR="00870404" w:rsidRPr="00345FE1" w:rsidRDefault="00870404" w:rsidP="00087553">
            <w:pPr>
              <w:jc w:val="both"/>
              <w:rPr>
                <w:b/>
              </w:rPr>
            </w:pPr>
            <w:r w:rsidRPr="00345FE1">
              <w:rPr>
                <w:b/>
              </w:rPr>
              <w:t>Název studijního předmětu</w:t>
            </w:r>
          </w:p>
        </w:tc>
        <w:tc>
          <w:tcPr>
            <w:tcW w:w="2409" w:type="dxa"/>
            <w:gridSpan w:val="3"/>
            <w:tcBorders>
              <w:top w:val="nil"/>
            </w:tcBorders>
          </w:tcPr>
          <w:p w14:paraId="469187D4" w14:textId="77777777" w:rsidR="00870404" w:rsidRPr="00345FE1" w:rsidRDefault="00870404" w:rsidP="00087553">
            <w:pPr>
              <w:jc w:val="both"/>
              <w:rPr>
                <w:b/>
              </w:rPr>
            </w:pPr>
            <w:r w:rsidRPr="00345FE1">
              <w:rPr>
                <w:b/>
              </w:rPr>
              <w:t>Název studijního programu</w:t>
            </w:r>
          </w:p>
        </w:tc>
        <w:tc>
          <w:tcPr>
            <w:tcW w:w="567" w:type="dxa"/>
            <w:gridSpan w:val="2"/>
            <w:tcBorders>
              <w:top w:val="nil"/>
            </w:tcBorders>
          </w:tcPr>
          <w:p w14:paraId="5814AF8C" w14:textId="77777777" w:rsidR="00870404" w:rsidRPr="00345FE1" w:rsidRDefault="00870404" w:rsidP="00087553">
            <w:pPr>
              <w:jc w:val="both"/>
              <w:rPr>
                <w:b/>
              </w:rPr>
            </w:pPr>
            <w:r w:rsidRPr="00345FE1">
              <w:rPr>
                <w:b/>
              </w:rPr>
              <w:t>Sem.</w:t>
            </w:r>
          </w:p>
        </w:tc>
        <w:tc>
          <w:tcPr>
            <w:tcW w:w="2109" w:type="dxa"/>
            <w:gridSpan w:val="5"/>
            <w:tcBorders>
              <w:top w:val="nil"/>
            </w:tcBorders>
          </w:tcPr>
          <w:p w14:paraId="2C9F7E67" w14:textId="77777777" w:rsidR="00870404" w:rsidRPr="00345FE1" w:rsidRDefault="00870404" w:rsidP="00087553">
            <w:pPr>
              <w:jc w:val="both"/>
              <w:rPr>
                <w:b/>
              </w:rPr>
            </w:pPr>
            <w:r w:rsidRPr="00345FE1">
              <w:rPr>
                <w:b/>
              </w:rPr>
              <w:t>Role ve výuce daného předmětu</w:t>
            </w:r>
          </w:p>
        </w:tc>
        <w:tc>
          <w:tcPr>
            <w:tcW w:w="1972" w:type="dxa"/>
            <w:gridSpan w:val="3"/>
            <w:tcBorders>
              <w:top w:val="nil"/>
            </w:tcBorders>
          </w:tcPr>
          <w:p w14:paraId="7DC10883" w14:textId="77777777" w:rsidR="00870404" w:rsidRPr="00345FE1" w:rsidRDefault="00870404" w:rsidP="00087553">
            <w:pPr>
              <w:jc w:val="both"/>
              <w:rPr>
                <w:b/>
              </w:rPr>
            </w:pPr>
            <w:r w:rsidRPr="00345FE1">
              <w:rPr>
                <w:b/>
              </w:rPr>
              <w:t>(</w:t>
            </w:r>
            <w:r w:rsidRPr="00345FE1">
              <w:rPr>
                <w:b/>
                <w:i/>
                <w:iCs/>
              </w:rPr>
              <w:t>nepovinný údaj</w:t>
            </w:r>
            <w:r w:rsidRPr="00345FE1">
              <w:rPr>
                <w:b/>
              </w:rPr>
              <w:t>) Počet hodin za semestr</w:t>
            </w:r>
          </w:p>
        </w:tc>
      </w:tr>
      <w:tr w:rsidR="00870404" w:rsidRPr="00345FE1" w14:paraId="530AD48B" w14:textId="77777777" w:rsidTr="00087553">
        <w:trPr>
          <w:trHeight w:val="285"/>
        </w:trPr>
        <w:tc>
          <w:tcPr>
            <w:tcW w:w="2802" w:type="dxa"/>
            <w:gridSpan w:val="2"/>
            <w:tcBorders>
              <w:top w:val="nil"/>
            </w:tcBorders>
          </w:tcPr>
          <w:p w14:paraId="022A078A" w14:textId="77777777" w:rsidR="00870404" w:rsidRPr="00345FE1" w:rsidRDefault="00870404" w:rsidP="00087553">
            <w:pPr>
              <w:jc w:val="both"/>
              <w:rPr>
                <w:color w:val="FF0000"/>
              </w:rPr>
            </w:pPr>
          </w:p>
        </w:tc>
        <w:tc>
          <w:tcPr>
            <w:tcW w:w="2409" w:type="dxa"/>
            <w:gridSpan w:val="3"/>
            <w:tcBorders>
              <w:top w:val="nil"/>
            </w:tcBorders>
          </w:tcPr>
          <w:p w14:paraId="216FE5B8" w14:textId="77777777" w:rsidR="00870404" w:rsidRPr="00345FE1" w:rsidRDefault="00870404" w:rsidP="00087553">
            <w:pPr>
              <w:jc w:val="both"/>
              <w:rPr>
                <w:color w:val="FF0000"/>
              </w:rPr>
            </w:pPr>
          </w:p>
        </w:tc>
        <w:tc>
          <w:tcPr>
            <w:tcW w:w="567" w:type="dxa"/>
            <w:gridSpan w:val="2"/>
            <w:tcBorders>
              <w:top w:val="nil"/>
            </w:tcBorders>
          </w:tcPr>
          <w:p w14:paraId="5CCC7A3E" w14:textId="77777777" w:rsidR="00870404" w:rsidRPr="00345FE1" w:rsidRDefault="00870404" w:rsidP="00087553">
            <w:pPr>
              <w:jc w:val="both"/>
              <w:rPr>
                <w:color w:val="FF0000"/>
              </w:rPr>
            </w:pPr>
          </w:p>
        </w:tc>
        <w:tc>
          <w:tcPr>
            <w:tcW w:w="2109" w:type="dxa"/>
            <w:gridSpan w:val="5"/>
            <w:tcBorders>
              <w:top w:val="nil"/>
            </w:tcBorders>
          </w:tcPr>
          <w:p w14:paraId="2B7A886C" w14:textId="77777777" w:rsidR="00870404" w:rsidRPr="00345FE1" w:rsidRDefault="00870404" w:rsidP="00087553">
            <w:pPr>
              <w:jc w:val="both"/>
              <w:rPr>
                <w:color w:val="FF0000"/>
              </w:rPr>
            </w:pPr>
          </w:p>
        </w:tc>
        <w:tc>
          <w:tcPr>
            <w:tcW w:w="1972" w:type="dxa"/>
            <w:gridSpan w:val="3"/>
            <w:tcBorders>
              <w:top w:val="nil"/>
            </w:tcBorders>
          </w:tcPr>
          <w:p w14:paraId="16D0604B" w14:textId="77777777" w:rsidR="00870404" w:rsidRPr="00345FE1" w:rsidRDefault="00870404" w:rsidP="00087553">
            <w:pPr>
              <w:jc w:val="both"/>
              <w:rPr>
                <w:color w:val="FF0000"/>
              </w:rPr>
            </w:pPr>
          </w:p>
        </w:tc>
      </w:tr>
      <w:tr w:rsidR="00870404" w:rsidRPr="00345FE1" w14:paraId="54791B8D" w14:textId="77777777" w:rsidTr="00087553">
        <w:tc>
          <w:tcPr>
            <w:tcW w:w="9859" w:type="dxa"/>
            <w:gridSpan w:val="15"/>
            <w:shd w:val="clear" w:color="auto" w:fill="F7CAAC"/>
          </w:tcPr>
          <w:p w14:paraId="6188B448" w14:textId="77777777" w:rsidR="00870404" w:rsidRPr="00345FE1" w:rsidRDefault="00870404" w:rsidP="00087553">
            <w:pPr>
              <w:jc w:val="both"/>
            </w:pPr>
            <w:r w:rsidRPr="00345FE1">
              <w:rPr>
                <w:b/>
              </w:rPr>
              <w:t xml:space="preserve">Údaje o vzdělání na VŠ </w:t>
            </w:r>
          </w:p>
        </w:tc>
      </w:tr>
      <w:tr w:rsidR="00870404" w:rsidRPr="00345FE1" w14:paraId="71DBD6A8" w14:textId="77777777" w:rsidTr="00087553">
        <w:trPr>
          <w:trHeight w:val="774"/>
        </w:trPr>
        <w:tc>
          <w:tcPr>
            <w:tcW w:w="9859" w:type="dxa"/>
            <w:gridSpan w:val="15"/>
          </w:tcPr>
          <w:p w14:paraId="4522D18E" w14:textId="77777777" w:rsidR="00870404" w:rsidRPr="00345FE1" w:rsidRDefault="00870404" w:rsidP="00087553">
            <w:pPr>
              <w:pStyle w:val="Zkladntext"/>
              <w:ind w:left="1097" w:hanging="1097"/>
              <w:rPr>
                <w:sz w:val="20"/>
              </w:rPr>
            </w:pPr>
            <w:r w:rsidRPr="00345FE1">
              <w:rPr>
                <w:sz w:val="20"/>
              </w:rPr>
              <w:t>1997–2002</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odbor „</w:t>
            </w:r>
            <w:proofErr w:type="spellStart"/>
            <w:r w:rsidRPr="00345FE1">
              <w:rPr>
                <w:sz w:val="20"/>
              </w:rPr>
              <w:t>Občianska</w:t>
            </w:r>
            <w:proofErr w:type="spellEnd"/>
            <w:r w:rsidRPr="00345FE1">
              <w:rPr>
                <w:sz w:val="20"/>
              </w:rPr>
              <w:t xml:space="preserve"> bezpečnost“, (Ing.) </w:t>
            </w:r>
          </w:p>
          <w:p w14:paraId="63CE0C8D" w14:textId="77777777" w:rsidR="00870404" w:rsidRDefault="00870404" w:rsidP="00087553">
            <w:pPr>
              <w:ind w:left="1097" w:hanging="1097"/>
              <w:jc w:val="both"/>
            </w:pPr>
            <w:r w:rsidRPr="00345FE1">
              <w:t xml:space="preserve">2002–2002      Žilinská univerzita v Žiline, Fakulta </w:t>
            </w:r>
            <w:proofErr w:type="spellStart"/>
            <w:r w:rsidRPr="00345FE1">
              <w:t>špeciálneho</w:t>
            </w:r>
            <w:proofErr w:type="spellEnd"/>
            <w:r w:rsidRPr="00345FE1">
              <w:t xml:space="preserve"> </w:t>
            </w:r>
            <w:proofErr w:type="spellStart"/>
            <w:r w:rsidRPr="00345FE1">
              <w:t>inžinierstva</w:t>
            </w:r>
            <w:proofErr w:type="spellEnd"/>
            <w:r w:rsidRPr="00345FE1">
              <w:t>, odbor „</w:t>
            </w:r>
            <w:proofErr w:type="spellStart"/>
            <w:r w:rsidRPr="00345FE1">
              <w:t>Bezpečnostný</w:t>
            </w:r>
            <w:proofErr w:type="spellEnd"/>
            <w:r w:rsidRPr="00345FE1">
              <w:t xml:space="preserve"> </w:t>
            </w:r>
            <w:proofErr w:type="spellStart"/>
            <w:r w:rsidRPr="00345FE1">
              <w:t>manažment</w:t>
            </w:r>
            <w:proofErr w:type="spellEnd"/>
            <w:r w:rsidRPr="00345FE1">
              <w:t>“, (PhD.)</w:t>
            </w:r>
          </w:p>
          <w:p w14:paraId="72C46080" w14:textId="77777777" w:rsidR="00870404" w:rsidRDefault="00870404" w:rsidP="00087553">
            <w:pPr>
              <w:ind w:left="1097" w:hanging="1097"/>
              <w:jc w:val="both"/>
            </w:pPr>
            <w:r>
              <w:t>2013</w:t>
            </w:r>
            <w:r>
              <w:tab/>
            </w:r>
            <w:r w:rsidRPr="00345FE1">
              <w:t>Žilinská univerzita v Žiline,</w:t>
            </w:r>
            <w:r>
              <w:t xml:space="preserve"> Fakulta </w:t>
            </w:r>
            <w:proofErr w:type="spellStart"/>
            <w:r>
              <w:t>bezpečnostného</w:t>
            </w:r>
            <w:proofErr w:type="spellEnd"/>
            <w:r>
              <w:t xml:space="preserve"> </w:t>
            </w:r>
            <w:proofErr w:type="spellStart"/>
            <w:r>
              <w:t>inženierstva</w:t>
            </w:r>
            <w:proofErr w:type="spellEnd"/>
            <w:r>
              <w:t>, odbor „</w:t>
            </w:r>
            <w:proofErr w:type="spellStart"/>
            <w:r>
              <w:t>Bezpečnostný</w:t>
            </w:r>
            <w:proofErr w:type="spellEnd"/>
            <w:r>
              <w:t xml:space="preserve"> </w:t>
            </w:r>
            <w:proofErr w:type="spellStart"/>
            <w:r>
              <w:t>manatment</w:t>
            </w:r>
            <w:proofErr w:type="spellEnd"/>
            <w:r>
              <w:t>“, (doc.)</w:t>
            </w:r>
          </w:p>
          <w:p w14:paraId="72B70230" w14:textId="77777777" w:rsidR="00870404" w:rsidRPr="00345FE1" w:rsidRDefault="00870404" w:rsidP="00087553">
            <w:pPr>
              <w:ind w:left="1097" w:hanging="1097"/>
              <w:jc w:val="both"/>
              <w:rPr>
                <w:b/>
              </w:rPr>
            </w:pPr>
            <w:r>
              <w:t xml:space="preserve">2023                </w:t>
            </w:r>
            <w:r w:rsidRPr="00345FE1">
              <w:t>Žilinská univerzita v Žiline,</w:t>
            </w:r>
            <w:r>
              <w:t xml:space="preserve"> Fakulta </w:t>
            </w:r>
            <w:proofErr w:type="spellStart"/>
            <w:r>
              <w:t>bezpečnostného</w:t>
            </w:r>
            <w:proofErr w:type="spellEnd"/>
            <w:r>
              <w:t xml:space="preserve"> </w:t>
            </w:r>
            <w:proofErr w:type="spellStart"/>
            <w:r>
              <w:t>inženierstva</w:t>
            </w:r>
            <w:proofErr w:type="spellEnd"/>
            <w:r>
              <w:t>, odbor „Ochrana osob a majetku“, (prof.)</w:t>
            </w:r>
          </w:p>
        </w:tc>
      </w:tr>
      <w:tr w:rsidR="00870404" w:rsidRPr="00345FE1" w14:paraId="7ED3B332" w14:textId="77777777" w:rsidTr="00087553">
        <w:tc>
          <w:tcPr>
            <w:tcW w:w="9859" w:type="dxa"/>
            <w:gridSpan w:val="15"/>
            <w:shd w:val="clear" w:color="auto" w:fill="F7CAAC"/>
          </w:tcPr>
          <w:p w14:paraId="19C6E88A" w14:textId="77777777" w:rsidR="00870404" w:rsidRPr="00345FE1" w:rsidRDefault="00870404" w:rsidP="00087553">
            <w:pPr>
              <w:jc w:val="both"/>
              <w:rPr>
                <w:b/>
              </w:rPr>
            </w:pPr>
            <w:r w:rsidRPr="00345FE1">
              <w:rPr>
                <w:b/>
              </w:rPr>
              <w:t>Údaje o odborném působení od absolvování VŠ</w:t>
            </w:r>
          </w:p>
        </w:tc>
      </w:tr>
      <w:tr w:rsidR="00870404" w:rsidRPr="00345FE1" w14:paraId="22D80E12" w14:textId="77777777" w:rsidTr="00087553">
        <w:trPr>
          <w:trHeight w:val="1090"/>
        </w:trPr>
        <w:tc>
          <w:tcPr>
            <w:tcW w:w="9859" w:type="dxa"/>
            <w:gridSpan w:val="15"/>
          </w:tcPr>
          <w:p w14:paraId="1A8E86CB" w14:textId="77777777" w:rsidR="00870404" w:rsidRPr="00345FE1" w:rsidRDefault="00870404" w:rsidP="00087553">
            <w:pPr>
              <w:pStyle w:val="Zkladntext"/>
              <w:ind w:left="956" w:hanging="956"/>
              <w:rPr>
                <w:sz w:val="20"/>
              </w:rPr>
            </w:pPr>
            <w:r w:rsidRPr="00345FE1">
              <w:rPr>
                <w:sz w:val="20"/>
              </w:rPr>
              <w:t>2005–2013</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odborný asistent </w:t>
            </w:r>
          </w:p>
          <w:p w14:paraId="68D5D683" w14:textId="77777777" w:rsidR="00870404" w:rsidRPr="00345FE1" w:rsidRDefault="00870404" w:rsidP="00087553">
            <w:pPr>
              <w:pStyle w:val="Zkladntext"/>
              <w:ind w:left="956" w:hanging="956"/>
              <w:rPr>
                <w:sz w:val="20"/>
              </w:rPr>
            </w:pPr>
            <w:r w:rsidRPr="00345FE1">
              <w:rPr>
                <w:sz w:val="20"/>
              </w:rPr>
              <w:t>2013–2023</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docent, </w:t>
            </w:r>
            <w:proofErr w:type="spellStart"/>
            <w:r w:rsidRPr="00345FE1">
              <w:rPr>
                <w:sz w:val="20"/>
              </w:rPr>
              <w:t>vedúci</w:t>
            </w:r>
            <w:proofErr w:type="spellEnd"/>
            <w:r w:rsidRPr="00345FE1">
              <w:rPr>
                <w:sz w:val="20"/>
              </w:rPr>
              <w:t xml:space="preserve"> katedry, </w:t>
            </w:r>
            <w:proofErr w:type="spellStart"/>
            <w:r w:rsidRPr="00345FE1">
              <w:rPr>
                <w:sz w:val="20"/>
              </w:rPr>
              <w:t>spolugarant</w:t>
            </w:r>
            <w:proofErr w:type="spellEnd"/>
            <w:r w:rsidRPr="00345FE1">
              <w:rPr>
                <w:sz w:val="20"/>
              </w:rPr>
              <w:t xml:space="preserve"> </w:t>
            </w:r>
          </w:p>
          <w:p w14:paraId="6E934557" w14:textId="77777777" w:rsidR="00870404" w:rsidRPr="00A96640" w:rsidRDefault="00870404" w:rsidP="00087553">
            <w:pPr>
              <w:pStyle w:val="Zkladntext"/>
              <w:ind w:left="956" w:hanging="956"/>
              <w:rPr>
                <w:sz w:val="20"/>
              </w:rPr>
            </w:pPr>
            <w:r w:rsidRPr="00345FE1">
              <w:rPr>
                <w:sz w:val="20"/>
              </w:rPr>
              <w:t>2023–trvá</w:t>
            </w:r>
            <w:r w:rsidRPr="00345FE1">
              <w:rPr>
                <w:sz w:val="20"/>
              </w:rPr>
              <w:tab/>
              <w:t xml:space="preserve">Žilinská univerzita v Žiline, Fakulta </w:t>
            </w:r>
            <w:proofErr w:type="spellStart"/>
            <w:r w:rsidRPr="00345FE1">
              <w:rPr>
                <w:sz w:val="20"/>
              </w:rPr>
              <w:t>špeciálneho</w:t>
            </w:r>
            <w:proofErr w:type="spellEnd"/>
            <w:r w:rsidRPr="00345FE1">
              <w:rPr>
                <w:sz w:val="20"/>
              </w:rPr>
              <w:t xml:space="preserve"> </w:t>
            </w:r>
            <w:proofErr w:type="spellStart"/>
            <w:r w:rsidRPr="00345FE1">
              <w:rPr>
                <w:sz w:val="20"/>
              </w:rPr>
              <w:t>inžinierstva</w:t>
            </w:r>
            <w:proofErr w:type="spellEnd"/>
            <w:r w:rsidRPr="00345FE1">
              <w:rPr>
                <w:sz w:val="20"/>
              </w:rPr>
              <w:t xml:space="preserve">, Katedra bezpečnostního </w:t>
            </w:r>
            <w:proofErr w:type="spellStart"/>
            <w:r w:rsidRPr="00345FE1">
              <w:rPr>
                <w:sz w:val="20"/>
              </w:rPr>
              <w:t>manažmentu</w:t>
            </w:r>
            <w:proofErr w:type="spellEnd"/>
            <w:r w:rsidRPr="00345FE1">
              <w:rPr>
                <w:sz w:val="20"/>
              </w:rPr>
              <w:t xml:space="preserve">, profesor, </w:t>
            </w:r>
            <w:proofErr w:type="spellStart"/>
            <w:r w:rsidRPr="00345FE1">
              <w:rPr>
                <w:sz w:val="20"/>
              </w:rPr>
              <w:t>vedúci</w:t>
            </w:r>
            <w:proofErr w:type="spellEnd"/>
            <w:r w:rsidRPr="00345FE1">
              <w:rPr>
                <w:sz w:val="20"/>
              </w:rPr>
              <w:t xml:space="preserve"> katedry, </w:t>
            </w:r>
            <w:proofErr w:type="spellStart"/>
            <w:r w:rsidRPr="00345FE1">
              <w:rPr>
                <w:sz w:val="20"/>
              </w:rPr>
              <w:t>spolugarant</w:t>
            </w:r>
            <w:proofErr w:type="spellEnd"/>
            <w:r w:rsidRPr="00345FE1">
              <w:rPr>
                <w:sz w:val="20"/>
              </w:rPr>
              <w:t xml:space="preserve"> </w:t>
            </w:r>
          </w:p>
        </w:tc>
      </w:tr>
      <w:tr w:rsidR="00870404" w:rsidRPr="00345FE1" w14:paraId="0DFDFADD" w14:textId="77777777" w:rsidTr="00087553">
        <w:trPr>
          <w:trHeight w:val="250"/>
        </w:trPr>
        <w:tc>
          <w:tcPr>
            <w:tcW w:w="9859" w:type="dxa"/>
            <w:gridSpan w:val="15"/>
            <w:shd w:val="clear" w:color="auto" w:fill="F7CAAC"/>
          </w:tcPr>
          <w:p w14:paraId="55A09EEE" w14:textId="77777777" w:rsidR="00870404" w:rsidRPr="00345FE1" w:rsidRDefault="00870404" w:rsidP="00087553">
            <w:pPr>
              <w:jc w:val="both"/>
            </w:pPr>
            <w:r w:rsidRPr="00345FE1">
              <w:rPr>
                <w:b/>
              </w:rPr>
              <w:t>Zkušenosti s vedením kvalifikačních a rigorózních prací</w:t>
            </w:r>
          </w:p>
        </w:tc>
      </w:tr>
      <w:tr w:rsidR="00870404" w:rsidRPr="00345FE1" w14:paraId="0D8733EB" w14:textId="77777777" w:rsidTr="00087553">
        <w:trPr>
          <w:trHeight w:val="738"/>
        </w:trPr>
        <w:tc>
          <w:tcPr>
            <w:tcW w:w="9859" w:type="dxa"/>
            <w:gridSpan w:val="15"/>
          </w:tcPr>
          <w:p w14:paraId="638DA110" w14:textId="77777777" w:rsidR="00870404" w:rsidRDefault="00870404" w:rsidP="00087553">
            <w:pPr>
              <w:jc w:val="both"/>
            </w:pPr>
            <w:r>
              <w:t>Za posledních 10 let vedl 18 bakalářských a 68 diplomových prací</w:t>
            </w:r>
            <w:r w:rsidRPr="00345FE1">
              <w:t>.</w:t>
            </w:r>
          </w:p>
          <w:p w14:paraId="4B68C62B" w14:textId="77777777" w:rsidR="00870404" w:rsidRPr="00345FE1" w:rsidRDefault="00870404" w:rsidP="00087553">
            <w:pPr>
              <w:jc w:val="both"/>
            </w:pPr>
            <w:r>
              <w:t>Školitelem 9 úspěšně obhájených doktorandů, v současné době vede 3 studenty DSP</w:t>
            </w:r>
            <w:r w:rsidRPr="00345FE1">
              <w:t>.</w:t>
            </w:r>
          </w:p>
        </w:tc>
      </w:tr>
      <w:tr w:rsidR="00870404" w:rsidRPr="00345FE1" w14:paraId="4863782C" w14:textId="77777777" w:rsidTr="00087553">
        <w:trPr>
          <w:cantSplit/>
        </w:trPr>
        <w:tc>
          <w:tcPr>
            <w:tcW w:w="3347" w:type="dxa"/>
            <w:gridSpan w:val="3"/>
            <w:tcBorders>
              <w:top w:val="single" w:sz="12" w:space="0" w:color="auto"/>
            </w:tcBorders>
            <w:shd w:val="clear" w:color="auto" w:fill="F7CAAC"/>
          </w:tcPr>
          <w:p w14:paraId="16DF7F1D" w14:textId="77777777" w:rsidR="00870404" w:rsidRPr="00345FE1" w:rsidRDefault="00870404" w:rsidP="00087553">
            <w:pPr>
              <w:jc w:val="both"/>
            </w:pPr>
            <w:r w:rsidRPr="00345FE1">
              <w:rPr>
                <w:b/>
              </w:rPr>
              <w:t xml:space="preserve">Obor habilitačního řízení </w:t>
            </w:r>
          </w:p>
        </w:tc>
        <w:tc>
          <w:tcPr>
            <w:tcW w:w="2245" w:type="dxa"/>
            <w:gridSpan w:val="3"/>
            <w:tcBorders>
              <w:top w:val="single" w:sz="12" w:space="0" w:color="auto"/>
            </w:tcBorders>
            <w:shd w:val="clear" w:color="auto" w:fill="F7CAAC"/>
          </w:tcPr>
          <w:p w14:paraId="171C2C9E" w14:textId="77777777" w:rsidR="00870404" w:rsidRPr="00345FE1" w:rsidRDefault="00870404" w:rsidP="00087553">
            <w:pPr>
              <w:jc w:val="both"/>
            </w:pPr>
            <w:r w:rsidRPr="00345FE1">
              <w:rPr>
                <w:b/>
              </w:rPr>
              <w:t>Rok udělení hodnosti</w:t>
            </w:r>
          </w:p>
        </w:tc>
        <w:tc>
          <w:tcPr>
            <w:tcW w:w="2248" w:type="dxa"/>
            <w:gridSpan w:val="5"/>
            <w:tcBorders>
              <w:top w:val="single" w:sz="12" w:space="0" w:color="auto"/>
              <w:right w:val="single" w:sz="12" w:space="0" w:color="auto"/>
            </w:tcBorders>
            <w:shd w:val="clear" w:color="auto" w:fill="F7CAAC"/>
          </w:tcPr>
          <w:p w14:paraId="2EE85BE7" w14:textId="77777777" w:rsidR="00870404" w:rsidRPr="00345FE1" w:rsidRDefault="00870404" w:rsidP="00087553">
            <w:pPr>
              <w:jc w:val="both"/>
            </w:pPr>
            <w:r w:rsidRPr="00345FE1">
              <w:rPr>
                <w:b/>
              </w:rPr>
              <w:t>Řízení konáno na VŠ</w:t>
            </w:r>
          </w:p>
        </w:tc>
        <w:tc>
          <w:tcPr>
            <w:tcW w:w="2019" w:type="dxa"/>
            <w:gridSpan w:val="4"/>
            <w:tcBorders>
              <w:top w:val="single" w:sz="12" w:space="0" w:color="auto"/>
              <w:left w:val="single" w:sz="12" w:space="0" w:color="auto"/>
            </w:tcBorders>
            <w:shd w:val="clear" w:color="auto" w:fill="F7CAAC"/>
          </w:tcPr>
          <w:p w14:paraId="231A70BB" w14:textId="77777777" w:rsidR="00870404" w:rsidRPr="00345FE1" w:rsidRDefault="00870404" w:rsidP="00087553">
            <w:pPr>
              <w:jc w:val="both"/>
              <w:rPr>
                <w:b/>
              </w:rPr>
            </w:pPr>
            <w:r w:rsidRPr="00345FE1">
              <w:rPr>
                <w:b/>
              </w:rPr>
              <w:t>Ohlasy publikací</w:t>
            </w:r>
          </w:p>
        </w:tc>
      </w:tr>
      <w:tr w:rsidR="00870404" w:rsidRPr="00345FE1" w14:paraId="402F4BDF" w14:textId="77777777" w:rsidTr="00087553">
        <w:trPr>
          <w:cantSplit/>
        </w:trPr>
        <w:tc>
          <w:tcPr>
            <w:tcW w:w="3347" w:type="dxa"/>
            <w:gridSpan w:val="3"/>
          </w:tcPr>
          <w:p w14:paraId="2B05F957" w14:textId="77777777" w:rsidR="00870404" w:rsidRPr="00345FE1" w:rsidRDefault="00870404" w:rsidP="00087553">
            <w:pPr>
              <w:jc w:val="both"/>
            </w:pPr>
            <w:proofErr w:type="spellStart"/>
            <w:r w:rsidRPr="00345FE1">
              <w:t>Bezpečnostný</w:t>
            </w:r>
            <w:proofErr w:type="spellEnd"/>
            <w:r w:rsidRPr="00345FE1">
              <w:t xml:space="preserve"> </w:t>
            </w:r>
            <w:proofErr w:type="spellStart"/>
            <w:r w:rsidRPr="00345FE1">
              <w:t>manažment</w:t>
            </w:r>
            <w:proofErr w:type="spellEnd"/>
          </w:p>
        </w:tc>
        <w:tc>
          <w:tcPr>
            <w:tcW w:w="2245" w:type="dxa"/>
            <w:gridSpan w:val="3"/>
          </w:tcPr>
          <w:p w14:paraId="1F3B51C7" w14:textId="77777777" w:rsidR="00870404" w:rsidRPr="00345FE1" w:rsidRDefault="00870404" w:rsidP="00087553">
            <w:pPr>
              <w:jc w:val="both"/>
            </w:pPr>
            <w:r w:rsidRPr="00345FE1">
              <w:t>2013</w:t>
            </w:r>
          </w:p>
        </w:tc>
        <w:tc>
          <w:tcPr>
            <w:tcW w:w="2248" w:type="dxa"/>
            <w:gridSpan w:val="5"/>
            <w:tcBorders>
              <w:right w:val="single" w:sz="12" w:space="0" w:color="auto"/>
            </w:tcBorders>
          </w:tcPr>
          <w:p w14:paraId="41BD0A99" w14:textId="77777777" w:rsidR="00870404" w:rsidRPr="00345FE1" w:rsidRDefault="00870404" w:rsidP="00087553">
            <w:pPr>
              <w:jc w:val="both"/>
            </w:pPr>
            <w:r w:rsidRPr="00345FE1">
              <w:t>FBI UNIZA</w:t>
            </w:r>
          </w:p>
        </w:tc>
        <w:tc>
          <w:tcPr>
            <w:tcW w:w="632" w:type="dxa"/>
            <w:gridSpan w:val="2"/>
            <w:tcBorders>
              <w:left w:val="single" w:sz="12" w:space="0" w:color="auto"/>
            </w:tcBorders>
            <w:shd w:val="clear" w:color="auto" w:fill="F7CAAC"/>
          </w:tcPr>
          <w:p w14:paraId="0C4C581E" w14:textId="77777777" w:rsidR="00870404" w:rsidRPr="00345FE1" w:rsidRDefault="00870404" w:rsidP="00087553">
            <w:pPr>
              <w:jc w:val="both"/>
            </w:pPr>
            <w:proofErr w:type="spellStart"/>
            <w:r w:rsidRPr="00345FE1">
              <w:rPr>
                <w:b/>
              </w:rPr>
              <w:t>WoS</w:t>
            </w:r>
            <w:proofErr w:type="spellEnd"/>
          </w:p>
        </w:tc>
        <w:tc>
          <w:tcPr>
            <w:tcW w:w="693" w:type="dxa"/>
            <w:shd w:val="clear" w:color="auto" w:fill="F7CAAC"/>
          </w:tcPr>
          <w:p w14:paraId="67DD23C7" w14:textId="77777777" w:rsidR="00870404" w:rsidRPr="00345FE1" w:rsidRDefault="00870404" w:rsidP="00087553">
            <w:pPr>
              <w:jc w:val="both"/>
              <w:rPr>
                <w:sz w:val="18"/>
              </w:rPr>
            </w:pPr>
            <w:proofErr w:type="spellStart"/>
            <w:r w:rsidRPr="00345FE1">
              <w:rPr>
                <w:b/>
                <w:sz w:val="18"/>
              </w:rPr>
              <w:t>Scopus</w:t>
            </w:r>
            <w:proofErr w:type="spellEnd"/>
          </w:p>
        </w:tc>
        <w:tc>
          <w:tcPr>
            <w:tcW w:w="694" w:type="dxa"/>
            <w:shd w:val="clear" w:color="auto" w:fill="F7CAAC"/>
          </w:tcPr>
          <w:p w14:paraId="29B281EE" w14:textId="77777777" w:rsidR="00870404" w:rsidRPr="00345FE1" w:rsidRDefault="00870404" w:rsidP="00087553">
            <w:pPr>
              <w:jc w:val="both"/>
            </w:pPr>
            <w:r w:rsidRPr="00345FE1">
              <w:rPr>
                <w:b/>
                <w:sz w:val="18"/>
              </w:rPr>
              <w:t>ostatní</w:t>
            </w:r>
          </w:p>
        </w:tc>
      </w:tr>
      <w:tr w:rsidR="00870404" w:rsidRPr="00345FE1" w14:paraId="63779315" w14:textId="77777777" w:rsidTr="00087553">
        <w:trPr>
          <w:cantSplit/>
          <w:trHeight w:val="70"/>
        </w:trPr>
        <w:tc>
          <w:tcPr>
            <w:tcW w:w="3347" w:type="dxa"/>
            <w:gridSpan w:val="3"/>
            <w:shd w:val="clear" w:color="auto" w:fill="F7CAAC"/>
          </w:tcPr>
          <w:p w14:paraId="717E7DA1" w14:textId="77777777" w:rsidR="00870404" w:rsidRPr="00345FE1" w:rsidRDefault="00870404" w:rsidP="00087553">
            <w:pPr>
              <w:jc w:val="both"/>
            </w:pPr>
            <w:r w:rsidRPr="00345FE1">
              <w:rPr>
                <w:b/>
              </w:rPr>
              <w:t>Obor jmenovacího řízení</w:t>
            </w:r>
          </w:p>
        </w:tc>
        <w:tc>
          <w:tcPr>
            <w:tcW w:w="2245" w:type="dxa"/>
            <w:gridSpan w:val="3"/>
            <w:shd w:val="clear" w:color="auto" w:fill="F7CAAC"/>
          </w:tcPr>
          <w:p w14:paraId="1CA67E9B" w14:textId="77777777" w:rsidR="00870404" w:rsidRPr="00345FE1" w:rsidRDefault="00870404" w:rsidP="00087553">
            <w:pPr>
              <w:jc w:val="both"/>
            </w:pPr>
            <w:r w:rsidRPr="00345FE1">
              <w:rPr>
                <w:b/>
              </w:rPr>
              <w:t>Rok udělení hodnosti</w:t>
            </w:r>
          </w:p>
        </w:tc>
        <w:tc>
          <w:tcPr>
            <w:tcW w:w="2248" w:type="dxa"/>
            <w:gridSpan w:val="5"/>
            <w:tcBorders>
              <w:right w:val="single" w:sz="12" w:space="0" w:color="auto"/>
            </w:tcBorders>
            <w:shd w:val="clear" w:color="auto" w:fill="F7CAAC"/>
          </w:tcPr>
          <w:p w14:paraId="3A53B030" w14:textId="77777777" w:rsidR="00870404" w:rsidRPr="00345FE1" w:rsidRDefault="00870404" w:rsidP="00087553">
            <w:pPr>
              <w:jc w:val="both"/>
            </w:pPr>
            <w:r w:rsidRPr="00345FE1">
              <w:rPr>
                <w:b/>
              </w:rPr>
              <w:t>Řízení konáno na VŠ</w:t>
            </w:r>
          </w:p>
        </w:tc>
        <w:tc>
          <w:tcPr>
            <w:tcW w:w="632" w:type="dxa"/>
            <w:gridSpan w:val="2"/>
            <w:tcBorders>
              <w:left w:val="single" w:sz="12" w:space="0" w:color="auto"/>
            </w:tcBorders>
          </w:tcPr>
          <w:p w14:paraId="379AFDE6" w14:textId="77777777" w:rsidR="00870404" w:rsidRPr="00345FE1" w:rsidRDefault="00870404" w:rsidP="00087553">
            <w:pPr>
              <w:jc w:val="both"/>
              <w:rPr>
                <w:b/>
              </w:rPr>
            </w:pPr>
            <w:r w:rsidRPr="00345FE1">
              <w:rPr>
                <w:b/>
              </w:rPr>
              <w:t>150</w:t>
            </w:r>
          </w:p>
        </w:tc>
        <w:tc>
          <w:tcPr>
            <w:tcW w:w="693" w:type="dxa"/>
          </w:tcPr>
          <w:p w14:paraId="500B3FF0" w14:textId="77777777" w:rsidR="00870404" w:rsidRPr="00345FE1" w:rsidRDefault="00870404" w:rsidP="00087553">
            <w:pPr>
              <w:jc w:val="both"/>
              <w:rPr>
                <w:b/>
              </w:rPr>
            </w:pPr>
            <w:r w:rsidRPr="00345FE1">
              <w:rPr>
                <w:b/>
              </w:rPr>
              <w:t>154</w:t>
            </w:r>
          </w:p>
        </w:tc>
        <w:tc>
          <w:tcPr>
            <w:tcW w:w="694" w:type="dxa"/>
          </w:tcPr>
          <w:p w14:paraId="5AA0BCCB" w14:textId="77777777" w:rsidR="00870404" w:rsidRPr="00345FE1" w:rsidRDefault="00870404" w:rsidP="00087553">
            <w:pPr>
              <w:jc w:val="both"/>
              <w:rPr>
                <w:b/>
              </w:rPr>
            </w:pPr>
            <w:r w:rsidRPr="00345FE1">
              <w:rPr>
                <w:b/>
              </w:rPr>
              <w:t>704</w:t>
            </w:r>
          </w:p>
        </w:tc>
      </w:tr>
      <w:tr w:rsidR="00870404" w:rsidRPr="00345FE1" w14:paraId="54A37330" w14:textId="77777777" w:rsidTr="00087553">
        <w:trPr>
          <w:trHeight w:val="205"/>
        </w:trPr>
        <w:tc>
          <w:tcPr>
            <w:tcW w:w="3347" w:type="dxa"/>
            <w:gridSpan w:val="3"/>
          </w:tcPr>
          <w:p w14:paraId="7D527693" w14:textId="77777777" w:rsidR="00870404" w:rsidRPr="00345FE1" w:rsidRDefault="00870404" w:rsidP="00087553">
            <w:pPr>
              <w:jc w:val="both"/>
            </w:pPr>
            <w:r w:rsidRPr="00345FE1">
              <w:t>Ochrana osob a majetku</w:t>
            </w:r>
          </w:p>
        </w:tc>
        <w:tc>
          <w:tcPr>
            <w:tcW w:w="2245" w:type="dxa"/>
            <w:gridSpan w:val="3"/>
          </w:tcPr>
          <w:p w14:paraId="5F9BDF75" w14:textId="77777777" w:rsidR="00870404" w:rsidRPr="00345FE1" w:rsidRDefault="00870404" w:rsidP="00087553">
            <w:pPr>
              <w:jc w:val="both"/>
            </w:pPr>
            <w:r w:rsidRPr="00345FE1">
              <w:t>2024</w:t>
            </w:r>
          </w:p>
        </w:tc>
        <w:tc>
          <w:tcPr>
            <w:tcW w:w="2248" w:type="dxa"/>
            <w:gridSpan w:val="5"/>
            <w:tcBorders>
              <w:right w:val="single" w:sz="12" w:space="0" w:color="auto"/>
            </w:tcBorders>
          </w:tcPr>
          <w:p w14:paraId="79D887A8" w14:textId="77777777" w:rsidR="00870404" w:rsidRPr="00345FE1" w:rsidRDefault="00870404" w:rsidP="00087553">
            <w:pPr>
              <w:jc w:val="both"/>
            </w:pPr>
            <w:r w:rsidRPr="00345FE1">
              <w:t>UNIZA</w:t>
            </w:r>
          </w:p>
        </w:tc>
        <w:tc>
          <w:tcPr>
            <w:tcW w:w="1325" w:type="dxa"/>
            <w:gridSpan w:val="3"/>
            <w:tcBorders>
              <w:left w:val="single" w:sz="12" w:space="0" w:color="auto"/>
            </w:tcBorders>
            <w:shd w:val="clear" w:color="auto" w:fill="FBD4B4"/>
            <w:vAlign w:val="center"/>
          </w:tcPr>
          <w:p w14:paraId="02D9376A" w14:textId="77777777" w:rsidR="00870404" w:rsidRPr="00345FE1" w:rsidRDefault="00870404" w:rsidP="00087553">
            <w:pPr>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vAlign w:val="center"/>
          </w:tcPr>
          <w:p w14:paraId="622F88E4" w14:textId="77777777" w:rsidR="00870404" w:rsidRPr="00345FE1" w:rsidRDefault="00870404" w:rsidP="00087553">
            <w:pPr>
              <w:rPr>
                <w:b/>
              </w:rPr>
            </w:pPr>
            <w:r w:rsidRPr="00345FE1">
              <w:rPr>
                <w:b/>
              </w:rPr>
              <w:t>7/6</w:t>
            </w:r>
          </w:p>
        </w:tc>
      </w:tr>
      <w:tr w:rsidR="00870404" w:rsidRPr="00345FE1" w14:paraId="595492EB" w14:textId="77777777" w:rsidTr="00087553">
        <w:tc>
          <w:tcPr>
            <w:tcW w:w="9859" w:type="dxa"/>
            <w:gridSpan w:val="15"/>
            <w:shd w:val="clear" w:color="auto" w:fill="F7CAAC"/>
          </w:tcPr>
          <w:p w14:paraId="1D86D98C" w14:textId="77777777" w:rsidR="00870404" w:rsidRPr="00345FE1" w:rsidRDefault="00870404" w:rsidP="00087553">
            <w:pPr>
              <w:jc w:val="both"/>
              <w:rPr>
                <w:b/>
              </w:rPr>
            </w:pPr>
            <w:r w:rsidRPr="00345FE1">
              <w:rPr>
                <w:b/>
              </w:rPr>
              <w:t xml:space="preserve">Přehled o nejvýznamnější publikační a další tvůrčí činnosti nebo další profesní činnosti u odborníků z praxe vztahující se k zabezpečovaným předmětům </w:t>
            </w:r>
          </w:p>
        </w:tc>
      </w:tr>
      <w:tr w:rsidR="00870404" w:rsidRPr="00345FE1" w14:paraId="70D80B7A" w14:textId="77777777" w:rsidTr="00087553">
        <w:trPr>
          <w:trHeight w:val="2347"/>
        </w:trPr>
        <w:tc>
          <w:tcPr>
            <w:tcW w:w="9859" w:type="dxa"/>
            <w:gridSpan w:val="15"/>
          </w:tcPr>
          <w:p w14:paraId="1C953104"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53 </w:t>
            </w:r>
            <w:r w:rsidRPr="000E699B">
              <w:t>(</w:t>
            </w:r>
            <w:proofErr w:type="spellStart"/>
            <w:r w:rsidRPr="000E699B">
              <w:t>ResearcherID</w:t>
            </w:r>
            <w:proofErr w:type="spellEnd"/>
            <w:r w:rsidRPr="000E699B">
              <w:t>:</w:t>
            </w:r>
            <w:r>
              <w:t xml:space="preserve"> </w:t>
            </w:r>
            <w:r w:rsidRPr="00312820">
              <w:t>R-3424-2017</w:t>
            </w:r>
            <w:r w:rsidRPr="000E699B">
              <w:t xml:space="preserve">), </w:t>
            </w:r>
            <w:proofErr w:type="spellStart"/>
            <w:r w:rsidRPr="000E699B">
              <w:t>Scopus</w:t>
            </w:r>
            <w:proofErr w:type="spellEnd"/>
            <w:r w:rsidRPr="000E699B">
              <w:t xml:space="preserve">: </w:t>
            </w:r>
            <w:r>
              <w:t>33</w:t>
            </w:r>
            <w:r w:rsidRPr="000E699B">
              <w:t xml:space="preserve"> (</w:t>
            </w:r>
            <w:proofErr w:type="spellStart"/>
            <w:r w:rsidRPr="000E699B">
              <w:t>Author</w:t>
            </w:r>
            <w:proofErr w:type="spellEnd"/>
            <w:r w:rsidRPr="000E699B">
              <w:t xml:space="preserve"> ID </w:t>
            </w:r>
            <w:r w:rsidRPr="00C6437E">
              <w:t>56395445400</w:t>
            </w:r>
            <w:r w:rsidRPr="000E699B">
              <w:t>)</w:t>
            </w:r>
          </w:p>
          <w:p w14:paraId="228632A8" w14:textId="224A178A" w:rsidR="00870404" w:rsidRDefault="00007B99" w:rsidP="00087553">
            <w:pPr>
              <w:jc w:val="both"/>
              <w:rPr>
                <w:bCs/>
              </w:rPr>
            </w:pPr>
            <w:hyperlink r:id="rId54" w:history="1">
              <w:r w:rsidR="00870404" w:rsidRPr="00E30368">
                <w:rPr>
                  <w:rStyle w:val="Hypertextovodkaz"/>
                  <w:bCs/>
                </w:rPr>
                <w:t>https://orcid.org/0000-0001-9933-0365</w:t>
              </w:r>
            </w:hyperlink>
            <w:r w:rsidR="00870404">
              <w:rPr>
                <w:bCs/>
              </w:rPr>
              <w:t xml:space="preserve"> </w:t>
            </w:r>
          </w:p>
          <w:p w14:paraId="11522675" w14:textId="0F75D8EF" w:rsidR="00870404" w:rsidRDefault="00870404" w:rsidP="00087553">
            <w:pPr>
              <w:jc w:val="both"/>
              <w:rPr>
                <w:bCs/>
              </w:rPr>
            </w:pPr>
            <w:r w:rsidRPr="00C70D06">
              <w:rPr>
                <w:bCs/>
              </w:rPr>
              <w:t>ZVAKOVÁ</w:t>
            </w:r>
            <w:r>
              <w:rPr>
                <w:bCs/>
              </w:rPr>
              <w:t>,</w:t>
            </w:r>
            <w:r w:rsidRPr="00C70D06">
              <w:rPr>
                <w:bCs/>
              </w:rPr>
              <w:t xml:space="preserve"> Zuzana</w:t>
            </w:r>
            <w:r>
              <w:rPr>
                <w:bCs/>
              </w:rPr>
              <w:t>,</w:t>
            </w:r>
            <w:r w:rsidRPr="00C70D06">
              <w:rPr>
                <w:bCs/>
              </w:rPr>
              <w:t xml:space="preserve"> BOROŠ</w:t>
            </w:r>
            <w:r>
              <w:rPr>
                <w:bCs/>
              </w:rPr>
              <w:t>,</w:t>
            </w:r>
            <w:r w:rsidRPr="00C70D06">
              <w:rPr>
                <w:bCs/>
              </w:rPr>
              <w:t xml:space="preserve"> Martin</w:t>
            </w:r>
            <w:r>
              <w:rPr>
                <w:bCs/>
              </w:rPr>
              <w:t>,</w:t>
            </w:r>
            <w:r w:rsidRPr="00C70D06">
              <w:rPr>
                <w:bCs/>
              </w:rPr>
              <w:t xml:space="preserve"> FIGULI</w:t>
            </w:r>
            <w:r>
              <w:rPr>
                <w:bCs/>
              </w:rPr>
              <w:t>,</w:t>
            </w:r>
            <w:r w:rsidRPr="00C70D06">
              <w:rPr>
                <w:bCs/>
              </w:rPr>
              <w:t xml:space="preserve"> Lucia</w:t>
            </w:r>
            <w:r>
              <w:rPr>
                <w:bCs/>
              </w:rPr>
              <w:t>,</w:t>
            </w:r>
            <w:r w:rsidRPr="00C70D06">
              <w:rPr>
                <w:bCs/>
              </w:rPr>
              <w:t xml:space="preserve"> </w:t>
            </w:r>
            <w:r w:rsidRPr="00F44C77">
              <w:rPr>
                <w:b/>
              </w:rPr>
              <w:t>VEĽAS</w:t>
            </w:r>
            <w:r>
              <w:rPr>
                <w:b/>
              </w:rPr>
              <w:t>,</w:t>
            </w:r>
            <w:r w:rsidRPr="00F44C77">
              <w:rPr>
                <w:b/>
              </w:rPr>
              <w:t xml:space="preserve"> Andrej (25 %)</w:t>
            </w:r>
            <w:r>
              <w:rPr>
                <w:bCs/>
              </w:rPr>
              <w:t xml:space="preserve">. </w:t>
            </w:r>
            <w:proofErr w:type="spellStart"/>
            <w:r w:rsidRPr="00C70D06">
              <w:rPr>
                <w:bCs/>
              </w:rPr>
              <w:t>Evaluation</w:t>
            </w:r>
            <w:proofErr w:type="spellEnd"/>
            <w:r w:rsidRPr="00C70D06">
              <w:rPr>
                <w:bCs/>
              </w:rPr>
              <w:t xml:space="preserve"> </w:t>
            </w:r>
            <w:proofErr w:type="spellStart"/>
            <w:r w:rsidRPr="00C70D06">
              <w:rPr>
                <w:bCs/>
              </w:rPr>
              <w:t>process</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the</w:t>
            </w:r>
            <w:proofErr w:type="spellEnd"/>
            <w:r w:rsidRPr="00C70D06">
              <w:rPr>
                <w:bCs/>
              </w:rPr>
              <w:t xml:space="preserve"> </w:t>
            </w:r>
            <w:proofErr w:type="spellStart"/>
            <w:r w:rsidRPr="00C70D06">
              <w:rPr>
                <w:bCs/>
              </w:rPr>
              <w:t>burglary</w:t>
            </w:r>
            <w:proofErr w:type="spellEnd"/>
            <w:r w:rsidRPr="00C70D06">
              <w:rPr>
                <w:bCs/>
              </w:rPr>
              <w:t xml:space="preserve"> </w:t>
            </w:r>
            <w:proofErr w:type="spellStart"/>
            <w:r w:rsidRPr="00C70D06">
              <w:rPr>
                <w:bCs/>
              </w:rPr>
              <w:t>resistance</w:t>
            </w:r>
            <w:proofErr w:type="spellEnd"/>
            <w:r w:rsidRPr="00C70D06">
              <w:rPr>
                <w:bCs/>
              </w:rPr>
              <w:t xml:space="preserve"> </w:t>
            </w:r>
            <w:proofErr w:type="spellStart"/>
            <w:r w:rsidRPr="00C70D06">
              <w:rPr>
                <w:bCs/>
              </w:rPr>
              <w:t>when</w:t>
            </w:r>
            <w:proofErr w:type="spellEnd"/>
            <w:r w:rsidRPr="00C70D06">
              <w:rPr>
                <w:bCs/>
              </w:rPr>
              <w:t xml:space="preserve"> </w:t>
            </w:r>
            <w:proofErr w:type="spellStart"/>
            <w:r w:rsidRPr="00C70D06">
              <w:rPr>
                <w:bCs/>
              </w:rPr>
              <w:t>explosives</w:t>
            </w:r>
            <w:proofErr w:type="spellEnd"/>
            <w:r w:rsidRPr="00C70D06">
              <w:rPr>
                <w:bCs/>
              </w:rPr>
              <w:t xml:space="preserve"> are </w:t>
            </w:r>
            <w:proofErr w:type="spellStart"/>
            <w:r w:rsidRPr="00C70D06">
              <w:rPr>
                <w:bCs/>
              </w:rPr>
              <w:t>used</w:t>
            </w:r>
            <w:proofErr w:type="spellEnd"/>
            <w:r w:rsidRPr="00C70D06">
              <w:rPr>
                <w:bCs/>
              </w:rPr>
              <w:t xml:space="preserve"> to </w:t>
            </w:r>
            <w:proofErr w:type="spellStart"/>
            <w:r w:rsidRPr="00C70D06">
              <w:rPr>
                <w:bCs/>
              </w:rPr>
              <w:t>create</w:t>
            </w:r>
            <w:proofErr w:type="spellEnd"/>
            <w:r w:rsidRPr="00C70D06">
              <w:rPr>
                <w:bCs/>
              </w:rPr>
              <w:t xml:space="preserve"> </w:t>
            </w:r>
            <w:proofErr w:type="spellStart"/>
            <w:r w:rsidRPr="00C70D06">
              <w:rPr>
                <w:bCs/>
              </w:rPr>
              <w:t>an</w:t>
            </w:r>
            <w:proofErr w:type="spellEnd"/>
            <w:r w:rsidRPr="00C70D06">
              <w:rPr>
                <w:bCs/>
              </w:rPr>
              <w:t xml:space="preserve"> </w:t>
            </w:r>
            <w:proofErr w:type="spellStart"/>
            <w:r w:rsidRPr="00C70D06">
              <w:rPr>
                <w:bCs/>
              </w:rPr>
              <w:t>opening</w:t>
            </w:r>
            <w:proofErr w:type="spellEnd"/>
            <w:r w:rsidRPr="00C70D06">
              <w:rPr>
                <w:bCs/>
              </w:rPr>
              <w:t xml:space="preserve"> in </w:t>
            </w:r>
            <w:proofErr w:type="spellStart"/>
            <w:r w:rsidRPr="00C70D06">
              <w:rPr>
                <w:bCs/>
              </w:rPr>
              <w:t>the</w:t>
            </w:r>
            <w:proofErr w:type="spellEnd"/>
            <w:r w:rsidRPr="00C70D06">
              <w:rPr>
                <w:bCs/>
              </w:rPr>
              <w:t xml:space="preserve"> </w:t>
            </w:r>
            <w:proofErr w:type="spellStart"/>
            <w:r w:rsidRPr="00C70D06">
              <w:rPr>
                <w:bCs/>
              </w:rPr>
              <w:t>barriers</w:t>
            </w:r>
            <w:proofErr w:type="spellEnd"/>
            <w:r w:rsidRPr="00C70D06">
              <w:rPr>
                <w:bCs/>
              </w:rPr>
              <w:t xml:space="preserve">. In: </w:t>
            </w:r>
            <w:proofErr w:type="spellStart"/>
            <w:r w:rsidRPr="00130A52">
              <w:rPr>
                <w:bCs/>
                <w:i/>
                <w:iCs/>
              </w:rPr>
              <w:t>Symmetry</w:t>
            </w:r>
            <w:proofErr w:type="spellEnd"/>
            <w:r w:rsidRPr="00C70D06">
              <w:rPr>
                <w:bCs/>
              </w:rPr>
              <w:t xml:space="preserve">: Open Access </w:t>
            </w:r>
            <w:proofErr w:type="spellStart"/>
            <w:r w:rsidRPr="00C70D06">
              <w:rPr>
                <w:bCs/>
              </w:rPr>
              <w:t>Journal</w:t>
            </w:r>
            <w:proofErr w:type="spellEnd"/>
            <w:r w:rsidRPr="00C70D06">
              <w:rPr>
                <w:bCs/>
              </w:rPr>
              <w:t>. - ISSN 2073-8994 (online). - Roč. 13, č. 9 (2021), s. [1-12] [online].</w:t>
            </w:r>
            <w:r>
              <w:rPr>
                <w:bCs/>
              </w:rPr>
              <w:t xml:space="preserve">, </w:t>
            </w:r>
            <w:hyperlink r:id="rId55" w:history="1">
              <w:r w:rsidRPr="000925A6">
                <w:rPr>
                  <w:rStyle w:val="Hypertextovodkaz"/>
                  <w:bCs/>
                </w:rPr>
                <w:t>https://www.mdpi.com/2073-8994/13/9/1740</w:t>
              </w:r>
            </w:hyperlink>
            <w:r>
              <w:rPr>
                <w:bCs/>
              </w:rPr>
              <w:t xml:space="preserve"> </w:t>
            </w:r>
            <w:proofErr w:type="spellStart"/>
            <w:r>
              <w:rPr>
                <w:bCs/>
              </w:rPr>
              <w:t>Jimp</w:t>
            </w:r>
            <w:proofErr w:type="spellEnd"/>
          </w:p>
          <w:p w14:paraId="179A1EAA" w14:textId="37100D76" w:rsidR="00870404"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w:t>
            </w:r>
            <w:r w:rsidRPr="0002119F">
              <w:rPr>
                <w:b/>
              </w:rPr>
              <w:t>VEĽAS</w:t>
            </w:r>
            <w:r>
              <w:rPr>
                <w:b/>
              </w:rPr>
              <w:t>,</w:t>
            </w:r>
            <w:r w:rsidRPr="0002119F">
              <w:rPr>
                <w:b/>
              </w:rPr>
              <w:t xml:space="preserve"> Andrej (25 %)</w:t>
            </w:r>
            <w:r>
              <w:rPr>
                <w:bCs/>
              </w:rPr>
              <w:t>,</w:t>
            </w:r>
            <w:r w:rsidRPr="00C70D06">
              <w:rPr>
                <w:bCs/>
              </w:rPr>
              <w:t xml:space="preserve"> ŠOLTÉS</w:t>
            </w:r>
            <w:r>
              <w:rPr>
                <w:bCs/>
              </w:rPr>
              <w:t>,</w:t>
            </w:r>
            <w:r w:rsidRPr="00C70D06">
              <w:rPr>
                <w:bCs/>
              </w:rPr>
              <w:t xml:space="preserve"> Viktor</w:t>
            </w:r>
            <w:r>
              <w:rPr>
                <w:bCs/>
              </w:rPr>
              <w:t>.</w:t>
            </w:r>
            <w:r w:rsidRPr="00C70D06">
              <w:rPr>
                <w:bCs/>
              </w:rPr>
              <w:t xml:space="preserve"> DWORZECKI</w:t>
            </w:r>
            <w:r>
              <w:rPr>
                <w:bCs/>
              </w:rPr>
              <w:t>,</w:t>
            </w:r>
            <w:r w:rsidRPr="00C70D06">
              <w:rPr>
                <w:bCs/>
              </w:rPr>
              <w:t xml:space="preserve"> Jacek</w:t>
            </w:r>
            <w:r>
              <w:rPr>
                <w:bCs/>
              </w:rPr>
              <w:t xml:space="preserve">. </w:t>
            </w:r>
            <w:r w:rsidRPr="00C70D06">
              <w:rPr>
                <w:bCs/>
              </w:rPr>
              <w:t xml:space="preserve">Influence </w:t>
            </w:r>
            <w:proofErr w:type="spellStart"/>
            <w:r w:rsidRPr="00C70D06">
              <w:rPr>
                <w:bCs/>
              </w:rPr>
              <w:t>of</w:t>
            </w:r>
            <w:proofErr w:type="spellEnd"/>
            <w:r w:rsidRPr="00C70D06">
              <w:rPr>
                <w:bCs/>
              </w:rPr>
              <w:t xml:space="preserve"> </w:t>
            </w:r>
            <w:proofErr w:type="spellStart"/>
            <w:r w:rsidRPr="00C70D06">
              <w:rPr>
                <w:bCs/>
              </w:rPr>
              <w:t>the</w:t>
            </w:r>
            <w:proofErr w:type="spellEnd"/>
            <w:r w:rsidRPr="00C70D06">
              <w:rPr>
                <w:bCs/>
              </w:rPr>
              <w:t xml:space="preserve"> environment on </w:t>
            </w:r>
            <w:proofErr w:type="spellStart"/>
            <w:r w:rsidRPr="00C70D06">
              <w:rPr>
                <w:bCs/>
              </w:rPr>
              <w:t>the</w:t>
            </w:r>
            <w:proofErr w:type="spellEnd"/>
            <w:r w:rsidRPr="00C70D06">
              <w:rPr>
                <w:bCs/>
              </w:rPr>
              <w:t xml:space="preserve"> reliability </w:t>
            </w:r>
            <w:proofErr w:type="spellStart"/>
            <w:r w:rsidRPr="00C70D06">
              <w:rPr>
                <w:bCs/>
              </w:rPr>
              <w:t>of</w:t>
            </w:r>
            <w:proofErr w:type="spellEnd"/>
            <w:r w:rsidRPr="00C70D06">
              <w:rPr>
                <w:bCs/>
              </w:rPr>
              <w:t xml:space="preserve"> </w:t>
            </w:r>
            <w:proofErr w:type="spellStart"/>
            <w:r w:rsidRPr="00C70D06">
              <w:rPr>
                <w:bCs/>
              </w:rPr>
              <w:t>security</w:t>
            </w:r>
            <w:proofErr w:type="spellEnd"/>
            <w:r w:rsidRPr="00C70D06">
              <w:rPr>
                <w:bCs/>
              </w:rPr>
              <w:t xml:space="preserve"> </w:t>
            </w:r>
            <w:proofErr w:type="spellStart"/>
            <w:r w:rsidRPr="00C70D06">
              <w:rPr>
                <w:bCs/>
              </w:rPr>
              <w:t>magnetic</w:t>
            </w:r>
            <w:proofErr w:type="spellEnd"/>
            <w:r w:rsidRPr="00C70D06">
              <w:rPr>
                <w:bCs/>
              </w:rPr>
              <w:t xml:space="preserve"> </w:t>
            </w:r>
            <w:proofErr w:type="spellStart"/>
            <w:r w:rsidRPr="00C70D06">
              <w:rPr>
                <w:bCs/>
              </w:rPr>
              <w:t>contacts</w:t>
            </w:r>
            <w:proofErr w:type="spellEnd"/>
            <w:r w:rsidRPr="00C70D06">
              <w:rPr>
                <w:bCs/>
              </w:rPr>
              <w:t xml:space="preserve">. In: </w:t>
            </w:r>
            <w:proofErr w:type="spellStart"/>
            <w:r w:rsidRPr="003B231E">
              <w:rPr>
                <w:bCs/>
                <w:i/>
                <w:iCs/>
              </w:rPr>
              <w:t>Micromachines</w:t>
            </w:r>
            <w:proofErr w:type="spellEnd"/>
            <w:r w:rsidRPr="00C70D06">
              <w:rPr>
                <w:bCs/>
              </w:rPr>
              <w:t xml:space="preserve">. ISSN </w:t>
            </w:r>
            <w:proofErr w:type="gramStart"/>
            <w:r w:rsidRPr="00C70D06">
              <w:rPr>
                <w:bCs/>
              </w:rPr>
              <w:t>2072-666X</w:t>
            </w:r>
            <w:proofErr w:type="gramEnd"/>
            <w:r w:rsidRPr="00C70D06">
              <w:rPr>
                <w:bCs/>
              </w:rPr>
              <w:t xml:space="preserve"> (online). - Roč. 12, č. 4 (2021), s. [1-16] [online</w:t>
            </w:r>
            <w:proofErr w:type="gramStart"/>
            <w:r w:rsidRPr="00C70D06">
              <w:rPr>
                <w:bCs/>
              </w:rPr>
              <w:t>].</w:t>
            </w:r>
            <w:r>
              <w:rPr>
                <w:bCs/>
              </w:rPr>
              <w:t>.</w:t>
            </w:r>
            <w:proofErr w:type="gramEnd"/>
            <w:r>
              <w:rPr>
                <w:bCs/>
              </w:rPr>
              <w:t xml:space="preserve"> </w:t>
            </w:r>
            <w:hyperlink r:id="rId56" w:history="1">
              <w:r w:rsidRPr="000925A6">
                <w:rPr>
                  <w:rStyle w:val="Hypertextovodkaz"/>
                  <w:bCs/>
                </w:rPr>
                <w:t>https://www.mdpi.com/2072-666X/12/4/401</w:t>
              </w:r>
            </w:hyperlink>
            <w:r>
              <w:rPr>
                <w:bCs/>
              </w:rPr>
              <w:t xml:space="preserve"> </w:t>
            </w:r>
            <w:proofErr w:type="spellStart"/>
            <w:r>
              <w:rPr>
                <w:bCs/>
              </w:rPr>
              <w:t>Jimp</w:t>
            </w:r>
            <w:proofErr w:type="spellEnd"/>
          </w:p>
          <w:p w14:paraId="0E97102A" w14:textId="7DE12A07" w:rsidR="00870404"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w:t>
            </w:r>
            <w:r w:rsidRPr="0050282B">
              <w:rPr>
                <w:b/>
              </w:rPr>
              <w:t>VEĽAS</w:t>
            </w:r>
            <w:r>
              <w:rPr>
                <w:b/>
              </w:rPr>
              <w:t>,</w:t>
            </w:r>
            <w:r w:rsidRPr="0050282B">
              <w:rPr>
                <w:b/>
              </w:rPr>
              <w:t xml:space="preserve"> Andrej (25</w:t>
            </w:r>
            <w:r>
              <w:rPr>
                <w:b/>
              </w:rPr>
              <w:t xml:space="preserve"> </w:t>
            </w:r>
            <w:r w:rsidRPr="0050282B">
              <w:rPr>
                <w:b/>
              </w:rPr>
              <w:t>%)</w:t>
            </w:r>
            <w:r>
              <w:rPr>
                <w:bCs/>
              </w:rPr>
              <w:t>,</w:t>
            </w:r>
            <w:r w:rsidRPr="00C70D06">
              <w:rPr>
                <w:bCs/>
              </w:rPr>
              <w:t xml:space="preserve"> ZVAKOVÁ</w:t>
            </w:r>
            <w:r>
              <w:rPr>
                <w:bCs/>
              </w:rPr>
              <w:t>,</w:t>
            </w:r>
            <w:r w:rsidRPr="00C70D06">
              <w:rPr>
                <w:bCs/>
              </w:rPr>
              <w:t xml:space="preserve"> Zuzana</w:t>
            </w:r>
            <w:r>
              <w:rPr>
                <w:bCs/>
              </w:rPr>
              <w:t>,</w:t>
            </w:r>
            <w:r w:rsidRPr="00C70D06">
              <w:rPr>
                <w:bCs/>
              </w:rPr>
              <w:t xml:space="preserve"> ŠOLTÉS</w:t>
            </w:r>
            <w:r>
              <w:rPr>
                <w:bCs/>
              </w:rPr>
              <w:t>,</w:t>
            </w:r>
            <w:r w:rsidRPr="00C70D06">
              <w:rPr>
                <w:bCs/>
              </w:rPr>
              <w:t xml:space="preserve"> Viktor</w:t>
            </w:r>
            <w:r>
              <w:rPr>
                <w:bCs/>
              </w:rPr>
              <w:t xml:space="preserve">. </w:t>
            </w:r>
            <w:r w:rsidRPr="00C70D06">
              <w:rPr>
                <w:bCs/>
              </w:rPr>
              <w:t xml:space="preserve">New </w:t>
            </w:r>
            <w:proofErr w:type="spellStart"/>
            <w:r w:rsidRPr="00C70D06">
              <w:rPr>
                <w:bCs/>
              </w:rPr>
              <w:t>possibilities</w:t>
            </w:r>
            <w:proofErr w:type="spellEnd"/>
            <w:r w:rsidRPr="00C70D06">
              <w:rPr>
                <w:bCs/>
              </w:rPr>
              <w:t xml:space="preserve"> </w:t>
            </w:r>
            <w:proofErr w:type="spellStart"/>
            <w:r w:rsidRPr="00C70D06">
              <w:rPr>
                <w:bCs/>
              </w:rPr>
              <w:t>for</w:t>
            </w:r>
            <w:proofErr w:type="spellEnd"/>
            <w:r w:rsidRPr="00C70D06">
              <w:rPr>
                <w:bCs/>
              </w:rPr>
              <w:t xml:space="preserve"> testing </w:t>
            </w:r>
            <w:proofErr w:type="spellStart"/>
            <w:r w:rsidRPr="00C70D06">
              <w:rPr>
                <w:bCs/>
              </w:rPr>
              <w:t>the</w:t>
            </w:r>
            <w:proofErr w:type="spellEnd"/>
            <w:r w:rsidRPr="00C70D06">
              <w:rPr>
                <w:bCs/>
              </w:rPr>
              <w:t xml:space="preserve"> </w:t>
            </w:r>
            <w:proofErr w:type="spellStart"/>
            <w:r w:rsidRPr="00C70D06">
              <w:rPr>
                <w:bCs/>
              </w:rPr>
              <w:t>service</w:t>
            </w:r>
            <w:proofErr w:type="spellEnd"/>
            <w:r w:rsidRPr="00C70D06">
              <w:rPr>
                <w:bCs/>
              </w:rPr>
              <w:t xml:space="preserve"> </w:t>
            </w:r>
            <w:proofErr w:type="spellStart"/>
            <w:r w:rsidRPr="00C70D06">
              <w:rPr>
                <w:bCs/>
              </w:rPr>
              <w:t>life</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magnetic</w:t>
            </w:r>
            <w:proofErr w:type="spellEnd"/>
            <w:r w:rsidRPr="00C70D06">
              <w:rPr>
                <w:bCs/>
              </w:rPr>
              <w:t xml:space="preserve"> </w:t>
            </w:r>
            <w:proofErr w:type="spellStart"/>
            <w:r w:rsidRPr="00C70D06">
              <w:rPr>
                <w:bCs/>
              </w:rPr>
              <w:t>contacts</w:t>
            </w:r>
            <w:proofErr w:type="spellEnd"/>
            <w:r w:rsidRPr="00C70D06">
              <w:rPr>
                <w:bCs/>
              </w:rPr>
              <w:t xml:space="preserve">.  In: </w:t>
            </w:r>
            <w:proofErr w:type="spellStart"/>
            <w:r w:rsidRPr="009D29FD">
              <w:rPr>
                <w:bCs/>
                <w:i/>
                <w:iCs/>
              </w:rPr>
              <w:t>Micromachines</w:t>
            </w:r>
            <w:proofErr w:type="spellEnd"/>
            <w:r w:rsidRPr="00C70D06">
              <w:rPr>
                <w:bCs/>
              </w:rPr>
              <w:t xml:space="preserve">. ISSN </w:t>
            </w:r>
            <w:proofErr w:type="gramStart"/>
            <w:r w:rsidRPr="00C70D06">
              <w:rPr>
                <w:bCs/>
              </w:rPr>
              <w:t>2072-666X</w:t>
            </w:r>
            <w:proofErr w:type="gramEnd"/>
            <w:r w:rsidRPr="00C70D06">
              <w:rPr>
                <w:bCs/>
              </w:rPr>
              <w:t xml:space="preserve"> (online). - Roč. 12, č. 5 (2021), s. [1-12</w:t>
            </w:r>
            <w:proofErr w:type="gramStart"/>
            <w:r w:rsidRPr="00C70D06">
              <w:rPr>
                <w:bCs/>
              </w:rPr>
              <w:t>].</w:t>
            </w:r>
            <w:r>
              <w:rPr>
                <w:bCs/>
              </w:rPr>
              <w:t>.</w:t>
            </w:r>
            <w:proofErr w:type="gramEnd"/>
            <w:r w:rsidRPr="00C70D06">
              <w:rPr>
                <w:bCs/>
              </w:rPr>
              <w:t xml:space="preserve"> </w:t>
            </w:r>
            <w:hyperlink r:id="rId57" w:history="1">
              <w:r w:rsidRPr="000925A6">
                <w:rPr>
                  <w:rStyle w:val="Hypertextovodkaz"/>
                  <w:bCs/>
                </w:rPr>
                <w:t>https://www.mdpi.com/2072-666X/12/5/479</w:t>
              </w:r>
            </w:hyperlink>
            <w:r>
              <w:rPr>
                <w:bCs/>
              </w:rPr>
              <w:t xml:space="preserve">  </w:t>
            </w:r>
            <w:proofErr w:type="spellStart"/>
            <w:r>
              <w:rPr>
                <w:bCs/>
              </w:rPr>
              <w:t>Jsc</w:t>
            </w:r>
            <w:proofErr w:type="spellEnd"/>
          </w:p>
          <w:p w14:paraId="5453DBC5" w14:textId="4216374B" w:rsidR="00870404" w:rsidRPr="00C70D06" w:rsidRDefault="00870404" w:rsidP="00087553">
            <w:pPr>
              <w:jc w:val="both"/>
              <w:rPr>
                <w:bCs/>
              </w:rPr>
            </w:pPr>
            <w:r w:rsidRPr="00C70D06">
              <w:rPr>
                <w:bCs/>
              </w:rPr>
              <w:t>BOROŠ</w:t>
            </w:r>
            <w:r>
              <w:rPr>
                <w:bCs/>
              </w:rPr>
              <w:t>,</w:t>
            </w:r>
            <w:r w:rsidRPr="00C70D06">
              <w:rPr>
                <w:bCs/>
              </w:rPr>
              <w:t xml:space="preserve"> Martin</w:t>
            </w:r>
            <w:r>
              <w:rPr>
                <w:bCs/>
              </w:rPr>
              <w:t>,</w:t>
            </w:r>
            <w:r w:rsidRPr="00C70D06">
              <w:rPr>
                <w:bCs/>
              </w:rPr>
              <w:t xml:space="preserve"> ZVAKOVÁ</w:t>
            </w:r>
            <w:r>
              <w:rPr>
                <w:bCs/>
              </w:rPr>
              <w:t>,</w:t>
            </w:r>
            <w:r w:rsidRPr="00C70D06">
              <w:rPr>
                <w:bCs/>
              </w:rPr>
              <w:t xml:space="preserve"> Zuzana</w:t>
            </w:r>
            <w:r>
              <w:rPr>
                <w:bCs/>
              </w:rPr>
              <w:t>,</w:t>
            </w:r>
            <w:r w:rsidRPr="00C70D06">
              <w:rPr>
                <w:bCs/>
              </w:rPr>
              <w:t xml:space="preserve"> ŠOLTÉS</w:t>
            </w:r>
            <w:r>
              <w:rPr>
                <w:bCs/>
              </w:rPr>
              <w:t>,</w:t>
            </w:r>
            <w:r w:rsidRPr="00C70D06">
              <w:rPr>
                <w:bCs/>
              </w:rPr>
              <w:t xml:space="preserve"> Viktor</w:t>
            </w:r>
            <w:r>
              <w:rPr>
                <w:bCs/>
              </w:rPr>
              <w:t>,</w:t>
            </w:r>
            <w:r w:rsidRPr="00C70D06">
              <w:rPr>
                <w:bCs/>
              </w:rPr>
              <w:t xml:space="preserve"> </w:t>
            </w:r>
            <w:r w:rsidRPr="00A26F6B">
              <w:rPr>
                <w:b/>
              </w:rPr>
              <w:t>VEĽAS</w:t>
            </w:r>
            <w:r>
              <w:rPr>
                <w:b/>
              </w:rPr>
              <w:t>,</w:t>
            </w:r>
            <w:r w:rsidRPr="00A26F6B">
              <w:rPr>
                <w:b/>
              </w:rPr>
              <w:t xml:space="preserve"> Andrej (25</w:t>
            </w:r>
            <w:r>
              <w:rPr>
                <w:b/>
              </w:rPr>
              <w:t xml:space="preserve"> </w:t>
            </w:r>
            <w:r w:rsidRPr="00A26F6B">
              <w:rPr>
                <w:b/>
              </w:rPr>
              <w:t>%)</w:t>
            </w:r>
            <w:r>
              <w:rPr>
                <w:bCs/>
              </w:rPr>
              <w:t xml:space="preserve">. </w:t>
            </w:r>
            <w:proofErr w:type="spellStart"/>
            <w:r w:rsidRPr="00C70D06">
              <w:rPr>
                <w:bCs/>
              </w:rPr>
              <w:t>What</w:t>
            </w:r>
            <w:proofErr w:type="spellEnd"/>
            <w:r w:rsidRPr="00C70D06">
              <w:rPr>
                <w:bCs/>
              </w:rPr>
              <w:t xml:space="preserve"> </w:t>
            </w:r>
            <w:proofErr w:type="spellStart"/>
            <w:r w:rsidRPr="00C70D06">
              <w:rPr>
                <w:bCs/>
              </w:rPr>
              <w:t>is</w:t>
            </w:r>
            <w:proofErr w:type="spellEnd"/>
            <w:r w:rsidRPr="00C70D06">
              <w:rPr>
                <w:bCs/>
              </w:rPr>
              <w:t xml:space="preserve"> </w:t>
            </w:r>
            <w:proofErr w:type="spellStart"/>
            <w:r w:rsidRPr="00C70D06">
              <w:rPr>
                <w:bCs/>
              </w:rPr>
              <w:t>the</w:t>
            </w:r>
            <w:proofErr w:type="spellEnd"/>
            <w:r w:rsidRPr="00C70D06">
              <w:rPr>
                <w:bCs/>
              </w:rPr>
              <w:t xml:space="preserve"> role </w:t>
            </w:r>
            <w:proofErr w:type="spellStart"/>
            <w:r w:rsidRPr="00C70D06">
              <w:rPr>
                <w:bCs/>
              </w:rPr>
              <w:t>of</w:t>
            </w:r>
            <w:proofErr w:type="spellEnd"/>
            <w:r w:rsidRPr="00C70D06">
              <w:rPr>
                <w:bCs/>
              </w:rPr>
              <w:t xml:space="preserve"> </w:t>
            </w:r>
            <w:proofErr w:type="spellStart"/>
            <w:r w:rsidRPr="00C70D06">
              <w:rPr>
                <w:bCs/>
              </w:rPr>
              <w:t>private</w:t>
            </w:r>
            <w:proofErr w:type="spellEnd"/>
            <w:r w:rsidRPr="00C70D06">
              <w:rPr>
                <w:bCs/>
              </w:rPr>
              <w:t xml:space="preserve"> </w:t>
            </w:r>
            <w:proofErr w:type="spellStart"/>
            <w:r w:rsidRPr="00C70D06">
              <w:rPr>
                <w:bCs/>
              </w:rPr>
              <w:t>intelligence</w:t>
            </w:r>
            <w:proofErr w:type="spellEnd"/>
            <w:r w:rsidRPr="00C70D06">
              <w:rPr>
                <w:bCs/>
              </w:rPr>
              <w:t xml:space="preserve"> in </w:t>
            </w:r>
            <w:proofErr w:type="spellStart"/>
            <w:r w:rsidRPr="00C70D06">
              <w:rPr>
                <w:bCs/>
              </w:rPr>
              <w:t>the</w:t>
            </w:r>
            <w:proofErr w:type="spellEnd"/>
            <w:r w:rsidRPr="00C70D06">
              <w:rPr>
                <w:bCs/>
              </w:rPr>
              <w:t xml:space="preserve"> </w:t>
            </w:r>
            <w:proofErr w:type="spellStart"/>
            <w:r w:rsidRPr="00C70D06">
              <w:rPr>
                <w:bCs/>
              </w:rPr>
              <w:t>Slovak</w:t>
            </w:r>
            <w:proofErr w:type="spellEnd"/>
            <w:r w:rsidRPr="00C70D06">
              <w:rPr>
                <w:bCs/>
              </w:rPr>
              <w:t xml:space="preserve"> Republic? </w:t>
            </w:r>
            <w:proofErr w:type="spellStart"/>
            <w:r w:rsidRPr="00C70D06">
              <w:rPr>
                <w:bCs/>
              </w:rPr>
              <w:t>Legal</w:t>
            </w:r>
            <w:proofErr w:type="spellEnd"/>
            <w:r w:rsidRPr="00C70D06">
              <w:rPr>
                <w:bCs/>
              </w:rPr>
              <w:t xml:space="preserve"> and </w:t>
            </w:r>
            <w:proofErr w:type="spellStart"/>
            <w:r w:rsidRPr="00C70D06">
              <w:rPr>
                <w:bCs/>
              </w:rPr>
              <w:t>practical</w:t>
            </w:r>
            <w:proofErr w:type="spellEnd"/>
            <w:r w:rsidRPr="00C70D06">
              <w:rPr>
                <w:bCs/>
              </w:rPr>
              <w:t xml:space="preserve"> </w:t>
            </w:r>
            <w:proofErr w:type="spellStart"/>
            <w:r w:rsidRPr="00C70D06">
              <w:rPr>
                <w:bCs/>
              </w:rPr>
              <w:t>aspects</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private</w:t>
            </w:r>
            <w:proofErr w:type="spellEnd"/>
            <w:r w:rsidRPr="00C70D06">
              <w:rPr>
                <w:bCs/>
              </w:rPr>
              <w:t xml:space="preserve"> </w:t>
            </w:r>
            <w:proofErr w:type="spellStart"/>
            <w:r w:rsidRPr="00C70D06">
              <w:rPr>
                <w:bCs/>
              </w:rPr>
              <w:t>detective</w:t>
            </w:r>
            <w:proofErr w:type="spellEnd"/>
            <w:r w:rsidRPr="00C70D06">
              <w:rPr>
                <w:bCs/>
              </w:rPr>
              <w:t xml:space="preserve"> </w:t>
            </w:r>
            <w:proofErr w:type="spellStart"/>
            <w:r w:rsidRPr="00C70D06">
              <w:rPr>
                <w:bCs/>
              </w:rPr>
              <w:t>services</w:t>
            </w:r>
            <w:proofErr w:type="spellEnd"/>
            <w:r w:rsidRPr="00C70D06">
              <w:rPr>
                <w:bCs/>
              </w:rPr>
              <w:t xml:space="preserve">. In: </w:t>
            </w:r>
            <w:proofErr w:type="spellStart"/>
            <w:r w:rsidRPr="00145CC0">
              <w:rPr>
                <w:bCs/>
                <w:i/>
                <w:iCs/>
              </w:rPr>
              <w:t>Security</w:t>
            </w:r>
            <w:proofErr w:type="spellEnd"/>
            <w:r w:rsidRPr="00145CC0">
              <w:rPr>
                <w:bCs/>
                <w:i/>
                <w:iCs/>
              </w:rPr>
              <w:t xml:space="preserve"> </w:t>
            </w:r>
            <w:proofErr w:type="spellStart"/>
            <w:r w:rsidRPr="00145CC0">
              <w:rPr>
                <w:bCs/>
                <w:i/>
                <w:iCs/>
              </w:rPr>
              <w:t>Journal</w:t>
            </w:r>
            <w:proofErr w:type="spellEnd"/>
            <w:r w:rsidRPr="00C70D06">
              <w:rPr>
                <w:bCs/>
              </w:rPr>
              <w:t xml:space="preserve">. ISSN 0955-1662. (2021). </w:t>
            </w:r>
            <w:hyperlink r:id="rId58" w:history="1">
              <w:r w:rsidRPr="001F62E3">
                <w:rPr>
                  <w:rStyle w:val="Hypertextovodkaz"/>
                  <w:bCs/>
                </w:rPr>
                <w:t>https://link.springer.com/article/10.1057%2Fs41284-021-00294-2</w:t>
              </w:r>
            </w:hyperlink>
            <w:r>
              <w:rPr>
                <w:bCs/>
              </w:rPr>
              <w:t xml:space="preserve">. </w:t>
            </w:r>
            <w:proofErr w:type="spellStart"/>
            <w:r>
              <w:rPr>
                <w:bCs/>
              </w:rPr>
              <w:t>Jsc</w:t>
            </w:r>
            <w:proofErr w:type="spellEnd"/>
          </w:p>
          <w:p w14:paraId="3022FD78" w14:textId="69540FAF" w:rsidR="00870404" w:rsidRDefault="00870404" w:rsidP="00087553">
            <w:pPr>
              <w:jc w:val="both"/>
              <w:rPr>
                <w:bCs/>
              </w:rPr>
            </w:pPr>
            <w:r w:rsidRPr="00145CC0">
              <w:rPr>
                <w:b/>
              </w:rPr>
              <w:t>VEĽAS</w:t>
            </w:r>
            <w:r>
              <w:rPr>
                <w:b/>
              </w:rPr>
              <w:t>,</w:t>
            </w:r>
            <w:r w:rsidRPr="00145CC0">
              <w:rPr>
                <w:b/>
              </w:rPr>
              <w:t xml:space="preserve"> Andrej (30</w:t>
            </w:r>
            <w:r>
              <w:rPr>
                <w:b/>
              </w:rPr>
              <w:t xml:space="preserve"> </w:t>
            </w:r>
            <w:r w:rsidRPr="00145CC0">
              <w:rPr>
                <w:b/>
              </w:rPr>
              <w:t>%)</w:t>
            </w:r>
            <w:r>
              <w:rPr>
                <w:bCs/>
              </w:rPr>
              <w:t>,</w:t>
            </w:r>
            <w:r w:rsidRPr="00C70D06">
              <w:rPr>
                <w:bCs/>
              </w:rPr>
              <w:t xml:space="preserve"> HALAJ</w:t>
            </w:r>
            <w:r>
              <w:rPr>
                <w:bCs/>
              </w:rPr>
              <w:t>,</w:t>
            </w:r>
            <w:r w:rsidRPr="00C70D06">
              <w:rPr>
                <w:bCs/>
              </w:rPr>
              <w:t xml:space="preserve"> Martin</w:t>
            </w:r>
            <w:r>
              <w:rPr>
                <w:bCs/>
              </w:rPr>
              <w:t>,</w:t>
            </w:r>
            <w:r w:rsidRPr="00C70D06">
              <w:rPr>
                <w:bCs/>
              </w:rPr>
              <w:t xml:space="preserve"> HOFREITER</w:t>
            </w:r>
            <w:r>
              <w:rPr>
                <w:bCs/>
              </w:rPr>
              <w:t>,</w:t>
            </w:r>
            <w:r w:rsidRPr="00C70D06">
              <w:rPr>
                <w:bCs/>
              </w:rPr>
              <w:t xml:space="preserve"> Ladislav</w:t>
            </w:r>
            <w:r>
              <w:rPr>
                <w:bCs/>
              </w:rPr>
              <w:t>,</w:t>
            </w:r>
            <w:r w:rsidRPr="00C70D06">
              <w:rPr>
                <w:bCs/>
              </w:rPr>
              <w:t xml:space="preserve"> KAMPOVÁ</w:t>
            </w:r>
            <w:r>
              <w:rPr>
                <w:bCs/>
              </w:rPr>
              <w:t>,</w:t>
            </w:r>
            <w:r w:rsidRPr="00C70D06">
              <w:rPr>
                <w:bCs/>
              </w:rPr>
              <w:t xml:space="preserve"> Katarína</w:t>
            </w:r>
            <w:r>
              <w:rPr>
                <w:bCs/>
              </w:rPr>
              <w:t>,</w:t>
            </w:r>
            <w:r w:rsidRPr="00C70D06">
              <w:rPr>
                <w:bCs/>
              </w:rPr>
              <w:t xml:space="preserve"> ZVAKOVÁ</w:t>
            </w:r>
            <w:r>
              <w:rPr>
                <w:bCs/>
              </w:rPr>
              <w:t>,</w:t>
            </w:r>
            <w:r w:rsidRPr="00C70D06">
              <w:rPr>
                <w:bCs/>
              </w:rPr>
              <w:t xml:space="preserve"> Zuzana</w:t>
            </w:r>
            <w:r>
              <w:rPr>
                <w:bCs/>
              </w:rPr>
              <w:t>,</w:t>
            </w:r>
            <w:r w:rsidRPr="00C70D06">
              <w:rPr>
                <w:bCs/>
              </w:rPr>
              <w:t xml:space="preserve"> JANKURA</w:t>
            </w:r>
            <w:r>
              <w:rPr>
                <w:bCs/>
              </w:rPr>
              <w:t>,</w:t>
            </w:r>
            <w:r w:rsidRPr="00C70D06">
              <w:rPr>
                <w:bCs/>
              </w:rPr>
              <w:t xml:space="preserve"> Richard</w:t>
            </w:r>
            <w:r>
              <w:rPr>
                <w:bCs/>
              </w:rPr>
              <w:t xml:space="preserve">. </w:t>
            </w:r>
            <w:proofErr w:type="spellStart"/>
            <w:r w:rsidRPr="00C70D06">
              <w:rPr>
                <w:bCs/>
              </w:rPr>
              <w:t>Research</w:t>
            </w:r>
            <w:proofErr w:type="spellEnd"/>
            <w:r w:rsidRPr="00C70D06">
              <w:rPr>
                <w:bCs/>
              </w:rPr>
              <w:t xml:space="preserve"> </w:t>
            </w:r>
            <w:proofErr w:type="spellStart"/>
            <w:r w:rsidRPr="00C70D06">
              <w:rPr>
                <w:bCs/>
              </w:rPr>
              <w:t>of</w:t>
            </w:r>
            <w:proofErr w:type="spellEnd"/>
            <w:r w:rsidRPr="00C70D06">
              <w:rPr>
                <w:bCs/>
              </w:rPr>
              <w:t xml:space="preserve"> </w:t>
            </w:r>
            <w:proofErr w:type="spellStart"/>
            <w:r w:rsidRPr="00C70D06">
              <w:rPr>
                <w:bCs/>
              </w:rPr>
              <w:t>security</w:t>
            </w:r>
            <w:proofErr w:type="spellEnd"/>
            <w:r w:rsidRPr="00C70D06">
              <w:rPr>
                <w:bCs/>
              </w:rPr>
              <w:t xml:space="preserve"> and </w:t>
            </w:r>
            <w:proofErr w:type="spellStart"/>
            <w:r w:rsidRPr="00C70D06">
              <w:rPr>
                <w:bCs/>
              </w:rPr>
              <w:t>safety</w:t>
            </w:r>
            <w:proofErr w:type="spellEnd"/>
            <w:r w:rsidRPr="00C70D06">
              <w:rPr>
                <w:bCs/>
              </w:rPr>
              <w:t xml:space="preserve"> </w:t>
            </w:r>
            <w:proofErr w:type="spellStart"/>
            <w:r w:rsidRPr="00C70D06">
              <w:rPr>
                <w:bCs/>
              </w:rPr>
              <w:t>culture</w:t>
            </w:r>
            <w:proofErr w:type="spellEnd"/>
            <w:r w:rsidRPr="00C70D06">
              <w:rPr>
                <w:bCs/>
              </w:rPr>
              <w:t xml:space="preserve"> </w:t>
            </w:r>
            <w:proofErr w:type="spellStart"/>
            <w:r w:rsidRPr="00C70D06">
              <w:rPr>
                <w:bCs/>
              </w:rPr>
              <w:t>within</w:t>
            </w:r>
            <w:proofErr w:type="spellEnd"/>
            <w:r w:rsidRPr="00C70D06">
              <w:rPr>
                <w:bCs/>
              </w:rPr>
              <w:t xml:space="preserve"> </w:t>
            </w:r>
            <w:proofErr w:type="spellStart"/>
            <w:r w:rsidRPr="00C70D06">
              <w:rPr>
                <w:bCs/>
              </w:rPr>
              <w:t>an</w:t>
            </w:r>
            <w:proofErr w:type="spellEnd"/>
            <w:r w:rsidRPr="00C70D06">
              <w:rPr>
                <w:bCs/>
              </w:rPr>
              <w:t xml:space="preserve"> </w:t>
            </w:r>
            <w:proofErr w:type="spellStart"/>
            <w:r w:rsidRPr="00C70D06">
              <w:rPr>
                <w:bCs/>
              </w:rPr>
              <w:t>organization</w:t>
            </w:r>
            <w:proofErr w:type="spellEnd"/>
            <w:r w:rsidRPr="00C70D06">
              <w:rPr>
                <w:bCs/>
              </w:rPr>
              <w:t xml:space="preserve">. </w:t>
            </w:r>
            <w:proofErr w:type="spellStart"/>
            <w:r w:rsidRPr="00C70D06">
              <w:rPr>
                <w:bCs/>
              </w:rPr>
              <w:t>The</w:t>
            </w:r>
            <w:proofErr w:type="spellEnd"/>
            <w:r w:rsidRPr="00C70D06">
              <w:rPr>
                <w:bCs/>
              </w:rPr>
              <w:t xml:space="preserve"> case study </w:t>
            </w:r>
            <w:proofErr w:type="spellStart"/>
            <w:r w:rsidRPr="00C70D06">
              <w:rPr>
                <w:bCs/>
              </w:rPr>
              <w:t>within</w:t>
            </w:r>
            <w:proofErr w:type="spellEnd"/>
            <w:r w:rsidRPr="00C70D06">
              <w:rPr>
                <w:bCs/>
              </w:rPr>
              <w:t xml:space="preserve"> </w:t>
            </w:r>
            <w:proofErr w:type="spellStart"/>
            <w:r w:rsidRPr="00C70D06">
              <w:rPr>
                <w:bCs/>
              </w:rPr>
              <w:t>the</w:t>
            </w:r>
            <w:proofErr w:type="spellEnd"/>
            <w:r w:rsidRPr="00C70D06">
              <w:rPr>
                <w:bCs/>
              </w:rPr>
              <w:t xml:space="preserve"> </w:t>
            </w:r>
            <w:proofErr w:type="spellStart"/>
            <w:r w:rsidRPr="00C70D06">
              <w:rPr>
                <w:bCs/>
              </w:rPr>
              <w:t>Slovak</w:t>
            </w:r>
            <w:proofErr w:type="spellEnd"/>
            <w:r w:rsidRPr="00C70D06">
              <w:rPr>
                <w:bCs/>
              </w:rPr>
              <w:t xml:space="preserve"> Republic. In: </w:t>
            </w:r>
            <w:proofErr w:type="spellStart"/>
            <w:r w:rsidRPr="002C744C">
              <w:rPr>
                <w:bCs/>
                <w:i/>
                <w:iCs/>
              </w:rPr>
              <w:t>Security</w:t>
            </w:r>
            <w:proofErr w:type="spellEnd"/>
            <w:r w:rsidRPr="002C744C">
              <w:rPr>
                <w:bCs/>
                <w:i/>
                <w:iCs/>
              </w:rPr>
              <w:t xml:space="preserve"> </w:t>
            </w:r>
            <w:proofErr w:type="spellStart"/>
            <w:r w:rsidRPr="002C744C">
              <w:rPr>
                <w:bCs/>
                <w:i/>
                <w:iCs/>
              </w:rPr>
              <w:t>Journal</w:t>
            </w:r>
            <w:proofErr w:type="spellEnd"/>
            <w:r w:rsidRPr="00C70D06">
              <w:rPr>
                <w:bCs/>
              </w:rPr>
              <w:t xml:space="preserve">.  ISSN 0955-1662. - (2021). </w:t>
            </w:r>
            <w:hyperlink r:id="rId59" w:history="1">
              <w:r w:rsidRPr="001F62E3">
                <w:rPr>
                  <w:rStyle w:val="Hypertextovodkaz"/>
                  <w:bCs/>
                </w:rPr>
                <w:t>https://link.springer.com/article/10.1057%2Fs41284-021-00291-5</w:t>
              </w:r>
            </w:hyperlink>
            <w:r>
              <w:rPr>
                <w:bCs/>
              </w:rPr>
              <w:t xml:space="preserve">. </w:t>
            </w:r>
            <w:proofErr w:type="spellStart"/>
            <w:r>
              <w:rPr>
                <w:bCs/>
              </w:rPr>
              <w:t>Jsc</w:t>
            </w:r>
            <w:proofErr w:type="spellEnd"/>
          </w:p>
          <w:p w14:paraId="4962A375" w14:textId="77777777" w:rsidR="00870404" w:rsidRDefault="00870404" w:rsidP="00087553">
            <w:pPr>
              <w:jc w:val="both"/>
              <w:rPr>
                <w:bCs/>
              </w:rPr>
            </w:pPr>
          </w:p>
          <w:p w14:paraId="6825A88D" w14:textId="77777777" w:rsidR="00870404" w:rsidRDefault="00870404" w:rsidP="00087553">
            <w:pPr>
              <w:jc w:val="both"/>
              <w:rPr>
                <w:bCs/>
                <w:i/>
                <w:iCs/>
              </w:rPr>
            </w:pPr>
            <w:r w:rsidRPr="003F5171">
              <w:rPr>
                <w:bCs/>
                <w:i/>
                <w:iCs/>
              </w:rPr>
              <w:t>Přehled projektové činnost:</w:t>
            </w:r>
          </w:p>
          <w:p w14:paraId="07C01C64" w14:textId="77777777" w:rsidR="00870404" w:rsidRDefault="00870404" w:rsidP="00087553">
            <w:pPr>
              <w:ind w:left="1097" w:hanging="1097"/>
              <w:jc w:val="both"/>
              <w:rPr>
                <w:bCs/>
              </w:rPr>
            </w:pPr>
            <w:r>
              <w:rPr>
                <w:bCs/>
              </w:rPr>
              <w:t xml:space="preserve">2024-2027       </w:t>
            </w:r>
            <w:proofErr w:type="spellStart"/>
            <w:r w:rsidRPr="006F1B2E">
              <w:rPr>
                <w:bCs/>
              </w:rPr>
              <w:t>Stratégia</w:t>
            </w:r>
            <w:proofErr w:type="spellEnd"/>
            <w:r w:rsidRPr="006F1B2E">
              <w:rPr>
                <w:bCs/>
              </w:rPr>
              <w:t xml:space="preserve"> a metodika ochrany </w:t>
            </w:r>
            <w:proofErr w:type="spellStart"/>
            <w:r w:rsidRPr="006F1B2E">
              <w:rPr>
                <w:bCs/>
              </w:rPr>
              <w:t>mäkkých</w:t>
            </w:r>
            <w:proofErr w:type="spellEnd"/>
            <w:r w:rsidRPr="006F1B2E">
              <w:rPr>
                <w:bCs/>
              </w:rPr>
              <w:t xml:space="preserve"> </w:t>
            </w:r>
            <w:proofErr w:type="spellStart"/>
            <w:r w:rsidRPr="006F1B2E">
              <w:rPr>
                <w:bCs/>
              </w:rPr>
              <w:t>cieľov</w:t>
            </w:r>
            <w:proofErr w:type="spellEnd"/>
            <w:r w:rsidRPr="006F1B2E">
              <w:rPr>
                <w:bCs/>
              </w:rPr>
              <w:t xml:space="preserve"> so </w:t>
            </w:r>
            <w:proofErr w:type="spellStart"/>
            <w:r w:rsidRPr="006F1B2E">
              <w:rPr>
                <w:bCs/>
              </w:rPr>
              <w:t>zameraním</w:t>
            </w:r>
            <w:proofErr w:type="spellEnd"/>
            <w:r w:rsidRPr="006F1B2E">
              <w:rPr>
                <w:bCs/>
              </w:rPr>
              <w:t xml:space="preserve"> na základné, </w:t>
            </w:r>
            <w:proofErr w:type="spellStart"/>
            <w:r w:rsidRPr="006F1B2E">
              <w:rPr>
                <w:bCs/>
              </w:rPr>
              <w:t>stredné</w:t>
            </w:r>
            <w:proofErr w:type="spellEnd"/>
            <w:r w:rsidRPr="006F1B2E">
              <w:rPr>
                <w:bCs/>
              </w:rPr>
              <w:t xml:space="preserve"> a vysoké školy</w:t>
            </w:r>
            <w:r>
              <w:rPr>
                <w:bCs/>
              </w:rPr>
              <w:t>, poskytovatel APVV, hlavní řešitel</w:t>
            </w:r>
          </w:p>
          <w:p w14:paraId="700DE2C5" w14:textId="77777777" w:rsidR="00870404" w:rsidRDefault="00870404" w:rsidP="00087553">
            <w:pPr>
              <w:ind w:left="1097" w:hanging="1097"/>
              <w:jc w:val="both"/>
              <w:rPr>
                <w:bCs/>
              </w:rPr>
            </w:pPr>
          </w:p>
          <w:p w14:paraId="5FC1937B" w14:textId="77777777" w:rsidR="00870404" w:rsidRPr="003F5171" w:rsidRDefault="00870404" w:rsidP="00087553">
            <w:pPr>
              <w:ind w:left="1097" w:hanging="1097"/>
              <w:jc w:val="both"/>
              <w:rPr>
                <w:bCs/>
                <w:i/>
                <w:iCs/>
              </w:rPr>
            </w:pPr>
            <w:r>
              <w:rPr>
                <w:bCs/>
              </w:rPr>
              <w:t>2022-2024</w:t>
            </w:r>
            <w:r>
              <w:rPr>
                <w:bCs/>
              </w:rPr>
              <w:tab/>
            </w:r>
            <w:r w:rsidRPr="00FF3E37">
              <w:rPr>
                <w:bCs/>
              </w:rPr>
              <w:t xml:space="preserve">Tvorba </w:t>
            </w:r>
            <w:proofErr w:type="spellStart"/>
            <w:r w:rsidRPr="00FF3E37">
              <w:rPr>
                <w:bCs/>
              </w:rPr>
              <w:t>originálnych</w:t>
            </w:r>
            <w:proofErr w:type="spellEnd"/>
            <w:r w:rsidRPr="00FF3E37">
              <w:rPr>
                <w:bCs/>
              </w:rPr>
              <w:t xml:space="preserve"> </w:t>
            </w:r>
            <w:proofErr w:type="spellStart"/>
            <w:r w:rsidRPr="00FF3E37">
              <w:rPr>
                <w:bCs/>
              </w:rPr>
              <w:t>študijných</w:t>
            </w:r>
            <w:proofErr w:type="spellEnd"/>
            <w:r w:rsidRPr="00FF3E37">
              <w:rPr>
                <w:bCs/>
              </w:rPr>
              <w:t xml:space="preserve"> </w:t>
            </w:r>
            <w:proofErr w:type="spellStart"/>
            <w:r w:rsidRPr="00FF3E37">
              <w:rPr>
                <w:bCs/>
              </w:rPr>
              <w:t>materiálov</w:t>
            </w:r>
            <w:proofErr w:type="spellEnd"/>
            <w:r w:rsidRPr="00FF3E37">
              <w:rPr>
                <w:bCs/>
              </w:rPr>
              <w:t xml:space="preserve"> a </w:t>
            </w:r>
            <w:proofErr w:type="spellStart"/>
            <w:r w:rsidRPr="00FF3E37">
              <w:rPr>
                <w:bCs/>
              </w:rPr>
              <w:t>vysokoškolskej</w:t>
            </w:r>
            <w:proofErr w:type="spellEnd"/>
            <w:r w:rsidRPr="00FF3E37">
              <w:rPr>
                <w:bCs/>
              </w:rPr>
              <w:t xml:space="preserve"> učebnice v oblasti </w:t>
            </w:r>
            <w:proofErr w:type="spellStart"/>
            <w:r w:rsidRPr="00FF3E37">
              <w:rPr>
                <w:bCs/>
              </w:rPr>
              <w:t>kriminológie</w:t>
            </w:r>
            <w:proofErr w:type="spellEnd"/>
            <w:r w:rsidRPr="00FF3E37">
              <w:rPr>
                <w:bCs/>
              </w:rPr>
              <w:t>,</w:t>
            </w:r>
            <w:r>
              <w:rPr>
                <w:bCs/>
              </w:rPr>
              <w:t xml:space="preserve"> poskytovatel KEGA SR,</w:t>
            </w:r>
            <w:r w:rsidRPr="00FF3E37">
              <w:rPr>
                <w:bCs/>
              </w:rPr>
              <w:t xml:space="preserve"> 031ŽU-4/2022</w:t>
            </w:r>
            <w:r>
              <w:rPr>
                <w:bCs/>
              </w:rPr>
              <w:t>, zástupce hlavního řešitele</w:t>
            </w:r>
          </w:p>
          <w:p w14:paraId="2043AF86" w14:textId="77777777" w:rsidR="00870404" w:rsidRPr="00FF3E37" w:rsidRDefault="00870404" w:rsidP="00087553">
            <w:pPr>
              <w:ind w:left="1097" w:hanging="1097"/>
              <w:jc w:val="both"/>
              <w:rPr>
                <w:bCs/>
              </w:rPr>
            </w:pPr>
            <w:r>
              <w:rPr>
                <w:bCs/>
              </w:rPr>
              <w:t>2021-2024</w:t>
            </w:r>
            <w:r>
              <w:rPr>
                <w:bCs/>
              </w:rPr>
              <w:tab/>
            </w:r>
            <w:proofErr w:type="spellStart"/>
            <w:r w:rsidRPr="00FF3E37">
              <w:rPr>
                <w:bCs/>
              </w:rPr>
              <w:t>Monitorovanie</w:t>
            </w:r>
            <w:proofErr w:type="spellEnd"/>
            <w:r w:rsidRPr="00FF3E37">
              <w:rPr>
                <w:bCs/>
              </w:rPr>
              <w:t xml:space="preserve"> a </w:t>
            </w:r>
            <w:proofErr w:type="spellStart"/>
            <w:r w:rsidRPr="00FF3E37">
              <w:rPr>
                <w:bCs/>
              </w:rPr>
              <w:t>trasovanie</w:t>
            </w:r>
            <w:proofErr w:type="spellEnd"/>
            <w:r w:rsidRPr="00FF3E37">
              <w:rPr>
                <w:bCs/>
              </w:rPr>
              <w:t xml:space="preserve"> pohybu a kontaktu </w:t>
            </w:r>
            <w:proofErr w:type="spellStart"/>
            <w:r w:rsidRPr="00FF3E37">
              <w:rPr>
                <w:bCs/>
              </w:rPr>
              <w:t>osôb</w:t>
            </w:r>
            <w:proofErr w:type="spellEnd"/>
            <w:r w:rsidRPr="00FF3E37">
              <w:rPr>
                <w:bCs/>
              </w:rPr>
              <w:t xml:space="preserve"> v </w:t>
            </w:r>
            <w:proofErr w:type="spellStart"/>
            <w:r w:rsidRPr="00FF3E37">
              <w:rPr>
                <w:bCs/>
              </w:rPr>
              <w:t>zdravotníckych</w:t>
            </w:r>
            <w:proofErr w:type="spellEnd"/>
            <w:r w:rsidRPr="00FF3E37">
              <w:rPr>
                <w:bCs/>
              </w:rPr>
              <w:t xml:space="preserve"> </w:t>
            </w:r>
            <w:proofErr w:type="spellStart"/>
            <w:r w:rsidRPr="00FF3E37">
              <w:rPr>
                <w:bCs/>
              </w:rPr>
              <w:t>zariadeniach</w:t>
            </w:r>
            <w:proofErr w:type="spellEnd"/>
            <w:r w:rsidRPr="00FF3E37">
              <w:rPr>
                <w:bCs/>
              </w:rPr>
              <w:t>,</w:t>
            </w:r>
            <w:r>
              <w:rPr>
                <w:bCs/>
              </w:rPr>
              <w:t xml:space="preserve"> poskytovatel </w:t>
            </w:r>
            <w:r w:rsidRPr="00FF3E37">
              <w:rPr>
                <w:bCs/>
              </w:rPr>
              <w:t>APVV</w:t>
            </w:r>
            <w:r>
              <w:rPr>
                <w:bCs/>
              </w:rPr>
              <w:t xml:space="preserve"> SR,</w:t>
            </w:r>
            <w:r w:rsidRPr="00FF3E37">
              <w:rPr>
                <w:bCs/>
              </w:rPr>
              <w:t xml:space="preserve"> APVV-20-0457</w:t>
            </w:r>
            <w:r>
              <w:rPr>
                <w:bCs/>
              </w:rPr>
              <w:t>, spoluřešitel</w:t>
            </w:r>
          </w:p>
          <w:p w14:paraId="5FB1795A" w14:textId="77777777" w:rsidR="00870404" w:rsidRPr="00FF3E37" w:rsidRDefault="00870404" w:rsidP="00087553">
            <w:pPr>
              <w:ind w:left="1097" w:hanging="1097"/>
              <w:jc w:val="both"/>
              <w:rPr>
                <w:bCs/>
              </w:rPr>
            </w:pPr>
            <w:r>
              <w:rPr>
                <w:bCs/>
              </w:rPr>
              <w:t>2021-2023</w:t>
            </w:r>
            <w:r>
              <w:rPr>
                <w:bCs/>
              </w:rPr>
              <w:tab/>
            </w:r>
            <w:proofErr w:type="spellStart"/>
            <w:r w:rsidRPr="00FF3E37">
              <w:rPr>
                <w:bCs/>
              </w:rPr>
              <w:t>Výskum</w:t>
            </w:r>
            <w:proofErr w:type="spellEnd"/>
            <w:r w:rsidRPr="00FF3E37">
              <w:rPr>
                <w:bCs/>
              </w:rPr>
              <w:t xml:space="preserve"> </w:t>
            </w:r>
            <w:proofErr w:type="spellStart"/>
            <w:r w:rsidRPr="00FF3E37">
              <w:rPr>
                <w:bCs/>
              </w:rPr>
              <w:t>opatrení</w:t>
            </w:r>
            <w:proofErr w:type="spellEnd"/>
            <w:r w:rsidRPr="00FF3E37">
              <w:rPr>
                <w:bCs/>
              </w:rPr>
              <w:t xml:space="preserve"> realizovaných </w:t>
            </w:r>
            <w:proofErr w:type="spellStart"/>
            <w:r w:rsidRPr="00FF3E37">
              <w:rPr>
                <w:bCs/>
              </w:rPr>
              <w:t>bezpečnostnými</w:t>
            </w:r>
            <w:proofErr w:type="spellEnd"/>
            <w:r w:rsidRPr="00FF3E37">
              <w:rPr>
                <w:bCs/>
              </w:rPr>
              <w:t xml:space="preserve"> </w:t>
            </w:r>
            <w:proofErr w:type="spellStart"/>
            <w:r w:rsidRPr="00FF3E37">
              <w:rPr>
                <w:bCs/>
              </w:rPr>
              <w:t>manažérmi</w:t>
            </w:r>
            <w:proofErr w:type="spellEnd"/>
            <w:r w:rsidRPr="00FF3E37">
              <w:rPr>
                <w:bCs/>
              </w:rPr>
              <w:t xml:space="preserve"> v </w:t>
            </w:r>
            <w:proofErr w:type="spellStart"/>
            <w:r w:rsidRPr="00FF3E37">
              <w:rPr>
                <w:bCs/>
              </w:rPr>
              <w:t>organizáciách</w:t>
            </w:r>
            <w:proofErr w:type="spellEnd"/>
            <w:r w:rsidRPr="00FF3E37">
              <w:rPr>
                <w:bCs/>
              </w:rPr>
              <w:t xml:space="preserve"> v </w:t>
            </w:r>
            <w:proofErr w:type="spellStart"/>
            <w:r w:rsidRPr="00FF3E37">
              <w:rPr>
                <w:bCs/>
              </w:rPr>
              <w:t>súvislosti</w:t>
            </w:r>
            <w:proofErr w:type="spellEnd"/>
            <w:r w:rsidRPr="00FF3E37">
              <w:rPr>
                <w:bCs/>
              </w:rPr>
              <w:t xml:space="preserve"> so </w:t>
            </w:r>
            <w:proofErr w:type="spellStart"/>
            <w:r w:rsidRPr="00FF3E37">
              <w:rPr>
                <w:bCs/>
              </w:rPr>
              <w:t>šírením</w:t>
            </w:r>
            <w:proofErr w:type="spellEnd"/>
            <w:r w:rsidRPr="00FF3E37">
              <w:rPr>
                <w:bCs/>
              </w:rPr>
              <w:t xml:space="preserve"> COVID-19 a v </w:t>
            </w:r>
            <w:proofErr w:type="spellStart"/>
            <w:r w:rsidRPr="00FF3E37">
              <w:rPr>
                <w:bCs/>
              </w:rPr>
              <w:t>iných</w:t>
            </w:r>
            <w:proofErr w:type="spellEnd"/>
            <w:r w:rsidRPr="00FF3E37">
              <w:rPr>
                <w:bCs/>
              </w:rPr>
              <w:t xml:space="preserve"> </w:t>
            </w:r>
            <w:proofErr w:type="spellStart"/>
            <w:r w:rsidRPr="00FF3E37">
              <w:rPr>
                <w:bCs/>
              </w:rPr>
              <w:t>mimoriadnych</w:t>
            </w:r>
            <w:proofErr w:type="spellEnd"/>
            <w:r w:rsidRPr="00FF3E37">
              <w:rPr>
                <w:bCs/>
              </w:rPr>
              <w:t xml:space="preserve"> </w:t>
            </w:r>
            <w:proofErr w:type="spellStart"/>
            <w:r w:rsidRPr="00FF3E37">
              <w:rPr>
                <w:bCs/>
              </w:rPr>
              <w:t>situáciách</w:t>
            </w:r>
            <w:proofErr w:type="spellEnd"/>
            <w:r w:rsidRPr="00FF3E37">
              <w:rPr>
                <w:bCs/>
              </w:rPr>
              <w:t>,</w:t>
            </w:r>
            <w:r>
              <w:rPr>
                <w:bCs/>
              </w:rPr>
              <w:t xml:space="preserve"> poskytovatel VEGA SR,</w:t>
            </w:r>
            <w:r w:rsidRPr="00FF3E37">
              <w:rPr>
                <w:bCs/>
              </w:rPr>
              <w:t xml:space="preserve"> 1/0173/21</w:t>
            </w:r>
            <w:r>
              <w:rPr>
                <w:bCs/>
              </w:rPr>
              <w:t>, hlavní řešitel</w:t>
            </w:r>
          </w:p>
          <w:p w14:paraId="36894B16" w14:textId="77777777" w:rsidR="00870404" w:rsidRPr="00FF3E37" w:rsidRDefault="00870404" w:rsidP="00087553">
            <w:pPr>
              <w:ind w:left="1097" w:hanging="1097"/>
              <w:jc w:val="both"/>
              <w:rPr>
                <w:bCs/>
              </w:rPr>
            </w:pPr>
            <w:r>
              <w:rPr>
                <w:bCs/>
              </w:rPr>
              <w:t>2021-2023</w:t>
            </w:r>
            <w:r>
              <w:rPr>
                <w:bCs/>
              </w:rPr>
              <w:tab/>
            </w:r>
            <w:proofErr w:type="spellStart"/>
            <w:r w:rsidRPr="00FF3E37">
              <w:rPr>
                <w:bCs/>
              </w:rPr>
              <w:t>Vytvorenie</w:t>
            </w:r>
            <w:proofErr w:type="spellEnd"/>
            <w:r w:rsidRPr="00FF3E37">
              <w:rPr>
                <w:bCs/>
              </w:rPr>
              <w:t xml:space="preserve"> </w:t>
            </w:r>
            <w:proofErr w:type="spellStart"/>
            <w:r w:rsidRPr="00FF3E37">
              <w:rPr>
                <w:bCs/>
              </w:rPr>
              <w:t>originálnej</w:t>
            </w:r>
            <w:proofErr w:type="spellEnd"/>
            <w:r w:rsidRPr="00FF3E37">
              <w:rPr>
                <w:bCs/>
              </w:rPr>
              <w:t xml:space="preserve"> učebnice a </w:t>
            </w:r>
            <w:proofErr w:type="spellStart"/>
            <w:r w:rsidRPr="00FF3E37">
              <w:rPr>
                <w:bCs/>
              </w:rPr>
              <w:t>učebných</w:t>
            </w:r>
            <w:proofErr w:type="spellEnd"/>
            <w:r w:rsidRPr="00FF3E37">
              <w:rPr>
                <w:bCs/>
              </w:rPr>
              <w:t xml:space="preserve"> </w:t>
            </w:r>
            <w:proofErr w:type="spellStart"/>
            <w:r w:rsidRPr="00FF3E37">
              <w:rPr>
                <w:bCs/>
              </w:rPr>
              <w:t>textov</w:t>
            </w:r>
            <w:proofErr w:type="spellEnd"/>
            <w:r w:rsidRPr="00FF3E37">
              <w:rPr>
                <w:bCs/>
              </w:rPr>
              <w:t xml:space="preserve"> </w:t>
            </w:r>
            <w:proofErr w:type="spellStart"/>
            <w:r w:rsidRPr="00FF3E37">
              <w:rPr>
                <w:bCs/>
              </w:rPr>
              <w:t>pre</w:t>
            </w:r>
            <w:proofErr w:type="spellEnd"/>
            <w:r w:rsidRPr="00FF3E37">
              <w:rPr>
                <w:bCs/>
              </w:rPr>
              <w:t xml:space="preserve"> povinné učivo Ochrany života a </w:t>
            </w:r>
            <w:proofErr w:type="spellStart"/>
            <w:r w:rsidRPr="00FF3E37">
              <w:rPr>
                <w:bCs/>
              </w:rPr>
              <w:t>zdravia</w:t>
            </w:r>
            <w:proofErr w:type="spellEnd"/>
            <w:r w:rsidRPr="00FF3E37">
              <w:rPr>
                <w:bCs/>
              </w:rPr>
              <w:t>,</w:t>
            </w:r>
            <w:r>
              <w:rPr>
                <w:bCs/>
              </w:rPr>
              <w:t xml:space="preserve"> poskytovatel KEGA SR,</w:t>
            </w:r>
            <w:r w:rsidRPr="00FF3E37">
              <w:rPr>
                <w:bCs/>
              </w:rPr>
              <w:t xml:space="preserve"> 026PU-4/2021</w:t>
            </w:r>
            <w:r>
              <w:rPr>
                <w:bCs/>
              </w:rPr>
              <w:t xml:space="preserve">, hlavní řešitel za UNIZA </w:t>
            </w:r>
          </w:p>
          <w:p w14:paraId="4C125938" w14:textId="77777777" w:rsidR="00870404" w:rsidRPr="00FF3E37" w:rsidRDefault="00870404" w:rsidP="00087553">
            <w:pPr>
              <w:ind w:left="1097" w:hanging="1097"/>
              <w:jc w:val="both"/>
              <w:rPr>
                <w:bCs/>
              </w:rPr>
            </w:pPr>
            <w:r>
              <w:rPr>
                <w:bCs/>
              </w:rPr>
              <w:t xml:space="preserve">2019-2021 </w:t>
            </w:r>
            <w:r>
              <w:rPr>
                <w:bCs/>
              </w:rPr>
              <w:tab/>
            </w:r>
            <w:proofErr w:type="spellStart"/>
            <w:r w:rsidRPr="00FF3E37">
              <w:rPr>
                <w:bCs/>
              </w:rPr>
              <w:t>Výskum</w:t>
            </w:r>
            <w:proofErr w:type="spellEnd"/>
            <w:r w:rsidRPr="00FF3E37">
              <w:rPr>
                <w:bCs/>
              </w:rPr>
              <w:t xml:space="preserve"> vplyvu sociálno-ekonomického </w:t>
            </w:r>
            <w:proofErr w:type="spellStart"/>
            <w:r w:rsidRPr="00FF3E37">
              <w:rPr>
                <w:bCs/>
              </w:rPr>
              <w:t>vývoja</w:t>
            </w:r>
            <w:proofErr w:type="spellEnd"/>
            <w:r w:rsidRPr="00FF3E37">
              <w:rPr>
                <w:bCs/>
              </w:rPr>
              <w:t xml:space="preserve"> regiónu na </w:t>
            </w:r>
            <w:proofErr w:type="spellStart"/>
            <w:r w:rsidRPr="00FF3E37">
              <w:rPr>
                <w:bCs/>
              </w:rPr>
              <w:t>bezpečnosť</w:t>
            </w:r>
            <w:proofErr w:type="spellEnd"/>
            <w:r w:rsidRPr="00FF3E37">
              <w:rPr>
                <w:bCs/>
              </w:rPr>
              <w:t xml:space="preserve"> </w:t>
            </w:r>
            <w:proofErr w:type="spellStart"/>
            <w:r w:rsidRPr="00FF3E37">
              <w:rPr>
                <w:bCs/>
              </w:rPr>
              <w:t>občanov</w:t>
            </w:r>
            <w:proofErr w:type="spellEnd"/>
            <w:r w:rsidRPr="00FF3E37">
              <w:rPr>
                <w:bCs/>
              </w:rPr>
              <w:t>,</w:t>
            </w:r>
            <w:r>
              <w:rPr>
                <w:bCs/>
              </w:rPr>
              <w:t xml:space="preserve"> poskytovatel VEGA,</w:t>
            </w:r>
            <w:r w:rsidRPr="00FF3E37">
              <w:rPr>
                <w:bCs/>
              </w:rPr>
              <w:t xml:space="preserve"> 1/0768/19</w:t>
            </w:r>
            <w:r>
              <w:rPr>
                <w:bCs/>
              </w:rPr>
              <w:t>, zástupce hlavního řešitele</w:t>
            </w:r>
          </w:p>
          <w:p w14:paraId="76F58518" w14:textId="77777777" w:rsidR="00870404" w:rsidRPr="00FF3E37" w:rsidRDefault="00870404" w:rsidP="00087553">
            <w:pPr>
              <w:ind w:left="1097" w:hanging="1097"/>
              <w:jc w:val="both"/>
              <w:rPr>
                <w:bCs/>
              </w:rPr>
            </w:pPr>
            <w:r>
              <w:rPr>
                <w:bCs/>
              </w:rPr>
              <w:t>2018-2021</w:t>
            </w:r>
            <w:r>
              <w:rPr>
                <w:bCs/>
              </w:rPr>
              <w:tab/>
            </w:r>
            <w:r w:rsidRPr="00FF3E37">
              <w:rPr>
                <w:bCs/>
              </w:rPr>
              <w:t xml:space="preserve">Smart tunel: telematická podpora </w:t>
            </w:r>
            <w:proofErr w:type="spellStart"/>
            <w:r w:rsidRPr="00FF3E37">
              <w:rPr>
                <w:bCs/>
              </w:rPr>
              <w:t>pri</w:t>
            </w:r>
            <w:proofErr w:type="spellEnd"/>
            <w:r w:rsidRPr="00FF3E37">
              <w:rPr>
                <w:bCs/>
              </w:rPr>
              <w:t xml:space="preserve"> </w:t>
            </w:r>
            <w:proofErr w:type="spellStart"/>
            <w:r w:rsidRPr="00FF3E37">
              <w:rPr>
                <w:bCs/>
              </w:rPr>
              <w:t>mimoriadnych</w:t>
            </w:r>
            <w:proofErr w:type="spellEnd"/>
            <w:r w:rsidRPr="00FF3E37">
              <w:rPr>
                <w:bCs/>
              </w:rPr>
              <w:t xml:space="preserve"> </w:t>
            </w:r>
            <w:proofErr w:type="spellStart"/>
            <w:r w:rsidRPr="00FF3E37">
              <w:rPr>
                <w:bCs/>
              </w:rPr>
              <w:t>udalostiach</w:t>
            </w:r>
            <w:proofErr w:type="spellEnd"/>
            <w:r w:rsidRPr="00FF3E37">
              <w:rPr>
                <w:bCs/>
              </w:rPr>
              <w:t xml:space="preserve"> v </w:t>
            </w:r>
            <w:proofErr w:type="spellStart"/>
            <w:r w:rsidRPr="00FF3E37">
              <w:rPr>
                <w:bCs/>
              </w:rPr>
              <w:t>dopravnom</w:t>
            </w:r>
            <w:proofErr w:type="spellEnd"/>
            <w:r w:rsidRPr="00FF3E37">
              <w:rPr>
                <w:bCs/>
              </w:rPr>
              <w:t xml:space="preserve"> </w:t>
            </w:r>
            <w:proofErr w:type="spellStart"/>
            <w:r w:rsidRPr="00FF3E37">
              <w:rPr>
                <w:bCs/>
              </w:rPr>
              <w:t>tuneli</w:t>
            </w:r>
            <w:proofErr w:type="spellEnd"/>
            <w:r>
              <w:rPr>
                <w:bCs/>
              </w:rPr>
              <w:t>, poskytovatel APVV SR</w:t>
            </w:r>
            <w:r w:rsidRPr="00FF3E37">
              <w:rPr>
                <w:bCs/>
              </w:rPr>
              <w:t>, APVV-17-0014</w:t>
            </w:r>
            <w:r>
              <w:rPr>
                <w:bCs/>
              </w:rPr>
              <w:t>, spoluřešitel</w:t>
            </w:r>
          </w:p>
          <w:p w14:paraId="43FFDC0F" w14:textId="77777777" w:rsidR="00870404" w:rsidRPr="00FF3E37" w:rsidRDefault="00870404" w:rsidP="00087553">
            <w:pPr>
              <w:ind w:left="1097" w:hanging="1097"/>
              <w:jc w:val="both"/>
              <w:rPr>
                <w:bCs/>
              </w:rPr>
            </w:pPr>
            <w:r>
              <w:rPr>
                <w:bCs/>
              </w:rPr>
              <w:t>2017-2020</w:t>
            </w:r>
            <w:r>
              <w:rPr>
                <w:bCs/>
              </w:rPr>
              <w:tab/>
            </w:r>
            <w:proofErr w:type="spellStart"/>
            <w:r w:rsidRPr="00FF3E37">
              <w:rPr>
                <w:bCs/>
              </w:rPr>
              <w:t>Minimalizácia</w:t>
            </w:r>
            <w:proofErr w:type="spellEnd"/>
            <w:r w:rsidRPr="00FF3E37">
              <w:rPr>
                <w:bCs/>
              </w:rPr>
              <w:t xml:space="preserve"> </w:t>
            </w:r>
            <w:proofErr w:type="spellStart"/>
            <w:r w:rsidRPr="00FF3E37">
              <w:rPr>
                <w:bCs/>
              </w:rPr>
              <w:t>miery</w:t>
            </w:r>
            <w:proofErr w:type="spellEnd"/>
            <w:r w:rsidRPr="00FF3E37">
              <w:rPr>
                <w:bCs/>
              </w:rPr>
              <w:t xml:space="preserve"> </w:t>
            </w:r>
            <w:proofErr w:type="spellStart"/>
            <w:r w:rsidRPr="00FF3E37">
              <w:rPr>
                <w:bCs/>
              </w:rPr>
              <w:t>subjektívnosti</w:t>
            </w:r>
            <w:proofErr w:type="spellEnd"/>
            <w:r w:rsidRPr="00FF3E37">
              <w:rPr>
                <w:bCs/>
              </w:rPr>
              <w:t xml:space="preserve"> </w:t>
            </w:r>
            <w:proofErr w:type="spellStart"/>
            <w:r w:rsidRPr="00FF3E37">
              <w:rPr>
                <w:bCs/>
              </w:rPr>
              <w:t>odhadov</w:t>
            </w:r>
            <w:proofErr w:type="spellEnd"/>
            <w:r w:rsidRPr="00FF3E37">
              <w:rPr>
                <w:bCs/>
              </w:rPr>
              <w:t xml:space="preserve"> </w:t>
            </w:r>
            <w:proofErr w:type="spellStart"/>
            <w:r w:rsidRPr="00FF3E37">
              <w:rPr>
                <w:bCs/>
              </w:rPr>
              <w:t>expertov</w:t>
            </w:r>
            <w:proofErr w:type="spellEnd"/>
            <w:r w:rsidRPr="00FF3E37">
              <w:rPr>
                <w:bCs/>
              </w:rPr>
              <w:t xml:space="preserve"> v </w:t>
            </w:r>
            <w:proofErr w:type="spellStart"/>
            <w:r w:rsidRPr="00FF3E37">
              <w:rPr>
                <w:bCs/>
              </w:rPr>
              <w:t>bezpečnostnej</w:t>
            </w:r>
            <w:proofErr w:type="spellEnd"/>
            <w:r w:rsidRPr="00FF3E37">
              <w:rPr>
                <w:bCs/>
              </w:rPr>
              <w:t xml:space="preserve"> praxi s využitím </w:t>
            </w:r>
            <w:proofErr w:type="spellStart"/>
            <w:r w:rsidRPr="00FF3E37">
              <w:rPr>
                <w:bCs/>
              </w:rPr>
              <w:t>kvantitatívnych</w:t>
            </w:r>
            <w:proofErr w:type="spellEnd"/>
            <w:r w:rsidRPr="00FF3E37">
              <w:rPr>
                <w:bCs/>
              </w:rPr>
              <w:t xml:space="preserve"> a </w:t>
            </w:r>
            <w:proofErr w:type="spellStart"/>
            <w:r w:rsidRPr="00FF3E37">
              <w:rPr>
                <w:bCs/>
              </w:rPr>
              <w:t>kvalitatívnych</w:t>
            </w:r>
            <w:proofErr w:type="spellEnd"/>
            <w:r w:rsidRPr="00FF3E37">
              <w:rPr>
                <w:bCs/>
              </w:rPr>
              <w:t xml:space="preserve"> </w:t>
            </w:r>
            <w:proofErr w:type="spellStart"/>
            <w:r w:rsidRPr="00FF3E37">
              <w:rPr>
                <w:bCs/>
              </w:rPr>
              <w:t>metód</w:t>
            </w:r>
            <w:proofErr w:type="spellEnd"/>
            <w:r w:rsidRPr="00FF3E37">
              <w:rPr>
                <w:bCs/>
              </w:rPr>
              <w:t>,</w:t>
            </w:r>
            <w:r>
              <w:rPr>
                <w:bCs/>
              </w:rPr>
              <w:t xml:space="preserve"> poskytovatel VEGA,</w:t>
            </w:r>
            <w:r w:rsidRPr="00FF3E37">
              <w:rPr>
                <w:bCs/>
              </w:rPr>
              <w:t xml:space="preserve"> 1/0628/18</w:t>
            </w:r>
            <w:r>
              <w:rPr>
                <w:bCs/>
              </w:rPr>
              <w:t>, spoluřešitel</w:t>
            </w:r>
          </w:p>
          <w:p w14:paraId="49AA0C7B" w14:textId="77777777" w:rsidR="00870404" w:rsidRPr="00FF3E37" w:rsidRDefault="00870404" w:rsidP="00087553">
            <w:pPr>
              <w:ind w:left="1097" w:hanging="1097"/>
              <w:jc w:val="both"/>
              <w:rPr>
                <w:bCs/>
              </w:rPr>
            </w:pPr>
            <w:r>
              <w:rPr>
                <w:bCs/>
              </w:rPr>
              <w:t>2015-2018</w:t>
            </w:r>
            <w:r>
              <w:rPr>
                <w:bCs/>
              </w:rPr>
              <w:tab/>
            </w:r>
            <w:r w:rsidRPr="00FF3E37">
              <w:rPr>
                <w:bCs/>
              </w:rPr>
              <w:t xml:space="preserve">Analýza možností </w:t>
            </w:r>
            <w:proofErr w:type="spellStart"/>
            <w:r w:rsidRPr="00FF3E37">
              <w:rPr>
                <w:bCs/>
              </w:rPr>
              <w:t>zvyšovania</w:t>
            </w:r>
            <w:proofErr w:type="spellEnd"/>
            <w:r w:rsidRPr="00FF3E37">
              <w:rPr>
                <w:bCs/>
              </w:rPr>
              <w:t xml:space="preserve"> bezpečnosti </w:t>
            </w:r>
            <w:proofErr w:type="spellStart"/>
            <w:r w:rsidRPr="00FF3E37">
              <w:rPr>
                <w:bCs/>
              </w:rPr>
              <w:t>občanov</w:t>
            </w:r>
            <w:proofErr w:type="spellEnd"/>
            <w:r w:rsidRPr="00FF3E37">
              <w:rPr>
                <w:bCs/>
              </w:rPr>
              <w:t xml:space="preserve"> a </w:t>
            </w:r>
            <w:proofErr w:type="spellStart"/>
            <w:r w:rsidRPr="00FF3E37">
              <w:rPr>
                <w:bCs/>
              </w:rPr>
              <w:t>ich</w:t>
            </w:r>
            <w:proofErr w:type="spellEnd"/>
            <w:r w:rsidRPr="00FF3E37">
              <w:rPr>
                <w:bCs/>
              </w:rPr>
              <w:t xml:space="preserve"> majetku v </w:t>
            </w:r>
            <w:proofErr w:type="spellStart"/>
            <w:r w:rsidRPr="00FF3E37">
              <w:rPr>
                <w:bCs/>
              </w:rPr>
              <w:t>obciach</w:t>
            </w:r>
            <w:proofErr w:type="spellEnd"/>
            <w:r w:rsidRPr="00FF3E37">
              <w:rPr>
                <w:bCs/>
              </w:rPr>
              <w:t xml:space="preserve"> </w:t>
            </w:r>
            <w:proofErr w:type="spellStart"/>
            <w:r w:rsidRPr="00FF3E37">
              <w:rPr>
                <w:bCs/>
              </w:rPr>
              <w:t>prostredníctvom</w:t>
            </w:r>
            <w:proofErr w:type="spellEnd"/>
            <w:r w:rsidRPr="00FF3E37">
              <w:rPr>
                <w:bCs/>
              </w:rPr>
              <w:t xml:space="preserve"> </w:t>
            </w:r>
            <w:proofErr w:type="spellStart"/>
            <w:r w:rsidRPr="00FF3E37">
              <w:rPr>
                <w:bCs/>
              </w:rPr>
              <w:t>preventívnych</w:t>
            </w:r>
            <w:proofErr w:type="spellEnd"/>
            <w:r w:rsidRPr="00FF3E37">
              <w:rPr>
                <w:bCs/>
              </w:rPr>
              <w:t xml:space="preserve"> </w:t>
            </w:r>
            <w:proofErr w:type="spellStart"/>
            <w:r w:rsidRPr="00FF3E37">
              <w:rPr>
                <w:bCs/>
              </w:rPr>
              <w:t>opatrení</w:t>
            </w:r>
            <w:proofErr w:type="spellEnd"/>
            <w:r w:rsidRPr="00FF3E37">
              <w:rPr>
                <w:bCs/>
              </w:rPr>
              <w:t xml:space="preserve">, </w:t>
            </w:r>
            <w:r>
              <w:rPr>
                <w:bCs/>
              </w:rPr>
              <w:t xml:space="preserve">poskytovatel VEGA, </w:t>
            </w:r>
            <w:r w:rsidRPr="00FF3E37">
              <w:rPr>
                <w:bCs/>
              </w:rPr>
              <w:t>1/0455/16</w:t>
            </w:r>
            <w:r>
              <w:rPr>
                <w:bCs/>
              </w:rPr>
              <w:t>, hlavní řešitel</w:t>
            </w:r>
          </w:p>
          <w:p w14:paraId="1BADAD24" w14:textId="77777777" w:rsidR="00870404" w:rsidRPr="00345FE1" w:rsidRDefault="00870404" w:rsidP="00087553">
            <w:pPr>
              <w:ind w:left="1097" w:hanging="1097"/>
              <w:jc w:val="both"/>
              <w:rPr>
                <w:b/>
              </w:rPr>
            </w:pPr>
          </w:p>
        </w:tc>
      </w:tr>
      <w:tr w:rsidR="00870404" w:rsidRPr="00345FE1" w14:paraId="66D42989" w14:textId="77777777" w:rsidTr="00087553">
        <w:trPr>
          <w:trHeight w:val="218"/>
        </w:trPr>
        <w:tc>
          <w:tcPr>
            <w:tcW w:w="9859" w:type="dxa"/>
            <w:gridSpan w:val="15"/>
            <w:shd w:val="clear" w:color="auto" w:fill="F7CAAC"/>
          </w:tcPr>
          <w:p w14:paraId="2B3D3983" w14:textId="77777777" w:rsidR="00870404" w:rsidRPr="00345FE1" w:rsidRDefault="00870404" w:rsidP="00087553">
            <w:pPr>
              <w:rPr>
                <w:b/>
              </w:rPr>
            </w:pPr>
            <w:r w:rsidRPr="00345FE1">
              <w:rPr>
                <w:b/>
              </w:rPr>
              <w:lastRenderedPageBreak/>
              <w:t>Působení v zahraničí</w:t>
            </w:r>
          </w:p>
        </w:tc>
      </w:tr>
      <w:tr w:rsidR="00870404" w:rsidRPr="00345FE1" w14:paraId="60F3BB4C" w14:textId="77777777" w:rsidTr="00087553">
        <w:trPr>
          <w:trHeight w:val="328"/>
        </w:trPr>
        <w:tc>
          <w:tcPr>
            <w:tcW w:w="9859" w:type="dxa"/>
            <w:gridSpan w:val="15"/>
          </w:tcPr>
          <w:p w14:paraId="744A4987" w14:textId="77777777" w:rsidR="00870404" w:rsidRPr="00345FE1" w:rsidRDefault="00870404" w:rsidP="00087553">
            <w:proofErr w:type="spellStart"/>
            <w:r>
              <w:t>Technnologická</w:t>
            </w:r>
            <w:proofErr w:type="spellEnd"/>
            <w:r>
              <w:t xml:space="preserve"> agentura ČR, oponent</w:t>
            </w:r>
            <w:r w:rsidRPr="00345FE1" w:rsidDel="00334017">
              <w:t xml:space="preserve"> </w:t>
            </w:r>
          </w:p>
        </w:tc>
      </w:tr>
      <w:tr w:rsidR="00870404" w:rsidRPr="00345FE1" w14:paraId="28020706" w14:textId="77777777" w:rsidTr="00087553">
        <w:trPr>
          <w:cantSplit/>
          <w:trHeight w:val="470"/>
        </w:trPr>
        <w:tc>
          <w:tcPr>
            <w:tcW w:w="2518" w:type="dxa"/>
            <w:shd w:val="clear" w:color="auto" w:fill="F7CAAC"/>
          </w:tcPr>
          <w:p w14:paraId="01654B2C" w14:textId="77777777" w:rsidR="00870404" w:rsidRPr="00345FE1" w:rsidRDefault="00870404" w:rsidP="00087553">
            <w:pPr>
              <w:jc w:val="both"/>
              <w:rPr>
                <w:b/>
              </w:rPr>
            </w:pPr>
            <w:r w:rsidRPr="00345FE1">
              <w:rPr>
                <w:b/>
              </w:rPr>
              <w:t xml:space="preserve">Podpis </w:t>
            </w:r>
          </w:p>
        </w:tc>
        <w:tc>
          <w:tcPr>
            <w:tcW w:w="4536" w:type="dxa"/>
            <w:gridSpan w:val="8"/>
          </w:tcPr>
          <w:p w14:paraId="2601946D" w14:textId="77777777" w:rsidR="00870404" w:rsidRPr="00345FE1" w:rsidRDefault="00870404" w:rsidP="00087553">
            <w:pPr>
              <w:jc w:val="both"/>
            </w:pPr>
          </w:p>
        </w:tc>
        <w:tc>
          <w:tcPr>
            <w:tcW w:w="786" w:type="dxa"/>
            <w:gridSpan w:val="2"/>
            <w:shd w:val="clear" w:color="auto" w:fill="F7CAAC"/>
          </w:tcPr>
          <w:p w14:paraId="25A7F157" w14:textId="77777777" w:rsidR="00870404" w:rsidRPr="00345FE1" w:rsidRDefault="00870404" w:rsidP="00087553">
            <w:pPr>
              <w:jc w:val="both"/>
            </w:pPr>
            <w:r w:rsidRPr="00345FE1">
              <w:rPr>
                <w:b/>
              </w:rPr>
              <w:t>datum</w:t>
            </w:r>
          </w:p>
        </w:tc>
        <w:tc>
          <w:tcPr>
            <w:tcW w:w="2019" w:type="dxa"/>
            <w:gridSpan w:val="4"/>
          </w:tcPr>
          <w:p w14:paraId="36E2707C" w14:textId="77777777" w:rsidR="00870404" w:rsidRPr="00345FE1" w:rsidRDefault="00870404" w:rsidP="00087553">
            <w:pPr>
              <w:jc w:val="both"/>
            </w:pPr>
            <w:r>
              <w:t>27. 8. 2024</w:t>
            </w:r>
          </w:p>
        </w:tc>
      </w:tr>
    </w:tbl>
    <w:p w14:paraId="70D4355D" w14:textId="77777777" w:rsidR="00870404" w:rsidRPr="00345FE1" w:rsidRDefault="00870404" w:rsidP="00870404">
      <w:r w:rsidRPr="00345FE1">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870404" w:rsidRPr="00345FE1" w14:paraId="3C239A79" w14:textId="77777777" w:rsidTr="00087553">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181015DE" w14:textId="715BFA42" w:rsidR="00870404" w:rsidRPr="00345FE1" w:rsidRDefault="00870404" w:rsidP="00087553">
            <w:pPr>
              <w:pageBreakBefore/>
              <w:widowControl w:val="0"/>
              <w:tabs>
                <w:tab w:val="right" w:pos="9480"/>
              </w:tabs>
              <w:jc w:val="both"/>
            </w:pPr>
            <w:r w:rsidRPr="00345FE1">
              <w:rPr>
                <w:b/>
                <w:sz w:val="28"/>
              </w:rPr>
              <w:lastRenderedPageBreak/>
              <w:t xml:space="preserve">C-I – Personální zabezpečení </w:t>
            </w:r>
            <w:r>
              <w:rPr>
                <w:b/>
                <w:sz w:val="28"/>
              </w:rPr>
              <w:tab/>
            </w:r>
            <w:r w:rsidRPr="00F5556C">
              <w:rPr>
                <w:rStyle w:val="Odkazintenzivn"/>
              </w:rPr>
              <w:fldChar w:fldCharType="begin"/>
            </w:r>
            <w:r w:rsidRPr="00F5556C">
              <w:rPr>
                <w:rStyle w:val="Odkazintenzivn"/>
              </w:rPr>
              <w:instrText xml:space="preserve"> REF CI_prehled \h </w:instrText>
            </w:r>
            <w:r>
              <w:rPr>
                <w:rStyle w:val="Odkazintenzivn"/>
              </w:rPr>
              <w:instrText xml:space="preserve"> \* MERGEFORMAT </w:instrText>
            </w:r>
            <w:r w:rsidRPr="00F5556C">
              <w:rPr>
                <w:rStyle w:val="Odkazintenzivn"/>
              </w:rPr>
            </w:r>
            <w:r w:rsidRPr="00F5556C">
              <w:rPr>
                <w:rStyle w:val="Odkazintenzivn"/>
              </w:rPr>
              <w:fldChar w:fldCharType="separate"/>
            </w:r>
            <w:r w:rsidR="00063627" w:rsidRPr="00063627">
              <w:rPr>
                <w:rStyle w:val="Odkazintenzivn"/>
              </w:rPr>
              <w:t>Abecední seznam</w:t>
            </w:r>
            <w:r w:rsidRPr="00F5556C">
              <w:rPr>
                <w:rStyle w:val="Odkazintenzivn"/>
              </w:rPr>
              <w:fldChar w:fldCharType="end"/>
            </w:r>
          </w:p>
        </w:tc>
      </w:tr>
      <w:tr w:rsidR="00870404" w:rsidRPr="00345FE1" w14:paraId="433DDCE0" w14:textId="77777777" w:rsidTr="00087553">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CE9EFF8" w14:textId="77777777" w:rsidR="00870404" w:rsidRPr="00345FE1" w:rsidRDefault="00870404" w:rsidP="00087553">
            <w:pPr>
              <w:widowControl w:val="0"/>
              <w:jc w:val="both"/>
              <w:rPr>
                <w:b/>
              </w:rPr>
            </w:pPr>
            <w:r w:rsidRPr="00345FE1">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5A7D907" w14:textId="77777777" w:rsidR="00870404" w:rsidRPr="00345FE1" w:rsidRDefault="00870404" w:rsidP="00087553">
            <w:pPr>
              <w:widowControl w:val="0"/>
              <w:jc w:val="both"/>
            </w:pPr>
            <w:r w:rsidRPr="00345FE1">
              <w:t>Univerzita Tomáše Bati ve Zlíně</w:t>
            </w:r>
          </w:p>
        </w:tc>
      </w:tr>
      <w:tr w:rsidR="00870404" w:rsidRPr="00345FE1" w14:paraId="095952F0"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74F569E" w14:textId="77777777" w:rsidR="00870404" w:rsidRPr="00345FE1" w:rsidRDefault="00870404" w:rsidP="00087553">
            <w:pPr>
              <w:widowControl w:val="0"/>
              <w:jc w:val="both"/>
              <w:rPr>
                <w:b/>
              </w:rPr>
            </w:pPr>
            <w:r w:rsidRPr="00345FE1">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79BAABAF" w14:textId="77777777" w:rsidR="00870404" w:rsidRPr="00345FE1" w:rsidRDefault="00870404" w:rsidP="00087553">
            <w:pPr>
              <w:widowControl w:val="0"/>
              <w:jc w:val="both"/>
            </w:pPr>
            <w:r w:rsidRPr="00345FE1">
              <w:t>Fakulta aplikované informatiky</w:t>
            </w:r>
          </w:p>
        </w:tc>
      </w:tr>
      <w:tr w:rsidR="00870404" w:rsidRPr="00345FE1" w14:paraId="3F526990"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2CF6621" w14:textId="77777777" w:rsidR="00870404" w:rsidRPr="00345FE1" w:rsidRDefault="00870404" w:rsidP="00087553">
            <w:pPr>
              <w:widowControl w:val="0"/>
              <w:jc w:val="both"/>
              <w:rPr>
                <w:b/>
              </w:rPr>
            </w:pPr>
            <w:r w:rsidRPr="00345FE1">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298DC885" w14:textId="23DAB579" w:rsidR="00870404" w:rsidRPr="00345FE1" w:rsidRDefault="00D217E0" w:rsidP="00087553">
            <w:pPr>
              <w:widowControl w:val="0"/>
              <w:jc w:val="both"/>
            </w:pPr>
            <w:proofErr w:type="spellStart"/>
            <w:r>
              <w:t>Security</w:t>
            </w:r>
            <w:proofErr w:type="spellEnd"/>
            <w:r>
              <w:t xml:space="preserve"> Technologies, Systems and Management</w:t>
            </w:r>
          </w:p>
        </w:tc>
      </w:tr>
      <w:tr w:rsidR="00870404" w:rsidRPr="00345FE1" w14:paraId="07142A46"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7A88B95" w14:textId="77777777" w:rsidR="00870404" w:rsidRPr="00345FE1" w:rsidRDefault="00870404" w:rsidP="00087553">
            <w:pPr>
              <w:widowControl w:val="0"/>
              <w:jc w:val="both"/>
              <w:rPr>
                <w:b/>
              </w:rPr>
            </w:pPr>
            <w:r w:rsidRPr="00345FE1">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7FFBDE6" w14:textId="77777777" w:rsidR="00870404" w:rsidRPr="00345FE1" w:rsidRDefault="00870404" w:rsidP="00087553">
            <w:pPr>
              <w:widowControl w:val="0"/>
              <w:jc w:val="both"/>
            </w:pPr>
            <w:r w:rsidRPr="00345FE1">
              <w:t xml:space="preserve">Jiří </w:t>
            </w:r>
            <w:bookmarkStart w:id="633" w:name="CI_Vojtesek"/>
            <w:r w:rsidRPr="00345FE1">
              <w:t>Vojtěšek</w:t>
            </w:r>
            <w:bookmarkEnd w:id="633"/>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9251A8A" w14:textId="77777777" w:rsidR="00870404" w:rsidRPr="00345FE1" w:rsidRDefault="00870404" w:rsidP="00087553">
            <w:pPr>
              <w:widowControl w:val="0"/>
              <w:jc w:val="both"/>
              <w:rPr>
                <w:b/>
              </w:rPr>
            </w:pPr>
            <w:r w:rsidRPr="00345FE1">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0F77EEE3" w14:textId="77777777" w:rsidR="00870404" w:rsidRPr="00345FE1" w:rsidRDefault="00870404" w:rsidP="00087553">
            <w:pPr>
              <w:widowControl w:val="0"/>
              <w:jc w:val="both"/>
            </w:pPr>
            <w:r w:rsidRPr="00345FE1">
              <w:t>doc. Ing. Ph.D.</w:t>
            </w:r>
          </w:p>
        </w:tc>
      </w:tr>
      <w:tr w:rsidR="00870404" w:rsidRPr="00345FE1" w14:paraId="5848B80E" w14:textId="77777777" w:rsidTr="00087553">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BA66E90" w14:textId="77777777" w:rsidR="00870404" w:rsidRPr="00345FE1" w:rsidRDefault="00870404" w:rsidP="00087553">
            <w:pPr>
              <w:widowControl w:val="0"/>
              <w:jc w:val="both"/>
              <w:rPr>
                <w:b/>
              </w:rPr>
            </w:pPr>
            <w:r w:rsidRPr="00345FE1">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AEC4775" w14:textId="77777777" w:rsidR="00870404" w:rsidRPr="00345FE1" w:rsidRDefault="00870404" w:rsidP="00087553">
            <w:pPr>
              <w:widowControl w:val="0"/>
              <w:jc w:val="both"/>
            </w:pPr>
            <w:r w:rsidRPr="00345FE1">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457E0F5F" w14:textId="77777777" w:rsidR="00870404" w:rsidRPr="00345FE1" w:rsidRDefault="00870404" w:rsidP="00087553">
            <w:pPr>
              <w:widowControl w:val="0"/>
              <w:jc w:val="both"/>
              <w:rPr>
                <w:b/>
              </w:rPr>
            </w:pPr>
            <w:r w:rsidRPr="00345FE1">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0208E60" w14:textId="77777777" w:rsidR="00870404" w:rsidRPr="00345FE1" w:rsidRDefault="00870404" w:rsidP="00087553">
            <w:pPr>
              <w:widowControl w:val="0"/>
              <w:jc w:val="both"/>
            </w:pPr>
            <w:r w:rsidRPr="00345FE1">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C02AAB4" w14:textId="77777777" w:rsidR="00870404" w:rsidRPr="00345FE1" w:rsidRDefault="00870404" w:rsidP="00087553">
            <w:pPr>
              <w:widowControl w:val="0"/>
              <w:jc w:val="both"/>
              <w:rPr>
                <w:b/>
              </w:rPr>
            </w:pPr>
            <w:r w:rsidRPr="00345FE1">
              <w:rPr>
                <w:b/>
              </w:rPr>
              <w:t>rozsah</w:t>
            </w:r>
          </w:p>
        </w:tc>
        <w:tc>
          <w:tcPr>
            <w:tcW w:w="706" w:type="dxa"/>
            <w:tcBorders>
              <w:top w:val="single" w:sz="4" w:space="0" w:color="000000"/>
              <w:left w:val="single" w:sz="4" w:space="0" w:color="000000"/>
              <w:bottom w:val="single" w:sz="4" w:space="0" w:color="000000"/>
              <w:right w:val="single" w:sz="4" w:space="0" w:color="000000"/>
            </w:tcBorders>
          </w:tcPr>
          <w:p w14:paraId="1D5B8D37" w14:textId="77777777" w:rsidR="00870404" w:rsidRPr="00345FE1" w:rsidRDefault="00870404" w:rsidP="00087553">
            <w:pPr>
              <w:widowControl w:val="0"/>
              <w:jc w:val="both"/>
            </w:pPr>
            <w:r w:rsidRPr="00345FE1">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5C4537F1" w14:textId="77777777" w:rsidR="00870404" w:rsidRPr="00345FE1" w:rsidRDefault="00870404" w:rsidP="00087553">
            <w:pPr>
              <w:widowControl w:val="0"/>
              <w:jc w:val="both"/>
              <w:rPr>
                <w:b/>
              </w:rPr>
            </w:pPr>
            <w:r w:rsidRPr="00345FE1">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668004E5" w14:textId="77777777" w:rsidR="00870404" w:rsidRPr="00345FE1" w:rsidRDefault="00870404" w:rsidP="00087553">
            <w:pPr>
              <w:widowControl w:val="0"/>
              <w:jc w:val="both"/>
            </w:pPr>
            <w:r w:rsidRPr="00345FE1">
              <w:t>N</w:t>
            </w:r>
          </w:p>
        </w:tc>
      </w:tr>
      <w:tr w:rsidR="00870404" w:rsidRPr="00345FE1" w14:paraId="45597506" w14:textId="77777777" w:rsidTr="00087553">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78C9DC61" w14:textId="77777777" w:rsidR="00870404" w:rsidRPr="00345FE1" w:rsidRDefault="00870404" w:rsidP="00087553">
            <w:pPr>
              <w:widowControl w:val="0"/>
              <w:jc w:val="both"/>
              <w:rPr>
                <w:b/>
              </w:rPr>
            </w:pPr>
            <w:r w:rsidRPr="00345FE1">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31879A2" w14:textId="77777777" w:rsidR="00870404" w:rsidRPr="00345FE1" w:rsidRDefault="00870404" w:rsidP="00087553">
            <w:pPr>
              <w:widowControl w:val="0"/>
              <w:jc w:val="both"/>
            </w:pPr>
            <w:r w:rsidRPr="00345FE1">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CFF3A8F" w14:textId="77777777" w:rsidR="00870404" w:rsidRPr="00345FE1" w:rsidRDefault="00870404" w:rsidP="00087553">
            <w:pPr>
              <w:widowControl w:val="0"/>
              <w:jc w:val="both"/>
              <w:rPr>
                <w:b/>
              </w:rPr>
            </w:pPr>
            <w:r w:rsidRPr="00345FE1">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676396C" w14:textId="77777777" w:rsidR="00870404" w:rsidRPr="00345FE1" w:rsidRDefault="00870404" w:rsidP="00087553">
            <w:pPr>
              <w:widowControl w:val="0"/>
              <w:jc w:val="both"/>
            </w:pPr>
            <w:r w:rsidRPr="00345FE1">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085A3EC" w14:textId="77777777" w:rsidR="00870404" w:rsidRPr="00345FE1" w:rsidRDefault="00870404" w:rsidP="00087553">
            <w:pPr>
              <w:widowControl w:val="0"/>
              <w:jc w:val="both"/>
              <w:rPr>
                <w:b/>
              </w:rPr>
            </w:pPr>
            <w:r w:rsidRPr="00345FE1">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1EE7DB5" w14:textId="77777777" w:rsidR="00870404" w:rsidRPr="00345FE1" w:rsidRDefault="00870404" w:rsidP="00087553">
            <w:pPr>
              <w:widowControl w:val="0"/>
              <w:jc w:val="both"/>
            </w:pPr>
            <w:r w:rsidRPr="00345FE1">
              <w:t>N</w:t>
            </w:r>
          </w:p>
        </w:tc>
      </w:tr>
      <w:tr w:rsidR="00870404" w:rsidRPr="00345FE1" w14:paraId="7287E990" w14:textId="77777777" w:rsidTr="00087553">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3EB5314" w14:textId="77777777" w:rsidR="00870404" w:rsidRPr="00345FE1" w:rsidRDefault="00870404" w:rsidP="00087553">
            <w:pPr>
              <w:widowControl w:val="0"/>
              <w:jc w:val="both"/>
              <w:rPr>
                <w:b/>
              </w:rPr>
            </w:pPr>
            <w:r w:rsidRPr="00345FE1">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45DEEF52" w14:textId="77777777" w:rsidR="00870404" w:rsidRPr="00345FE1" w:rsidRDefault="00870404" w:rsidP="00087553">
            <w:pPr>
              <w:widowControl w:val="0"/>
              <w:jc w:val="both"/>
              <w:rPr>
                <w:b/>
              </w:rPr>
            </w:pPr>
            <w:r w:rsidRPr="00345FE1">
              <w:rPr>
                <w:b/>
              </w:rPr>
              <w:t xml:space="preserve">typ </w:t>
            </w:r>
            <w:proofErr w:type="spellStart"/>
            <w:r w:rsidRPr="00345FE1">
              <w:rPr>
                <w:b/>
              </w:rPr>
              <w:t>prac</w:t>
            </w:r>
            <w:proofErr w:type="spellEnd"/>
            <w:r w:rsidRPr="00345FE1">
              <w:rPr>
                <w:b/>
              </w:rPr>
              <w:t>.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48FFA74" w14:textId="77777777" w:rsidR="00870404" w:rsidRPr="00345FE1" w:rsidRDefault="00870404" w:rsidP="00087553">
            <w:pPr>
              <w:widowControl w:val="0"/>
              <w:jc w:val="both"/>
              <w:rPr>
                <w:b/>
              </w:rPr>
            </w:pPr>
            <w:r w:rsidRPr="00345FE1">
              <w:rPr>
                <w:b/>
              </w:rPr>
              <w:t>rozsah</w:t>
            </w:r>
          </w:p>
        </w:tc>
      </w:tr>
      <w:tr w:rsidR="00870404" w:rsidRPr="00345FE1" w14:paraId="0E8ED84A" w14:textId="77777777" w:rsidTr="00087553">
        <w:tc>
          <w:tcPr>
            <w:tcW w:w="6063" w:type="dxa"/>
            <w:gridSpan w:val="8"/>
            <w:tcBorders>
              <w:top w:val="single" w:sz="4" w:space="0" w:color="000000"/>
              <w:left w:val="single" w:sz="4" w:space="0" w:color="000000"/>
              <w:bottom w:val="single" w:sz="4" w:space="0" w:color="000000"/>
              <w:right w:val="single" w:sz="4" w:space="0" w:color="000000"/>
            </w:tcBorders>
          </w:tcPr>
          <w:p w14:paraId="631826B5" w14:textId="77777777" w:rsidR="00870404" w:rsidRPr="00345FE1" w:rsidRDefault="00870404" w:rsidP="00087553">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3091CF16" w14:textId="77777777" w:rsidR="00870404" w:rsidRPr="00345FE1" w:rsidRDefault="00870404" w:rsidP="00087553">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64C256F5" w14:textId="77777777" w:rsidR="00870404" w:rsidRPr="00345FE1" w:rsidRDefault="00870404" w:rsidP="00087553">
            <w:pPr>
              <w:widowControl w:val="0"/>
              <w:jc w:val="both"/>
            </w:pPr>
          </w:p>
        </w:tc>
      </w:tr>
      <w:tr w:rsidR="00870404" w:rsidRPr="00345FE1" w14:paraId="047A8AB2"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0C35D9" w14:textId="77777777" w:rsidR="00870404" w:rsidRPr="00345FE1" w:rsidRDefault="00870404" w:rsidP="00087553">
            <w:pPr>
              <w:widowControl w:val="0"/>
              <w:jc w:val="both"/>
              <w:rPr>
                <w:b/>
              </w:rPr>
            </w:pPr>
            <w:r w:rsidRPr="00345FE1">
              <w:rPr>
                <w:b/>
              </w:rPr>
              <w:t>Předměty příslušného studijního programu a způsob zapojení do jejich výuky, příp. další zapojení do uskutečňování studijního programu</w:t>
            </w:r>
          </w:p>
        </w:tc>
      </w:tr>
      <w:tr w:rsidR="00870404" w:rsidRPr="00345FE1" w14:paraId="489D0142" w14:textId="77777777" w:rsidTr="00087553">
        <w:trPr>
          <w:trHeight w:val="662"/>
        </w:trPr>
        <w:tc>
          <w:tcPr>
            <w:tcW w:w="9859" w:type="dxa"/>
            <w:gridSpan w:val="15"/>
            <w:tcBorders>
              <w:left w:val="single" w:sz="4" w:space="0" w:color="000000"/>
              <w:bottom w:val="single" w:sz="4" w:space="0" w:color="000000"/>
              <w:right w:val="single" w:sz="4" w:space="0" w:color="000000"/>
            </w:tcBorders>
          </w:tcPr>
          <w:p w14:paraId="6C277F5D" w14:textId="77777777" w:rsidR="00870404" w:rsidRPr="00345FE1" w:rsidRDefault="00870404" w:rsidP="00087553">
            <w:pPr>
              <w:rPr>
                <w:b/>
              </w:rPr>
            </w:pPr>
            <w:r w:rsidRPr="00345FE1">
              <w:rPr>
                <w:b/>
              </w:rPr>
              <w:t>Zapojení do uskutečňování studijního programu:</w:t>
            </w:r>
          </w:p>
          <w:p w14:paraId="424E1589" w14:textId="77777777" w:rsidR="00870404" w:rsidRPr="00345FE1" w:rsidRDefault="00870404" w:rsidP="00C31356">
            <w:pPr>
              <w:pStyle w:val="Odstavecseseznamem"/>
              <w:numPr>
                <w:ilvl w:val="0"/>
                <w:numId w:val="4"/>
              </w:numPr>
              <w:suppressAutoHyphens w:val="0"/>
              <w:jc w:val="both"/>
            </w:pPr>
            <w:r w:rsidRPr="00345FE1">
              <w:t>člen Oborové rady DSP</w:t>
            </w:r>
            <w:r>
              <w:t>, školitel</w:t>
            </w:r>
          </w:p>
        </w:tc>
      </w:tr>
      <w:tr w:rsidR="00870404" w:rsidRPr="00345FE1" w14:paraId="01795355" w14:textId="77777777" w:rsidTr="00087553">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A462EAC" w14:textId="77777777" w:rsidR="00870404" w:rsidRPr="00345FE1" w:rsidRDefault="00870404" w:rsidP="00087553">
            <w:pPr>
              <w:widowControl w:val="0"/>
              <w:jc w:val="both"/>
              <w:rPr>
                <w:b/>
              </w:rPr>
            </w:pPr>
            <w:r w:rsidRPr="00345FE1">
              <w:rPr>
                <w:b/>
              </w:rPr>
              <w:t>Zapojení do výuky v dalších studijních programech na téže vysoké škole (pouze u garantů ZT a PZ předmětů)</w:t>
            </w:r>
          </w:p>
        </w:tc>
      </w:tr>
      <w:tr w:rsidR="00870404" w:rsidRPr="00345FE1" w14:paraId="2BCFC25B" w14:textId="77777777" w:rsidTr="00087553">
        <w:trPr>
          <w:trHeight w:val="340"/>
        </w:trPr>
        <w:tc>
          <w:tcPr>
            <w:tcW w:w="2801" w:type="dxa"/>
            <w:gridSpan w:val="2"/>
            <w:tcBorders>
              <w:left w:val="single" w:sz="4" w:space="0" w:color="000000"/>
              <w:bottom w:val="single" w:sz="4" w:space="0" w:color="000000"/>
              <w:right w:val="single" w:sz="4" w:space="0" w:color="000000"/>
            </w:tcBorders>
          </w:tcPr>
          <w:p w14:paraId="267E8500" w14:textId="77777777" w:rsidR="00870404" w:rsidRPr="00345FE1" w:rsidRDefault="00870404" w:rsidP="00087553">
            <w:pPr>
              <w:widowControl w:val="0"/>
              <w:jc w:val="both"/>
              <w:rPr>
                <w:b/>
              </w:rPr>
            </w:pPr>
            <w:r w:rsidRPr="00345FE1">
              <w:rPr>
                <w:b/>
              </w:rPr>
              <w:t>Název studijního předmětu</w:t>
            </w:r>
          </w:p>
        </w:tc>
        <w:tc>
          <w:tcPr>
            <w:tcW w:w="2413" w:type="dxa"/>
            <w:gridSpan w:val="3"/>
            <w:tcBorders>
              <w:left w:val="single" w:sz="4" w:space="0" w:color="000000"/>
              <w:bottom w:val="single" w:sz="4" w:space="0" w:color="000000"/>
              <w:right w:val="single" w:sz="4" w:space="0" w:color="000000"/>
            </w:tcBorders>
          </w:tcPr>
          <w:p w14:paraId="5EC10F6A" w14:textId="77777777" w:rsidR="00870404" w:rsidRPr="00345FE1" w:rsidRDefault="00870404" w:rsidP="00087553">
            <w:pPr>
              <w:widowControl w:val="0"/>
              <w:jc w:val="both"/>
              <w:rPr>
                <w:b/>
              </w:rPr>
            </w:pPr>
            <w:r w:rsidRPr="00345FE1">
              <w:rPr>
                <w:b/>
              </w:rPr>
              <w:t>Název studijního programu</w:t>
            </w:r>
          </w:p>
        </w:tc>
        <w:tc>
          <w:tcPr>
            <w:tcW w:w="567" w:type="dxa"/>
            <w:gridSpan w:val="2"/>
            <w:tcBorders>
              <w:left w:val="single" w:sz="4" w:space="0" w:color="000000"/>
              <w:bottom w:val="single" w:sz="4" w:space="0" w:color="000000"/>
              <w:right w:val="single" w:sz="4" w:space="0" w:color="000000"/>
            </w:tcBorders>
          </w:tcPr>
          <w:p w14:paraId="2F79469D" w14:textId="77777777" w:rsidR="00870404" w:rsidRPr="00345FE1" w:rsidRDefault="00870404" w:rsidP="00087553">
            <w:pPr>
              <w:widowControl w:val="0"/>
              <w:jc w:val="both"/>
              <w:rPr>
                <w:b/>
              </w:rPr>
            </w:pPr>
            <w:r w:rsidRPr="00345FE1">
              <w:rPr>
                <w:b/>
              </w:rPr>
              <w:t>Sem.</w:t>
            </w:r>
          </w:p>
        </w:tc>
        <w:tc>
          <w:tcPr>
            <w:tcW w:w="2109" w:type="dxa"/>
            <w:gridSpan w:val="5"/>
            <w:tcBorders>
              <w:left w:val="single" w:sz="4" w:space="0" w:color="000000"/>
              <w:bottom w:val="single" w:sz="4" w:space="0" w:color="000000"/>
              <w:right w:val="single" w:sz="4" w:space="0" w:color="000000"/>
            </w:tcBorders>
          </w:tcPr>
          <w:p w14:paraId="5A96C2CF" w14:textId="77777777" w:rsidR="00870404" w:rsidRPr="00345FE1" w:rsidRDefault="00870404" w:rsidP="00087553">
            <w:pPr>
              <w:widowControl w:val="0"/>
              <w:jc w:val="both"/>
              <w:rPr>
                <w:b/>
              </w:rPr>
            </w:pPr>
            <w:r w:rsidRPr="00345FE1">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64BC6DDE" w14:textId="77777777" w:rsidR="00870404" w:rsidRPr="00345FE1" w:rsidRDefault="00870404" w:rsidP="00087553">
            <w:pPr>
              <w:widowControl w:val="0"/>
              <w:jc w:val="both"/>
            </w:pPr>
            <w:r w:rsidRPr="00345FE1">
              <w:rPr>
                <w:b/>
              </w:rPr>
              <w:t>(</w:t>
            </w:r>
            <w:r w:rsidRPr="00345FE1">
              <w:rPr>
                <w:b/>
                <w:i/>
                <w:iCs/>
              </w:rPr>
              <w:t>nepovinný údaj</w:t>
            </w:r>
            <w:r w:rsidRPr="00345FE1">
              <w:rPr>
                <w:b/>
              </w:rPr>
              <w:t>) Počet hodin za semestr</w:t>
            </w:r>
          </w:p>
        </w:tc>
      </w:tr>
      <w:tr w:rsidR="00870404" w:rsidRPr="00345FE1" w14:paraId="5EE359D9" w14:textId="77777777" w:rsidTr="00087553">
        <w:trPr>
          <w:trHeight w:val="285"/>
        </w:trPr>
        <w:tc>
          <w:tcPr>
            <w:tcW w:w="2801" w:type="dxa"/>
            <w:gridSpan w:val="2"/>
            <w:tcBorders>
              <w:left w:val="single" w:sz="4" w:space="0" w:color="000000"/>
              <w:bottom w:val="single" w:sz="4" w:space="0" w:color="000000"/>
              <w:right w:val="single" w:sz="4" w:space="0" w:color="000000"/>
            </w:tcBorders>
          </w:tcPr>
          <w:p w14:paraId="5C5FD554" w14:textId="77777777" w:rsidR="00870404" w:rsidRPr="00345FE1" w:rsidRDefault="00870404" w:rsidP="00087553">
            <w:pPr>
              <w:widowControl w:val="0"/>
              <w:jc w:val="both"/>
            </w:pPr>
            <w:r w:rsidRPr="00345FE1">
              <w:t>Systémy pro přenos a ukládání dat</w:t>
            </w:r>
          </w:p>
        </w:tc>
        <w:tc>
          <w:tcPr>
            <w:tcW w:w="2413" w:type="dxa"/>
            <w:gridSpan w:val="3"/>
            <w:tcBorders>
              <w:left w:val="single" w:sz="4" w:space="0" w:color="000000"/>
              <w:bottom w:val="single" w:sz="4" w:space="0" w:color="000000"/>
              <w:right w:val="single" w:sz="4" w:space="0" w:color="000000"/>
            </w:tcBorders>
          </w:tcPr>
          <w:p w14:paraId="6387E12A" w14:textId="77777777" w:rsidR="00870404" w:rsidRPr="00345FE1" w:rsidRDefault="00870404" w:rsidP="00087553">
            <w:pPr>
              <w:widowControl w:val="0"/>
              <w:jc w:val="both"/>
            </w:pPr>
            <w:r>
              <w:t xml:space="preserve">Bc. stud. program </w:t>
            </w:r>
            <w:r w:rsidRPr="00345FE1">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6ED5E671"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1EF66341" w14:textId="77777777" w:rsidR="00870404" w:rsidRPr="00345FE1" w:rsidRDefault="00870404" w:rsidP="00087553">
            <w:pPr>
              <w:widowControl w:val="0"/>
              <w:jc w:val="both"/>
            </w:pPr>
            <w:r w:rsidRPr="00345FE1">
              <w:t>Garant, přednášející (50 %)</w:t>
            </w:r>
          </w:p>
        </w:tc>
        <w:tc>
          <w:tcPr>
            <w:tcW w:w="1969" w:type="dxa"/>
            <w:gridSpan w:val="3"/>
            <w:tcBorders>
              <w:left w:val="single" w:sz="4" w:space="0" w:color="000000"/>
              <w:bottom w:val="single" w:sz="4" w:space="0" w:color="000000"/>
              <w:right w:val="single" w:sz="4" w:space="0" w:color="000000"/>
            </w:tcBorders>
          </w:tcPr>
          <w:p w14:paraId="6D4A8529" w14:textId="77777777" w:rsidR="00870404" w:rsidRPr="00345FE1" w:rsidRDefault="00870404" w:rsidP="00087553">
            <w:pPr>
              <w:widowControl w:val="0"/>
              <w:jc w:val="both"/>
            </w:pPr>
          </w:p>
        </w:tc>
      </w:tr>
      <w:tr w:rsidR="00870404" w:rsidRPr="00345FE1" w14:paraId="447ED629"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52FABFA9" w14:textId="77777777" w:rsidR="00870404" w:rsidRPr="00345FE1" w:rsidRDefault="00870404" w:rsidP="00087553">
            <w:pPr>
              <w:widowControl w:val="0"/>
              <w:jc w:val="both"/>
            </w:pPr>
            <w:r w:rsidRPr="00345FE1">
              <w:t>Internet a jeho služby</w:t>
            </w:r>
          </w:p>
        </w:tc>
        <w:tc>
          <w:tcPr>
            <w:tcW w:w="2413" w:type="dxa"/>
            <w:gridSpan w:val="3"/>
            <w:tcBorders>
              <w:left w:val="single" w:sz="4" w:space="0" w:color="000000"/>
              <w:bottom w:val="single" w:sz="4" w:space="0" w:color="000000"/>
              <w:right w:val="single" w:sz="4" w:space="0" w:color="000000"/>
            </w:tcBorders>
          </w:tcPr>
          <w:p w14:paraId="78978A76"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Informační technologie v administrativě</w:t>
            </w:r>
          </w:p>
        </w:tc>
        <w:tc>
          <w:tcPr>
            <w:tcW w:w="567" w:type="dxa"/>
            <w:gridSpan w:val="2"/>
            <w:tcBorders>
              <w:left w:val="single" w:sz="4" w:space="0" w:color="000000"/>
              <w:bottom w:val="single" w:sz="4" w:space="0" w:color="000000"/>
              <w:right w:val="single" w:sz="4" w:space="0" w:color="000000"/>
            </w:tcBorders>
          </w:tcPr>
          <w:p w14:paraId="68A7C96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07E73E7B" w14:textId="77777777" w:rsidR="00870404" w:rsidRPr="00345FE1" w:rsidRDefault="00870404" w:rsidP="00087553">
            <w:pPr>
              <w:widowControl w:val="0"/>
              <w:jc w:val="both"/>
            </w:pPr>
            <w:r w:rsidRPr="00345FE1">
              <w:t>Garant, přednášející (100 %)</w:t>
            </w:r>
          </w:p>
        </w:tc>
        <w:tc>
          <w:tcPr>
            <w:tcW w:w="1969" w:type="dxa"/>
            <w:gridSpan w:val="3"/>
            <w:tcBorders>
              <w:left w:val="single" w:sz="4" w:space="0" w:color="000000"/>
              <w:bottom w:val="single" w:sz="4" w:space="0" w:color="000000"/>
              <w:right w:val="single" w:sz="4" w:space="0" w:color="000000"/>
            </w:tcBorders>
          </w:tcPr>
          <w:p w14:paraId="4D54AD07" w14:textId="77777777" w:rsidR="00870404" w:rsidRPr="00345FE1" w:rsidRDefault="00870404" w:rsidP="00087553">
            <w:pPr>
              <w:widowControl w:val="0"/>
              <w:jc w:val="both"/>
            </w:pPr>
          </w:p>
        </w:tc>
      </w:tr>
      <w:tr w:rsidR="00870404" w:rsidRPr="00345FE1" w14:paraId="064467A5"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50EABCF5" w14:textId="77777777" w:rsidR="00870404" w:rsidRPr="00345FE1" w:rsidRDefault="00870404" w:rsidP="00087553">
            <w:pPr>
              <w:widowControl w:val="0"/>
              <w:jc w:val="both"/>
            </w:pPr>
            <w:r w:rsidRPr="00345FE1">
              <w:t>Počítačové sítě</w:t>
            </w:r>
          </w:p>
        </w:tc>
        <w:tc>
          <w:tcPr>
            <w:tcW w:w="2413" w:type="dxa"/>
            <w:gridSpan w:val="3"/>
            <w:tcBorders>
              <w:left w:val="single" w:sz="4" w:space="0" w:color="000000"/>
              <w:bottom w:val="single" w:sz="4" w:space="0" w:color="000000"/>
              <w:right w:val="single" w:sz="4" w:space="0" w:color="000000"/>
            </w:tcBorders>
          </w:tcPr>
          <w:p w14:paraId="585FE994"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Softwarové inženýrství</w:t>
            </w:r>
          </w:p>
        </w:tc>
        <w:tc>
          <w:tcPr>
            <w:tcW w:w="567" w:type="dxa"/>
            <w:gridSpan w:val="2"/>
            <w:tcBorders>
              <w:left w:val="single" w:sz="4" w:space="0" w:color="000000"/>
              <w:bottom w:val="single" w:sz="4" w:space="0" w:color="000000"/>
              <w:right w:val="single" w:sz="4" w:space="0" w:color="000000"/>
            </w:tcBorders>
          </w:tcPr>
          <w:p w14:paraId="7290C627"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370EBBE2" w14:textId="77777777" w:rsidR="00870404" w:rsidRPr="00345FE1" w:rsidRDefault="00870404" w:rsidP="00087553">
            <w:pPr>
              <w:widowControl w:val="0"/>
              <w:jc w:val="both"/>
            </w:pPr>
            <w:r w:rsidRPr="00345FE1">
              <w:t>Garant, přednášející (40 %)</w:t>
            </w:r>
          </w:p>
        </w:tc>
        <w:tc>
          <w:tcPr>
            <w:tcW w:w="1969" w:type="dxa"/>
            <w:gridSpan w:val="3"/>
            <w:tcBorders>
              <w:left w:val="single" w:sz="4" w:space="0" w:color="000000"/>
              <w:bottom w:val="single" w:sz="4" w:space="0" w:color="000000"/>
              <w:right w:val="single" w:sz="4" w:space="0" w:color="000000"/>
            </w:tcBorders>
          </w:tcPr>
          <w:p w14:paraId="4B4A8E5D" w14:textId="77777777" w:rsidR="00870404" w:rsidRPr="00345FE1" w:rsidRDefault="00870404" w:rsidP="00087553">
            <w:pPr>
              <w:widowControl w:val="0"/>
              <w:jc w:val="both"/>
            </w:pPr>
          </w:p>
        </w:tc>
      </w:tr>
      <w:tr w:rsidR="00870404" w:rsidRPr="00345FE1" w14:paraId="75FEAF65"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0948E0F6" w14:textId="77777777" w:rsidR="00870404" w:rsidRPr="00345FE1" w:rsidRDefault="00870404" w:rsidP="00087553">
            <w:pPr>
              <w:widowControl w:val="0"/>
              <w:jc w:val="both"/>
            </w:pPr>
            <w:r w:rsidRPr="00345FE1">
              <w:t>Provoz počítačových sítí</w:t>
            </w:r>
          </w:p>
        </w:tc>
        <w:tc>
          <w:tcPr>
            <w:tcW w:w="2413" w:type="dxa"/>
            <w:gridSpan w:val="3"/>
            <w:tcBorders>
              <w:left w:val="single" w:sz="4" w:space="0" w:color="000000"/>
              <w:bottom w:val="single" w:sz="4" w:space="0" w:color="000000"/>
              <w:right w:val="single" w:sz="4" w:space="0" w:color="000000"/>
            </w:tcBorders>
          </w:tcPr>
          <w:p w14:paraId="4BEB03CD" w14:textId="77777777" w:rsidR="00870404" w:rsidRPr="00345FE1" w:rsidRDefault="00870404" w:rsidP="00087553">
            <w:pPr>
              <w:widowControl w:val="0"/>
              <w:jc w:val="both"/>
            </w:pPr>
            <w:r>
              <w:t xml:space="preserve">Mgr. </w:t>
            </w:r>
            <w:proofErr w:type="spellStart"/>
            <w:proofErr w:type="gramStart"/>
            <w:r>
              <w:t>stud.program</w:t>
            </w:r>
            <w:proofErr w:type="spellEnd"/>
            <w:proofErr w:type="gramEnd"/>
            <w:r>
              <w:t xml:space="preserve"> </w:t>
            </w:r>
            <w:r w:rsidRPr="00345FE1">
              <w:t>Informační technologie</w:t>
            </w:r>
          </w:p>
        </w:tc>
        <w:tc>
          <w:tcPr>
            <w:tcW w:w="567" w:type="dxa"/>
            <w:gridSpan w:val="2"/>
            <w:tcBorders>
              <w:left w:val="single" w:sz="4" w:space="0" w:color="000000"/>
              <w:bottom w:val="single" w:sz="4" w:space="0" w:color="000000"/>
              <w:right w:val="single" w:sz="4" w:space="0" w:color="000000"/>
            </w:tcBorders>
          </w:tcPr>
          <w:p w14:paraId="11FD9F6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49D9C4CE" w14:textId="77777777" w:rsidR="00870404" w:rsidRPr="00345FE1" w:rsidRDefault="00870404" w:rsidP="00087553">
            <w:pPr>
              <w:widowControl w:val="0"/>
              <w:jc w:val="both"/>
            </w:pPr>
            <w:r w:rsidRPr="00345FE1">
              <w:t>Garant</w:t>
            </w:r>
          </w:p>
        </w:tc>
        <w:tc>
          <w:tcPr>
            <w:tcW w:w="1969" w:type="dxa"/>
            <w:gridSpan w:val="3"/>
            <w:tcBorders>
              <w:left w:val="single" w:sz="4" w:space="0" w:color="000000"/>
              <w:bottom w:val="single" w:sz="4" w:space="0" w:color="000000"/>
              <w:right w:val="single" w:sz="4" w:space="0" w:color="000000"/>
            </w:tcBorders>
          </w:tcPr>
          <w:p w14:paraId="425FF31E" w14:textId="77777777" w:rsidR="00870404" w:rsidRPr="00345FE1" w:rsidRDefault="00870404" w:rsidP="00087553">
            <w:pPr>
              <w:widowControl w:val="0"/>
              <w:jc w:val="both"/>
            </w:pPr>
          </w:p>
        </w:tc>
      </w:tr>
      <w:tr w:rsidR="00870404" w:rsidRPr="00345FE1" w14:paraId="2F3CE95B"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469BAC4E" w14:textId="77777777" w:rsidR="00870404" w:rsidRPr="00345FE1" w:rsidRDefault="00870404" w:rsidP="00087553">
            <w:pPr>
              <w:widowControl w:val="0"/>
              <w:jc w:val="both"/>
            </w:pPr>
            <w:r w:rsidRPr="00345FE1">
              <w:t>Online výukové nástroje</w:t>
            </w:r>
          </w:p>
        </w:tc>
        <w:tc>
          <w:tcPr>
            <w:tcW w:w="2413" w:type="dxa"/>
            <w:gridSpan w:val="3"/>
            <w:tcBorders>
              <w:left w:val="single" w:sz="4" w:space="0" w:color="000000"/>
              <w:bottom w:val="single" w:sz="4" w:space="0" w:color="000000"/>
              <w:right w:val="single" w:sz="4" w:space="0" w:color="000000"/>
            </w:tcBorders>
          </w:tcPr>
          <w:p w14:paraId="5D2DF47E" w14:textId="77777777" w:rsidR="00870404" w:rsidRPr="00345FE1" w:rsidRDefault="00870404" w:rsidP="00087553">
            <w:pPr>
              <w:widowControl w:val="0"/>
              <w:jc w:val="both"/>
            </w:pPr>
            <w:r>
              <w:t xml:space="preserve">Mgr. </w:t>
            </w:r>
            <w:proofErr w:type="spellStart"/>
            <w:proofErr w:type="gramStart"/>
            <w:r>
              <w:t>stud.program</w:t>
            </w:r>
            <w:proofErr w:type="spellEnd"/>
            <w:proofErr w:type="gramEnd"/>
            <w:r>
              <w:t xml:space="preserve"> </w:t>
            </w:r>
            <w:r w:rsidRPr="00345FE1">
              <w:t>Učitelství informatiky pro základní a střední školy</w:t>
            </w:r>
          </w:p>
        </w:tc>
        <w:tc>
          <w:tcPr>
            <w:tcW w:w="567" w:type="dxa"/>
            <w:gridSpan w:val="2"/>
            <w:tcBorders>
              <w:left w:val="single" w:sz="4" w:space="0" w:color="000000"/>
              <w:bottom w:val="single" w:sz="4" w:space="0" w:color="000000"/>
              <w:right w:val="single" w:sz="4" w:space="0" w:color="000000"/>
            </w:tcBorders>
          </w:tcPr>
          <w:p w14:paraId="47095C8A" w14:textId="77777777" w:rsidR="00870404" w:rsidRPr="00345FE1" w:rsidRDefault="00870404" w:rsidP="00087553">
            <w:pPr>
              <w:widowControl w:val="0"/>
              <w:jc w:val="both"/>
            </w:pPr>
            <w:r w:rsidRPr="00345FE1">
              <w:t>2.</w:t>
            </w:r>
          </w:p>
        </w:tc>
        <w:tc>
          <w:tcPr>
            <w:tcW w:w="2109" w:type="dxa"/>
            <w:gridSpan w:val="5"/>
            <w:tcBorders>
              <w:left w:val="single" w:sz="4" w:space="0" w:color="000000"/>
              <w:bottom w:val="single" w:sz="4" w:space="0" w:color="000000"/>
              <w:right w:val="single" w:sz="4" w:space="0" w:color="000000"/>
            </w:tcBorders>
          </w:tcPr>
          <w:p w14:paraId="4D300102" w14:textId="77777777" w:rsidR="00870404" w:rsidRPr="00345FE1" w:rsidRDefault="00870404" w:rsidP="00087553">
            <w:pPr>
              <w:widowControl w:val="0"/>
              <w:jc w:val="both"/>
            </w:pPr>
            <w:r w:rsidRPr="00345FE1">
              <w:t>Garant, přednášející (100 %)</w:t>
            </w:r>
          </w:p>
        </w:tc>
        <w:tc>
          <w:tcPr>
            <w:tcW w:w="1969" w:type="dxa"/>
            <w:gridSpan w:val="3"/>
            <w:tcBorders>
              <w:left w:val="single" w:sz="4" w:space="0" w:color="000000"/>
              <w:bottom w:val="single" w:sz="4" w:space="0" w:color="000000"/>
              <w:right w:val="single" w:sz="4" w:space="0" w:color="000000"/>
            </w:tcBorders>
          </w:tcPr>
          <w:p w14:paraId="45A392A0" w14:textId="77777777" w:rsidR="00870404" w:rsidRPr="00345FE1" w:rsidRDefault="00870404" w:rsidP="00087553">
            <w:pPr>
              <w:widowControl w:val="0"/>
              <w:jc w:val="both"/>
            </w:pPr>
          </w:p>
        </w:tc>
      </w:tr>
      <w:tr w:rsidR="00870404" w:rsidRPr="00345FE1" w14:paraId="76C27CD8"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4ED10ABF" w14:textId="77777777" w:rsidR="00870404" w:rsidRPr="00345FE1" w:rsidRDefault="00870404" w:rsidP="00087553">
            <w:pPr>
              <w:widowControl w:val="0"/>
              <w:jc w:val="both"/>
            </w:pPr>
            <w:r w:rsidRPr="00345FE1">
              <w:t>Informační technologie pro ekonomy</w:t>
            </w:r>
          </w:p>
        </w:tc>
        <w:tc>
          <w:tcPr>
            <w:tcW w:w="2413" w:type="dxa"/>
            <w:gridSpan w:val="3"/>
            <w:tcBorders>
              <w:left w:val="single" w:sz="4" w:space="0" w:color="000000"/>
              <w:bottom w:val="single" w:sz="4" w:space="0" w:color="000000"/>
              <w:right w:val="single" w:sz="4" w:space="0" w:color="000000"/>
            </w:tcBorders>
          </w:tcPr>
          <w:p w14:paraId="44960E30"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Ekonomika a management</w:t>
            </w:r>
          </w:p>
        </w:tc>
        <w:tc>
          <w:tcPr>
            <w:tcW w:w="567" w:type="dxa"/>
            <w:gridSpan w:val="2"/>
            <w:tcBorders>
              <w:left w:val="single" w:sz="4" w:space="0" w:color="000000"/>
              <w:bottom w:val="single" w:sz="4" w:space="0" w:color="000000"/>
              <w:right w:val="single" w:sz="4" w:space="0" w:color="000000"/>
            </w:tcBorders>
          </w:tcPr>
          <w:p w14:paraId="4BAB283F"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0033C671" w14:textId="77777777" w:rsidR="00870404" w:rsidRPr="00345FE1" w:rsidRDefault="00870404" w:rsidP="00087553">
            <w:pPr>
              <w:widowControl w:val="0"/>
              <w:jc w:val="both"/>
            </w:pPr>
            <w:r w:rsidRPr="00345FE1">
              <w:t>Garant, cvičící (40 %)</w:t>
            </w:r>
          </w:p>
        </w:tc>
        <w:tc>
          <w:tcPr>
            <w:tcW w:w="1969" w:type="dxa"/>
            <w:gridSpan w:val="3"/>
            <w:tcBorders>
              <w:left w:val="single" w:sz="4" w:space="0" w:color="000000"/>
              <w:bottom w:val="single" w:sz="4" w:space="0" w:color="000000"/>
              <w:right w:val="single" w:sz="4" w:space="0" w:color="000000"/>
            </w:tcBorders>
          </w:tcPr>
          <w:p w14:paraId="5D509073" w14:textId="77777777" w:rsidR="00870404" w:rsidRPr="00345FE1" w:rsidRDefault="00870404" w:rsidP="00087553">
            <w:pPr>
              <w:widowControl w:val="0"/>
              <w:jc w:val="both"/>
            </w:pPr>
          </w:p>
        </w:tc>
      </w:tr>
      <w:tr w:rsidR="00870404" w:rsidRPr="00345FE1" w14:paraId="42483298" w14:textId="77777777" w:rsidTr="00087553">
        <w:trPr>
          <w:trHeight w:val="284"/>
        </w:trPr>
        <w:tc>
          <w:tcPr>
            <w:tcW w:w="2801" w:type="dxa"/>
            <w:gridSpan w:val="2"/>
            <w:tcBorders>
              <w:left w:val="single" w:sz="4" w:space="0" w:color="000000"/>
              <w:bottom w:val="single" w:sz="4" w:space="0" w:color="000000"/>
              <w:right w:val="single" w:sz="4" w:space="0" w:color="000000"/>
            </w:tcBorders>
          </w:tcPr>
          <w:p w14:paraId="1E3C565E" w14:textId="77777777" w:rsidR="00870404" w:rsidRPr="00345FE1" w:rsidRDefault="00870404" w:rsidP="00087553">
            <w:pPr>
              <w:widowControl w:val="0"/>
              <w:jc w:val="both"/>
            </w:pPr>
            <w:r w:rsidRPr="00345FE1">
              <w:t>Základy počítačové techniky</w:t>
            </w:r>
          </w:p>
        </w:tc>
        <w:tc>
          <w:tcPr>
            <w:tcW w:w="2413" w:type="dxa"/>
            <w:gridSpan w:val="3"/>
            <w:tcBorders>
              <w:left w:val="single" w:sz="4" w:space="0" w:color="000000"/>
              <w:bottom w:val="single" w:sz="4" w:space="0" w:color="000000"/>
              <w:right w:val="single" w:sz="4" w:space="0" w:color="000000"/>
            </w:tcBorders>
          </w:tcPr>
          <w:p w14:paraId="0BCA1D35" w14:textId="77777777" w:rsidR="00870404" w:rsidRPr="00345FE1" w:rsidRDefault="00870404" w:rsidP="00087553">
            <w:pPr>
              <w:widowControl w:val="0"/>
              <w:jc w:val="both"/>
            </w:pPr>
            <w:r>
              <w:t xml:space="preserve">Bc. </w:t>
            </w:r>
            <w:proofErr w:type="spellStart"/>
            <w:proofErr w:type="gramStart"/>
            <w:r>
              <w:t>stud.program</w:t>
            </w:r>
            <w:proofErr w:type="spellEnd"/>
            <w:proofErr w:type="gramEnd"/>
            <w:r>
              <w:t xml:space="preserve"> </w:t>
            </w:r>
            <w:r w:rsidRPr="00345FE1">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63CF318D" w14:textId="77777777" w:rsidR="00870404" w:rsidRPr="00345FE1" w:rsidRDefault="00870404" w:rsidP="00087553">
            <w:pPr>
              <w:widowControl w:val="0"/>
              <w:jc w:val="both"/>
            </w:pPr>
            <w:r w:rsidRPr="00345FE1">
              <w:t>1.</w:t>
            </w:r>
          </w:p>
        </w:tc>
        <w:tc>
          <w:tcPr>
            <w:tcW w:w="2109" w:type="dxa"/>
            <w:gridSpan w:val="5"/>
            <w:tcBorders>
              <w:left w:val="single" w:sz="4" w:space="0" w:color="000000"/>
              <w:bottom w:val="single" w:sz="4" w:space="0" w:color="000000"/>
              <w:right w:val="single" w:sz="4" w:space="0" w:color="000000"/>
            </w:tcBorders>
          </w:tcPr>
          <w:p w14:paraId="1EACCA03" w14:textId="77777777" w:rsidR="00870404" w:rsidRPr="00345FE1" w:rsidRDefault="00870404" w:rsidP="00087553">
            <w:pPr>
              <w:widowControl w:val="0"/>
              <w:jc w:val="both"/>
            </w:pPr>
            <w:r w:rsidRPr="00345FE1">
              <w:t>Garant, cvičící (30 %)</w:t>
            </w:r>
          </w:p>
        </w:tc>
        <w:tc>
          <w:tcPr>
            <w:tcW w:w="1969" w:type="dxa"/>
            <w:gridSpan w:val="3"/>
            <w:tcBorders>
              <w:left w:val="single" w:sz="4" w:space="0" w:color="000000"/>
              <w:bottom w:val="single" w:sz="4" w:space="0" w:color="000000"/>
              <w:right w:val="single" w:sz="4" w:space="0" w:color="000000"/>
            </w:tcBorders>
          </w:tcPr>
          <w:p w14:paraId="65CE9C1F" w14:textId="77777777" w:rsidR="00870404" w:rsidRPr="00345FE1" w:rsidRDefault="00870404" w:rsidP="00087553">
            <w:pPr>
              <w:widowControl w:val="0"/>
              <w:jc w:val="both"/>
            </w:pPr>
          </w:p>
        </w:tc>
      </w:tr>
      <w:tr w:rsidR="00870404" w:rsidRPr="00345FE1" w14:paraId="6637F35A"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6C9C92F" w14:textId="77777777" w:rsidR="00870404" w:rsidRPr="00345FE1" w:rsidRDefault="00870404" w:rsidP="00087553">
            <w:pPr>
              <w:widowControl w:val="0"/>
              <w:jc w:val="both"/>
              <w:rPr>
                <w:b/>
              </w:rPr>
            </w:pPr>
            <w:r w:rsidRPr="00345FE1">
              <w:rPr>
                <w:b/>
              </w:rPr>
              <w:t>Údaje o vzdělání na VŠ</w:t>
            </w:r>
          </w:p>
        </w:tc>
      </w:tr>
      <w:tr w:rsidR="00870404" w:rsidRPr="00345FE1" w14:paraId="184848DA" w14:textId="77777777" w:rsidTr="00087553">
        <w:trPr>
          <w:trHeight w:val="796"/>
        </w:trPr>
        <w:tc>
          <w:tcPr>
            <w:tcW w:w="9859" w:type="dxa"/>
            <w:gridSpan w:val="15"/>
            <w:tcBorders>
              <w:top w:val="single" w:sz="4" w:space="0" w:color="000000"/>
              <w:left w:val="single" w:sz="4" w:space="0" w:color="000000"/>
              <w:bottom w:val="single" w:sz="4" w:space="0" w:color="000000"/>
              <w:right w:val="single" w:sz="4" w:space="0" w:color="000000"/>
            </w:tcBorders>
          </w:tcPr>
          <w:p w14:paraId="0B7FB763" w14:textId="77777777" w:rsidR="00870404" w:rsidRPr="00345FE1" w:rsidRDefault="00870404" w:rsidP="00087553">
            <w:pPr>
              <w:widowControl w:val="0"/>
              <w:ind w:left="1029" w:hanging="993"/>
            </w:pPr>
            <w:r w:rsidRPr="00345FE1">
              <w:t>1997–2002</w:t>
            </w:r>
            <w:r w:rsidRPr="00345FE1">
              <w:tab/>
              <w:t>Univerzita Tomáše Bati ve Zlíně, Fakulta technologická</w:t>
            </w:r>
            <w:r>
              <w:t>,</w:t>
            </w:r>
            <w:r w:rsidRPr="00345FE1">
              <w:t xml:space="preserve"> obor „Automatizace a řídící technika ve spotřebním průmyslu“, (Ing.)</w:t>
            </w:r>
          </w:p>
          <w:p w14:paraId="3DAB15D3" w14:textId="77777777" w:rsidR="00870404" w:rsidRPr="00345FE1" w:rsidRDefault="00870404" w:rsidP="00087553">
            <w:pPr>
              <w:widowControl w:val="0"/>
              <w:ind w:left="1029" w:hanging="993"/>
            </w:pPr>
            <w:r w:rsidRPr="00345FE1">
              <w:t>2002–2007</w:t>
            </w:r>
            <w:r w:rsidRPr="00345FE1">
              <w:tab/>
              <w:t>Univerzita Tomáše Bati ve Zlíně, Fakulta aplikované informatiky</w:t>
            </w:r>
            <w:r>
              <w:t>,</w:t>
            </w:r>
            <w:r w:rsidRPr="00345FE1">
              <w:t xml:space="preserve"> obor „Technická kybernetika“, (Ph.D.)</w:t>
            </w:r>
          </w:p>
          <w:p w14:paraId="677116B8" w14:textId="77777777" w:rsidR="00870404" w:rsidRDefault="00870404" w:rsidP="00087553">
            <w:pPr>
              <w:widowControl w:val="0"/>
              <w:tabs>
                <w:tab w:val="left" w:pos="1239"/>
              </w:tabs>
              <w:ind w:left="1029" w:hanging="993"/>
              <w:jc w:val="both"/>
            </w:pPr>
            <w:r w:rsidRPr="00345FE1">
              <w:t>2007</w:t>
            </w:r>
            <w:r w:rsidRPr="00345FE1">
              <w:tab/>
              <w:t xml:space="preserve">certifikát školitele CISCO </w:t>
            </w:r>
            <w:proofErr w:type="spellStart"/>
            <w:r w:rsidRPr="00345FE1">
              <w:t>Academy</w:t>
            </w:r>
            <w:proofErr w:type="spellEnd"/>
            <w:r w:rsidRPr="00345FE1">
              <w:t xml:space="preserve"> pro moduly CCNA 1-4</w:t>
            </w:r>
          </w:p>
          <w:p w14:paraId="78816D3A" w14:textId="77777777" w:rsidR="00870404" w:rsidRPr="00345FE1" w:rsidRDefault="00870404" w:rsidP="00087553">
            <w:pPr>
              <w:widowControl w:val="0"/>
              <w:tabs>
                <w:tab w:val="left" w:pos="1239"/>
              </w:tabs>
              <w:ind w:left="1029" w:hanging="993"/>
              <w:jc w:val="both"/>
            </w:pPr>
            <w:r>
              <w:t>2015</w:t>
            </w:r>
            <w:r>
              <w:tab/>
              <w:t>Univerzita Tomáše Bati ve Zlíně, Fakulta aplikované informatiky, obor „Řízení strojů a procesů“, (doc.)</w:t>
            </w:r>
          </w:p>
        </w:tc>
      </w:tr>
      <w:tr w:rsidR="00870404" w:rsidRPr="00345FE1" w14:paraId="5E6CAFE9"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1F938F" w14:textId="77777777" w:rsidR="00870404" w:rsidRPr="00345FE1" w:rsidRDefault="00870404" w:rsidP="00087553">
            <w:pPr>
              <w:widowControl w:val="0"/>
              <w:jc w:val="both"/>
              <w:rPr>
                <w:b/>
              </w:rPr>
            </w:pPr>
            <w:r w:rsidRPr="00345FE1">
              <w:rPr>
                <w:b/>
              </w:rPr>
              <w:t>Údaje o odborném působení od absolvování VŠ</w:t>
            </w:r>
          </w:p>
        </w:tc>
      </w:tr>
      <w:tr w:rsidR="00870404" w:rsidRPr="00345FE1" w14:paraId="6DA0099B" w14:textId="77777777" w:rsidTr="00087553">
        <w:trPr>
          <w:trHeight w:val="913"/>
        </w:trPr>
        <w:tc>
          <w:tcPr>
            <w:tcW w:w="9859" w:type="dxa"/>
            <w:gridSpan w:val="15"/>
            <w:tcBorders>
              <w:top w:val="single" w:sz="4" w:space="0" w:color="000000"/>
              <w:left w:val="single" w:sz="4" w:space="0" w:color="000000"/>
              <w:bottom w:val="single" w:sz="4" w:space="0" w:color="000000"/>
              <w:right w:val="single" w:sz="4" w:space="0" w:color="000000"/>
            </w:tcBorders>
          </w:tcPr>
          <w:p w14:paraId="0AA56B1E" w14:textId="77777777" w:rsidR="00870404" w:rsidRPr="00345FE1" w:rsidRDefault="00870404" w:rsidP="00087553">
            <w:pPr>
              <w:widowControl w:val="0"/>
              <w:ind w:left="1240" w:hanging="1240"/>
            </w:pPr>
            <w:proofErr w:type="gramStart"/>
            <w:r w:rsidRPr="00345FE1">
              <w:t>2005 – 2015</w:t>
            </w:r>
            <w:proofErr w:type="gramEnd"/>
            <w:r w:rsidRPr="00345FE1">
              <w:tab/>
              <w:t>UTB ve Zlíně, Fakulta aplikované informatiky, Ústav řízení procesů, odborný asistent</w:t>
            </w:r>
          </w:p>
          <w:p w14:paraId="070B1FD7" w14:textId="77777777" w:rsidR="00870404" w:rsidRPr="00345FE1" w:rsidRDefault="00870404" w:rsidP="00087553">
            <w:pPr>
              <w:widowControl w:val="0"/>
              <w:ind w:left="1240" w:hanging="1240"/>
            </w:pPr>
            <w:r w:rsidRPr="00345FE1">
              <w:t>2015 – dosud</w:t>
            </w:r>
            <w:r w:rsidRPr="00345FE1">
              <w:tab/>
              <w:t>UTB ve Zlíně, Fakulta aplikované informatiky, Ústav řízení procesů, docent</w:t>
            </w:r>
          </w:p>
          <w:p w14:paraId="50D12896" w14:textId="77777777" w:rsidR="00870404" w:rsidRPr="00345FE1" w:rsidRDefault="00870404" w:rsidP="00087553">
            <w:pPr>
              <w:widowControl w:val="0"/>
              <w:ind w:left="1240" w:hanging="1240"/>
            </w:pPr>
            <w:proofErr w:type="gramStart"/>
            <w:r w:rsidRPr="00345FE1">
              <w:t>2014 – 2022</w:t>
            </w:r>
            <w:proofErr w:type="gramEnd"/>
            <w:r w:rsidRPr="00345FE1">
              <w:tab/>
              <w:t>UTB ve Zlíně, Fakulta aplikované informatiky, proděkan pro bakalářské a magisterské studium</w:t>
            </w:r>
          </w:p>
          <w:p w14:paraId="030EE627" w14:textId="77777777" w:rsidR="00870404" w:rsidRPr="00345FE1" w:rsidRDefault="00870404" w:rsidP="00087553">
            <w:pPr>
              <w:widowControl w:val="0"/>
              <w:ind w:left="1240" w:hanging="1240"/>
            </w:pPr>
            <w:r w:rsidRPr="00345FE1">
              <w:t>2022 – dosud</w:t>
            </w:r>
            <w:r w:rsidRPr="00345FE1">
              <w:tab/>
              <w:t>UTB ve Zlíně, Fakulta aplikované informatiky, děkan</w:t>
            </w:r>
          </w:p>
        </w:tc>
      </w:tr>
      <w:tr w:rsidR="00870404" w:rsidRPr="00345FE1" w14:paraId="47B612E7" w14:textId="77777777" w:rsidTr="00087553">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F9D7C4B" w14:textId="77777777" w:rsidR="00870404" w:rsidRPr="00345FE1" w:rsidRDefault="00870404" w:rsidP="00087553">
            <w:pPr>
              <w:widowControl w:val="0"/>
              <w:jc w:val="both"/>
              <w:rPr>
                <w:b/>
              </w:rPr>
            </w:pPr>
            <w:r w:rsidRPr="00345FE1">
              <w:rPr>
                <w:b/>
              </w:rPr>
              <w:t>Zkušenosti s vedením kvalifikačních a rigorózních prací</w:t>
            </w:r>
          </w:p>
        </w:tc>
      </w:tr>
      <w:tr w:rsidR="00870404" w:rsidRPr="00345FE1" w14:paraId="32E36F3C" w14:textId="77777777" w:rsidTr="00087553">
        <w:trPr>
          <w:trHeight w:val="549"/>
        </w:trPr>
        <w:tc>
          <w:tcPr>
            <w:tcW w:w="9859" w:type="dxa"/>
            <w:gridSpan w:val="15"/>
            <w:tcBorders>
              <w:top w:val="single" w:sz="4" w:space="0" w:color="000000"/>
              <w:left w:val="single" w:sz="4" w:space="0" w:color="000000"/>
              <w:bottom w:val="single" w:sz="4" w:space="0" w:color="000000"/>
              <w:right w:val="single" w:sz="4" w:space="0" w:color="000000"/>
            </w:tcBorders>
          </w:tcPr>
          <w:p w14:paraId="2EFFF09A" w14:textId="77777777" w:rsidR="00870404" w:rsidRPr="00345FE1" w:rsidRDefault="00870404" w:rsidP="00087553">
            <w:pPr>
              <w:widowControl w:val="0"/>
            </w:pPr>
            <w:r>
              <w:t>Za posledních 10 let</w:t>
            </w:r>
            <w:r w:rsidRPr="00345FE1">
              <w:t xml:space="preserve"> vedoucí úspěšně obhájených 38 bakalářských a 29 diplomových prací.</w:t>
            </w:r>
          </w:p>
          <w:p w14:paraId="2BBDFEC4" w14:textId="77777777" w:rsidR="00870404" w:rsidRPr="00345FE1" w:rsidRDefault="00870404" w:rsidP="00087553">
            <w:pPr>
              <w:widowControl w:val="0"/>
              <w:jc w:val="both"/>
            </w:pPr>
            <w:r w:rsidRPr="00345FE1">
              <w:t>Školitel 3 studentů doktorského studijního programu.</w:t>
            </w:r>
          </w:p>
        </w:tc>
      </w:tr>
      <w:tr w:rsidR="00870404" w:rsidRPr="00345FE1" w14:paraId="037580EF" w14:textId="77777777" w:rsidTr="00087553">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A2F15F4" w14:textId="77777777" w:rsidR="00870404" w:rsidRPr="00345FE1" w:rsidRDefault="00870404" w:rsidP="00087553">
            <w:pPr>
              <w:widowControl w:val="0"/>
              <w:jc w:val="both"/>
              <w:rPr>
                <w:b/>
              </w:rPr>
            </w:pPr>
            <w:r w:rsidRPr="00345FE1">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B6A2494" w14:textId="77777777" w:rsidR="00870404" w:rsidRPr="00345FE1" w:rsidRDefault="00870404" w:rsidP="00087553">
            <w:pPr>
              <w:widowControl w:val="0"/>
              <w:jc w:val="both"/>
              <w:rPr>
                <w:b/>
              </w:rPr>
            </w:pPr>
            <w:r w:rsidRPr="00345FE1">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20A3409" w14:textId="77777777" w:rsidR="00870404" w:rsidRPr="00345FE1" w:rsidRDefault="00870404" w:rsidP="00087553">
            <w:pPr>
              <w:widowControl w:val="0"/>
              <w:jc w:val="both"/>
              <w:rPr>
                <w:b/>
              </w:rPr>
            </w:pPr>
            <w:r w:rsidRPr="00345FE1">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C7AF0D2" w14:textId="77777777" w:rsidR="00870404" w:rsidRPr="00345FE1" w:rsidRDefault="00870404" w:rsidP="00087553">
            <w:pPr>
              <w:widowControl w:val="0"/>
              <w:jc w:val="both"/>
              <w:rPr>
                <w:b/>
              </w:rPr>
            </w:pPr>
            <w:r w:rsidRPr="00345FE1">
              <w:rPr>
                <w:b/>
              </w:rPr>
              <w:t>Ohlasy publikací</w:t>
            </w:r>
          </w:p>
        </w:tc>
      </w:tr>
      <w:tr w:rsidR="00870404" w:rsidRPr="00345FE1" w14:paraId="0E413A59" w14:textId="77777777" w:rsidTr="00087553">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4DDFFFBB" w14:textId="77777777" w:rsidR="00870404" w:rsidRPr="00345FE1" w:rsidRDefault="00870404" w:rsidP="00087553">
            <w:pPr>
              <w:widowControl w:val="0"/>
              <w:jc w:val="both"/>
            </w:pPr>
            <w:r w:rsidRPr="00345FE1">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25627789" w14:textId="77777777" w:rsidR="00870404" w:rsidRPr="00345FE1" w:rsidRDefault="00870404" w:rsidP="00087553">
            <w:pPr>
              <w:widowControl w:val="0"/>
              <w:jc w:val="both"/>
            </w:pPr>
            <w:r w:rsidRPr="00345FE1">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4D908B00" w14:textId="77777777" w:rsidR="00870404" w:rsidRPr="00345FE1" w:rsidRDefault="00870404" w:rsidP="00087553">
            <w:pPr>
              <w:widowControl w:val="0"/>
              <w:jc w:val="both"/>
            </w:pPr>
            <w:r w:rsidRPr="00345FE1">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D315CBC" w14:textId="77777777" w:rsidR="00870404" w:rsidRPr="00345FE1" w:rsidRDefault="00870404" w:rsidP="00087553">
            <w:pPr>
              <w:widowControl w:val="0"/>
              <w:jc w:val="both"/>
              <w:rPr>
                <w:b/>
              </w:rPr>
            </w:pPr>
            <w:proofErr w:type="spellStart"/>
            <w:r w:rsidRPr="00345FE1">
              <w:rPr>
                <w:b/>
              </w:rPr>
              <w:t>WoS</w:t>
            </w:r>
            <w:proofErr w:type="spellEnd"/>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9BF7B0E" w14:textId="77777777" w:rsidR="00870404" w:rsidRPr="00345FE1" w:rsidRDefault="00870404" w:rsidP="00087553">
            <w:pPr>
              <w:widowControl w:val="0"/>
              <w:jc w:val="both"/>
              <w:rPr>
                <w:b/>
                <w:sz w:val="18"/>
              </w:rPr>
            </w:pPr>
            <w:proofErr w:type="spellStart"/>
            <w:r w:rsidRPr="00345FE1">
              <w:rPr>
                <w:b/>
                <w:sz w:val="18"/>
              </w:rPr>
              <w:t>Scopus</w:t>
            </w:r>
            <w:proofErr w:type="spellEnd"/>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1E08B00" w14:textId="77777777" w:rsidR="00870404" w:rsidRPr="00345FE1" w:rsidRDefault="00870404" w:rsidP="00087553">
            <w:pPr>
              <w:widowControl w:val="0"/>
              <w:jc w:val="both"/>
              <w:rPr>
                <w:b/>
                <w:sz w:val="18"/>
              </w:rPr>
            </w:pPr>
            <w:r w:rsidRPr="00345FE1">
              <w:rPr>
                <w:b/>
                <w:sz w:val="18"/>
              </w:rPr>
              <w:t>ostatní</w:t>
            </w:r>
          </w:p>
        </w:tc>
      </w:tr>
      <w:tr w:rsidR="00870404" w:rsidRPr="00345FE1" w14:paraId="44D8E348" w14:textId="77777777" w:rsidTr="00087553">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77681669" w14:textId="77777777" w:rsidR="00870404" w:rsidRPr="00345FE1" w:rsidRDefault="00870404" w:rsidP="00087553">
            <w:pPr>
              <w:widowControl w:val="0"/>
              <w:jc w:val="both"/>
              <w:rPr>
                <w:b/>
              </w:rPr>
            </w:pPr>
            <w:r w:rsidRPr="00345FE1">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6F30AF2E" w14:textId="77777777" w:rsidR="00870404" w:rsidRPr="00345FE1" w:rsidRDefault="00870404" w:rsidP="00087553">
            <w:pPr>
              <w:widowControl w:val="0"/>
              <w:jc w:val="both"/>
              <w:rPr>
                <w:b/>
              </w:rPr>
            </w:pPr>
            <w:r w:rsidRPr="00345FE1">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39BD6D6D" w14:textId="77777777" w:rsidR="00870404" w:rsidRPr="00345FE1" w:rsidRDefault="00870404" w:rsidP="00087553">
            <w:pPr>
              <w:widowControl w:val="0"/>
              <w:jc w:val="both"/>
              <w:rPr>
                <w:b/>
              </w:rPr>
            </w:pPr>
            <w:r w:rsidRPr="00345FE1">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31BAFDC" w14:textId="77777777" w:rsidR="00870404" w:rsidRPr="00345FE1" w:rsidRDefault="00870404" w:rsidP="00087553">
            <w:pPr>
              <w:widowControl w:val="0"/>
              <w:jc w:val="both"/>
              <w:rPr>
                <w:b/>
              </w:rPr>
            </w:pPr>
            <w:r w:rsidRPr="00345FE1">
              <w:rPr>
                <w:b/>
              </w:rPr>
              <w:t>50</w:t>
            </w:r>
          </w:p>
        </w:tc>
        <w:tc>
          <w:tcPr>
            <w:tcW w:w="693" w:type="dxa"/>
            <w:tcBorders>
              <w:top w:val="single" w:sz="4" w:space="0" w:color="000000"/>
              <w:left w:val="single" w:sz="4" w:space="0" w:color="000000"/>
              <w:bottom w:val="single" w:sz="4" w:space="0" w:color="000000"/>
              <w:right w:val="single" w:sz="4" w:space="0" w:color="000000"/>
            </w:tcBorders>
          </w:tcPr>
          <w:p w14:paraId="48366CC7" w14:textId="77777777" w:rsidR="00870404" w:rsidRPr="00345FE1" w:rsidRDefault="00870404" w:rsidP="00087553">
            <w:pPr>
              <w:widowControl w:val="0"/>
              <w:jc w:val="both"/>
              <w:rPr>
                <w:b/>
              </w:rPr>
            </w:pPr>
            <w:r w:rsidRPr="00345FE1">
              <w:rPr>
                <w:b/>
              </w:rPr>
              <w:t>104</w:t>
            </w:r>
          </w:p>
        </w:tc>
        <w:tc>
          <w:tcPr>
            <w:tcW w:w="694" w:type="dxa"/>
            <w:tcBorders>
              <w:top w:val="single" w:sz="4" w:space="0" w:color="000000"/>
              <w:left w:val="single" w:sz="4" w:space="0" w:color="000000"/>
              <w:bottom w:val="single" w:sz="4" w:space="0" w:color="000000"/>
              <w:right w:val="single" w:sz="4" w:space="0" w:color="000000"/>
            </w:tcBorders>
          </w:tcPr>
          <w:p w14:paraId="6AF7F0AC" w14:textId="77777777" w:rsidR="00870404" w:rsidRPr="00345FE1" w:rsidRDefault="00870404" w:rsidP="00087553">
            <w:pPr>
              <w:widowControl w:val="0"/>
              <w:jc w:val="both"/>
              <w:rPr>
                <w:b/>
              </w:rPr>
            </w:pPr>
            <w:r w:rsidRPr="00345FE1">
              <w:rPr>
                <w:b/>
              </w:rPr>
              <w:t>150</w:t>
            </w:r>
          </w:p>
        </w:tc>
      </w:tr>
      <w:tr w:rsidR="00870404" w:rsidRPr="00345FE1" w14:paraId="7F2D0130" w14:textId="77777777" w:rsidTr="00087553">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4F94111B" w14:textId="77777777" w:rsidR="00870404" w:rsidRPr="00345FE1" w:rsidRDefault="00870404" w:rsidP="00087553">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E610B60" w14:textId="77777777" w:rsidR="00870404" w:rsidRPr="00345FE1" w:rsidRDefault="00870404" w:rsidP="00087553">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BFE6885" w14:textId="77777777" w:rsidR="00870404" w:rsidRPr="00345FE1" w:rsidRDefault="00870404" w:rsidP="00087553">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19FC9FE5" w14:textId="77777777" w:rsidR="00870404" w:rsidRPr="00345FE1" w:rsidRDefault="00870404" w:rsidP="00087553">
            <w:pPr>
              <w:widowControl w:val="0"/>
              <w:jc w:val="both"/>
              <w:rPr>
                <w:b/>
                <w:sz w:val="18"/>
              </w:rPr>
            </w:pPr>
            <w:r w:rsidRPr="00345FE1">
              <w:rPr>
                <w:b/>
                <w:sz w:val="18"/>
              </w:rPr>
              <w:t xml:space="preserve">H-index </w:t>
            </w:r>
            <w:proofErr w:type="spellStart"/>
            <w:r w:rsidRPr="00345FE1">
              <w:rPr>
                <w:b/>
                <w:sz w:val="18"/>
              </w:rPr>
              <w:t>WoS</w:t>
            </w:r>
            <w:proofErr w:type="spellEnd"/>
            <w:r w:rsidRPr="00345FE1">
              <w:rPr>
                <w:b/>
                <w:sz w:val="18"/>
              </w:rPr>
              <w:t>/</w:t>
            </w:r>
            <w:proofErr w:type="spellStart"/>
            <w:r w:rsidRPr="00345FE1">
              <w:rPr>
                <w:b/>
                <w:sz w:val="18"/>
              </w:rPr>
              <w:t>Scopus</w:t>
            </w:r>
            <w:proofErr w:type="spellEnd"/>
          </w:p>
        </w:tc>
        <w:tc>
          <w:tcPr>
            <w:tcW w:w="694" w:type="dxa"/>
            <w:tcBorders>
              <w:top w:val="single" w:sz="4" w:space="0" w:color="000000"/>
              <w:left w:val="single" w:sz="4" w:space="0" w:color="000000"/>
              <w:bottom w:val="single" w:sz="4" w:space="0" w:color="000000"/>
              <w:right w:val="single" w:sz="4" w:space="0" w:color="000000"/>
            </w:tcBorders>
            <w:vAlign w:val="center"/>
          </w:tcPr>
          <w:p w14:paraId="0B8EC520" w14:textId="77777777" w:rsidR="00870404" w:rsidRPr="00345FE1" w:rsidRDefault="00870404" w:rsidP="00087553">
            <w:pPr>
              <w:widowControl w:val="0"/>
              <w:rPr>
                <w:b/>
              </w:rPr>
            </w:pPr>
            <w:r w:rsidRPr="00345FE1">
              <w:rPr>
                <w:b/>
              </w:rPr>
              <w:t xml:space="preserve">    4/7</w:t>
            </w:r>
          </w:p>
        </w:tc>
      </w:tr>
      <w:tr w:rsidR="00870404" w:rsidRPr="00345FE1" w14:paraId="41C3131F" w14:textId="77777777" w:rsidTr="00087553">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C9380DA" w14:textId="77777777" w:rsidR="00870404" w:rsidRPr="00345FE1" w:rsidRDefault="00870404" w:rsidP="00087553">
            <w:pPr>
              <w:widowControl w:val="0"/>
              <w:jc w:val="both"/>
              <w:rPr>
                <w:b/>
              </w:rPr>
            </w:pPr>
            <w:r w:rsidRPr="00345FE1">
              <w:rPr>
                <w:b/>
              </w:rPr>
              <w:t>Přehled o nejvýznamnější publikační a další tvůrčí činnosti nebo další profesní činnosti u odborníků z praxe vztahující se k zabezpečovaným předmětům</w:t>
            </w:r>
          </w:p>
        </w:tc>
      </w:tr>
      <w:tr w:rsidR="00870404" w:rsidRPr="00345FE1" w14:paraId="3BC1F332" w14:textId="77777777" w:rsidTr="00087553">
        <w:trPr>
          <w:trHeight w:val="985"/>
        </w:trPr>
        <w:tc>
          <w:tcPr>
            <w:tcW w:w="9859" w:type="dxa"/>
            <w:gridSpan w:val="15"/>
            <w:tcBorders>
              <w:top w:val="single" w:sz="4" w:space="0" w:color="000000"/>
              <w:left w:val="single" w:sz="4" w:space="0" w:color="000000"/>
              <w:bottom w:val="single" w:sz="4" w:space="0" w:color="000000"/>
              <w:right w:val="single" w:sz="4" w:space="0" w:color="000000"/>
            </w:tcBorders>
          </w:tcPr>
          <w:p w14:paraId="73C163B3" w14:textId="77777777" w:rsidR="00870404" w:rsidRDefault="00870404" w:rsidP="00087553">
            <w:pPr>
              <w:jc w:val="both"/>
            </w:pPr>
            <w:r w:rsidRPr="000E699B">
              <w:t xml:space="preserve">Počet záznamů v databázi Web </w:t>
            </w:r>
            <w:proofErr w:type="spellStart"/>
            <w:r w:rsidRPr="000E699B">
              <w:t>of</w:t>
            </w:r>
            <w:proofErr w:type="spellEnd"/>
            <w:r w:rsidRPr="000E699B">
              <w:t xml:space="preserve"> Science:</w:t>
            </w:r>
            <w:r>
              <w:t xml:space="preserve"> 64 </w:t>
            </w:r>
            <w:r w:rsidRPr="000E699B">
              <w:t>(</w:t>
            </w:r>
            <w:proofErr w:type="spellStart"/>
            <w:r w:rsidRPr="000E699B">
              <w:t>ResearcherID</w:t>
            </w:r>
            <w:proofErr w:type="spellEnd"/>
            <w:r w:rsidRPr="000E699B">
              <w:t>:</w:t>
            </w:r>
            <w:r>
              <w:t xml:space="preserve"> </w:t>
            </w:r>
            <w:r w:rsidRPr="006248F2">
              <w:t>H-6372-2012</w:t>
            </w:r>
            <w:r w:rsidRPr="000E699B">
              <w:t xml:space="preserve">), </w:t>
            </w:r>
            <w:proofErr w:type="spellStart"/>
            <w:r w:rsidRPr="000E699B">
              <w:t>Scopus</w:t>
            </w:r>
            <w:proofErr w:type="spellEnd"/>
            <w:r w:rsidRPr="000E699B">
              <w:t xml:space="preserve">: </w:t>
            </w:r>
            <w:r>
              <w:t>94</w:t>
            </w:r>
            <w:r w:rsidRPr="000E699B">
              <w:t xml:space="preserve"> (</w:t>
            </w:r>
            <w:proofErr w:type="spellStart"/>
            <w:r w:rsidRPr="000E699B">
              <w:t>Author</w:t>
            </w:r>
            <w:proofErr w:type="spellEnd"/>
            <w:r w:rsidRPr="000E699B">
              <w:t xml:space="preserve"> ID </w:t>
            </w:r>
            <w:r w:rsidRPr="002C4458">
              <w:t>15072241800</w:t>
            </w:r>
            <w:r w:rsidRPr="000E699B">
              <w:t>)</w:t>
            </w:r>
          </w:p>
          <w:p w14:paraId="5D1AC941" w14:textId="71A47E5D" w:rsidR="00870404" w:rsidRPr="007C6A30" w:rsidRDefault="00007B99" w:rsidP="00087553">
            <w:pPr>
              <w:rPr>
                <w:bCs/>
              </w:rPr>
            </w:pPr>
            <w:hyperlink r:id="rId60" w:history="1">
              <w:r w:rsidR="00870404" w:rsidRPr="00E30368">
                <w:rPr>
                  <w:rStyle w:val="Hypertextovodkaz"/>
                  <w:bCs/>
                </w:rPr>
                <w:t>https://orcid.org/0000-0001-9923-7128</w:t>
              </w:r>
            </w:hyperlink>
            <w:r w:rsidR="00870404">
              <w:rPr>
                <w:bCs/>
              </w:rPr>
              <w:t xml:space="preserve"> </w:t>
            </w:r>
          </w:p>
          <w:p w14:paraId="67A7ACEF" w14:textId="4E90A79A" w:rsidR="00870404" w:rsidRDefault="00870404" w:rsidP="00087553">
            <w:r w:rsidRPr="00345FE1">
              <w:rPr>
                <w:b/>
              </w:rPr>
              <w:t>VOJT</w:t>
            </w:r>
            <w:r>
              <w:rPr>
                <w:b/>
              </w:rPr>
              <w:t>ĚŠ</w:t>
            </w:r>
            <w:r w:rsidRPr="00345FE1">
              <w:rPr>
                <w:b/>
              </w:rPr>
              <w:t>EK, J</w:t>
            </w:r>
            <w:r>
              <w:rPr>
                <w:b/>
              </w:rPr>
              <w:t>iří</w:t>
            </w:r>
            <w:r w:rsidRPr="00345FE1">
              <w:rPr>
                <w:b/>
              </w:rPr>
              <w:t xml:space="preserve"> (35</w:t>
            </w:r>
            <w:r>
              <w:rPr>
                <w:b/>
              </w:rPr>
              <w:t xml:space="preserve"> %</w:t>
            </w:r>
            <w:r w:rsidRPr="00345FE1">
              <w:rPr>
                <w:b/>
              </w:rPr>
              <w:t>),</w:t>
            </w:r>
            <w:r w:rsidRPr="00345FE1">
              <w:rPr>
                <w:bCs/>
              </w:rPr>
              <w:t xml:space="preserve"> SPA</w:t>
            </w:r>
            <w:r>
              <w:rPr>
                <w:bCs/>
              </w:rPr>
              <w:t>Č</w:t>
            </w:r>
            <w:r w:rsidRPr="00345FE1">
              <w:rPr>
                <w:bCs/>
              </w:rPr>
              <w:t xml:space="preserve">EK, </w:t>
            </w:r>
            <w:r>
              <w:rPr>
                <w:bCs/>
              </w:rPr>
              <w:t>Ľuboš</w:t>
            </w:r>
            <w:r w:rsidRPr="00345FE1">
              <w:rPr>
                <w:bCs/>
              </w:rPr>
              <w:t>, GAZDO</w:t>
            </w:r>
            <w:r>
              <w:rPr>
                <w:bCs/>
              </w:rPr>
              <w:t>Š</w:t>
            </w:r>
            <w:r w:rsidRPr="00345FE1">
              <w:rPr>
                <w:bCs/>
              </w:rPr>
              <w:t>, F</w:t>
            </w:r>
            <w:r>
              <w:rPr>
                <w:bCs/>
              </w:rPr>
              <w:t>rantišek</w:t>
            </w:r>
            <w:r w:rsidRPr="00345FE1">
              <w:rPr>
                <w:bCs/>
              </w:rPr>
              <w:t>, MALANIK, Z</w:t>
            </w:r>
            <w:r>
              <w:rPr>
                <w:bCs/>
              </w:rPr>
              <w:t>deněk</w:t>
            </w:r>
            <w:r w:rsidRPr="00345FE1">
              <w:rPr>
                <w:bCs/>
              </w:rPr>
              <w:t>, MACH, J</w:t>
            </w:r>
            <w:r>
              <w:rPr>
                <w:bCs/>
              </w:rPr>
              <w:t>an</w:t>
            </w:r>
            <w:r w:rsidRPr="00345FE1">
              <w:rPr>
                <w:bCs/>
              </w:rPr>
              <w:t xml:space="preserve"> (2024). </w:t>
            </w:r>
            <w:proofErr w:type="spellStart"/>
            <w:r w:rsidRPr="00345FE1">
              <w:rPr>
                <w:bCs/>
              </w:rPr>
              <w:t>Collaborative</w:t>
            </w:r>
            <w:proofErr w:type="spellEnd"/>
            <w:r w:rsidRPr="00345FE1">
              <w:rPr>
                <w:bCs/>
              </w:rPr>
              <w:t xml:space="preserve"> Robot </w:t>
            </w:r>
            <w:proofErr w:type="spellStart"/>
            <w:r w:rsidRPr="00345FE1">
              <w:rPr>
                <w:bCs/>
              </w:rPr>
              <w:t>Laboratory</w:t>
            </w:r>
            <w:proofErr w:type="spellEnd"/>
            <w:r w:rsidRPr="00345FE1">
              <w:rPr>
                <w:bCs/>
              </w:rPr>
              <w:t xml:space="preserve"> Setup </w:t>
            </w:r>
            <w:proofErr w:type="spellStart"/>
            <w:r w:rsidRPr="00345FE1">
              <w:rPr>
                <w:bCs/>
              </w:rPr>
              <w:t>for</w:t>
            </w:r>
            <w:proofErr w:type="spellEnd"/>
            <w:r w:rsidRPr="00345FE1">
              <w:rPr>
                <w:bCs/>
              </w:rPr>
              <w:t xml:space="preserve"> </w:t>
            </w:r>
            <w:proofErr w:type="spellStart"/>
            <w:r w:rsidRPr="00345FE1">
              <w:rPr>
                <w:bCs/>
              </w:rPr>
              <w:t>Repeatable</w:t>
            </w:r>
            <w:proofErr w:type="spellEnd"/>
            <w:r w:rsidRPr="00345FE1">
              <w:rPr>
                <w:bCs/>
              </w:rPr>
              <w:t xml:space="preserve"> </w:t>
            </w:r>
            <w:proofErr w:type="spellStart"/>
            <w:r w:rsidRPr="00345FE1">
              <w:rPr>
                <w:bCs/>
              </w:rPr>
              <w:t>Force</w:t>
            </w:r>
            <w:proofErr w:type="spellEnd"/>
            <w:r w:rsidRPr="00345FE1">
              <w:rPr>
                <w:bCs/>
              </w:rPr>
              <w:t xml:space="preserve"> and Speed </w:t>
            </w:r>
            <w:proofErr w:type="spellStart"/>
            <w:r w:rsidRPr="00345FE1">
              <w:rPr>
                <w:bCs/>
              </w:rPr>
              <w:t>Experiments</w:t>
            </w:r>
            <w:proofErr w:type="spellEnd"/>
            <w:r w:rsidRPr="00345FE1">
              <w:rPr>
                <w:bCs/>
              </w:rPr>
              <w:t xml:space="preserve">. In: </w:t>
            </w:r>
            <w:proofErr w:type="spellStart"/>
            <w:r w:rsidRPr="00345FE1">
              <w:rPr>
                <w:bCs/>
                <w:i/>
                <w:iCs/>
              </w:rPr>
              <w:t>Machado</w:t>
            </w:r>
            <w:proofErr w:type="spellEnd"/>
            <w:r w:rsidRPr="00345FE1">
              <w:rPr>
                <w:bCs/>
                <w:i/>
                <w:iCs/>
              </w:rPr>
              <w:t xml:space="preserve">, J., et al. </w:t>
            </w:r>
            <w:proofErr w:type="spellStart"/>
            <w:r w:rsidRPr="00345FE1">
              <w:rPr>
                <w:bCs/>
                <w:i/>
                <w:iCs/>
              </w:rPr>
              <w:t>Innovations</w:t>
            </w:r>
            <w:proofErr w:type="spellEnd"/>
            <w:r w:rsidRPr="00345FE1">
              <w:rPr>
                <w:bCs/>
                <w:i/>
                <w:iCs/>
              </w:rPr>
              <w:t xml:space="preserve"> in </w:t>
            </w:r>
            <w:proofErr w:type="spellStart"/>
            <w:r w:rsidRPr="00345FE1">
              <w:rPr>
                <w:bCs/>
                <w:i/>
                <w:iCs/>
              </w:rPr>
              <w:t>Mechatronics</w:t>
            </w:r>
            <w:proofErr w:type="spellEnd"/>
            <w:r w:rsidRPr="00345FE1">
              <w:rPr>
                <w:bCs/>
                <w:i/>
                <w:iCs/>
              </w:rPr>
              <w:t xml:space="preserve"> </w:t>
            </w:r>
            <w:proofErr w:type="spellStart"/>
            <w:r w:rsidRPr="00345FE1">
              <w:rPr>
                <w:bCs/>
                <w:i/>
                <w:iCs/>
              </w:rPr>
              <w:t>Engineering</w:t>
            </w:r>
            <w:proofErr w:type="spellEnd"/>
            <w:r w:rsidRPr="00345FE1">
              <w:rPr>
                <w:bCs/>
                <w:i/>
                <w:iCs/>
              </w:rPr>
              <w:t xml:space="preserve"> III. </w:t>
            </w:r>
            <w:proofErr w:type="spellStart"/>
            <w:r w:rsidRPr="00345FE1">
              <w:rPr>
                <w:bCs/>
                <w:i/>
                <w:iCs/>
              </w:rPr>
              <w:t>icieng</w:t>
            </w:r>
            <w:proofErr w:type="spellEnd"/>
            <w:r w:rsidRPr="00345FE1">
              <w:rPr>
                <w:bCs/>
                <w:i/>
                <w:iCs/>
              </w:rPr>
              <w:t xml:space="preserve"> 2024. </w:t>
            </w:r>
            <w:proofErr w:type="spellStart"/>
            <w:r w:rsidRPr="00345FE1">
              <w:rPr>
                <w:bCs/>
                <w:i/>
                <w:iCs/>
              </w:rPr>
              <w:t>Lecture</w:t>
            </w:r>
            <w:proofErr w:type="spellEnd"/>
            <w:r w:rsidRPr="00345FE1">
              <w:rPr>
                <w:bCs/>
                <w:i/>
                <w:iCs/>
              </w:rPr>
              <w:t xml:space="preserve"> Notes in </w:t>
            </w:r>
            <w:proofErr w:type="spellStart"/>
            <w:r w:rsidRPr="00345FE1">
              <w:rPr>
                <w:bCs/>
                <w:i/>
                <w:iCs/>
              </w:rPr>
              <w:t>Mechanical</w:t>
            </w:r>
            <w:proofErr w:type="spellEnd"/>
            <w:r w:rsidRPr="00345FE1">
              <w:rPr>
                <w:bCs/>
                <w:i/>
                <w:iCs/>
              </w:rPr>
              <w:t xml:space="preserve"> </w:t>
            </w:r>
            <w:proofErr w:type="spellStart"/>
            <w:r w:rsidRPr="00345FE1">
              <w:rPr>
                <w:bCs/>
                <w:i/>
                <w:iCs/>
              </w:rPr>
              <w:t>Engineering</w:t>
            </w:r>
            <w:proofErr w:type="spellEnd"/>
            <w:r w:rsidRPr="00345FE1">
              <w:rPr>
                <w:bCs/>
                <w:i/>
                <w:iCs/>
              </w:rPr>
              <w:t xml:space="preserve">. </w:t>
            </w:r>
            <w:proofErr w:type="spellStart"/>
            <w:r w:rsidRPr="00345FE1">
              <w:rPr>
                <w:bCs/>
                <w:i/>
                <w:iCs/>
              </w:rPr>
              <w:t>Springer</w:t>
            </w:r>
            <w:proofErr w:type="spellEnd"/>
            <w:r w:rsidRPr="00345FE1">
              <w:rPr>
                <w:bCs/>
                <w:i/>
                <w:iCs/>
              </w:rPr>
              <w:t xml:space="preserve">, </w:t>
            </w:r>
            <w:proofErr w:type="spellStart"/>
            <w:r w:rsidRPr="00345FE1">
              <w:rPr>
                <w:bCs/>
                <w:i/>
                <w:iCs/>
              </w:rPr>
              <w:t>Cham</w:t>
            </w:r>
            <w:proofErr w:type="spellEnd"/>
            <w:r w:rsidRPr="00345FE1">
              <w:rPr>
                <w:bCs/>
              </w:rPr>
              <w:t>. s. 36-</w:t>
            </w:r>
            <w:proofErr w:type="gramStart"/>
            <w:r w:rsidRPr="00345FE1">
              <w:rPr>
                <w:bCs/>
              </w:rPr>
              <w:t>44</w:t>
            </w:r>
            <w:r w:rsidRPr="00345FE1">
              <w:t xml:space="preserve"> .</w:t>
            </w:r>
            <w:proofErr w:type="gramEnd"/>
            <w:r w:rsidRPr="00345FE1">
              <w:t xml:space="preserve"> [cit. 2024-08-13]</w:t>
            </w:r>
            <w:r w:rsidRPr="00345FE1">
              <w:rPr>
                <w:bCs/>
              </w:rPr>
              <w:t xml:space="preserve"> ISSN 2195-4356 Dostupné z: </w:t>
            </w:r>
            <w:hyperlink r:id="rId61" w:history="1">
              <w:r w:rsidRPr="00345FE1">
                <w:rPr>
                  <w:rStyle w:val="Hypertextovodkaz"/>
                  <w:bCs/>
                </w:rPr>
                <w:t>https://doi.org/10.1007/978-3-031-61575-7_4</w:t>
              </w:r>
            </w:hyperlink>
            <w:r w:rsidRPr="00345FE1">
              <w:rPr>
                <w:bCs/>
              </w:rPr>
              <w:t>. D</w:t>
            </w:r>
            <w:r w:rsidRPr="00345FE1">
              <w:t>.</w:t>
            </w:r>
          </w:p>
          <w:p w14:paraId="26A2435D" w14:textId="1E7A957D" w:rsidR="00870404" w:rsidRDefault="00870404" w:rsidP="00087553">
            <w:r w:rsidRPr="001C15CF">
              <w:lastRenderedPageBreak/>
              <w:t xml:space="preserve">SPAČEK, Ľuboš, </w:t>
            </w:r>
            <w:r w:rsidRPr="007C6A30">
              <w:rPr>
                <w:b/>
                <w:bCs/>
              </w:rPr>
              <w:t>Jiří VOJTĚŠEK (30 %)</w:t>
            </w:r>
            <w:r w:rsidRPr="001C15CF">
              <w:t xml:space="preserve"> a František GAZDOŠ. </w:t>
            </w:r>
            <w:proofErr w:type="spellStart"/>
            <w:r w:rsidRPr="001C15CF">
              <w:t>Control</w:t>
            </w:r>
            <w:proofErr w:type="spellEnd"/>
            <w:r w:rsidRPr="001C15CF">
              <w:t xml:space="preserve"> </w:t>
            </w:r>
            <w:proofErr w:type="spellStart"/>
            <w:r w:rsidRPr="001C15CF">
              <w:t>of</w:t>
            </w:r>
            <w:proofErr w:type="spellEnd"/>
            <w:r w:rsidRPr="001C15CF">
              <w:t xml:space="preserve"> </w:t>
            </w:r>
            <w:proofErr w:type="spellStart"/>
            <w:r w:rsidRPr="001C15CF">
              <w:t>unstable</w:t>
            </w:r>
            <w:proofErr w:type="spellEnd"/>
            <w:r w:rsidRPr="001C15CF">
              <w:t xml:space="preserve"> </w:t>
            </w:r>
            <w:proofErr w:type="spellStart"/>
            <w:r w:rsidRPr="001C15CF">
              <w:t>systems</w:t>
            </w:r>
            <w:proofErr w:type="spellEnd"/>
            <w:r w:rsidRPr="001C15CF">
              <w:t xml:space="preserve"> </w:t>
            </w:r>
            <w:proofErr w:type="spellStart"/>
            <w:r w:rsidRPr="001C15CF">
              <w:t>using</w:t>
            </w:r>
            <w:proofErr w:type="spellEnd"/>
            <w:r w:rsidRPr="001C15CF">
              <w:t xml:space="preserve"> a 7 </w:t>
            </w:r>
            <w:proofErr w:type="spellStart"/>
            <w:r w:rsidRPr="001C15CF">
              <w:t>DoF</w:t>
            </w:r>
            <w:proofErr w:type="spellEnd"/>
            <w:r w:rsidRPr="001C15CF">
              <w:t xml:space="preserve"> </w:t>
            </w:r>
            <w:proofErr w:type="spellStart"/>
            <w:r w:rsidRPr="001C15CF">
              <w:t>robotic</w:t>
            </w:r>
            <w:proofErr w:type="spellEnd"/>
            <w:r w:rsidRPr="001C15CF">
              <w:t xml:space="preserve"> </w:t>
            </w:r>
            <w:proofErr w:type="spellStart"/>
            <w:r w:rsidRPr="001C15CF">
              <w:t>manipulator</w:t>
            </w:r>
            <w:proofErr w:type="spellEnd"/>
            <w:r w:rsidRPr="001C15CF">
              <w:t xml:space="preserve">. </w:t>
            </w:r>
            <w:proofErr w:type="spellStart"/>
            <w:r w:rsidRPr="007C6A30">
              <w:rPr>
                <w:i/>
                <w:iCs/>
              </w:rPr>
              <w:t>Machines</w:t>
            </w:r>
            <w:proofErr w:type="spellEnd"/>
            <w:r w:rsidRPr="001C15CF">
              <w:t xml:space="preserve"> [online]. 2022, vol. 10, </w:t>
            </w:r>
            <w:proofErr w:type="spellStart"/>
            <w:r w:rsidRPr="001C15CF">
              <w:t>iss</w:t>
            </w:r>
            <w:proofErr w:type="spellEnd"/>
            <w:r w:rsidRPr="001C15CF">
              <w:t xml:space="preserve">. 12 [cit. 2024-08-22]. ISSN 2075-1702. Dostupné z: </w:t>
            </w:r>
            <w:hyperlink r:id="rId62" w:history="1">
              <w:r w:rsidRPr="00E771E4">
                <w:rPr>
                  <w:rStyle w:val="Hypertextovodkaz"/>
                </w:rPr>
                <w:t>https://www.mdpi.com/2075-1702/10/12/1164</w:t>
              </w:r>
            </w:hyperlink>
            <w:r w:rsidRPr="001C15CF">
              <w:t>.</w:t>
            </w:r>
            <w:r>
              <w:t xml:space="preserve"> </w:t>
            </w:r>
            <w:proofErr w:type="spellStart"/>
            <w:r>
              <w:t>Jimp</w:t>
            </w:r>
            <w:proofErr w:type="spellEnd"/>
          </w:p>
          <w:p w14:paraId="39FF07E6" w14:textId="5FC5AE61" w:rsidR="00870404" w:rsidRPr="00345FE1" w:rsidRDefault="00870404" w:rsidP="00087553">
            <w:r w:rsidRPr="007C6A30">
              <w:rPr>
                <w:b/>
                <w:bCs/>
              </w:rPr>
              <w:t>VOJTĚŠEK, Jiří</w:t>
            </w:r>
            <w:r>
              <w:t xml:space="preserve"> </w:t>
            </w:r>
            <w:r w:rsidRPr="007C6A30">
              <w:rPr>
                <w:b/>
                <w:bCs/>
              </w:rPr>
              <w:t>(40 %)</w:t>
            </w:r>
            <w:r w:rsidRPr="00DF70B9">
              <w:t xml:space="preserve"> a Ľuboš SPAČEK. </w:t>
            </w:r>
            <w:proofErr w:type="spellStart"/>
            <w:r w:rsidRPr="00DF70B9">
              <w:t>Overview</w:t>
            </w:r>
            <w:proofErr w:type="spellEnd"/>
            <w:r w:rsidRPr="00DF70B9">
              <w:t xml:space="preserve"> </w:t>
            </w:r>
            <w:proofErr w:type="spellStart"/>
            <w:r w:rsidRPr="00DF70B9">
              <w:t>of</w:t>
            </w:r>
            <w:proofErr w:type="spellEnd"/>
            <w:r w:rsidRPr="00DF70B9">
              <w:t xml:space="preserve"> </w:t>
            </w:r>
            <w:proofErr w:type="spellStart"/>
            <w:r w:rsidRPr="00DF70B9">
              <w:t>collaborative</w:t>
            </w:r>
            <w:proofErr w:type="spellEnd"/>
            <w:r w:rsidRPr="00DF70B9">
              <w:t xml:space="preserve"> robot </w:t>
            </w:r>
            <w:proofErr w:type="spellStart"/>
            <w:r w:rsidRPr="00DF70B9">
              <w:t>YuMi</w:t>
            </w:r>
            <w:proofErr w:type="spellEnd"/>
            <w:r w:rsidRPr="00DF70B9">
              <w:t xml:space="preserve"> in </w:t>
            </w:r>
            <w:proofErr w:type="spellStart"/>
            <w:r w:rsidRPr="00DF70B9">
              <w:t>education</w:t>
            </w:r>
            <w:proofErr w:type="spellEnd"/>
            <w:r w:rsidRPr="00DF70B9">
              <w:t xml:space="preserve">. In: </w:t>
            </w:r>
            <w:proofErr w:type="spellStart"/>
            <w:r w:rsidRPr="00DF70B9">
              <w:t>Lecture</w:t>
            </w:r>
            <w:proofErr w:type="spellEnd"/>
            <w:r w:rsidRPr="00DF70B9">
              <w:t xml:space="preserve"> Notes in </w:t>
            </w:r>
            <w:proofErr w:type="spellStart"/>
            <w:r w:rsidRPr="00DF70B9">
              <w:t>Mechanical</w:t>
            </w:r>
            <w:proofErr w:type="spellEnd"/>
            <w:r w:rsidRPr="00DF70B9">
              <w:t xml:space="preserve"> </w:t>
            </w:r>
            <w:proofErr w:type="spellStart"/>
            <w:r w:rsidRPr="00DF70B9">
              <w:t>Engineering</w:t>
            </w:r>
            <w:proofErr w:type="spellEnd"/>
            <w:r w:rsidRPr="00DF70B9">
              <w:t xml:space="preserve"> [online]. </w:t>
            </w:r>
            <w:proofErr w:type="spellStart"/>
            <w:r w:rsidRPr="00DF70B9">
              <w:t>Guimarães</w:t>
            </w:r>
            <w:proofErr w:type="spellEnd"/>
            <w:r w:rsidRPr="00DF70B9">
              <w:t xml:space="preserve">: </w:t>
            </w:r>
            <w:proofErr w:type="spellStart"/>
            <w:r w:rsidRPr="00DF70B9">
              <w:t>Springer</w:t>
            </w:r>
            <w:proofErr w:type="spellEnd"/>
            <w:r w:rsidRPr="00DF70B9">
              <w:t xml:space="preserve"> Science and Business Media </w:t>
            </w:r>
            <w:proofErr w:type="spellStart"/>
            <w:r w:rsidRPr="00DF70B9">
              <w:t>Deutschland</w:t>
            </w:r>
            <w:proofErr w:type="spellEnd"/>
            <w:r w:rsidRPr="00DF70B9">
              <w:t xml:space="preserve"> </w:t>
            </w:r>
            <w:proofErr w:type="spellStart"/>
            <w:r w:rsidRPr="00DF70B9">
              <w:t>GmbH</w:t>
            </w:r>
            <w:proofErr w:type="spellEnd"/>
            <w:r w:rsidRPr="00DF70B9">
              <w:t xml:space="preserve">, 2022, s. 293-300. [cit. 2024-08-22]. ISSN 2195-4356. Dostupné z: </w:t>
            </w:r>
            <w:hyperlink r:id="rId63" w:history="1">
              <w:r w:rsidRPr="00E771E4">
                <w:rPr>
                  <w:rStyle w:val="Hypertextovodkaz"/>
                </w:rPr>
                <w:t>https://link.springer.com/chapter/10.1007/978-3-030-79168-1_27</w:t>
              </w:r>
            </w:hyperlink>
            <w:r w:rsidRPr="00DF70B9">
              <w:t>.</w:t>
            </w:r>
            <w:r>
              <w:t xml:space="preserve"> </w:t>
            </w:r>
            <w:proofErr w:type="spellStart"/>
            <w:r>
              <w:t>Jost</w:t>
            </w:r>
            <w:proofErr w:type="spellEnd"/>
          </w:p>
          <w:p w14:paraId="07DED67A" w14:textId="3DBFB480" w:rsidR="00870404" w:rsidRDefault="00870404" w:rsidP="00087553">
            <w:pPr>
              <w:widowControl w:val="0"/>
            </w:pPr>
            <w:r w:rsidRPr="00345FE1">
              <w:t>PROKOP, R</w:t>
            </w:r>
            <w:r>
              <w:t>oman</w:t>
            </w:r>
            <w:r w:rsidRPr="00345FE1">
              <w:t>, MATUŠŮ, R</w:t>
            </w:r>
            <w:r>
              <w:t>adek</w:t>
            </w:r>
            <w:r w:rsidRPr="00345FE1">
              <w:t xml:space="preserve"> and </w:t>
            </w:r>
            <w:r w:rsidRPr="00345FE1">
              <w:rPr>
                <w:b/>
              </w:rPr>
              <w:t>VOJTĚŠEK, J</w:t>
            </w:r>
            <w:r>
              <w:rPr>
                <w:b/>
              </w:rPr>
              <w:t>iří</w:t>
            </w:r>
            <w:r w:rsidRPr="00345FE1">
              <w:rPr>
                <w:b/>
              </w:rPr>
              <w:t xml:space="preserve"> (30</w:t>
            </w:r>
            <w:r>
              <w:rPr>
                <w:b/>
              </w:rPr>
              <w:t xml:space="preserve"> %</w:t>
            </w:r>
            <w:r w:rsidRPr="00345FE1">
              <w:rPr>
                <w:b/>
              </w:rPr>
              <w:t>).</w:t>
            </w:r>
            <w:r w:rsidRPr="00345FE1">
              <w:t xml:space="preserve"> Feedback </w:t>
            </w:r>
            <w:proofErr w:type="spellStart"/>
            <w:r w:rsidRPr="00345FE1">
              <w:t>control</w:t>
            </w:r>
            <w:proofErr w:type="spellEnd"/>
            <w:r w:rsidRPr="00345FE1">
              <w:t xml:space="preserve"> </w:t>
            </w:r>
            <w:proofErr w:type="spellStart"/>
            <w:r w:rsidRPr="00345FE1">
              <w:t>of</w:t>
            </w:r>
            <w:proofErr w:type="spellEnd"/>
            <w:r w:rsidRPr="00345FE1">
              <w:t xml:space="preserve"> </w:t>
            </w:r>
            <w:proofErr w:type="spellStart"/>
            <w:r w:rsidRPr="00345FE1">
              <w:t>chemical</w:t>
            </w:r>
            <w:proofErr w:type="spellEnd"/>
            <w:r w:rsidRPr="00345FE1">
              <w:t xml:space="preserve"> </w:t>
            </w:r>
            <w:proofErr w:type="spellStart"/>
            <w:r w:rsidRPr="00345FE1">
              <w:t>reactors</w:t>
            </w:r>
            <w:proofErr w:type="spellEnd"/>
            <w:r w:rsidRPr="00345FE1">
              <w:t xml:space="preserve"> by </w:t>
            </w:r>
            <w:proofErr w:type="spellStart"/>
            <w:r w:rsidRPr="00345FE1">
              <w:t>modern</w:t>
            </w:r>
            <w:proofErr w:type="spellEnd"/>
            <w:r w:rsidRPr="00345FE1">
              <w:t xml:space="preserve"> </w:t>
            </w:r>
            <w:proofErr w:type="spellStart"/>
            <w:r w:rsidRPr="00345FE1">
              <w:t>principles</w:t>
            </w:r>
            <w:proofErr w:type="spellEnd"/>
            <w:r w:rsidRPr="00345FE1">
              <w:t xml:space="preserve">. </w:t>
            </w:r>
            <w:proofErr w:type="spellStart"/>
            <w:r w:rsidRPr="00345FE1">
              <w:rPr>
                <w:i/>
              </w:rPr>
              <w:t>Chemical</w:t>
            </w:r>
            <w:proofErr w:type="spellEnd"/>
            <w:r w:rsidRPr="00345FE1">
              <w:rPr>
                <w:i/>
              </w:rPr>
              <w:t xml:space="preserve"> </w:t>
            </w:r>
            <w:proofErr w:type="spellStart"/>
            <w:r w:rsidRPr="00345FE1">
              <w:rPr>
                <w:i/>
              </w:rPr>
              <w:t>Engineering</w:t>
            </w:r>
            <w:proofErr w:type="spellEnd"/>
            <w:r w:rsidRPr="00345FE1">
              <w:rPr>
                <w:i/>
              </w:rPr>
              <w:t xml:space="preserve"> </w:t>
            </w:r>
            <w:proofErr w:type="spellStart"/>
            <w:r w:rsidRPr="00345FE1">
              <w:rPr>
                <w:i/>
              </w:rPr>
              <w:t>Transactions</w:t>
            </w:r>
            <w:proofErr w:type="spellEnd"/>
            <w:r w:rsidRPr="00345FE1">
              <w:t xml:space="preserve"> [online], vol. 81, s. 805-810. </w:t>
            </w:r>
            <w:r>
              <w:t xml:space="preserve">2020. </w:t>
            </w:r>
            <w:r w:rsidRPr="00345FE1">
              <w:t xml:space="preserve">[cit. 2024-08-13]. ISSN 2283-9216. Dostupné z: </w:t>
            </w:r>
            <w:hyperlink r:id="rId64">
              <w:r w:rsidRPr="00345FE1">
                <w:rPr>
                  <w:rStyle w:val="Hypertextovodkaz"/>
                </w:rPr>
                <w:t>https://www.aidic.it/cet/20/81/135.pdf</w:t>
              </w:r>
            </w:hyperlink>
            <w:r w:rsidRPr="00345FE1">
              <w:t xml:space="preserve">. </w:t>
            </w:r>
            <w:proofErr w:type="spellStart"/>
            <w:r w:rsidRPr="00345FE1">
              <w:t>J</w:t>
            </w:r>
            <w:r>
              <w:t>sc</w:t>
            </w:r>
            <w:proofErr w:type="spellEnd"/>
            <w:r w:rsidRPr="00345FE1">
              <w:t>.</w:t>
            </w:r>
          </w:p>
          <w:p w14:paraId="0AD6CA95" w14:textId="7E7C769A" w:rsidR="00870404" w:rsidRPr="00345FE1" w:rsidRDefault="00870404" w:rsidP="00087553">
            <w:pPr>
              <w:widowControl w:val="0"/>
            </w:pPr>
            <w:r w:rsidRPr="001C36EE">
              <w:t xml:space="preserve">SPAČEK, Ľuboš a </w:t>
            </w:r>
            <w:r w:rsidRPr="007C6A30">
              <w:rPr>
                <w:b/>
                <w:bCs/>
              </w:rPr>
              <w:t>Jiří VOJTĚŠEK (15 %)</w:t>
            </w:r>
            <w:r w:rsidRPr="001C36EE">
              <w:t xml:space="preserve">. </w:t>
            </w:r>
            <w:proofErr w:type="spellStart"/>
            <w:r w:rsidRPr="001C36EE">
              <w:t>Ball</w:t>
            </w:r>
            <w:proofErr w:type="spellEnd"/>
            <w:r w:rsidRPr="001C36EE">
              <w:t xml:space="preserve"> &amp; plate model on ABB </w:t>
            </w:r>
            <w:proofErr w:type="spellStart"/>
            <w:r w:rsidRPr="001C36EE">
              <w:t>YuMi</w:t>
            </w:r>
            <w:proofErr w:type="spellEnd"/>
            <w:r w:rsidRPr="001C36EE">
              <w:t xml:space="preserve"> robot. In: </w:t>
            </w:r>
            <w:proofErr w:type="spellStart"/>
            <w:r w:rsidRPr="001C36EE">
              <w:t>Advances</w:t>
            </w:r>
            <w:proofErr w:type="spellEnd"/>
            <w:r w:rsidRPr="001C36EE">
              <w:t xml:space="preserve"> in </w:t>
            </w:r>
            <w:proofErr w:type="spellStart"/>
            <w:r w:rsidRPr="001C36EE">
              <w:t>Intelligent</w:t>
            </w:r>
            <w:proofErr w:type="spellEnd"/>
            <w:r w:rsidRPr="001C36EE">
              <w:t xml:space="preserve"> Systems and </w:t>
            </w:r>
            <w:proofErr w:type="spellStart"/>
            <w:r w:rsidRPr="001C36EE">
              <w:t>Computing</w:t>
            </w:r>
            <w:proofErr w:type="spellEnd"/>
            <w:r w:rsidRPr="001C36EE">
              <w:t xml:space="preserve"> [online]. online: </w:t>
            </w:r>
            <w:proofErr w:type="spellStart"/>
            <w:r w:rsidRPr="001C36EE">
              <w:t>Springer</w:t>
            </w:r>
            <w:proofErr w:type="spellEnd"/>
            <w:r w:rsidRPr="001C36EE">
              <w:t xml:space="preserve"> </w:t>
            </w:r>
            <w:proofErr w:type="spellStart"/>
            <w:r w:rsidRPr="001C36EE">
              <w:t>Verlag</w:t>
            </w:r>
            <w:proofErr w:type="spellEnd"/>
            <w:r w:rsidRPr="001C36EE">
              <w:t xml:space="preserve">, 2019, s. 283-291. [cit. 2024-08-22]. ISSN 2194-5357. Dostupné z: </w:t>
            </w:r>
            <w:hyperlink r:id="rId65" w:history="1">
              <w:r w:rsidRPr="00E771E4">
                <w:rPr>
                  <w:rStyle w:val="Hypertextovodkaz"/>
                </w:rPr>
                <w:t>https://link.springer.com/chapter/10.1007/978-3-030-19813-8_29</w:t>
              </w:r>
            </w:hyperlink>
            <w:r w:rsidRPr="001C36EE">
              <w:t>.</w:t>
            </w:r>
            <w:r>
              <w:t xml:space="preserve"> </w:t>
            </w:r>
            <w:proofErr w:type="spellStart"/>
            <w:r>
              <w:t>Jost</w:t>
            </w:r>
            <w:proofErr w:type="spellEnd"/>
          </w:p>
          <w:p w14:paraId="6D267BCF" w14:textId="77777777" w:rsidR="00870404" w:rsidRPr="00345FE1" w:rsidRDefault="00870404" w:rsidP="00087553">
            <w:pPr>
              <w:widowControl w:val="0"/>
              <w:rPr>
                <w:b/>
              </w:rPr>
            </w:pPr>
          </w:p>
          <w:p w14:paraId="7868B18D" w14:textId="77777777" w:rsidR="00870404" w:rsidRPr="00345FE1" w:rsidRDefault="00870404" w:rsidP="00087553">
            <w:pPr>
              <w:jc w:val="both"/>
              <w:rPr>
                <w:bCs/>
              </w:rPr>
            </w:pPr>
            <w:r w:rsidRPr="00345FE1">
              <w:rPr>
                <w:bCs/>
                <w:i/>
                <w:iCs/>
              </w:rPr>
              <w:t>Přehled projektové činnosti:</w:t>
            </w:r>
          </w:p>
          <w:p w14:paraId="63706A14" w14:textId="77777777" w:rsidR="00870404" w:rsidRPr="00345FE1" w:rsidRDefault="00870404" w:rsidP="00087553">
            <w:pPr>
              <w:ind w:left="887" w:hanging="887"/>
              <w:jc w:val="both"/>
            </w:pPr>
            <w:r w:rsidRPr="00345FE1">
              <w:t xml:space="preserve">2022-2024 </w:t>
            </w:r>
            <w:r>
              <w:tab/>
            </w:r>
            <w:r w:rsidRPr="00345FE1">
              <w:t>Adaptabilní, Digitální, Agilní, Progresivní, Transformace UTB ve Zlíně</w:t>
            </w:r>
            <w:r>
              <w:t>, poskytovatel MŠMT,</w:t>
            </w:r>
            <w:r w:rsidRPr="00345FE1">
              <w:t xml:space="preserve"> O</w:t>
            </w:r>
            <w:r>
              <w:t>P</w:t>
            </w:r>
            <w:r w:rsidRPr="00345FE1">
              <w:t xml:space="preserve"> N</w:t>
            </w:r>
            <w:r>
              <w:t>PO</w:t>
            </w:r>
            <w:r w:rsidRPr="00345FE1">
              <w:t xml:space="preserve">, </w:t>
            </w:r>
            <w:r w:rsidRPr="007B3DD0">
              <w:t>NPO_UTB_MSMT-16585/2022</w:t>
            </w:r>
            <w:r>
              <w:t>, s</w:t>
            </w:r>
            <w:r w:rsidRPr="00345FE1">
              <w:t>poluřešitel</w:t>
            </w:r>
          </w:p>
          <w:p w14:paraId="6AA264D8" w14:textId="77777777" w:rsidR="00870404" w:rsidRDefault="00870404" w:rsidP="00087553">
            <w:pPr>
              <w:ind w:left="887" w:hanging="887"/>
              <w:jc w:val="both"/>
            </w:pPr>
            <w:r w:rsidRPr="008A187B">
              <w:t xml:space="preserve">2020-2023 </w:t>
            </w:r>
            <w:r w:rsidRPr="008A187B">
              <w:tab/>
              <w:t xml:space="preserve">Vývoj nového bezpilotního systému pro monitorování a řízení ekologického hospodářství, poskytovatel MPO </w:t>
            </w:r>
            <w:proofErr w:type="gramStart"/>
            <w:r w:rsidRPr="008A187B">
              <w:t>OPPIK,  CZ</w:t>
            </w:r>
            <w:proofErr w:type="gramEnd"/>
            <w:r w:rsidRPr="008A187B">
              <w:t>.01.1.02/0.0/0.0/20_321/0023870, AIRMOBIS s.r.o., spoluřešitel</w:t>
            </w:r>
            <w:r w:rsidRPr="00345FE1" w:rsidDel="001A2DCE">
              <w:t xml:space="preserve"> </w:t>
            </w:r>
          </w:p>
          <w:p w14:paraId="73039BAA" w14:textId="77777777" w:rsidR="00870404" w:rsidRPr="008A187B" w:rsidRDefault="00870404" w:rsidP="00087553">
            <w:pPr>
              <w:ind w:left="887" w:hanging="887"/>
              <w:jc w:val="both"/>
            </w:pPr>
            <w:r w:rsidRPr="008A187B">
              <w:t xml:space="preserve">2020-2022 </w:t>
            </w:r>
            <w:r w:rsidRPr="008A187B">
              <w:tab/>
              <w:t>Výzkum a vývoj automatické emulgační linky polotovarů radiálních i diagonálních pneumatik velkých rozměrů, poskytovatel MPO OP PIK PROZAX, EG20_321/0023675, spoluřešitel</w:t>
            </w:r>
          </w:p>
          <w:p w14:paraId="6C77C9DB" w14:textId="77777777" w:rsidR="00870404" w:rsidRPr="00345FE1" w:rsidRDefault="00870404" w:rsidP="00087553">
            <w:pPr>
              <w:ind w:left="887" w:hanging="887"/>
              <w:jc w:val="both"/>
            </w:pPr>
            <w:r w:rsidRPr="00345FE1">
              <w:t>2018-2022 Rozvoj kapacit pro výzkum a vývoj UTB ve Zlíně</w:t>
            </w:r>
            <w:r>
              <w:t xml:space="preserve">, poskytovatel MŠMT, </w:t>
            </w:r>
            <w:r w:rsidRPr="00CD2D14">
              <w:t>EF16_028/0006243</w:t>
            </w:r>
            <w:r>
              <w:t>, spoluřešitel</w:t>
            </w:r>
          </w:p>
          <w:p w14:paraId="4A87D590" w14:textId="77777777" w:rsidR="00870404" w:rsidRPr="008A187B" w:rsidRDefault="00870404" w:rsidP="00087553">
            <w:pPr>
              <w:ind w:left="887" w:hanging="887"/>
              <w:jc w:val="both"/>
            </w:pPr>
            <w:r w:rsidRPr="008A187B">
              <w:t xml:space="preserve">2017-2022 </w:t>
            </w:r>
            <w:r w:rsidRPr="008A187B">
              <w:tab/>
              <w:t>Strategický projekt UTB ve Zlíně – Univerzita Tomáše Bati ve Zlíně, poskytovatel MŠTM, OPVVV – CZ.02.2.69/0.0/0.0/16 015/0002204, spoluřešitel</w:t>
            </w:r>
          </w:p>
          <w:p w14:paraId="5818CAA8" w14:textId="77777777" w:rsidR="00870404" w:rsidRPr="008A187B" w:rsidRDefault="00870404" w:rsidP="00087553">
            <w:pPr>
              <w:ind w:left="887" w:hanging="887"/>
              <w:jc w:val="both"/>
            </w:pPr>
            <w:r w:rsidRPr="008A187B">
              <w:t>2017-2022</w:t>
            </w:r>
            <w:r w:rsidRPr="008A187B">
              <w:tab/>
              <w:t>Rozvoj výzkumně zaměřených studijních programů na FAI – Univerzita Tomáše Bati ve Zlíně, poskytovatel MŠMT, EF16_018/0002381, spoluřešitel</w:t>
            </w:r>
          </w:p>
          <w:p w14:paraId="4A236499" w14:textId="77777777" w:rsidR="00870404" w:rsidRPr="00345FE1" w:rsidRDefault="00870404" w:rsidP="00087553">
            <w:pPr>
              <w:ind w:left="887" w:hanging="887"/>
              <w:jc w:val="both"/>
            </w:pPr>
            <w:r w:rsidRPr="00345FE1">
              <w:t>2017</w:t>
            </w:r>
            <w:r>
              <w:t>-</w:t>
            </w:r>
            <w:r w:rsidRPr="00345FE1">
              <w:t xml:space="preserve">2019 </w:t>
            </w:r>
            <w:r w:rsidRPr="00345FE1">
              <w:tab/>
              <w:t>Modulární systém ENTER, poskytovatel MPO</w:t>
            </w:r>
            <w:r>
              <w:t>,</w:t>
            </w:r>
            <w:r w:rsidRPr="00345FE1">
              <w:t xml:space="preserve"> CZ.01.1.02/0.0/0.0/15_019/0004581, odpovědný řešitel</w:t>
            </w:r>
          </w:p>
          <w:p w14:paraId="4AD72C0E" w14:textId="77777777" w:rsidR="00870404" w:rsidRPr="00345FE1" w:rsidRDefault="00870404" w:rsidP="00087553">
            <w:pPr>
              <w:widowControl w:val="0"/>
              <w:ind w:left="887" w:hanging="887"/>
            </w:pPr>
            <w:r w:rsidRPr="00345FE1">
              <w:t>2017-2019: Aplikace výsledků výzkumu se zaměřením na zavedení nových technologií a postupů do výroby velkých obrobků</w:t>
            </w:r>
            <w:r>
              <w:t xml:space="preserve">, poskytovatel MPO </w:t>
            </w:r>
            <w:r w:rsidRPr="00345FE1">
              <w:t>OP PIK Aplikace,</w:t>
            </w:r>
            <w:r>
              <w:t xml:space="preserve"> </w:t>
            </w:r>
            <w:r w:rsidRPr="00A04695">
              <w:t>CZ.01.1.02/0.0/0.0/16_084/0008839</w:t>
            </w:r>
            <w:r>
              <w:t>, s</w:t>
            </w:r>
            <w:r w:rsidRPr="00345FE1">
              <w:t>poluřešitel</w:t>
            </w:r>
          </w:p>
        </w:tc>
      </w:tr>
      <w:tr w:rsidR="00870404" w:rsidRPr="00345FE1" w14:paraId="5FFEB1B9" w14:textId="77777777" w:rsidTr="00087553">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A9BA467" w14:textId="77777777" w:rsidR="00870404" w:rsidRPr="00345FE1" w:rsidRDefault="00870404" w:rsidP="00087553">
            <w:pPr>
              <w:widowControl w:val="0"/>
              <w:rPr>
                <w:b/>
              </w:rPr>
            </w:pPr>
            <w:r w:rsidRPr="00345FE1">
              <w:rPr>
                <w:b/>
              </w:rPr>
              <w:lastRenderedPageBreak/>
              <w:t>Působení v zahraničí</w:t>
            </w:r>
          </w:p>
        </w:tc>
      </w:tr>
      <w:tr w:rsidR="00870404" w:rsidRPr="00345FE1" w14:paraId="4C371815" w14:textId="77777777" w:rsidTr="00087553">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48F4E9C9" w14:textId="77777777" w:rsidR="00870404" w:rsidRPr="00345FE1" w:rsidRDefault="00870404" w:rsidP="00087553">
            <w:pPr>
              <w:widowControl w:val="0"/>
              <w:rPr>
                <w:lang w:val="sk-SK"/>
              </w:rPr>
            </w:pPr>
            <w:r w:rsidRPr="00345FE1">
              <w:rPr>
                <w:lang w:val="sk-SK"/>
              </w:rPr>
              <w:t xml:space="preserve">2003: </w:t>
            </w:r>
            <w:proofErr w:type="spellStart"/>
            <w:r w:rsidRPr="00345FE1">
              <w:rPr>
                <w:lang w:val="sk-SK"/>
              </w:rPr>
              <w:t>University</w:t>
            </w:r>
            <w:proofErr w:type="spellEnd"/>
            <w:r w:rsidRPr="00345FE1">
              <w:rPr>
                <w:lang w:val="sk-SK"/>
              </w:rPr>
              <w:t xml:space="preserve"> of </w:t>
            </w:r>
            <w:proofErr w:type="spellStart"/>
            <w:r w:rsidRPr="00345FE1">
              <w:rPr>
                <w:lang w:val="sk-SK"/>
              </w:rPr>
              <w:t>Applied</w:t>
            </w:r>
            <w:proofErr w:type="spellEnd"/>
            <w:r w:rsidRPr="00345FE1">
              <w:rPr>
                <w:lang w:val="sk-SK"/>
              </w:rPr>
              <w:t xml:space="preserve"> </w:t>
            </w:r>
            <w:proofErr w:type="spellStart"/>
            <w:r w:rsidRPr="00345FE1">
              <w:rPr>
                <w:lang w:val="sk-SK"/>
              </w:rPr>
              <w:t>Science</w:t>
            </w:r>
            <w:proofErr w:type="spellEnd"/>
            <w:r w:rsidRPr="00345FE1">
              <w:rPr>
                <w:lang w:val="sk-SK"/>
              </w:rPr>
              <w:t xml:space="preserve"> </w:t>
            </w:r>
            <w:proofErr w:type="spellStart"/>
            <w:r w:rsidRPr="00345FE1">
              <w:rPr>
                <w:lang w:val="sk-SK"/>
              </w:rPr>
              <w:t>Cologne</w:t>
            </w:r>
            <w:proofErr w:type="spellEnd"/>
            <w:r w:rsidRPr="00345FE1">
              <w:rPr>
                <w:lang w:val="sk-SK"/>
              </w:rPr>
              <w:t xml:space="preserve">, </w:t>
            </w:r>
            <w:proofErr w:type="spellStart"/>
            <w:r w:rsidRPr="00345FE1">
              <w:rPr>
                <w:lang w:val="sk-SK"/>
              </w:rPr>
              <w:t>Německo</w:t>
            </w:r>
            <w:proofErr w:type="spellEnd"/>
            <w:r w:rsidRPr="00345FE1">
              <w:rPr>
                <w:lang w:val="sk-SK"/>
              </w:rPr>
              <w:t xml:space="preserve">, (3-měsíční </w:t>
            </w:r>
            <w:proofErr w:type="spellStart"/>
            <w:r w:rsidRPr="00345FE1">
              <w:rPr>
                <w:lang w:val="sk-SK"/>
              </w:rPr>
              <w:t>studijní</w:t>
            </w:r>
            <w:proofErr w:type="spellEnd"/>
            <w:r w:rsidRPr="00345FE1">
              <w:rPr>
                <w:lang w:val="sk-SK"/>
              </w:rPr>
              <w:t xml:space="preserve"> pobyt);</w:t>
            </w:r>
          </w:p>
          <w:p w14:paraId="76B9AD37" w14:textId="77777777" w:rsidR="00870404" w:rsidRPr="00345FE1" w:rsidRDefault="00870404" w:rsidP="00087553">
            <w:pPr>
              <w:widowControl w:val="0"/>
              <w:rPr>
                <w:lang w:val="sk-SK"/>
              </w:rPr>
            </w:pPr>
            <w:r w:rsidRPr="00345FE1">
              <w:rPr>
                <w:lang w:val="sk-SK"/>
              </w:rPr>
              <w:t xml:space="preserve">2004: </w:t>
            </w:r>
            <w:proofErr w:type="spellStart"/>
            <w:r w:rsidRPr="00345FE1">
              <w:rPr>
                <w:lang w:val="sk-SK"/>
              </w:rPr>
              <w:t>Politecnico</w:t>
            </w:r>
            <w:proofErr w:type="spellEnd"/>
            <w:r w:rsidRPr="00345FE1">
              <w:rPr>
                <w:lang w:val="sk-SK"/>
              </w:rPr>
              <w:t xml:space="preserve"> di </w:t>
            </w:r>
            <w:proofErr w:type="spellStart"/>
            <w:r w:rsidRPr="00345FE1">
              <w:rPr>
                <w:lang w:val="sk-SK"/>
              </w:rPr>
              <w:t>Milano</w:t>
            </w:r>
            <w:proofErr w:type="spellEnd"/>
            <w:r w:rsidRPr="00345FE1">
              <w:rPr>
                <w:lang w:val="sk-SK"/>
              </w:rPr>
              <w:t xml:space="preserve">, </w:t>
            </w:r>
            <w:proofErr w:type="spellStart"/>
            <w:r w:rsidRPr="00345FE1">
              <w:rPr>
                <w:lang w:val="sk-SK"/>
              </w:rPr>
              <w:t>Itálie</w:t>
            </w:r>
            <w:proofErr w:type="spellEnd"/>
            <w:r w:rsidRPr="00345FE1">
              <w:rPr>
                <w:lang w:val="sk-SK"/>
              </w:rPr>
              <w:t xml:space="preserve"> (3-měsíční </w:t>
            </w:r>
            <w:proofErr w:type="spellStart"/>
            <w:r w:rsidRPr="00345FE1">
              <w:rPr>
                <w:lang w:val="sk-SK"/>
              </w:rPr>
              <w:t>studijní</w:t>
            </w:r>
            <w:proofErr w:type="spellEnd"/>
            <w:r w:rsidRPr="00345FE1">
              <w:rPr>
                <w:lang w:val="sk-SK"/>
              </w:rPr>
              <w:t xml:space="preserve"> pobyt);</w:t>
            </w:r>
          </w:p>
        </w:tc>
      </w:tr>
      <w:tr w:rsidR="00870404" w:rsidRPr="00345FE1" w14:paraId="5A4DBD8B" w14:textId="77777777" w:rsidTr="00087553">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8A3B644" w14:textId="77777777" w:rsidR="00870404" w:rsidRPr="00345FE1" w:rsidRDefault="00870404" w:rsidP="00087553">
            <w:pPr>
              <w:widowControl w:val="0"/>
              <w:jc w:val="both"/>
              <w:rPr>
                <w:b/>
              </w:rPr>
            </w:pPr>
            <w:r w:rsidRPr="00345FE1">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B944A56" w14:textId="77777777" w:rsidR="00870404" w:rsidRPr="00345FE1" w:rsidRDefault="00870404" w:rsidP="00087553">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2F493FE" w14:textId="77777777" w:rsidR="00870404" w:rsidRPr="00345FE1" w:rsidRDefault="00870404" w:rsidP="00087553">
            <w:pPr>
              <w:widowControl w:val="0"/>
              <w:jc w:val="both"/>
              <w:rPr>
                <w:b/>
              </w:rPr>
            </w:pPr>
            <w:r w:rsidRPr="00345FE1">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3BDE4D71" w14:textId="77777777" w:rsidR="00870404" w:rsidRPr="00345FE1" w:rsidRDefault="00870404" w:rsidP="00087553">
            <w:pPr>
              <w:widowControl w:val="0"/>
              <w:jc w:val="both"/>
            </w:pPr>
          </w:p>
        </w:tc>
      </w:tr>
    </w:tbl>
    <w:p w14:paraId="736D6100" w14:textId="77777777" w:rsidR="00870404" w:rsidRPr="00345FE1" w:rsidRDefault="00870404" w:rsidP="00870404"/>
    <w:p w14:paraId="462F1F3B" w14:textId="77777777" w:rsidR="00870404" w:rsidRPr="00345FE1" w:rsidRDefault="00870404" w:rsidP="00870404"/>
    <w:p w14:paraId="66A28D0A" w14:textId="635EF98A" w:rsidR="006B59AF" w:rsidRDefault="006B59AF">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1065"/>
        <w:gridCol w:w="1078"/>
      </w:tblGrid>
      <w:tr w:rsidR="006B59AF" w14:paraId="147CC856" w14:textId="77777777" w:rsidTr="00805A54">
        <w:tc>
          <w:tcPr>
            <w:tcW w:w="9900" w:type="dxa"/>
            <w:gridSpan w:val="4"/>
            <w:tcBorders>
              <w:bottom w:val="double" w:sz="4" w:space="0" w:color="auto"/>
            </w:tcBorders>
            <w:shd w:val="clear" w:color="auto" w:fill="BDD6EE"/>
          </w:tcPr>
          <w:p w14:paraId="5BF30111" w14:textId="275253A3" w:rsidR="006B59AF" w:rsidRDefault="006B59AF" w:rsidP="00805A54">
            <w:pPr>
              <w:tabs>
                <w:tab w:val="right" w:pos="9614"/>
              </w:tabs>
              <w:jc w:val="both"/>
              <w:rPr>
                <w:b/>
                <w:sz w:val="28"/>
              </w:rPr>
            </w:pPr>
            <w:bookmarkStart w:id="634" w:name="CII_obsah"/>
            <w:r>
              <w:rPr>
                <w:b/>
                <w:sz w:val="28"/>
              </w:rPr>
              <w:lastRenderedPageBreak/>
              <w:t>C-II – Související tvůrčí, resp. vědecká a umělecká činnost</w:t>
            </w:r>
            <w:bookmarkEnd w:id="634"/>
            <w:r>
              <w:rPr>
                <w:b/>
                <w:sz w:val="28"/>
              </w:rPr>
              <w:tab/>
            </w:r>
            <w:r w:rsidRPr="002C742F">
              <w:rPr>
                <w:b/>
                <w:color w:val="FF0000"/>
                <w:sz w:val="22"/>
                <w:szCs w:val="22"/>
                <w:u w:val="single"/>
              </w:rPr>
              <w:fldChar w:fldCharType="begin"/>
            </w:r>
            <w:r w:rsidRPr="002C742F">
              <w:rPr>
                <w:b/>
                <w:color w:val="FF0000"/>
                <w:sz w:val="22"/>
                <w:szCs w:val="22"/>
                <w:u w:val="single"/>
              </w:rPr>
              <w:instrText xml:space="preserve"> REF aobsah \h  \* MERGEFORMAT </w:instrText>
            </w:r>
            <w:r w:rsidRPr="002C742F">
              <w:rPr>
                <w:b/>
                <w:color w:val="FF0000"/>
                <w:sz w:val="22"/>
                <w:szCs w:val="22"/>
                <w:u w:val="single"/>
              </w:rPr>
            </w:r>
            <w:r w:rsidRPr="002C742F">
              <w:rPr>
                <w:b/>
                <w:color w:val="FF0000"/>
                <w:sz w:val="22"/>
                <w:szCs w:val="22"/>
                <w:u w:val="single"/>
              </w:rPr>
              <w:fldChar w:fldCharType="separate"/>
            </w:r>
            <w:r w:rsidR="00063627" w:rsidRPr="00063627">
              <w:rPr>
                <w:color w:val="FF0000"/>
                <w:sz w:val="22"/>
                <w:szCs w:val="22"/>
                <w:u w:val="single"/>
              </w:rPr>
              <w:t>Obsah žádosti</w:t>
            </w:r>
            <w:r w:rsidRPr="002C742F">
              <w:rPr>
                <w:b/>
                <w:color w:val="FF0000"/>
                <w:sz w:val="22"/>
                <w:szCs w:val="22"/>
                <w:u w:val="single"/>
              </w:rPr>
              <w:fldChar w:fldCharType="end"/>
            </w:r>
          </w:p>
        </w:tc>
      </w:tr>
      <w:tr w:rsidR="006B59AF" w14:paraId="3146FD41" w14:textId="77777777" w:rsidTr="00805A54">
        <w:trPr>
          <w:trHeight w:val="318"/>
        </w:trPr>
        <w:tc>
          <w:tcPr>
            <w:tcW w:w="9900" w:type="dxa"/>
            <w:gridSpan w:val="4"/>
            <w:shd w:val="clear" w:color="auto" w:fill="F7CAAC"/>
          </w:tcPr>
          <w:p w14:paraId="121E58F2" w14:textId="77777777" w:rsidR="006B59AF" w:rsidRDefault="006B59AF" w:rsidP="00805A54">
            <w:pPr>
              <w:rPr>
                <w:b/>
              </w:rPr>
            </w:pPr>
            <w:r>
              <w:rPr>
                <w:b/>
              </w:rPr>
              <w:t xml:space="preserve">Přehled řešených grantů a projektů u akademicky zaměřeného bakalářského studijního programu a u magisterského a doktorského studijního programu  </w:t>
            </w:r>
          </w:p>
        </w:tc>
      </w:tr>
      <w:tr w:rsidR="006B59AF" w14:paraId="1F348597" w14:textId="77777777" w:rsidTr="00805A54">
        <w:trPr>
          <w:cantSplit/>
        </w:trPr>
        <w:tc>
          <w:tcPr>
            <w:tcW w:w="2233" w:type="dxa"/>
            <w:vMerge w:val="restart"/>
            <w:shd w:val="clear" w:color="auto" w:fill="F7CAAC"/>
          </w:tcPr>
          <w:p w14:paraId="0B6E6914" w14:textId="77777777" w:rsidR="006B59AF" w:rsidRDefault="006B59AF" w:rsidP="00805A54">
            <w:pPr>
              <w:jc w:val="both"/>
              <w:rPr>
                <w:b/>
              </w:rPr>
            </w:pPr>
            <w:r>
              <w:rPr>
                <w:b/>
              </w:rPr>
              <w:t>Řešitel/spoluřešitel</w:t>
            </w:r>
          </w:p>
        </w:tc>
        <w:tc>
          <w:tcPr>
            <w:tcW w:w="5524" w:type="dxa"/>
            <w:shd w:val="clear" w:color="auto" w:fill="F7CAAC"/>
          </w:tcPr>
          <w:p w14:paraId="25C1DC2A" w14:textId="77777777" w:rsidR="006B59AF" w:rsidRPr="000F5DEC" w:rsidRDefault="006B59AF" w:rsidP="00805A54">
            <w:pPr>
              <w:jc w:val="both"/>
              <w:rPr>
                <w:b/>
              </w:rPr>
            </w:pPr>
            <w:r w:rsidRPr="000F5DEC">
              <w:rPr>
                <w:b/>
              </w:rPr>
              <w:t>Název grantu/projektu získaného pro vědeckou, výzkumnou, uměleckou a další tvůrčí činnost v příslušné oblasti vzdělávání</w:t>
            </w:r>
          </w:p>
        </w:tc>
        <w:tc>
          <w:tcPr>
            <w:tcW w:w="1065" w:type="dxa"/>
            <w:vMerge w:val="restart"/>
            <w:shd w:val="clear" w:color="auto" w:fill="F7CAAC"/>
          </w:tcPr>
          <w:p w14:paraId="1927FE11" w14:textId="77777777" w:rsidR="006B59AF" w:rsidRDefault="006B59AF" w:rsidP="00805A54">
            <w:pPr>
              <w:jc w:val="center"/>
              <w:rPr>
                <w:b/>
                <w:sz w:val="24"/>
              </w:rPr>
            </w:pPr>
            <w:r>
              <w:rPr>
                <w:b/>
              </w:rPr>
              <w:t>Zdroj</w:t>
            </w:r>
          </w:p>
        </w:tc>
        <w:tc>
          <w:tcPr>
            <w:tcW w:w="1078" w:type="dxa"/>
            <w:vMerge w:val="restart"/>
            <w:shd w:val="clear" w:color="auto" w:fill="F7CAAC"/>
          </w:tcPr>
          <w:p w14:paraId="2E4A9E9B" w14:textId="77777777" w:rsidR="006B59AF" w:rsidRDefault="006B59AF" w:rsidP="00805A54">
            <w:pPr>
              <w:jc w:val="center"/>
              <w:rPr>
                <w:b/>
                <w:sz w:val="24"/>
              </w:rPr>
            </w:pPr>
            <w:r>
              <w:rPr>
                <w:b/>
              </w:rPr>
              <w:t>Období</w:t>
            </w:r>
          </w:p>
          <w:p w14:paraId="7FB35E45" w14:textId="77777777" w:rsidR="006B59AF" w:rsidRDefault="006B59AF" w:rsidP="00805A54">
            <w:pPr>
              <w:jc w:val="center"/>
              <w:rPr>
                <w:b/>
                <w:sz w:val="24"/>
              </w:rPr>
            </w:pPr>
          </w:p>
        </w:tc>
      </w:tr>
      <w:tr w:rsidR="006B59AF" w14:paraId="68714B3C" w14:textId="77777777" w:rsidTr="00805A54">
        <w:trPr>
          <w:cantSplit/>
        </w:trPr>
        <w:tc>
          <w:tcPr>
            <w:tcW w:w="2233" w:type="dxa"/>
            <w:vMerge/>
            <w:shd w:val="clear" w:color="auto" w:fill="F7CAAC"/>
          </w:tcPr>
          <w:p w14:paraId="3CF5A389" w14:textId="77777777" w:rsidR="006B59AF" w:rsidRDefault="006B59AF" w:rsidP="00805A54">
            <w:pPr>
              <w:jc w:val="both"/>
              <w:rPr>
                <w:b/>
              </w:rPr>
            </w:pPr>
          </w:p>
        </w:tc>
        <w:tc>
          <w:tcPr>
            <w:tcW w:w="5524" w:type="dxa"/>
            <w:shd w:val="clear" w:color="auto" w:fill="F7CAAC"/>
          </w:tcPr>
          <w:p w14:paraId="368F82A8" w14:textId="77777777" w:rsidR="006B59AF" w:rsidRPr="000F5DEC" w:rsidRDefault="006B59AF" w:rsidP="00805A54">
            <w:pPr>
              <w:jc w:val="both"/>
              <w:rPr>
                <w:b/>
              </w:rPr>
            </w:pPr>
            <w:r w:rsidRPr="000F5DEC">
              <w:rPr>
                <w:b/>
              </w:rPr>
              <w:t>Anotace grantu/projektu nebo odkaz na bližší údaje</w:t>
            </w:r>
          </w:p>
        </w:tc>
        <w:tc>
          <w:tcPr>
            <w:tcW w:w="1065" w:type="dxa"/>
            <w:vMerge/>
            <w:shd w:val="clear" w:color="auto" w:fill="F7CAAC"/>
          </w:tcPr>
          <w:p w14:paraId="3A94303D" w14:textId="77777777" w:rsidR="006B59AF" w:rsidRDefault="006B59AF" w:rsidP="00805A54">
            <w:pPr>
              <w:jc w:val="center"/>
              <w:rPr>
                <w:b/>
              </w:rPr>
            </w:pPr>
          </w:p>
        </w:tc>
        <w:tc>
          <w:tcPr>
            <w:tcW w:w="1078" w:type="dxa"/>
            <w:vMerge/>
            <w:shd w:val="clear" w:color="auto" w:fill="F7CAAC"/>
          </w:tcPr>
          <w:p w14:paraId="620B5964" w14:textId="77777777" w:rsidR="006B59AF" w:rsidRDefault="006B59AF" w:rsidP="00805A54">
            <w:pPr>
              <w:jc w:val="center"/>
              <w:rPr>
                <w:b/>
              </w:rPr>
            </w:pPr>
          </w:p>
        </w:tc>
      </w:tr>
      <w:tr w:rsidR="006B59AF" w14:paraId="49FB718D" w14:textId="77777777" w:rsidTr="00805A54">
        <w:tc>
          <w:tcPr>
            <w:tcW w:w="2233" w:type="dxa"/>
            <w:vMerge w:val="restart"/>
          </w:tcPr>
          <w:p w14:paraId="5D602AF1" w14:textId="77777777" w:rsidR="006B59AF" w:rsidRPr="00906BFA" w:rsidRDefault="006B59AF" w:rsidP="00805A54">
            <w:r w:rsidRPr="00906BFA">
              <w:t>prof. Mgr. Milan Adámek, Ph.D.</w:t>
            </w:r>
          </w:p>
        </w:tc>
        <w:tc>
          <w:tcPr>
            <w:tcW w:w="5524" w:type="dxa"/>
          </w:tcPr>
          <w:p w14:paraId="4D5C39D7" w14:textId="77777777" w:rsidR="006B59AF" w:rsidRPr="00906BFA" w:rsidRDefault="006B59AF" w:rsidP="00805A54">
            <w:pPr>
              <w:jc w:val="center"/>
            </w:pPr>
            <w:r>
              <w:t>HORIZON projekt „</w:t>
            </w:r>
            <w:proofErr w:type="spellStart"/>
            <w:r>
              <w:t>Pattern</w:t>
            </w:r>
            <w:proofErr w:type="spellEnd"/>
            <w:r>
              <w:t>“</w:t>
            </w:r>
            <w:r w:rsidRPr="00906BFA">
              <w:t xml:space="preserve">, </w:t>
            </w:r>
            <w:r w:rsidRPr="00E81A92">
              <w:t>(HORIZON-MSCA-2021-DN-01)</w:t>
            </w:r>
          </w:p>
        </w:tc>
        <w:tc>
          <w:tcPr>
            <w:tcW w:w="1065" w:type="dxa"/>
            <w:vMerge w:val="restart"/>
          </w:tcPr>
          <w:p w14:paraId="6623C239" w14:textId="77777777" w:rsidR="006B59AF" w:rsidRPr="00906BFA" w:rsidRDefault="006B59AF" w:rsidP="00805A54">
            <w:pPr>
              <w:ind w:left="-67" w:firstLine="67"/>
              <w:jc w:val="center"/>
            </w:pPr>
            <w:r w:rsidRPr="00906BFA">
              <w:t>A</w:t>
            </w:r>
          </w:p>
          <w:p w14:paraId="04DEEBBD" w14:textId="77777777" w:rsidR="006B59AF" w:rsidRPr="00906BFA" w:rsidRDefault="006B59AF" w:rsidP="00805A54">
            <w:pPr>
              <w:ind w:left="-67" w:firstLine="67"/>
              <w:jc w:val="center"/>
            </w:pPr>
            <w:r w:rsidRPr="00906BFA">
              <w:t>EU</w:t>
            </w:r>
          </w:p>
        </w:tc>
        <w:tc>
          <w:tcPr>
            <w:tcW w:w="1078" w:type="dxa"/>
            <w:vMerge w:val="restart"/>
          </w:tcPr>
          <w:p w14:paraId="77065BC4" w14:textId="77777777" w:rsidR="006B59AF" w:rsidRPr="00906BFA" w:rsidRDefault="006B59AF" w:rsidP="00805A54">
            <w:pPr>
              <w:jc w:val="center"/>
            </w:pPr>
            <w:r w:rsidRPr="00906BFA">
              <w:t>202</w:t>
            </w:r>
            <w:r>
              <w:t>4</w:t>
            </w:r>
            <w:r w:rsidRPr="00906BFA">
              <w:t>-202</w:t>
            </w:r>
            <w:r>
              <w:t>8</w:t>
            </w:r>
          </w:p>
        </w:tc>
      </w:tr>
      <w:tr w:rsidR="006B59AF" w14:paraId="5A4D5CB9" w14:textId="77777777" w:rsidTr="00805A54">
        <w:tc>
          <w:tcPr>
            <w:tcW w:w="2233" w:type="dxa"/>
            <w:vMerge/>
          </w:tcPr>
          <w:p w14:paraId="4E401819" w14:textId="77777777" w:rsidR="006B59AF" w:rsidRPr="00906BFA" w:rsidRDefault="006B59AF" w:rsidP="00805A54"/>
        </w:tc>
        <w:tc>
          <w:tcPr>
            <w:tcW w:w="5524" w:type="dxa"/>
          </w:tcPr>
          <w:p w14:paraId="0BE943D0" w14:textId="77777777" w:rsidR="006B59AF" w:rsidRDefault="006B59AF" w:rsidP="00805A54">
            <w:pPr>
              <w:jc w:val="center"/>
            </w:pPr>
          </w:p>
        </w:tc>
        <w:tc>
          <w:tcPr>
            <w:tcW w:w="1065" w:type="dxa"/>
            <w:vMerge/>
          </w:tcPr>
          <w:p w14:paraId="0EDB360B" w14:textId="77777777" w:rsidR="006B59AF" w:rsidRPr="00906BFA" w:rsidRDefault="006B59AF" w:rsidP="00805A54">
            <w:pPr>
              <w:ind w:left="-67" w:firstLine="67"/>
              <w:jc w:val="center"/>
            </w:pPr>
          </w:p>
        </w:tc>
        <w:tc>
          <w:tcPr>
            <w:tcW w:w="1078" w:type="dxa"/>
            <w:vMerge/>
          </w:tcPr>
          <w:p w14:paraId="0AB4EF4F" w14:textId="77777777" w:rsidR="006B59AF" w:rsidRPr="00906BFA" w:rsidRDefault="006B59AF" w:rsidP="00805A54">
            <w:pPr>
              <w:jc w:val="center"/>
            </w:pPr>
          </w:p>
        </w:tc>
      </w:tr>
      <w:tr w:rsidR="006B59AF" w14:paraId="3AFA30B7" w14:textId="77777777" w:rsidTr="00805A54">
        <w:tc>
          <w:tcPr>
            <w:tcW w:w="2233" w:type="dxa"/>
            <w:vMerge w:val="restart"/>
          </w:tcPr>
          <w:p w14:paraId="64EB19CB" w14:textId="77777777" w:rsidR="006B59AF" w:rsidRPr="00906BFA" w:rsidRDefault="006B59AF" w:rsidP="00805A54">
            <w:r w:rsidRPr="00906BFA">
              <w:t>prof. Mgr. Milan Adámek, Ph.D.</w:t>
            </w:r>
          </w:p>
        </w:tc>
        <w:tc>
          <w:tcPr>
            <w:tcW w:w="5524" w:type="dxa"/>
          </w:tcPr>
          <w:p w14:paraId="2A4972DD" w14:textId="77777777" w:rsidR="006B59AF" w:rsidRPr="00906BFA" w:rsidRDefault="006B59AF" w:rsidP="00805A54">
            <w:pPr>
              <w:jc w:val="center"/>
            </w:pPr>
            <w:r w:rsidRPr="6A3F2BC8">
              <w:rPr>
                <w:lang w:val="en-US"/>
              </w:rPr>
              <w:t xml:space="preserve">HORIZON </w:t>
            </w:r>
            <w:proofErr w:type="spellStart"/>
            <w:r w:rsidRPr="6A3F2BC8">
              <w:rPr>
                <w:lang w:val="en-US"/>
              </w:rPr>
              <w:t>Projekt</w:t>
            </w:r>
            <w:proofErr w:type="spellEnd"/>
            <w:r w:rsidRPr="6A3F2BC8">
              <w:rPr>
                <w:lang w:val="en-US"/>
              </w:rPr>
              <w:t xml:space="preserve"> “Parasol” (reg. </w:t>
            </w:r>
            <w:r>
              <w:rPr>
                <w:lang w:val="en-US"/>
              </w:rPr>
              <w:t>č</w:t>
            </w:r>
            <w:r w:rsidRPr="6A3F2BC8">
              <w:rPr>
                <w:lang w:val="en-US"/>
              </w:rPr>
              <w:t>. 101072881 — PARASOL — HORIZON-MSCA-2021-DN-01)</w:t>
            </w:r>
          </w:p>
        </w:tc>
        <w:tc>
          <w:tcPr>
            <w:tcW w:w="1065" w:type="dxa"/>
            <w:vMerge w:val="restart"/>
          </w:tcPr>
          <w:p w14:paraId="5EC85443" w14:textId="77777777" w:rsidR="006B59AF" w:rsidRPr="00906BFA" w:rsidRDefault="006B59AF" w:rsidP="00805A54">
            <w:pPr>
              <w:ind w:left="-67" w:firstLine="67"/>
              <w:jc w:val="center"/>
            </w:pPr>
            <w:r w:rsidRPr="00906BFA">
              <w:t>A</w:t>
            </w:r>
          </w:p>
          <w:p w14:paraId="46556F39" w14:textId="77777777" w:rsidR="006B59AF" w:rsidRPr="00906BFA" w:rsidRDefault="006B59AF" w:rsidP="00805A54">
            <w:pPr>
              <w:ind w:left="-67" w:firstLine="67"/>
              <w:jc w:val="center"/>
            </w:pPr>
            <w:r w:rsidRPr="00906BFA">
              <w:t>EU</w:t>
            </w:r>
          </w:p>
        </w:tc>
        <w:tc>
          <w:tcPr>
            <w:tcW w:w="1078" w:type="dxa"/>
            <w:vMerge w:val="restart"/>
          </w:tcPr>
          <w:p w14:paraId="5698B23A" w14:textId="77777777" w:rsidR="006B59AF" w:rsidRPr="00906BFA" w:rsidRDefault="006B59AF" w:rsidP="00805A54">
            <w:pPr>
              <w:jc w:val="center"/>
            </w:pPr>
            <w:r w:rsidRPr="00906BFA">
              <w:t>2023-2027</w:t>
            </w:r>
          </w:p>
        </w:tc>
      </w:tr>
      <w:tr w:rsidR="006B59AF" w14:paraId="7ED969F3" w14:textId="77777777" w:rsidTr="00805A54">
        <w:tc>
          <w:tcPr>
            <w:tcW w:w="2233" w:type="dxa"/>
            <w:vMerge/>
          </w:tcPr>
          <w:p w14:paraId="2B2BA78F" w14:textId="77777777" w:rsidR="006B59AF" w:rsidRPr="00906BFA" w:rsidRDefault="006B59AF" w:rsidP="00805A54"/>
        </w:tc>
        <w:tc>
          <w:tcPr>
            <w:tcW w:w="5524" w:type="dxa"/>
          </w:tcPr>
          <w:p w14:paraId="44C7F2F0" w14:textId="524443EF" w:rsidR="006B59AF" w:rsidRPr="00906BFA" w:rsidRDefault="006B59AF" w:rsidP="00805A54">
            <w:pPr>
              <w:jc w:val="center"/>
            </w:pPr>
            <w:r w:rsidRPr="00650D99">
              <w:t xml:space="preserve"> </w:t>
            </w:r>
            <w:hyperlink r:id="rId66" w:history="1">
              <w:r w:rsidRPr="00650D99">
                <w:rPr>
                  <w:rStyle w:val="Hypertextovodkaz"/>
                </w:rPr>
                <w:t>https://cordis.europa.eu/project/id/101072881</w:t>
              </w:r>
            </w:hyperlink>
            <w:r w:rsidRPr="00650D99">
              <w:t xml:space="preserve"> </w:t>
            </w:r>
          </w:p>
        </w:tc>
        <w:tc>
          <w:tcPr>
            <w:tcW w:w="1065" w:type="dxa"/>
            <w:vMerge/>
          </w:tcPr>
          <w:p w14:paraId="45BFC0CC" w14:textId="77777777" w:rsidR="006B59AF" w:rsidRPr="00906BFA" w:rsidRDefault="006B59AF" w:rsidP="00805A54">
            <w:pPr>
              <w:ind w:left="-67" w:firstLine="67"/>
              <w:jc w:val="center"/>
            </w:pPr>
          </w:p>
        </w:tc>
        <w:tc>
          <w:tcPr>
            <w:tcW w:w="1078" w:type="dxa"/>
            <w:vMerge/>
          </w:tcPr>
          <w:p w14:paraId="68542341" w14:textId="77777777" w:rsidR="006B59AF" w:rsidRPr="00906BFA" w:rsidRDefault="006B59AF" w:rsidP="00805A54">
            <w:pPr>
              <w:jc w:val="center"/>
            </w:pPr>
          </w:p>
        </w:tc>
      </w:tr>
      <w:tr w:rsidR="006B59AF" w14:paraId="4DBA91E8" w14:textId="77777777" w:rsidTr="00805A54">
        <w:tc>
          <w:tcPr>
            <w:tcW w:w="2233" w:type="dxa"/>
            <w:vMerge w:val="restart"/>
          </w:tcPr>
          <w:p w14:paraId="75C27A59" w14:textId="77777777" w:rsidR="006B59AF" w:rsidRPr="00906BFA" w:rsidRDefault="006B59AF" w:rsidP="00805A54">
            <w:r w:rsidRPr="00906BFA">
              <w:t>prof. Mgr. Roman Jašek, Ph.D.</w:t>
            </w:r>
          </w:p>
        </w:tc>
        <w:tc>
          <w:tcPr>
            <w:tcW w:w="5524" w:type="dxa"/>
          </w:tcPr>
          <w:p w14:paraId="40DC97E7" w14:textId="77777777" w:rsidR="006B59AF" w:rsidRPr="00906BFA" w:rsidRDefault="006B59AF" w:rsidP="00805A54">
            <w:pPr>
              <w:jc w:val="center"/>
            </w:pPr>
            <w:proofErr w:type="spellStart"/>
            <w:r w:rsidRPr="00906BFA">
              <w:t>Fail-safe</w:t>
            </w:r>
            <w:proofErr w:type="spellEnd"/>
            <w:r w:rsidRPr="00906BFA">
              <w:t xml:space="preserve"> a kyberneticky bezpečný distribuovaný řídicí systém založený na technologii blockchainu (</w:t>
            </w:r>
            <w:proofErr w:type="spellStart"/>
            <w:r w:rsidRPr="00906BFA">
              <w:t>reg.č</w:t>
            </w:r>
            <w:proofErr w:type="spellEnd"/>
            <w:r w:rsidRPr="00906BFA">
              <w:t>. FW10010237)</w:t>
            </w:r>
          </w:p>
        </w:tc>
        <w:tc>
          <w:tcPr>
            <w:tcW w:w="1065" w:type="dxa"/>
            <w:vMerge w:val="restart"/>
          </w:tcPr>
          <w:p w14:paraId="69BC3E39" w14:textId="77777777" w:rsidR="006B59AF" w:rsidRPr="00906BFA" w:rsidRDefault="006B59AF" w:rsidP="00805A54">
            <w:pPr>
              <w:ind w:left="-67" w:firstLine="67"/>
              <w:jc w:val="center"/>
            </w:pPr>
            <w:r w:rsidRPr="00906BFA">
              <w:t>B</w:t>
            </w:r>
          </w:p>
          <w:p w14:paraId="75AC1195" w14:textId="77777777" w:rsidR="006B59AF" w:rsidRPr="00906BFA" w:rsidRDefault="006B59AF" w:rsidP="00805A54">
            <w:pPr>
              <w:jc w:val="center"/>
              <w:rPr>
                <w:sz w:val="24"/>
              </w:rPr>
            </w:pPr>
            <w:r w:rsidRPr="00906BFA">
              <w:t>TAČR</w:t>
            </w:r>
          </w:p>
        </w:tc>
        <w:tc>
          <w:tcPr>
            <w:tcW w:w="1078" w:type="dxa"/>
            <w:vMerge w:val="restart"/>
          </w:tcPr>
          <w:p w14:paraId="652B6B27" w14:textId="77777777" w:rsidR="006B59AF" w:rsidRPr="00906BFA" w:rsidRDefault="006B59AF" w:rsidP="00805A54">
            <w:pPr>
              <w:jc w:val="center"/>
              <w:rPr>
                <w:color w:val="0000FF"/>
                <w:sz w:val="24"/>
              </w:rPr>
            </w:pPr>
            <w:proofErr w:type="gramStart"/>
            <w:r w:rsidRPr="00906BFA">
              <w:t>2024 - 2025</w:t>
            </w:r>
            <w:proofErr w:type="gramEnd"/>
          </w:p>
        </w:tc>
      </w:tr>
      <w:tr w:rsidR="006B59AF" w14:paraId="4BB8DD1F" w14:textId="77777777" w:rsidTr="00805A54">
        <w:tc>
          <w:tcPr>
            <w:tcW w:w="2233" w:type="dxa"/>
            <w:vMerge/>
          </w:tcPr>
          <w:p w14:paraId="097C49DA" w14:textId="77777777" w:rsidR="006B59AF" w:rsidRPr="00906BFA" w:rsidRDefault="006B59AF" w:rsidP="00805A54"/>
        </w:tc>
        <w:tc>
          <w:tcPr>
            <w:tcW w:w="5524" w:type="dxa"/>
          </w:tcPr>
          <w:p w14:paraId="0029D823" w14:textId="1FEEF946" w:rsidR="006B59AF" w:rsidRPr="00906BFA" w:rsidRDefault="00007B99" w:rsidP="00805A54">
            <w:pPr>
              <w:jc w:val="center"/>
            </w:pPr>
            <w:hyperlink r:id="rId67" w:history="1">
              <w:r w:rsidR="006B59AF" w:rsidRPr="00906BFA">
                <w:rPr>
                  <w:rStyle w:val="Hypertextovodkaz"/>
                </w:rPr>
                <w:t>https://www.isvavai.cz/cep?s=jednoduche-vyhledavani&amp;ss=detail&amp;n=0&amp;h=FW10010237</w:t>
              </w:r>
            </w:hyperlink>
            <w:r w:rsidR="006B59AF" w:rsidRPr="00906BFA">
              <w:t xml:space="preserve"> </w:t>
            </w:r>
          </w:p>
        </w:tc>
        <w:tc>
          <w:tcPr>
            <w:tcW w:w="1065" w:type="dxa"/>
            <w:vMerge/>
          </w:tcPr>
          <w:p w14:paraId="60556312" w14:textId="77777777" w:rsidR="006B59AF" w:rsidRPr="00906BFA" w:rsidRDefault="006B59AF" w:rsidP="00805A54">
            <w:pPr>
              <w:jc w:val="center"/>
              <w:rPr>
                <w:sz w:val="24"/>
              </w:rPr>
            </w:pPr>
          </w:p>
        </w:tc>
        <w:tc>
          <w:tcPr>
            <w:tcW w:w="1078" w:type="dxa"/>
            <w:vMerge/>
          </w:tcPr>
          <w:p w14:paraId="46C697C3" w14:textId="77777777" w:rsidR="006B59AF" w:rsidRPr="00906BFA" w:rsidRDefault="006B59AF" w:rsidP="00805A54">
            <w:pPr>
              <w:jc w:val="center"/>
              <w:rPr>
                <w:sz w:val="24"/>
              </w:rPr>
            </w:pPr>
          </w:p>
        </w:tc>
      </w:tr>
      <w:tr w:rsidR="006B59AF" w14:paraId="347BC9F7" w14:textId="77777777" w:rsidTr="00805A54">
        <w:tc>
          <w:tcPr>
            <w:tcW w:w="2233" w:type="dxa"/>
            <w:vMerge w:val="restart"/>
          </w:tcPr>
          <w:p w14:paraId="0E07BA78" w14:textId="77777777" w:rsidR="006B59AF" w:rsidRPr="00906BFA" w:rsidRDefault="006B59AF" w:rsidP="00805A54">
            <w:r w:rsidRPr="00906BFA">
              <w:t>Ing. Dora Lapková, Ph.D.</w:t>
            </w:r>
          </w:p>
        </w:tc>
        <w:tc>
          <w:tcPr>
            <w:tcW w:w="5524" w:type="dxa"/>
          </w:tcPr>
          <w:p w14:paraId="598936A7" w14:textId="77777777" w:rsidR="006B59AF" w:rsidRPr="00906BFA" w:rsidRDefault="006B59AF" w:rsidP="00805A54">
            <w:pPr>
              <w:jc w:val="center"/>
            </w:pPr>
            <w:r w:rsidRPr="00906BFA">
              <w:t>Vývoj metod identifikace a ochrany měkkých cílů dopravní infrastruktury pro zvýšení jejich bezpečnosti a odolnosti před teroristickým útokem (</w:t>
            </w:r>
            <w:proofErr w:type="spellStart"/>
            <w:r w:rsidRPr="00906BFA">
              <w:t>reg</w:t>
            </w:r>
            <w:proofErr w:type="spellEnd"/>
            <w:r w:rsidRPr="00906BFA">
              <w:t>. č. TH04010377)</w:t>
            </w:r>
          </w:p>
        </w:tc>
        <w:tc>
          <w:tcPr>
            <w:tcW w:w="1065" w:type="dxa"/>
            <w:vMerge w:val="restart"/>
          </w:tcPr>
          <w:p w14:paraId="00029331" w14:textId="77777777" w:rsidR="006B59AF" w:rsidRPr="00906BFA" w:rsidRDefault="006B59AF" w:rsidP="00805A54">
            <w:pPr>
              <w:ind w:left="-67" w:firstLine="67"/>
              <w:jc w:val="center"/>
            </w:pPr>
            <w:r w:rsidRPr="00906BFA">
              <w:t>B</w:t>
            </w:r>
          </w:p>
          <w:p w14:paraId="7DD56F33" w14:textId="77777777" w:rsidR="006B59AF" w:rsidRPr="00906BFA" w:rsidRDefault="006B59AF" w:rsidP="00805A54">
            <w:pPr>
              <w:jc w:val="center"/>
              <w:rPr>
                <w:sz w:val="24"/>
              </w:rPr>
            </w:pPr>
            <w:r w:rsidRPr="00906BFA">
              <w:t>TAČR</w:t>
            </w:r>
          </w:p>
        </w:tc>
        <w:tc>
          <w:tcPr>
            <w:tcW w:w="1078" w:type="dxa"/>
            <w:vMerge w:val="restart"/>
          </w:tcPr>
          <w:p w14:paraId="001804C6" w14:textId="77777777" w:rsidR="006B59AF" w:rsidRPr="00906BFA" w:rsidRDefault="006B59AF" w:rsidP="00805A54">
            <w:pPr>
              <w:jc w:val="center"/>
              <w:rPr>
                <w:color w:val="0000FF"/>
                <w:sz w:val="24"/>
              </w:rPr>
            </w:pPr>
            <w:proofErr w:type="gramStart"/>
            <w:r w:rsidRPr="00906BFA">
              <w:t>2019 - 2022</w:t>
            </w:r>
            <w:proofErr w:type="gramEnd"/>
          </w:p>
        </w:tc>
      </w:tr>
      <w:tr w:rsidR="006B59AF" w14:paraId="31DB22FB" w14:textId="77777777" w:rsidTr="00805A54">
        <w:tc>
          <w:tcPr>
            <w:tcW w:w="2233" w:type="dxa"/>
            <w:vMerge/>
          </w:tcPr>
          <w:p w14:paraId="0BFFDEC1" w14:textId="77777777" w:rsidR="006B59AF" w:rsidRPr="00906BFA" w:rsidRDefault="006B59AF" w:rsidP="00805A54"/>
        </w:tc>
        <w:tc>
          <w:tcPr>
            <w:tcW w:w="5524" w:type="dxa"/>
          </w:tcPr>
          <w:p w14:paraId="721140F1" w14:textId="2DDDB6EA" w:rsidR="006B59AF" w:rsidRPr="00906BFA" w:rsidRDefault="00007B99" w:rsidP="00805A54">
            <w:pPr>
              <w:jc w:val="center"/>
            </w:pPr>
            <w:hyperlink r:id="rId68" w:history="1">
              <w:r w:rsidR="006B59AF" w:rsidRPr="007D7383">
                <w:rPr>
                  <w:rStyle w:val="Hypertextovodkaz"/>
                </w:rPr>
                <w:t>https://www.isvavai.cz/cep?s=jednoduche-vyhledavani&amp;ss=detail&amp;n=0&amp;h=TH04010377</w:t>
              </w:r>
            </w:hyperlink>
            <w:r w:rsidR="006B59AF">
              <w:t xml:space="preserve"> </w:t>
            </w:r>
          </w:p>
        </w:tc>
        <w:tc>
          <w:tcPr>
            <w:tcW w:w="1065" w:type="dxa"/>
            <w:vMerge/>
          </w:tcPr>
          <w:p w14:paraId="1AF54B8C" w14:textId="77777777" w:rsidR="006B59AF" w:rsidRPr="00906BFA" w:rsidRDefault="006B59AF" w:rsidP="00805A54">
            <w:pPr>
              <w:ind w:left="-67" w:firstLine="67"/>
              <w:jc w:val="center"/>
            </w:pPr>
          </w:p>
        </w:tc>
        <w:tc>
          <w:tcPr>
            <w:tcW w:w="1078" w:type="dxa"/>
            <w:vMerge/>
          </w:tcPr>
          <w:p w14:paraId="4F600636" w14:textId="77777777" w:rsidR="006B59AF" w:rsidRPr="00906BFA" w:rsidRDefault="006B59AF" w:rsidP="00805A54">
            <w:pPr>
              <w:jc w:val="center"/>
            </w:pPr>
          </w:p>
        </w:tc>
      </w:tr>
      <w:tr w:rsidR="006B59AF" w14:paraId="406071EE" w14:textId="77777777" w:rsidTr="00805A54">
        <w:tc>
          <w:tcPr>
            <w:tcW w:w="2233" w:type="dxa"/>
            <w:vMerge w:val="restart"/>
          </w:tcPr>
          <w:p w14:paraId="3ED9B719" w14:textId="77777777" w:rsidR="006B59AF" w:rsidRPr="00906BFA" w:rsidRDefault="006B59AF" w:rsidP="00805A54">
            <w:r w:rsidRPr="00906BFA">
              <w:t xml:space="preserve">Ing. David </w:t>
            </w:r>
            <w:proofErr w:type="spellStart"/>
            <w:r w:rsidRPr="00906BFA">
              <w:t>Šaur</w:t>
            </w:r>
            <w:proofErr w:type="spellEnd"/>
            <w:r w:rsidRPr="00906BFA">
              <w:t>, Ph.D.</w:t>
            </w:r>
          </w:p>
        </w:tc>
        <w:tc>
          <w:tcPr>
            <w:tcW w:w="5524" w:type="dxa"/>
          </w:tcPr>
          <w:p w14:paraId="41521199" w14:textId="77777777" w:rsidR="006B59AF" w:rsidRPr="00906BFA" w:rsidRDefault="006B59AF" w:rsidP="00805A54">
            <w:pPr>
              <w:jc w:val="center"/>
            </w:pPr>
            <w:r w:rsidRPr="00906BFA">
              <w:t>Systém pro podporu zpřesněné a včasné předpovědi nebezpečí vzniku přívalových povodní a usnadnění činností krizových a povodňových orgánů kraje FLAPRIS (</w:t>
            </w:r>
            <w:proofErr w:type="spellStart"/>
            <w:r w:rsidRPr="00906BFA">
              <w:t>reg.č</w:t>
            </w:r>
            <w:proofErr w:type="spellEnd"/>
            <w:r w:rsidRPr="00906BFA">
              <w:t>. VB01000008)</w:t>
            </w:r>
          </w:p>
        </w:tc>
        <w:tc>
          <w:tcPr>
            <w:tcW w:w="1065" w:type="dxa"/>
            <w:vMerge w:val="restart"/>
          </w:tcPr>
          <w:p w14:paraId="0479FA6B" w14:textId="77777777" w:rsidR="006B59AF" w:rsidRPr="00906BFA" w:rsidRDefault="006B59AF" w:rsidP="00805A54">
            <w:pPr>
              <w:ind w:left="-67" w:firstLine="67"/>
              <w:jc w:val="center"/>
            </w:pPr>
            <w:r w:rsidRPr="00906BFA">
              <w:t>C</w:t>
            </w:r>
          </w:p>
          <w:p w14:paraId="56889A8F" w14:textId="77777777" w:rsidR="006B59AF" w:rsidRPr="00906BFA" w:rsidRDefault="006B59AF" w:rsidP="00805A54">
            <w:pPr>
              <w:jc w:val="center"/>
              <w:rPr>
                <w:sz w:val="24"/>
              </w:rPr>
            </w:pPr>
            <w:r w:rsidRPr="00906BFA">
              <w:t>Ministerstvo vnitra</w:t>
            </w:r>
          </w:p>
        </w:tc>
        <w:tc>
          <w:tcPr>
            <w:tcW w:w="1078" w:type="dxa"/>
            <w:vMerge w:val="restart"/>
          </w:tcPr>
          <w:p w14:paraId="519E48EC" w14:textId="77777777" w:rsidR="006B59AF" w:rsidRPr="00906BFA" w:rsidRDefault="006B59AF" w:rsidP="00805A54">
            <w:pPr>
              <w:jc w:val="center"/>
              <w:rPr>
                <w:color w:val="0000FF"/>
                <w:sz w:val="24"/>
              </w:rPr>
            </w:pPr>
            <w:proofErr w:type="gramStart"/>
            <w:r w:rsidRPr="00906BFA">
              <w:t>2022 - 2023</w:t>
            </w:r>
            <w:proofErr w:type="gramEnd"/>
          </w:p>
        </w:tc>
      </w:tr>
      <w:tr w:rsidR="006B59AF" w14:paraId="4F8C6C2C" w14:textId="77777777" w:rsidTr="00805A54">
        <w:tc>
          <w:tcPr>
            <w:tcW w:w="2233" w:type="dxa"/>
            <w:vMerge/>
          </w:tcPr>
          <w:p w14:paraId="4EFF9C64" w14:textId="77777777" w:rsidR="006B59AF" w:rsidRPr="00906BFA" w:rsidRDefault="006B59AF" w:rsidP="00805A54"/>
        </w:tc>
        <w:tc>
          <w:tcPr>
            <w:tcW w:w="5524" w:type="dxa"/>
          </w:tcPr>
          <w:p w14:paraId="3F1F7581" w14:textId="2DBF0999" w:rsidR="006B59AF" w:rsidRPr="00906BFA" w:rsidRDefault="00007B99" w:rsidP="00805A54">
            <w:pPr>
              <w:jc w:val="center"/>
            </w:pPr>
            <w:hyperlink r:id="rId69" w:history="1">
              <w:r w:rsidR="006B59AF" w:rsidRPr="00906BFA">
                <w:rPr>
                  <w:rStyle w:val="Hypertextovodkaz"/>
                </w:rPr>
                <w:t>https://www.isvavai.cz/cep?s=jednoduche-vyhledavani&amp;ss=detail&amp;n=0&amp;h=VB01000008</w:t>
              </w:r>
            </w:hyperlink>
          </w:p>
        </w:tc>
        <w:tc>
          <w:tcPr>
            <w:tcW w:w="1065" w:type="dxa"/>
            <w:vMerge/>
          </w:tcPr>
          <w:p w14:paraId="34EBB326" w14:textId="77777777" w:rsidR="006B59AF" w:rsidRPr="00906BFA" w:rsidRDefault="006B59AF" w:rsidP="00805A54">
            <w:pPr>
              <w:jc w:val="center"/>
              <w:rPr>
                <w:sz w:val="24"/>
              </w:rPr>
            </w:pPr>
          </w:p>
        </w:tc>
        <w:tc>
          <w:tcPr>
            <w:tcW w:w="1078" w:type="dxa"/>
            <w:vMerge/>
          </w:tcPr>
          <w:p w14:paraId="5144981D" w14:textId="77777777" w:rsidR="006B59AF" w:rsidRPr="00906BFA" w:rsidRDefault="006B59AF" w:rsidP="00805A54">
            <w:pPr>
              <w:jc w:val="center"/>
              <w:rPr>
                <w:sz w:val="24"/>
              </w:rPr>
            </w:pPr>
          </w:p>
        </w:tc>
      </w:tr>
      <w:tr w:rsidR="006B59AF" w14:paraId="54C96F54" w14:textId="77777777" w:rsidTr="00805A54">
        <w:tc>
          <w:tcPr>
            <w:tcW w:w="2233" w:type="dxa"/>
            <w:vMerge w:val="restart"/>
          </w:tcPr>
          <w:p w14:paraId="591EB371" w14:textId="77777777" w:rsidR="006B59AF" w:rsidRPr="00906BFA" w:rsidRDefault="006B59AF" w:rsidP="00805A54">
            <w:r w:rsidRPr="00906BFA">
              <w:t>prof. Mgr. Milan Adámek, Ph.D.</w:t>
            </w:r>
          </w:p>
        </w:tc>
        <w:tc>
          <w:tcPr>
            <w:tcW w:w="5524" w:type="dxa"/>
          </w:tcPr>
          <w:p w14:paraId="09D6DFA1" w14:textId="77777777" w:rsidR="006B59AF" w:rsidRPr="00906BFA" w:rsidRDefault="006B59AF" w:rsidP="00805A54">
            <w:pPr>
              <w:jc w:val="center"/>
            </w:pPr>
            <w:r w:rsidRPr="00906BFA">
              <w:t>Rekonstrukce scénáře bezpečnostního incidentu v prostředí virtuální reality (</w:t>
            </w:r>
            <w:proofErr w:type="spellStart"/>
            <w:r w:rsidRPr="00906BFA">
              <w:t>reg</w:t>
            </w:r>
            <w:proofErr w:type="spellEnd"/>
            <w:r w:rsidRPr="00906BFA">
              <w:t>. č. VJ02010043)</w:t>
            </w:r>
          </w:p>
        </w:tc>
        <w:tc>
          <w:tcPr>
            <w:tcW w:w="1065" w:type="dxa"/>
            <w:vMerge w:val="restart"/>
          </w:tcPr>
          <w:p w14:paraId="134DD458" w14:textId="77777777" w:rsidR="006B59AF" w:rsidRPr="00906BFA" w:rsidRDefault="006B59AF" w:rsidP="00805A54">
            <w:pPr>
              <w:ind w:left="-67" w:firstLine="67"/>
              <w:jc w:val="center"/>
            </w:pPr>
            <w:r w:rsidRPr="00906BFA">
              <w:t>C</w:t>
            </w:r>
          </w:p>
          <w:p w14:paraId="2BD7F7EE" w14:textId="77777777" w:rsidR="006B59AF" w:rsidRPr="00906BFA" w:rsidRDefault="006B59AF" w:rsidP="00805A54">
            <w:pPr>
              <w:jc w:val="center"/>
              <w:rPr>
                <w:sz w:val="24"/>
              </w:rPr>
            </w:pPr>
            <w:r w:rsidRPr="00906BFA">
              <w:t>Ministerstvo vnitra</w:t>
            </w:r>
          </w:p>
        </w:tc>
        <w:tc>
          <w:tcPr>
            <w:tcW w:w="1078" w:type="dxa"/>
            <w:vMerge w:val="restart"/>
          </w:tcPr>
          <w:p w14:paraId="174F35A3" w14:textId="77777777" w:rsidR="006B59AF" w:rsidRPr="00906BFA" w:rsidRDefault="006B59AF" w:rsidP="00805A54">
            <w:pPr>
              <w:jc w:val="center"/>
              <w:rPr>
                <w:color w:val="0000FF"/>
                <w:sz w:val="24"/>
              </w:rPr>
            </w:pPr>
            <w:proofErr w:type="gramStart"/>
            <w:r w:rsidRPr="00906BFA">
              <w:t>2022 - 2025</w:t>
            </w:r>
            <w:proofErr w:type="gramEnd"/>
          </w:p>
        </w:tc>
      </w:tr>
      <w:tr w:rsidR="006B59AF" w14:paraId="0F8AF2EB" w14:textId="77777777" w:rsidTr="00805A54">
        <w:tc>
          <w:tcPr>
            <w:tcW w:w="2233" w:type="dxa"/>
            <w:vMerge/>
          </w:tcPr>
          <w:p w14:paraId="4EC0BD6F" w14:textId="77777777" w:rsidR="006B59AF" w:rsidRPr="00906BFA" w:rsidRDefault="006B59AF" w:rsidP="00805A54"/>
        </w:tc>
        <w:tc>
          <w:tcPr>
            <w:tcW w:w="5524" w:type="dxa"/>
          </w:tcPr>
          <w:p w14:paraId="533035F2" w14:textId="14DFFD37" w:rsidR="006B59AF" w:rsidRPr="00906BFA" w:rsidRDefault="00007B99" w:rsidP="00805A54">
            <w:pPr>
              <w:jc w:val="center"/>
            </w:pPr>
            <w:hyperlink r:id="rId70" w:history="1">
              <w:r w:rsidR="006B59AF" w:rsidRPr="00906BFA">
                <w:rPr>
                  <w:rStyle w:val="Hypertextovodkaz"/>
                </w:rPr>
                <w:t>https://www.isvavai.cz/cep?s=jednoduche-vyhledavani&amp;ss=detail&amp;n=0&amp;h=VJ02010043</w:t>
              </w:r>
            </w:hyperlink>
          </w:p>
        </w:tc>
        <w:tc>
          <w:tcPr>
            <w:tcW w:w="1065" w:type="dxa"/>
            <w:vMerge/>
          </w:tcPr>
          <w:p w14:paraId="7B9270F5" w14:textId="77777777" w:rsidR="006B59AF" w:rsidRPr="00906BFA" w:rsidRDefault="006B59AF" w:rsidP="00805A54">
            <w:pPr>
              <w:jc w:val="center"/>
              <w:rPr>
                <w:sz w:val="24"/>
              </w:rPr>
            </w:pPr>
          </w:p>
        </w:tc>
        <w:tc>
          <w:tcPr>
            <w:tcW w:w="1078" w:type="dxa"/>
            <w:vMerge/>
          </w:tcPr>
          <w:p w14:paraId="3C04645C" w14:textId="77777777" w:rsidR="006B59AF" w:rsidRPr="00906BFA" w:rsidRDefault="006B59AF" w:rsidP="00805A54">
            <w:pPr>
              <w:jc w:val="center"/>
              <w:rPr>
                <w:sz w:val="24"/>
              </w:rPr>
            </w:pPr>
          </w:p>
        </w:tc>
      </w:tr>
      <w:tr w:rsidR="006B59AF" w14:paraId="79FCA932" w14:textId="77777777" w:rsidTr="00805A54">
        <w:tc>
          <w:tcPr>
            <w:tcW w:w="2233" w:type="dxa"/>
            <w:vMerge/>
          </w:tcPr>
          <w:p w14:paraId="6095DE83" w14:textId="77777777" w:rsidR="006B59AF" w:rsidRPr="00906BFA" w:rsidRDefault="006B59AF" w:rsidP="00805A54"/>
        </w:tc>
        <w:tc>
          <w:tcPr>
            <w:tcW w:w="5524" w:type="dxa"/>
          </w:tcPr>
          <w:p w14:paraId="708629D1" w14:textId="7001D728" w:rsidR="006B59AF" w:rsidRPr="00906BFA" w:rsidRDefault="00007B99" w:rsidP="00805A54">
            <w:pPr>
              <w:jc w:val="center"/>
            </w:pPr>
            <w:hyperlink r:id="rId71" w:history="1">
              <w:r w:rsidR="006B59AF" w:rsidRPr="00906BFA">
                <w:rPr>
                  <w:rStyle w:val="Hypertextovodkaz"/>
                </w:rPr>
                <w:t>https://www.isvavai.cz/cep?s=jednoduche-vyhledavani&amp;ss=detail&amp;n=0&amp;h=TH04010377</w:t>
              </w:r>
            </w:hyperlink>
            <w:r w:rsidR="006B59AF" w:rsidRPr="00906BFA">
              <w:t xml:space="preserve"> </w:t>
            </w:r>
          </w:p>
        </w:tc>
        <w:tc>
          <w:tcPr>
            <w:tcW w:w="1065" w:type="dxa"/>
            <w:vMerge/>
          </w:tcPr>
          <w:p w14:paraId="65FF3C25" w14:textId="77777777" w:rsidR="006B59AF" w:rsidRPr="00906BFA" w:rsidRDefault="006B59AF" w:rsidP="00805A54">
            <w:pPr>
              <w:jc w:val="center"/>
              <w:rPr>
                <w:sz w:val="24"/>
              </w:rPr>
            </w:pPr>
          </w:p>
        </w:tc>
        <w:tc>
          <w:tcPr>
            <w:tcW w:w="1078" w:type="dxa"/>
            <w:vMerge/>
          </w:tcPr>
          <w:p w14:paraId="0BB35626" w14:textId="77777777" w:rsidR="006B59AF" w:rsidRPr="00906BFA" w:rsidRDefault="006B59AF" w:rsidP="00805A54">
            <w:pPr>
              <w:jc w:val="center"/>
              <w:rPr>
                <w:sz w:val="24"/>
              </w:rPr>
            </w:pPr>
          </w:p>
        </w:tc>
      </w:tr>
      <w:tr w:rsidR="006B59AF" w14:paraId="13E5EE0E" w14:textId="77777777" w:rsidTr="00805A54">
        <w:tc>
          <w:tcPr>
            <w:tcW w:w="2233" w:type="dxa"/>
            <w:vMerge w:val="restart"/>
          </w:tcPr>
          <w:p w14:paraId="6CF3E89C" w14:textId="77777777" w:rsidR="006B59AF" w:rsidRPr="00906BFA" w:rsidRDefault="006B59AF" w:rsidP="00805A54">
            <w:r w:rsidRPr="00906BFA">
              <w:t>prof. Ing. Martin Hromada, Ph.D.</w:t>
            </w:r>
          </w:p>
        </w:tc>
        <w:tc>
          <w:tcPr>
            <w:tcW w:w="5524" w:type="dxa"/>
          </w:tcPr>
          <w:p w14:paraId="642F95D7" w14:textId="77777777" w:rsidR="006B59AF" w:rsidRPr="00906BFA" w:rsidRDefault="006B59AF" w:rsidP="00805A54">
            <w:pPr>
              <w:jc w:val="center"/>
            </w:pPr>
            <w:r w:rsidRPr="00906BFA">
              <w:t>Ochrana měkkých cílů v bezpečnostním prostředí ČR (</w:t>
            </w:r>
            <w:proofErr w:type="spellStart"/>
            <w:r w:rsidRPr="00906BFA">
              <w:t>reg.č</w:t>
            </w:r>
            <w:proofErr w:type="spellEnd"/>
            <w:r w:rsidRPr="00906BFA">
              <w:t>. VI20192022118)</w:t>
            </w:r>
          </w:p>
        </w:tc>
        <w:tc>
          <w:tcPr>
            <w:tcW w:w="1065" w:type="dxa"/>
            <w:vMerge w:val="restart"/>
          </w:tcPr>
          <w:p w14:paraId="10944BF9" w14:textId="77777777" w:rsidR="006B59AF" w:rsidRPr="00906BFA" w:rsidRDefault="006B59AF" w:rsidP="00805A54">
            <w:pPr>
              <w:ind w:left="-67" w:firstLine="67"/>
              <w:jc w:val="center"/>
            </w:pPr>
            <w:r w:rsidRPr="00906BFA">
              <w:t>C</w:t>
            </w:r>
          </w:p>
          <w:p w14:paraId="24335465" w14:textId="77777777" w:rsidR="006B59AF" w:rsidRPr="00906BFA" w:rsidRDefault="006B59AF" w:rsidP="00805A54">
            <w:pPr>
              <w:jc w:val="center"/>
              <w:rPr>
                <w:sz w:val="24"/>
              </w:rPr>
            </w:pPr>
            <w:r w:rsidRPr="00906BFA">
              <w:t>Ministerstvo vnitra</w:t>
            </w:r>
          </w:p>
        </w:tc>
        <w:tc>
          <w:tcPr>
            <w:tcW w:w="1078" w:type="dxa"/>
            <w:vMerge w:val="restart"/>
          </w:tcPr>
          <w:p w14:paraId="60395E5D" w14:textId="77777777" w:rsidR="006B59AF" w:rsidRPr="00906BFA" w:rsidRDefault="006B59AF" w:rsidP="00805A54">
            <w:pPr>
              <w:jc w:val="center"/>
              <w:rPr>
                <w:color w:val="0000FF"/>
                <w:sz w:val="24"/>
              </w:rPr>
            </w:pPr>
            <w:proofErr w:type="gramStart"/>
            <w:r w:rsidRPr="00906BFA">
              <w:t>2019 - 2022</w:t>
            </w:r>
            <w:proofErr w:type="gramEnd"/>
          </w:p>
        </w:tc>
      </w:tr>
      <w:tr w:rsidR="006B59AF" w14:paraId="3390CF18" w14:textId="77777777" w:rsidTr="00805A54">
        <w:tc>
          <w:tcPr>
            <w:tcW w:w="2233" w:type="dxa"/>
            <w:vMerge/>
          </w:tcPr>
          <w:p w14:paraId="76EA4182" w14:textId="77777777" w:rsidR="006B59AF" w:rsidRPr="00906BFA" w:rsidRDefault="006B59AF" w:rsidP="00805A54"/>
        </w:tc>
        <w:tc>
          <w:tcPr>
            <w:tcW w:w="5524" w:type="dxa"/>
          </w:tcPr>
          <w:p w14:paraId="13E021CC" w14:textId="11A811DF" w:rsidR="006B59AF" w:rsidRPr="00906BFA" w:rsidRDefault="00007B99" w:rsidP="00805A54">
            <w:pPr>
              <w:jc w:val="center"/>
            </w:pPr>
            <w:hyperlink r:id="rId72" w:history="1">
              <w:r w:rsidR="006B59AF" w:rsidRPr="00906BFA">
                <w:rPr>
                  <w:rStyle w:val="Hypertextovodkaz"/>
                </w:rPr>
                <w:t>https://www.isvavai.cz/cep?s=jednoduche-vyhledavani&amp;ss=detail&amp;n=0&amp;h=VI20192022118</w:t>
              </w:r>
            </w:hyperlink>
          </w:p>
        </w:tc>
        <w:tc>
          <w:tcPr>
            <w:tcW w:w="1065" w:type="dxa"/>
            <w:vMerge/>
          </w:tcPr>
          <w:p w14:paraId="187D5578" w14:textId="77777777" w:rsidR="006B59AF" w:rsidRPr="00906BFA" w:rsidRDefault="006B59AF" w:rsidP="00805A54">
            <w:pPr>
              <w:jc w:val="center"/>
              <w:rPr>
                <w:sz w:val="24"/>
              </w:rPr>
            </w:pPr>
          </w:p>
        </w:tc>
        <w:tc>
          <w:tcPr>
            <w:tcW w:w="1078" w:type="dxa"/>
            <w:vMerge/>
          </w:tcPr>
          <w:p w14:paraId="1B44A594" w14:textId="77777777" w:rsidR="006B59AF" w:rsidRPr="00906BFA" w:rsidRDefault="006B59AF" w:rsidP="00805A54">
            <w:pPr>
              <w:jc w:val="center"/>
              <w:rPr>
                <w:sz w:val="24"/>
              </w:rPr>
            </w:pPr>
          </w:p>
        </w:tc>
      </w:tr>
      <w:tr w:rsidR="006B59AF" w14:paraId="509869D0" w14:textId="77777777" w:rsidTr="00805A54">
        <w:tc>
          <w:tcPr>
            <w:tcW w:w="2233" w:type="dxa"/>
            <w:vMerge w:val="restart"/>
          </w:tcPr>
          <w:p w14:paraId="5565ABA0" w14:textId="77777777" w:rsidR="006B59AF" w:rsidRPr="00906BFA" w:rsidRDefault="006B59AF" w:rsidP="00805A54">
            <w:r w:rsidRPr="00906BFA">
              <w:t xml:space="preserve">Ing. David </w:t>
            </w:r>
            <w:proofErr w:type="spellStart"/>
            <w:r w:rsidRPr="00906BFA">
              <w:t>Šaur</w:t>
            </w:r>
            <w:proofErr w:type="spellEnd"/>
            <w:r w:rsidRPr="00906BFA">
              <w:t>, Ph.D.</w:t>
            </w:r>
          </w:p>
        </w:tc>
        <w:tc>
          <w:tcPr>
            <w:tcW w:w="5524" w:type="dxa"/>
          </w:tcPr>
          <w:p w14:paraId="38760625" w14:textId="77777777" w:rsidR="006B59AF" w:rsidRPr="00906BFA" w:rsidRDefault="006B59AF" w:rsidP="00805A54">
            <w:pPr>
              <w:jc w:val="center"/>
            </w:pPr>
            <w:r w:rsidRPr="00906BFA">
              <w:t>Systém zpřesněné předpovědi konvektivních srážek pro krajský územní celek (</w:t>
            </w:r>
            <w:proofErr w:type="spellStart"/>
            <w:r w:rsidRPr="00906BFA">
              <w:t>reg</w:t>
            </w:r>
            <w:proofErr w:type="spellEnd"/>
            <w:r w:rsidRPr="00906BFA">
              <w:t>. č. VI20192022134)</w:t>
            </w:r>
          </w:p>
        </w:tc>
        <w:tc>
          <w:tcPr>
            <w:tcW w:w="1065" w:type="dxa"/>
            <w:vMerge w:val="restart"/>
          </w:tcPr>
          <w:p w14:paraId="22D69E4C" w14:textId="77777777" w:rsidR="006B59AF" w:rsidRPr="00906BFA" w:rsidRDefault="006B59AF" w:rsidP="00805A54">
            <w:pPr>
              <w:ind w:left="-67" w:firstLine="67"/>
              <w:jc w:val="center"/>
            </w:pPr>
            <w:r w:rsidRPr="00906BFA">
              <w:t>C</w:t>
            </w:r>
          </w:p>
          <w:p w14:paraId="1E838FD2" w14:textId="77777777" w:rsidR="006B59AF" w:rsidRPr="00906BFA" w:rsidRDefault="006B59AF" w:rsidP="00805A54">
            <w:pPr>
              <w:jc w:val="center"/>
              <w:rPr>
                <w:sz w:val="24"/>
              </w:rPr>
            </w:pPr>
            <w:r w:rsidRPr="00906BFA">
              <w:t>Ministerstvo vnitra</w:t>
            </w:r>
          </w:p>
        </w:tc>
        <w:tc>
          <w:tcPr>
            <w:tcW w:w="1078" w:type="dxa"/>
            <w:vMerge w:val="restart"/>
          </w:tcPr>
          <w:p w14:paraId="38312655" w14:textId="77777777" w:rsidR="006B59AF" w:rsidRPr="00906BFA" w:rsidRDefault="006B59AF" w:rsidP="00805A54">
            <w:pPr>
              <w:jc w:val="center"/>
              <w:rPr>
                <w:color w:val="0000FF"/>
                <w:sz w:val="24"/>
              </w:rPr>
            </w:pPr>
            <w:proofErr w:type="gramStart"/>
            <w:r w:rsidRPr="00906BFA">
              <w:t>2019 - 2022</w:t>
            </w:r>
            <w:proofErr w:type="gramEnd"/>
          </w:p>
        </w:tc>
      </w:tr>
      <w:tr w:rsidR="006B59AF" w14:paraId="5014916F" w14:textId="77777777" w:rsidTr="00805A54">
        <w:tc>
          <w:tcPr>
            <w:tcW w:w="2233" w:type="dxa"/>
            <w:vMerge/>
          </w:tcPr>
          <w:p w14:paraId="02202FBA" w14:textId="77777777" w:rsidR="006B59AF" w:rsidRPr="00906BFA" w:rsidRDefault="006B59AF" w:rsidP="00805A54"/>
        </w:tc>
        <w:tc>
          <w:tcPr>
            <w:tcW w:w="5524" w:type="dxa"/>
          </w:tcPr>
          <w:p w14:paraId="27D399E9" w14:textId="77C240B2" w:rsidR="006B59AF" w:rsidRPr="00906BFA" w:rsidRDefault="00007B99" w:rsidP="00805A54">
            <w:pPr>
              <w:jc w:val="center"/>
            </w:pPr>
            <w:hyperlink r:id="rId73" w:history="1">
              <w:r w:rsidR="006B59AF" w:rsidRPr="00906BFA">
                <w:rPr>
                  <w:rStyle w:val="Hypertextovodkaz"/>
                </w:rPr>
                <w:t>https://www.isvavai.cz/cep?s=jednoduche-vyhledavani&amp;ss=detail&amp;n=0&amp;h=VI20192022134</w:t>
              </w:r>
            </w:hyperlink>
          </w:p>
        </w:tc>
        <w:tc>
          <w:tcPr>
            <w:tcW w:w="1065" w:type="dxa"/>
            <w:vMerge/>
          </w:tcPr>
          <w:p w14:paraId="7BC440FB" w14:textId="77777777" w:rsidR="006B59AF" w:rsidRPr="00906BFA" w:rsidRDefault="006B59AF" w:rsidP="00805A54">
            <w:pPr>
              <w:jc w:val="center"/>
              <w:rPr>
                <w:sz w:val="24"/>
              </w:rPr>
            </w:pPr>
          </w:p>
        </w:tc>
        <w:tc>
          <w:tcPr>
            <w:tcW w:w="1078" w:type="dxa"/>
            <w:vMerge/>
          </w:tcPr>
          <w:p w14:paraId="32FDDD03" w14:textId="77777777" w:rsidR="006B59AF" w:rsidRPr="00906BFA" w:rsidRDefault="006B59AF" w:rsidP="00805A54">
            <w:pPr>
              <w:jc w:val="center"/>
              <w:rPr>
                <w:sz w:val="24"/>
              </w:rPr>
            </w:pPr>
          </w:p>
        </w:tc>
      </w:tr>
      <w:tr w:rsidR="006B59AF" w14:paraId="6B72E317" w14:textId="77777777" w:rsidTr="00805A54">
        <w:tc>
          <w:tcPr>
            <w:tcW w:w="2233" w:type="dxa"/>
            <w:vMerge w:val="restart"/>
          </w:tcPr>
          <w:p w14:paraId="401C24E5" w14:textId="77777777" w:rsidR="006B59AF" w:rsidRPr="00906BFA" w:rsidRDefault="006B59AF" w:rsidP="00805A54">
            <w:r w:rsidRPr="00906BFA">
              <w:t>Ing. Dora Lapková, Ph.D.</w:t>
            </w:r>
          </w:p>
        </w:tc>
        <w:tc>
          <w:tcPr>
            <w:tcW w:w="5524" w:type="dxa"/>
          </w:tcPr>
          <w:p w14:paraId="12C0294E" w14:textId="77777777" w:rsidR="006B59AF" w:rsidRPr="00906BFA" w:rsidRDefault="006B59AF" w:rsidP="00805A54">
            <w:pPr>
              <w:jc w:val="center"/>
            </w:pPr>
            <w:r w:rsidRPr="00906BFA">
              <w:t>Nastavení a organizace systému bezpečnosti na hromadných společenských a kulturních akcích (</w:t>
            </w:r>
            <w:proofErr w:type="spellStart"/>
            <w:r w:rsidRPr="00906BFA">
              <w:t>reg</w:t>
            </w:r>
            <w:proofErr w:type="spellEnd"/>
            <w:r w:rsidRPr="00906BFA">
              <w:t>. č. 20192021163)</w:t>
            </w:r>
          </w:p>
        </w:tc>
        <w:tc>
          <w:tcPr>
            <w:tcW w:w="1065" w:type="dxa"/>
            <w:vMerge w:val="restart"/>
          </w:tcPr>
          <w:p w14:paraId="70FD4D14" w14:textId="77777777" w:rsidR="006B59AF" w:rsidRPr="00906BFA" w:rsidRDefault="006B59AF" w:rsidP="00805A54">
            <w:pPr>
              <w:ind w:left="-67" w:firstLine="67"/>
              <w:jc w:val="center"/>
            </w:pPr>
            <w:r w:rsidRPr="00906BFA">
              <w:t>C</w:t>
            </w:r>
          </w:p>
          <w:p w14:paraId="4082FDDD" w14:textId="77777777" w:rsidR="006B59AF" w:rsidRPr="00906BFA" w:rsidRDefault="006B59AF" w:rsidP="00805A54">
            <w:pPr>
              <w:jc w:val="center"/>
              <w:rPr>
                <w:sz w:val="24"/>
              </w:rPr>
            </w:pPr>
            <w:r w:rsidRPr="00906BFA">
              <w:t>Ministerstvo vnitra</w:t>
            </w:r>
          </w:p>
        </w:tc>
        <w:tc>
          <w:tcPr>
            <w:tcW w:w="1078" w:type="dxa"/>
            <w:vMerge w:val="restart"/>
          </w:tcPr>
          <w:p w14:paraId="7C51DC07" w14:textId="77777777" w:rsidR="006B59AF" w:rsidRPr="00906BFA" w:rsidRDefault="006B59AF" w:rsidP="00805A54">
            <w:pPr>
              <w:jc w:val="center"/>
              <w:rPr>
                <w:color w:val="0000FF"/>
                <w:sz w:val="24"/>
              </w:rPr>
            </w:pPr>
            <w:proofErr w:type="gramStart"/>
            <w:r w:rsidRPr="00906BFA">
              <w:t>2019 - 2021</w:t>
            </w:r>
            <w:proofErr w:type="gramEnd"/>
          </w:p>
        </w:tc>
      </w:tr>
      <w:tr w:rsidR="006B59AF" w14:paraId="2B66F8CF" w14:textId="77777777" w:rsidTr="00805A54">
        <w:tc>
          <w:tcPr>
            <w:tcW w:w="2233" w:type="dxa"/>
            <w:vMerge/>
          </w:tcPr>
          <w:p w14:paraId="317ECE96" w14:textId="77777777" w:rsidR="006B59AF" w:rsidRPr="00906BFA" w:rsidRDefault="006B59AF" w:rsidP="00805A54"/>
        </w:tc>
        <w:tc>
          <w:tcPr>
            <w:tcW w:w="5524" w:type="dxa"/>
          </w:tcPr>
          <w:p w14:paraId="68C81340" w14:textId="7238DEB4" w:rsidR="006B59AF" w:rsidRPr="00906BFA" w:rsidRDefault="00007B99" w:rsidP="00805A54">
            <w:pPr>
              <w:jc w:val="center"/>
            </w:pPr>
            <w:hyperlink r:id="rId74" w:history="1">
              <w:r w:rsidR="006B59AF" w:rsidRPr="00906BFA">
                <w:rPr>
                  <w:rStyle w:val="Hypertextovodkaz"/>
                </w:rPr>
                <w:t>https://www.isvavai.cz/cep?s=jednoduche-vyhledavani&amp;ss=detail&amp;n=0&amp;h=VI20192021163</w:t>
              </w:r>
            </w:hyperlink>
          </w:p>
        </w:tc>
        <w:tc>
          <w:tcPr>
            <w:tcW w:w="1065" w:type="dxa"/>
            <w:vMerge/>
          </w:tcPr>
          <w:p w14:paraId="5E977862" w14:textId="77777777" w:rsidR="006B59AF" w:rsidRPr="00906BFA" w:rsidRDefault="006B59AF" w:rsidP="00805A54">
            <w:pPr>
              <w:jc w:val="center"/>
              <w:rPr>
                <w:sz w:val="24"/>
              </w:rPr>
            </w:pPr>
          </w:p>
        </w:tc>
        <w:tc>
          <w:tcPr>
            <w:tcW w:w="1078" w:type="dxa"/>
            <w:vMerge/>
          </w:tcPr>
          <w:p w14:paraId="73F22449" w14:textId="77777777" w:rsidR="006B59AF" w:rsidRPr="00906BFA" w:rsidRDefault="006B59AF" w:rsidP="00805A54">
            <w:pPr>
              <w:jc w:val="center"/>
              <w:rPr>
                <w:sz w:val="24"/>
              </w:rPr>
            </w:pPr>
          </w:p>
        </w:tc>
      </w:tr>
      <w:tr w:rsidR="006B59AF" w14:paraId="0AF275C2" w14:textId="77777777" w:rsidTr="00805A54">
        <w:tc>
          <w:tcPr>
            <w:tcW w:w="2233" w:type="dxa"/>
            <w:vMerge w:val="restart"/>
          </w:tcPr>
          <w:p w14:paraId="2863F372" w14:textId="77777777" w:rsidR="006B59AF" w:rsidRPr="00906BFA" w:rsidRDefault="006B59AF" w:rsidP="00805A54">
            <w:r w:rsidRPr="00906BFA">
              <w:t>Ing. Dora Lapková, Ph.D.</w:t>
            </w:r>
          </w:p>
        </w:tc>
        <w:tc>
          <w:tcPr>
            <w:tcW w:w="5524" w:type="dxa"/>
          </w:tcPr>
          <w:p w14:paraId="1D7F1284" w14:textId="77777777" w:rsidR="006B59AF" w:rsidRPr="00906BFA" w:rsidRDefault="006B59AF" w:rsidP="00805A54">
            <w:pPr>
              <w:jc w:val="center"/>
            </w:pPr>
            <w:r w:rsidRPr="00906BFA">
              <w:t>„Identifikace a metody ochrany měkkých cílů ČR před násilnými činy s rozpracováním systému včasného varování“ (</w:t>
            </w:r>
            <w:proofErr w:type="spellStart"/>
            <w:r w:rsidRPr="00906BFA">
              <w:t>reg</w:t>
            </w:r>
            <w:proofErr w:type="spellEnd"/>
            <w:r w:rsidRPr="00906BFA">
              <w:t>. č. VI20172019073)</w:t>
            </w:r>
          </w:p>
        </w:tc>
        <w:tc>
          <w:tcPr>
            <w:tcW w:w="1065" w:type="dxa"/>
            <w:vMerge w:val="restart"/>
          </w:tcPr>
          <w:p w14:paraId="2EF60AFA" w14:textId="77777777" w:rsidR="006B59AF" w:rsidRPr="00906BFA" w:rsidRDefault="006B59AF" w:rsidP="00805A54">
            <w:pPr>
              <w:ind w:left="-67" w:firstLine="67"/>
              <w:jc w:val="center"/>
            </w:pPr>
            <w:r w:rsidRPr="00906BFA">
              <w:t>C</w:t>
            </w:r>
          </w:p>
          <w:p w14:paraId="300FD510" w14:textId="77777777" w:rsidR="006B59AF" w:rsidRPr="00906BFA" w:rsidRDefault="006B59AF" w:rsidP="00805A54">
            <w:pPr>
              <w:jc w:val="center"/>
              <w:rPr>
                <w:sz w:val="24"/>
              </w:rPr>
            </w:pPr>
            <w:r w:rsidRPr="00906BFA">
              <w:t>Ministerstvo vnitra</w:t>
            </w:r>
          </w:p>
        </w:tc>
        <w:tc>
          <w:tcPr>
            <w:tcW w:w="1078" w:type="dxa"/>
            <w:vMerge w:val="restart"/>
          </w:tcPr>
          <w:p w14:paraId="6A6DA226" w14:textId="77777777" w:rsidR="006B59AF" w:rsidRPr="00906BFA" w:rsidRDefault="006B59AF" w:rsidP="00805A54">
            <w:pPr>
              <w:jc w:val="center"/>
              <w:rPr>
                <w:color w:val="0000FF"/>
                <w:sz w:val="24"/>
              </w:rPr>
            </w:pPr>
            <w:proofErr w:type="gramStart"/>
            <w:r w:rsidRPr="00906BFA">
              <w:t>2017 - 2019</w:t>
            </w:r>
            <w:proofErr w:type="gramEnd"/>
          </w:p>
        </w:tc>
      </w:tr>
      <w:tr w:rsidR="006B59AF" w14:paraId="4B716BA5" w14:textId="77777777" w:rsidTr="00805A54">
        <w:tc>
          <w:tcPr>
            <w:tcW w:w="2233" w:type="dxa"/>
            <w:vMerge/>
          </w:tcPr>
          <w:p w14:paraId="129C40D0" w14:textId="77777777" w:rsidR="006B59AF" w:rsidRPr="00906BFA" w:rsidRDefault="006B59AF" w:rsidP="00805A54"/>
        </w:tc>
        <w:tc>
          <w:tcPr>
            <w:tcW w:w="5524" w:type="dxa"/>
          </w:tcPr>
          <w:p w14:paraId="0F6F1AEC" w14:textId="0AC48AEB" w:rsidR="006B59AF" w:rsidRPr="00906BFA" w:rsidRDefault="00007B99" w:rsidP="00805A54">
            <w:pPr>
              <w:jc w:val="center"/>
            </w:pPr>
            <w:hyperlink r:id="rId75" w:history="1">
              <w:r w:rsidR="006B59AF" w:rsidRPr="00906BFA">
                <w:rPr>
                  <w:rStyle w:val="Hypertextovodkaz"/>
                </w:rPr>
                <w:t>https://www.isvavai.cz/cep?s=jednoduche-vyhledavani&amp;ss=detail&amp;n=0&amp;h=VI20172019073</w:t>
              </w:r>
            </w:hyperlink>
            <w:r w:rsidR="006B59AF" w:rsidRPr="00906BFA">
              <w:t xml:space="preserve"> </w:t>
            </w:r>
          </w:p>
        </w:tc>
        <w:tc>
          <w:tcPr>
            <w:tcW w:w="1065" w:type="dxa"/>
            <w:vMerge/>
          </w:tcPr>
          <w:p w14:paraId="34687B6B" w14:textId="77777777" w:rsidR="006B59AF" w:rsidRPr="00906BFA" w:rsidRDefault="006B59AF" w:rsidP="00805A54">
            <w:pPr>
              <w:jc w:val="center"/>
              <w:rPr>
                <w:sz w:val="24"/>
              </w:rPr>
            </w:pPr>
          </w:p>
        </w:tc>
        <w:tc>
          <w:tcPr>
            <w:tcW w:w="1078" w:type="dxa"/>
            <w:vMerge/>
          </w:tcPr>
          <w:p w14:paraId="27538DBE" w14:textId="77777777" w:rsidR="006B59AF" w:rsidRPr="00906BFA" w:rsidRDefault="006B59AF" w:rsidP="00805A54">
            <w:pPr>
              <w:jc w:val="center"/>
              <w:rPr>
                <w:sz w:val="24"/>
              </w:rPr>
            </w:pPr>
          </w:p>
        </w:tc>
      </w:tr>
      <w:tr w:rsidR="006B59AF" w14:paraId="54837E69" w14:textId="77777777" w:rsidTr="00805A54">
        <w:tc>
          <w:tcPr>
            <w:tcW w:w="2233" w:type="dxa"/>
            <w:vMerge w:val="restart"/>
          </w:tcPr>
          <w:p w14:paraId="593B6691" w14:textId="77777777" w:rsidR="006B59AF" w:rsidRPr="00906BFA" w:rsidRDefault="006B59AF" w:rsidP="00805A54">
            <w:r w:rsidRPr="00906BFA">
              <w:t>Ing. Jan Valouch, Ph.D.</w:t>
            </w:r>
          </w:p>
        </w:tc>
        <w:tc>
          <w:tcPr>
            <w:tcW w:w="5524" w:type="dxa"/>
          </w:tcPr>
          <w:p w14:paraId="56DAA968" w14:textId="77777777" w:rsidR="006B59AF" w:rsidRPr="00906BFA" w:rsidRDefault="006B59AF" w:rsidP="00805A54">
            <w:pPr>
              <w:jc w:val="center"/>
            </w:pPr>
            <w:r w:rsidRPr="00906BFA">
              <w:t>„Analytický programový modul pro hodnocení odolnosti v reálném čase z hlediska konvergované bezpečnosti” (</w:t>
            </w:r>
            <w:proofErr w:type="spellStart"/>
            <w:r w:rsidRPr="00906BFA">
              <w:t>reg</w:t>
            </w:r>
            <w:proofErr w:type="spellEnd"/>
            <w:r w:rsidRPr="00906BFA">
              <w:t>. č. VI20172019054)</w:t>
            </w:r>
          </w:p>
        </w:tc>
        <w:tc>
          <w:tcPr>
            <w:tcW w:w="1065" w:type="dxa"/>
            <w:vMerge w:val="restart"/>
          </w:tcPr>
          <w:p w14:paraId="1DA1E7BB" w14:textId="77777777" w:rsidR="006B59AF" w:rsidRPr="00906BFA" w:rsidRDefault="006B59AF" w:rsidP="00805A54">
            <w:pPr>
              <w:ind w:left="-67" w:firstLine="67"/>
              <w:jc w:val="center"/>
            </w:pPr>
            <w:r w:rsidRPr="00906BFA">
              <w:t>C</w:t>
            </w:r>
          </w:p>
          <w:p w14:paraId="6743A874" w14:textId="77777777" w:rsidR="006B59AF" w:rsidRPr="00906BFA" w:rsidRDefault="006B59AF" w:rsidP="00805A54">
            <w:pPr>
              <w:jc w:val="center"/>
              <w:rPr>
                <w:sz w:val="24"/>
              </w:rPr>
            </w:pPr>
            <w:r w:rsidRPr="00906BFA">
              <w:t>Ministerstvo vnitra</w:t>
            </w:r>
          </w:p>
        </w:tc>
        <w:tc>
          <w:tcPr>
            <w:tcW w:w="1078" w:type="dxa"/>
            <w:vMerge w:val="restart"/>
          </w:tcPr>
          <w:p w14:paraId="29A25AD6" w14:textId="77777777" w:rsidR="006B59AF" w:rsidRPr="00906BFA" w:rsidRDefault="006B59AF" w:rsidP="00805A54">
            <w:pPr>
              <w:jc w:val="center"/>
              <w:rPr>
                <w:color w:val="0000FF"/>
                <w:sz w:val="24"/>
              </w:rPr>
            </w:pPr>
            <w:proofErr w:type="gramStart"/>
            <w:r w:rsidRPr="00906BFA">
              <w:t>2017 - 2019</w:t>
            </w:r>
            <w:proofErr w:type="gramEnd"/>
          </w:p>
        </w:tc>
      </w:tr>
      <w:tr w:rsidR="006B59AF" w14:paraId="0D078ADF" w14:textId="77777777" w:rsidTr="00805A54">
        <w:tc>
          <w:tcPr>
            <w:tcW w:w="2233" w:type="dxa"/>
            <w:vMerge/>
          </w:tcPr>
          <w:p w14:paraId="53956499" w14:textId="77777777" w:rsidR="006B59AF" w:rsidRPr="00906BFA" w:rsidRDefault="006B59AF" w:rsidP="00805A54">
            <w:pPr>
              <w:rPr>
                <w:sz w:val="24"/>
              </w:rPr>
            </w:pPr>
          </w:p>
        </w:tc>
        <w:tc>
          <w:tcPr>
            <w:tcW w:w="5524" w:type="dxa"/>
          </w:tcPr>
          <w:p w14:paraId="25413559" w14:textId="3111FFA9" w:rsidR="006B59AF" w:rsidRPr="00906BFA" w:rsidRDefault="00007B99" w:rsidP="00805A54">
            <w:pPr>
              <w:jc w:val="center"/>
            </w:pPr>
            <w:hyperlink r:id="rId76" w:history="1">
              <w:r w:rsidR="006B59AF" w:rsidRPr="00906BFA">
                <w:rPr>
                  <w:rStyle w:val="Hypertextovodkaz"/>
                </w:rPr>
                <w:t>https://www.isvavai.cz/cep?s=jednoduche-vyhledavani&amp;ss=detail&amp;n=0&amp;h=VI20172019054</w:t>
              </w:r>
            </w:hyperlink>
            <w:r w:rsidR="006B59AF" w:rsidRPr="00906BFA">
              <w:t xml:space="preserve"> </w:t>
            </w:r>
          </w:p>
        </w:tc>
        <w:tc>
          <w:tcPr>
            <w:tcW w:w="1065" w:type="dxa"/>
            <w:vMerge/>
          </w:tcPr>
          <w:p w14:paraId="51A86329" w14:textId="77777777" w:rsidR="006B59AF" w:rsidRPr="00906BFA" w:rsidRDefault="006B59AF" w:rsidP="00805A54">
            <w:pPr>
              <w:jc w:val="center"/>
              <w:rPr>
                <w:sz w:val="24"/>
              </w:rPr>
            </w:pPr>
          </w:p>
        </w:tc>
        <w:tc>
          <w:tcPr>
            <w:tcW w:w="1078" w:type="dxa"/>
            <w:vMerge/>
          </w:tcPr>
          <w:p w14:paraId="43F0EED7" w14:textId="77777777" w:rsidR="006B59AF" w:rsidRPr="00906BFA" w:rsidRDefault="006B59AF" w:rsidP="00805A54">
            <w:pPr>
              <w:jc w:val="center"/>
              <w:rPr>
                <w:sz w:val="24"/>
              </w:rPr>
            </w:pPr>
          </w:p>
        </w:tc>
      </w:tr>
      <w:tr w:rsidR="006B59AF" w14:paraId="48E734FA" w14:textId="77777777" w:rsidTr="00805A54">
        <w:tc>
          <w:tcPr>
            <w:tcW w:w="2233" w:type="dxa"/>
            <w:vMerge w:val="restart"/>
          </w:tcPr>
          <w:p w14:paraId="75673B8A" w14:textId="77777777" w:rsidR="006B59AF" w:rsidRPr="00906BFA" w:rsidRDefault="006B59AF" w:rsidP="00805A54">
            <w:pPr>
              <w:rPr>
                <w:sz w:val="24"/>
              </w:rPr>
            </w:pPr>
            <w:r w:rsidRPr="00906BFA">
              <w:t xml:space="preserve">doc. RNDr. Vojtěch </w:t>
            </w:r>
            <w:proofErr w:type="spellStart"/>
            <w:r w:rsidRPr="00906BFA">
              <w:t>Křesálek</w:t>
            </w:r>
            <w:proofErr w:type="spellEnd"/>
            <w:r w:rsidRPr="00906BFA">
              <w:t xml:space="preserve">, CSc. </w:t>
            </w:r>
          </w:p>
        </w:tc>
        <w:tc>
          <w:tcPr>
            <w:tcW w:w="5524" w:type="dxa"/>
          </w:tcPr>
          <w:p w14:paraId="1464159F" w14:textId="77777777" w:rsidR="006B59AF" w:rsidRPr="00906BFA" w:rsidRDefault="006B59AF" w:rsidP="00805A54">
            <w:pPr>
              <w:jc w:val="center"/>
            </w:pPr>
            <w:r w:rsidRPr="00906BFA">
              <w:t>Bezpečnostní systém pro navigaci a komunikaci letištních vozidel</w:t>
            </w:r>
            <w:r w:rsidRPr="00906BFA" w:rsidDel="0026679C">
              <w:t xml:space="preserve"> </w:t>
            </w:r>
            <w:r w:rsidRPr="00906BFA">
              <w:t>(</w:t>
            </w:r>
            <w:proofErr w:type="spellStart"/>
            <w:r w:rsidRPr="00906BFA">
              <w:t>reg</w:t>
            </w:r>
            <w:proofErr w:type="spellEnd"/>
            <w:r w:rsidRPr="00906BFA">
              <w:t>. č. EG16_084/0010327)</w:t>
            </w:r>
          </w:p>
        </w:tc>
        <w:tc>
          <w:tcPr>
            <w:tcW w:w="1065" w:type="dxa"/>
            <w:vMerge w:val="restart"/>
          </w:tcPr>
          <w:p w14:paraId="5E9E2B3C" w14:textId="77777777" w:rsidR="006B59AF" w:rsidRPr="00906BFA" w:rsidRDefault="006B59AF" w:rsidP="00805A54">
            <w:pPr>
              <w:jc w:val="center"/>
            </w:pPr>
            <w:r w:rsidRPr="00906BFA">
              <w:t>C</w:t>
            </w:r>
          </w:p>
          <w:p w14:paraId="74ED78A8" w14:textId="77777777" w:rsidR="006B59AF" w:rsidRPr="00906BFA" w:rsidRDefault="006B59AF" w:rsidP="00805A54">
            <w:pPr>
              <w:jc w:val="center"/>
              <w:rPr>
                <w:sz w:val="24"/>
              </w:rPr>
            </w:pPr>
            <w:r w:rsidRPr="00906BFA">
              <w:t>Ministerstvo průmyslu a obchodu</w:t>
            </w:r>
          </w:p>
        </w:tc>
        <w:tc>
          <w:tcPr>
            <w:tcW w:w="1078" w:type="dxa"/>
            <w:vMerge w:val="restart"/>
          </w:tcPr>
          <w:p w14:paraId="553AB965" w14:textId="77777777" w:rsidR="006B59AF" w:rsidRPr="00906BFA" w:rsidRDefault="006B59AF" w:rsidP="00805A54">
            <w:pPr>
              <w:jc w:val="center"/>
              <w:rPr>
                <w:color w:val="0000FF"/>
                <w:sz w:val="24"/>
              </w:rPr>
            </w:pPr>
            <w:proofErr w:type="gramStart"/>
            <w:r w:rsidRPr="00906BFA">
              <w:t>2017 - 2020</w:t>
            </w:r>
            <w:proofErr w:type="gramEnd"/>
          </w:p>
        </w:tc>
      </w:tr>
      <w:tr w:rsidR="006B59AF" w14:paraId="5894B59B" w14:textId="77777777" w:rsidTr="00805A54">
        <w:tc>
          <w:tcPr>
            <w:tcW w:w="2233" w:type="dxa"/>
            <w:vMerge/>
          </w:tcPr>
          <w:p w14:paraId="68E83A20" w14:textId="77777777" w:rsidR="006B59AF" w:rsidRPr="00906BFA" w:rsidRDefault="006B59AF" w:rsidP="00805A54">
            <w:pPr>
              <w:rPr>
                <w:sz w:val="24"/>
              </w:rPr>
            </w:pPr>
          </w:p>
        </w:tc>
        <w:tc>
          <w:tcPr>
            <w:tcW w:w="5524" w:type="dxa"/>
          </w:tcPr>
          <w:p w14:paraId="300ADFA0" w14:textId="1A89C945" w:rsidR="006B59AF" w:rsidRPr="00906BFA" w:rsidRDefault="00007B99" w:rsidP="00805A54">
            <w:pPr>
              <w:jc w:val="center"/>
            </w:pPr>
            <w:hyperlink r:id="rId77" w:history="1">
              <w:r w:rsidR="006B59AF" w:rsidRPr="00906BFA">
                <w:rPr>
                  <w:rStyle w:val="Hypertextovodkaz"/>
                </w:rPr>
                <w:t>https://www.isvavai.cz/cep?s=jednoduche-vyhledavani&amp;ss=detail&amp;n=0&amp;h=EG16_084%2F0010327</w:t>
              </w:r>
            </w:hyperlink>
          </w:p>
        </w:tc>
        <w:tc>
          <w:tcPr>
            <w:tcW w:w="1065" w:type="dxa"/>
            <w:vMerge/>
          </w:tcPr>
          <w:p w14:paraId="2C31DC96" w14:textId="77777777" w:rsidR="006B59AF" w:rsidRPr="00906BFA" w:rsidRDefault="006B59AF" w:rsidP="00805A54">
            <w:pPr>
              <w:jc w:val="center"/>
              <w:rPr>
                <w:sz w:val="24"/>
              </w:rPr>
            </w:pPr>
          </w:p>
        </w:tc>
        <w:tc>
          <w:tcPr>
            <w:tcW w:w="1078" w:type="dxa"/>
            <w:vMerge/>
          </w:tcPr>
          <w:p w14:paraId="0FE829B5" w14:textId="77777777" w:rsidR="006B59AF" w:rsidRPr="00906BFA" w:rsidRDefault="006B59AF" w:rsidP="00805A54">
            <w:pPr>
              <w:jc w:val="center"/>
              <w:rPr>
                <w:sz w:val="24"/>
              </w:rPr>
            </w:pPr>
          </w:p>
        </w:tc>
      </w:tr>
      <w:tr w:rsidR="006B59AF" w14:paraId="0ED9B09B" w14:textId="77777777" w:rsidTr="00805A54">
        <w:tc>
          <w:tcPr>
            <w:tcW w:w="2233" w:type="dxa"/>
            <w:vMerge w:val="restart"/>
          </w:tcPr>
          <w:p w14:paraId="5C07E5A1" w14:textId="77777777" w:rsidR="006B59AF" w:rsidRPr="00906BFA" w:rsidRDefault="006B59AF" w:rsidP="00805A54">
            <w:pPr>
              <w:rPr>
                <w:sz w:val="24"/>
              </w:rPr>
            </w:pPr>
            <w:r>
              <w:t>prof</w:t>
            </w:r>
            <w:r w:rsidRPr="00906BFA">
              <w:t>. Mgr. Milan Adámek, Ph.D.</w:t>
            </w:r>
          </w:p>
        </w:tc>
        <w:tc>
          <w:tcPr>
            <w:tcW w:w="5524" w:type="dxa"/>
          </w:tcPr>
          <w:p w14:paraId="36014807" w14:textId="77777777" w:rsidR="006B59AF" w:rsidRPr="00906BFA" w:rsidRDefault="006B59AF" w:rsidP="00805A54">
            <w:pPr>
              <w:jc w:val="center"/>
            </w:pPr>
            <w:r w:rsidRPr="00345FE1">
              <w:t>Platforma INFOS</w:t>
            </w:r>
            <w:r>
              <w:br/>
              <w:t>(</w:t>
            </w:r>
            <w:proofErr w:type="spellStart"/>
            <w:r>
              <w:t>reg</w:t>
            </w:r>
            <w:proofErr w:type="spellEnd"/>
            <w:r>
              <w:t xml:space="preserve">. č. </w:t>
            </w:r>
            <w:r w:rsidRPr="00345FE1">
              <w:t>CZ.01.1.02/0.0/0.0/15_019/0004580</w:t>
            </w:r>
            <w:r>
              <w:t>)</w:t>
            </w:r>
          </w:p>
        </w:tc>
        <w:tc>
          <w:tcPr>
            <w:tcW w:w="1065" w:type="dxa"/>
            <w:vMerge w:val="restart"/>
          </w:tcPr>
          <w:p w14:paraId="6A34F5A7" w14:textId="77777777" w:rsidR="006B59AF" w:rsidRPr="00906BFA" w:rsidRDefault="006B59AF" w:rsidP="00805A54">
            <w:pPr>
              <w:ind w:left="-67" w:firstLine="67"/>
              <w:jc w:val="center"/>
            </w:pPr>
            <w:r w:rsidRPr="00906BFA">
              <w:t>C</w:t>
            </w:r>
          </w:p>
          <w:p w14:paraId="0CC101F4" w14:textId="77777777" w:rsidR="006B59AF" w:rsidRPr="00906BFA" w:rsidRDefault="006B59AF" w:rsidP="00805A54">
            <w:pPr>
              <w:jc w:val="center"/>
              <w:rPr>
                <w:sz w:val="24"/>
              </w:rPr>
            </w:pPr>
            <w:r w:rsidRPr="00906BFA">
              <w:t>Ministerstvo průmyslu a obchodu</w:t>
            </w:r>
          </w:p>
        </w:tc>
        <w:tc>
          <w:tcPr>
            <w:tcW w:w="1078" w:type="dxa"/>
          </w:tcPr>
          <w:p w14:paraId="6374B1E6" w14:textId="77777777" w:rsidR="006B59AF" w:rsidRPr="00906BFA" w:rsidRDefault="006B59AF" w:rsidP="00805A54">
            <w:pPr>
              <w:jc w:val="center"/>
              <w:rPr>
                <w:sz w:val="24"/>
              </w:rPr>
            </w:pPr>
            <w:proofErr w:type="gramStart"/>
            <w:r w:rsidRPr="00906BFA">
              <w:t>2017 - 2019</w:t>
            </w:r>
            <w:proofErr w:type="gramEnd"/>
          </w:p>
        </w:tc>
      </w:tr>
      <w:tr w:rsidR="006B59AF" w14:paraId="73E026A4" w14:textId="77777777" w:rsidTr="00805A54">
        <w:tc>
          <w:tcPr>
            <w:tcW w:w="2233" w:type="dxa"/>
            <w:vMerge/>
          </w:tcPr>
          <w:p w14:paraId="5058DAF0" w14:textId="77777777" w:rsidR="006B59AF" w:rsidRDefault="006B59AF" w:rsidP="00805A54"/>
        </w:tc>
        <w:tc>
          <w:tcPr>
            <w:tcW w:w="5524" w:type="dxa"/>
          </w:tcPr>
          <w:p w14:paraId="7BD3FE9A" w14:textId="32FB0B7F" w:rsidR="006B59AF" w:rsidRPr="00906BFA" w:rsidRDefault="00007B99" w:rsidP="00805A54">
            <w:pPr>
              <w:jc w:val="center"/>
            </w:pPr>
            <w:hyperlink r:id="rId78" w:history="1">
              <w:r w:rsidR="006B59AF" w:rsidRPr="007D7383">
                <w:rPr>
                  <w:rStyle w:val="Hypertextovodkaz"/>
                </w:rPr>
                <w:t>https://www.isvavai.cz/cep?s=jednoduche-vyhledavani&amp;ss=detail&amp;n=0&amp;h=EG15_019%2F0004580</w:t>
              </w:r>
            </w:hyperlink>
            <w:r w:rsidR="006B59AF">
              <w:t xml:space="preserve"> </w:t>
            </w:r>
          </w:p>
        </w:tc>
        <w:tc>
          <w:tcPr>
            <w:tcW w:w="1065" w:type="dxa"/>
            <w:vMerge/>
          </w:tcPr>
          <w:p w14:paraId="0EDB5CD9" w14:textId="77777777" w:rsidR="006B59AF" w:rsidRPr="00906BFA" w:rsidRDefault="006B59AF" w:rsidP="00805A54">
            <w:pPr>
              <w:ind w:left="-67" w:firstLine="67"/>
              <w:jc w:val="center"/>
            </w:pPr>
          </w:p>
        </w:tc>
        <w:tc>
          <w:tcPr>
            <w:tcW w:w="1078" w:type="dxa"/>
          </w:tcPr>
          <w:p w14:paraId="1085B0E6" w14:textId="77777777" w:rsidR="006B59AF" w:rsidRPr="00906BFA" w:rsidRDefault="006B59AF" w:rsidP="00805A54">
            <w:pPr>
              <w:jc w:val="center"/>
            </w:pPr>
          </w:p>
        </w:tc>
      </w:tr>
      <w:tr w:rsidR="006B59AF" w14:paraId="669C1800" w14:textId="77777777" w:rsidTr="00805A54">
        <w:tc>
          <w:tcPr>
            <w:tcW w:w="2233" w:type="dxa"/>
            <w:vMerge w:val="restart"/>
          </w:tcPr>
          <w:p w14:paraId="79375F88" w14:textId="77777777" w:rsidR="006B59AF" w:rsidRPr="00906BFA" w:rsidRDefault="006B59AF" w:rsidP="00805A54">
            <w:pPr>
              <w:rPr>
                <w:sz w:val="24"/>
              </w:rPr>
            </w:pPr>
            <w:r>
              <w:t>prof</w:t>
            </w:r>
            <w:r w:rsidRPr="00906BFA">
              <w:t>. Mgr. Milan Adámek, Ph.D.</w:t>
            </w:r>
          </w:p>
        </w:tc>
        <w:tc>
          <w:tcPr>
            <w:tcW w:w="5524" w:type="dxa"/>
          </w:tcPr>
          <w:p w14:paraId="5C58CB48" w14:textId="77777777" w:rsidR="006B59AF" w:rsidRPr="00906BFA" w:rsidRDefault="006B59AF" w:rsidP="00805A54">
            <w:pPr>
              <w:jc w:val="center"/>
            </w:pPr>
            <w:r w:rsidRPr="00906BFA">
              <w:t>Modulární systém ENTER (</w:t>
            </w:r>
            <w:proofErr w:type="spellStart"/>
            <w:r w:rsidRPr="00906BFA">
              <w:t>reg</w:t>
            </w:r>
            <w:proofErr w:type="spellEnd"/>
            <w:r w:rsidRPr="00906BFA">
              <w:t>. č. EG15_019/0004581)</w:t>
            </w:r>
          </w:p>
        </w:tc>
        <w:tc>
          <w:tcPr>
            <w:tcW w:w="1065" w:type="dxa"/>
            <w:vMerge w:val="restart"/>
          </w:tcPr>
          <w:p w14:paraId="557B7221" w14:textId="77777777" w:rsidR="006B59AF" w:rsidRPr="00906BFA" w:rsidRDefault="006B59AF" w:rsidP="00805A54">
            <w:pPr>
              <w:ind w:left="-67" w:firstLine="67"/>
              <w:jc w:val="center"/>
              <w:rPr>
                <w:sz w:val="24"/>
              </w:rPr>
            </w:pPr>
            <w:r w:rsidRPr="00906BFA">
              <w:t>C</w:t>
            </w:r>
            <w:r>
              <w:t xml:space="preserve"> </w:t>
            </w:r>
            <w:r w:rsidRPr="00906BFA">
              <w:t xml:space="preserve">Ministerstvo </w:t>
            </w:r>
            <w:r w:rsidRPr="00906BFA">
              <w:lastRenderedPageBreak/>
              <w:t>průmyslu a obchodu</w:t>
            </w:r>
          </w:p>
        </w:tc>
        <w:tc>
          <w:tcPr>
            <w:tcW w:w="1078" w:type="dxa"/>
            <w:vMerge w:val="restart"/>
          </w:tcPr>
          <w:p w14:paraId="7BD6482E" w14:textId="77777777" w:rsidR="006B59AF" w:rsidRPr="00906BFA" w:rsidRDefault="006B59AF" w:rsidP="00805A54">
            <w:pPr>
              <w:jc w:val="center"/>
              <w:rPr>
                <w:sz w:val="24"/>
              </w:rPr>
            </w:pPr>
            <w:proofErr w:type="gramStart"/>
            <w:r w:rsidRPr="00906BFA">
              <w:lastRenderedPageBreak/>
              <w:t>2017 - 2019</w:t>
            </w:r>
            <w:proofErr w:type="gramEnd"/>
          </w:p>
        </w:tc>
      </w:tr>
      <w:tr w:rsidR="006B59AF" w14:paraId="081B472A" w14:textId="77777777" w:rsidTr="00805A54">
        <w:tc>
          <w:tcPr>
            <w:tcW w:w="2233" w:type="dxa"/>
            <w:vMerge/>
          </w:tcPr>
          <w:p w14:paraId="0D51AB9E" w14:textId="77777777" w:rsidR="006B59AF" w:rsidRPr="00906BFA" w:rsidRDefault="006B59AF" w:rsidP="00805A54">
            <w:pPr>
              <w:rPr>
                <w:sz w:val="24"/>
              </w:rPr>
            </w:pPr>
          </w:p>
        </w:tc>
        <w:tc>
          <w:tcPr>
            <w:tcW w:w="5524" w:type="dxa"/>
          </w:tcPr>
          <w:p w14:paraId="11318A4B" w14:textId="63F4E026" w:rsidR="006B59AF" w:rsidRPr="00906BFA" w:rsidRDefault="00007B99" w:rsidP="00805A54">
            <w:pPr>
              <w:jc w:val="center"/>
            </w:pPr>
            <w:hyperlink r:id="rId79" w:history="1">
              <w:r w:rsidR="006B59AF" w:rsidRPr="00906BFA">
                <w:rPr>
                  <w:rStyle w:val="Hypertextovodkaz"/>
                </w:rPr>
                <w:t>https://www.isvavai.cz/cep?s=jednoduche-vyhledavani&amp;ss=detail&amp;n=0&amp;h=EG15_019%2F0004581</w:t>
              </w:r>
            </w:hyperlink>
          </w:p>
        </w:tc>
        <w:tc>
          <w:tcPr>
            <w:tcW w:w="1065" w:type="dxa"/>
            <w:vMerge/>
          </w:tcPr>
          <w:p w14:paraId="34931412" w14:textId="77777777" w:rsidR="006B59AF" w:rsidRPr="00906BFA" w:rsidRDefault="006B59AF" w:rsidP="00805A54">
            <w:pPr>
              <w:jc w:val="center"/>
              <w:rPr>
                <w:sz w:val="24"/>
              </w:rPr>
            </w:pPr>
          </w:p>
        </w:tc>
        <w:tc>
          <w:tcPr>
            <w:tcW w:w="1078" w:type="dxa"/>
            <w:vMerge/>
          </w:tcPr>
          <w:p w14:paraId="0975D28E" w14:textId="77777777" w:rsidR="006B59AF" w:rsidRPr="00906BFA" w:rsidRDefault="006B59AF" w:rsidP="00805A54">
            <w:pPr>
              <w:jc w:val="center"/>
              <w:rPr>
                <w:sz w:val="24"/>
              </w:rPr>
            </w:pPr>
          </w:p>
        </w:tc>
      </w:tr>
      <w:tr w:rsidR="006B59AF" w14:paraId="362ECB22" w14:textId="77777777" w:rsidTr="00805A54">
        <w:tc>
          <w:tcPr>
            <w:tcW w:w="2233" w:type="dxa"/>
            <w:vMerge w:val="restart"/>
          </w:tcPr>
          <w:p w14:paraId="1985C4DE" w14:textId="77777777" w:rsidR="006B59AF" w:rsidRPr="00906BFA" w:rsidRDefault="006B59AF" w:rsidP="00805A54">
            <w:pPr>
              <w:rPr>
                <w:sz w:val="24"/>
              </w:rPr>
            </w:pPr>
            <w:r>
              <w:t>prof</w:t>
            </w:r>
            <w:r w:rsidRPr="00906BFA">
              <w:t>. Ing. Martin Hromada, Ph.D.</w:t>
            </w:r>
          </w:p>
        </w:tc>
        <w:tc>
          <w:tcPr>
            <w:tcW w:w="5524" w:type="dxa"/>
          </w:tcPr>
          <w:p w14:paraId="3BDE2B60" w14:textId="77777777" w:rsidR="006B59AF" w:rsidRPr="00906BFA" w:rsidRDefault="006B59AF" w:rsidP="00805A54">
            <w:pPr>
              <w:jc w:val="center"/>
            </w:pPr>
            <w:r w:rsidRPr="00906BFA">
              <w:t>RESILIENCE 2015: Dynamické hodnocení odolnosti souvztažných subsystémů kritické infrastruktury (</w:t>
            </w:r>
            <w:proofErr w:type="spellStart"/>
            <w:r w:rsidRPr="00906BFA">
              <w:t>reg.č</w:t>
            </w:r>
            <w:proofErr w:type="spellEnd"/>
            <w:r w:rsidRPr="00906BFA">
              <w:t>. VI</w:t>
            </w:r>
            <w:proofErr w:type="gramStart"/>
            <w:r w:rsidRPr="00906BFA">
              <w:t>20152019049 )</w:t>
            </w:r>
            <w:proofErr w:type="gramEnd"/>
          </w:p>
        </w:tc>
        <w:tc>
          <w:tcPr>
            <w:tcW w:w="1065" w:type="dxa"/>
            <w:vMerge w:val="restart"/>
          </w:tcPr>
          <w:p w14:paraId="5532DA97" w14:textId="77777777" w:rsidR="006B59AF" w:rsidRPr="00906BFA" w:rsidRDefault="006B59AF" w:rsidP="00805A54">
            <w:pPr>
              <w:ind w:left="-67" w:firstLine="67"/>
              <w:jc w:val="center"/>
            </w:pPr>
            <w:r w:rsidRPr="00906BFA">
              <w:t>C</w:t>
            </w:r>
          </w:p>
          <w:p w14:paraId="1AF8AF18" w14:textId="77777777" w:rsidR="006B59AF" w:rsidRPr="00906BFA" w:rsidRDefault="006B59AF" w:rsidP="00805A54">
            <w:pPr>
              <w:jc w:val="center"/>
              <w:rPr>
                <w:sz w:val="24"/>
              </w:rPr>
            </w:pPr>
            <w:r w:rsidRPr="00906BFA">
              <w:t>Ministerstvo vnitra</w:t>
            </w:r>
          </w:p>
        </w:tc>
        <w:tc>
          <w:tcPr>
            <w:tcW w:w="1078" w:type="dxa"/>
            <w:vMerge w:val="restart"/>
          </w:tcPr>
          <w:p w14:paraId="5161F632" w14:textId="77777777" w:rsidR="006B59AF" w:rsidRPr="00906BFA" w:rsidRDefault="006B59AF" w:rsidP="00805A54">
            <w:pPr>
              <w:jc w:val="center"/>
              <w:rPr>
                <w:sz w:val="24"/>
              </w:rPr>
            </w:pPr>
            <w:proofErr w:type="gramStart"/>
            <w:r w:rsidRPr="00906BFA">
              <w:t>2015 - 2019</w:t>
            </w:r>
            <w:proofErr w:type="gramEnd"/>
          </w:p>
        </w:tc>
      </w:tr>
      <w:tr w:rsidR="006B59AF" w14:paraId="0A96E38D" w14:textId="77777777" w:rsidTr="00805A54">
        <w:tc>
          <w:tcPr>
            <w:tcW w:w="2233" w:type="dxa"/>
            <w:vMerge/>
          </w:tcPr>
          <w:p w14:paraId="3C33B191" w14:textId="77777777" w:rsidR="006B59AF" w:rsidRDefault="006B59AF" w:rsidP="00805A54">
            <w:pPr>
              <w:jc w:val="both"/>
              <w:rPr>
                <w:sz w:val="24"/>
              </w:rPr>
            </w:pPr>
          </w:p>
        </w:tc>
        <w:tc>
          <w:tcPr>
            <w:tcW w:w="5524" w:type="dxa"/>
          </w:tcPr>
          <w:p w14:paraId="262FD5D4" w14:textId="444809EA" w:rsidR="006B59AF" w:rsidRPr="00410222" w:rsidRDefault="00007B99" w:rsidP="00805A54">
            <w:pPr>
              <w:jc w:val="center"/>
            </w:pPr>
            <w:hyperlink r:id="rId80" w:history="1">
              <w:r w:rsidR="006B59AF" w:rsidRPr="005F2851">
                <w:rPr>
                  <w:rStyle w:val="Hypertextovodkaz"/>
                </w:rPr>
                <w:t>https://www.isvavai.cz/cep?s=jednoduche-vyhledavani&amp;ss=detail&amp;n=0&amp;h=VI20152019049</w:t>
              </w:r>
            </w:hyperlink>
            <w:r w:rsidR="006B59AF">
              <w:t xml:space="preserve"> </w:t>
            </w:r>
          </w:p>
        </w:tc>
        <w:tc>
          <w:tcPr>
            <w:tcW w:w="1065" w:type="dxa"/>
            <w:vMerge/>
          </w:tcPr>
          <w:p w14:paraId="142AEACE" w14:textId="77777777" w:rsidR="006B59AF" w:rsidRDefault="006B59AF" w:rsidP="00805A54">
            <w:pPr>
              <w:jc w:val="center"/>
              <w:rPr>
                <w:sz w:val="24"/>
              </w:rPr>
            </w:pPr>
          </w:p>
        </w:tc>
        <w:tc>
          <w:tcPr>
            <w:tcW w:w="1078" w:type="dxa"/>
            <w:vMerge/>
          </w:tcPr>
          <w:p w14:paraId="4D7E8A92" w14:textId="77777777" w:rsidR="006B59AF" w:rsidRDefault="006B59AF" w:rsidP="00805A54">
            <w:pPr>
              <w:jc w:val="center"/>
              <w:rPr>
                <w:sz w:val="24"/>
              </w:rPr>
            </w:pPr>
          </w:p>
        </w:tc>
      </w:tr>
      <w:tr w:rsidR="006B59AF" w14:paraId="26AA360B" w14:textId="77777777" w:rsidTr="00805A54">
        <w:tc>
          <w:tcPr>
            <w:tcW w:w="9900" w:type="dxa"/>
            <w:gridSpan w:val="4"/>
            <w:vAlign w:val="center"/>
          </w:tcPr>
          <w:p w14:paraId="59A449E6" w14:textId="77777777" w:rsidR="006B59AF" w:rsidRDefault="006B59AF" w:rsidP="00805A54">
            <w:pPr>
              <w:jc w:val="center"/>
              <w:rPr>
                <w:b/>
              </w:rPr>
            </w:pPr>
            <w:r w:rsidRPr="00F470B4">
              <w:rPr>
                <w:b/>
              </w:rPr>
              <w:t xml:space="preserve">Přehled </w:t>
            </w:r>
            <w:r>
              <w:rPr>
                <w:b/>
              </w:rPr>
              <w:t>všech</w:t>
            </w:r>
            <w:r w:rsidRPr="00F470B4">
              <w:rPr>
                <w:b/>
              </w:rPr>
              <w:t xml:space="preserve"> </w:t>
            </w:r>
            <w:r>
              <w:rPr>
                <w:b/>
              </w:rPr>
              <w:t>aktuálně řešených</w:t>
            </w:r>
            <w:r w:rsidRPr="00F470B4">
              <w:rPr>
                <w:b/>
              </w:rPr>
              <w:t xml:space="preserve"> projektů </w:t>
            </w:r>
            <w:r>
              <w:rPr>
                <w:b/>
              </w:rPr>
              <w:t xml:space="preserve">na </w:t>
            </w:r>
            <w:r w:rsidRPr="00F470B4">
              <w:rPr>
                <w:b/>
              </w:rPr>
              <w:t>pracovišt</w:t>
            </w:r>
            <w:r>
              <w:rPr>
                <w:b/>
              </w:rPr>
              <w:t>i je uveden v sebehodnotící zprávě v části 2.</w:t>
            </w:r>
            <w:proofErr w:type="gramStart"/>
            <w:r>
              <w:rPr>
                <w:b/>
              </w:rPr>
              <w:t>2d</w:t>
            </w:r>
            <w:proofErr w:type="gramEnd"/>
          </w:p>
          <w:p w14:paraId="0EB3E6CE" w14:textId="77777777" w:rsidR="006B59AF" w:rsidRDefault="006B59AF" w:rsidP="00805A54">
            <w:pPr>
              <w:jc w:val="center"/>
              <w:rPr>
                <w:sz w:val="24"/>
              </w:rPr>
            </w:pPr>
          </w:p>
        </w:tc>
      </w:tr>
      <w:tr w:rsidR="006B59AF" w14:paraId="62B6EFFA" w14:textId="77777777" w:rsidTr="00805A54">
        <w:trPr>
          <w:trHeight w:val="318"/>
        </w:trPr>
        <w:tc>
          <w:tcPr>
            <w:tcW w:w="9900" w:type="dxa"/>
            <w:gridSpan w:val="4"/>
            <w:shd w:val="clear" w:color="auto" w:fill="F7CAAC"/>
          </w:tcPr>
          <w:p w14:paraId="6AE8093A" w14:textId="77777777" w:rsidR="006B59AF" w:rsidRDefault="006B59AF" w:rsidP="00805A54">
            <w:pPr>
              <w:rPr>
                <w:b/>
              </w:rPr>
            </w:pPr>
            <w:r>
              <w:rPr>
                <w:b/>
              </w:rPr>
              <w:t>Přehled řešených projektů a dalších aktivit v rámci spolupráce s praxí u profesně zaměřeného bakalářského a magisterského studijního programu</w:t>
            </w:r>
          </w:p>
        </w:tc>
      </w:tr>
      <w:tr w:rsidR="006B59AF" w14:paraId="270F2D0E" w14:textId="77777777" w:rsidTr="00805A54">
        <w:trPr>
          <w:cantSplit/>
          <w:trHeight w:val="283"/>
        </w:trPr>
        <w:tc>
          <w:tcPr>
            <w:tcW w:w="2233" w:type="dxa"/>
            <w:shd w:val="clear" w:color="auto" w:fill="F7CAAC"/>
          </w:tcPr>
          <w:p w14:paraId="1F21380B" w14:textId="77777777" w:rsidR="006B59AF" w:rsidRDefault="006B59AF" w:rsidP="00805A54">
            <w:pPr>
              <w:jc w:val="both"/>
              <w:rPr>
                <w:b/>
              </w:rPr>
            </w:pPr>
            <w:r>
              <w:rPr>
                <w:b/>
              </w:rPr>
              <w:t>Pracoviště praxe</w:t>
            </w:r>
          </w:p>
        </w:tc>
        <w:tc>
          <w:tcPr>
            <w:tcW w:w="5524" w:type="dxa"/>
            <w:shd w:val="clear" w:color="auto" w:fill="F7CAAC"/>
          </w:tcPr>
          <w:p w14:paraId="586FB8E3" w14:textId="77777777" w:rsidR="006B59AF" w:rsidRDefault="006B59AF" w:rsidP="00805A54">
            <w:pPr>
              <w:jc w:val="both"/>
              <w:rPr>
                <w:b/>
              </w:rPr>
            </w:pPr>
            <w:r>
              <w:rPr>
                <w:b/>
              </w:rPr>
              <w:t xml:space="preserve">Název či popis projektu uskutečňovaného ve spolupráci s praxí </w:t>
            </w:r>
          </w:p>
        </w:tc>
        <w:tc>
          <w:tcPr>
            <w:tcW w:w="2143" w:type="dxa"/>
            <w:gridSpan w:val="2"/>
            <w:shd w:val="clear" w:color="auto" w:fill="F7CAAC"/>
          </w:tcPr>
          <w:p w14:paraId="5114D3D3" w14:textId="77777777" w:rsidR="006B59AF" w:rsidRDefault="006B59AF" w:rsidP="00805A54">
            <w:pPr>
              <w:jc w:val="center"/>
              <w:rPr>
                <w:b/>
                <w:sz w:val="24"/>
              </w:rPr>
            </w:pPr>
            <w:r>
              <w:rPr>
                <w:b/>
              </w:rPr>
              <w:t>Období</w:t>
            </w:r>
          </w:p>
        </w:tc>
      </w:tr>
      <w:tr w:rsidR="006B59AF" w14:paraId="47D0FC5A" w14:textId="77777777" w:rsidTr="00805A54">
        <w:tc>
          <w:tcPr>
            <w:tcW w:w="2233" w:type="dxa"/>
          </w:tcPr>
          <w:p w14:paraId="0C403F0A" w14:textId="77777777" w:rsidR="006B59AF" w:rsidRDefault="006B59AF" w:rsidP="00805A54">
            <w:pPr>
              <w:jc w:val="both"/>
              <w:rPr>
                <w:sz w:val="24"/>
              </w:rPr>
            </w:pPr>
          </w:p>
        </w:tc>
        <w:tc>
          <w:tcPr>
            <w:tcW w:w="5524" w:type="dxa"/>
          </w:tcPr>
          <w:p w14:paraId="17BF2B04" w14:textId="77777777" w:rsidR="006B59AF" w:rsidRDefault="006B59AF" w:rsidP="00805A54">
            <w:pPr>
              <w:jc w:val="center"/>
              <w:rPr>
                <w:sz w:val="24"/>
              </w:rPr>
            </w:pPr>
          </w:p>
        </w:tc>
        <w:tc>
          <w:tcPr>
            <w:tcW w:w="2143" w:type="dxa"/>
            <w:gridSpan w:val="2"/>
          </w:tcPr>
          <w:p w14:paraId="1BE1FDC4" w14:textId="77777777" w:rsidR="006B59AF" w:rsidRDefault="006B59AF" w:rsidP="00805A54">
            <w:pPr>
              <w:jc w:val="center"/>
              <w:rPr>
                <w:sz w:val="24"/>
              </w:rPr>
            </w:pPr>
          </w:p>
        </w:tc>
      </w:tr>
      <w:tr w:rsidR="006B59AF" w14:paraId="625ED042" w14:textId="77777777" w:rsidTr="00805A54">
        <w:tc>
          <w:tcPr>
            <w:tcW w:w="9900" w:type="dxa"/>
            <w:gridSpan w:val="4"/>
            <w:shd w:val="clear" w:color="auto" w:fill="F7CAAC"/>
          </w:tcPr>
          <w:p w14:paraId="684CB8EA" w14:textId="77777777" w:rsidR="006B59AF" w:rsidRDefault="006B59AF" w:rsidP="00805A54">
            <w:pPr>
              <w:rPr>
                <w:sz w:val="24"/>
              </w:rPr>
            </w:pPr>
            <w:r>
              <w:rPr>
                <w:b/>
              </w:rPr>
              <w:t>Odborné aktivity vztahující se k tvůrčí, resp. vědecké a umělecké činnosti vysoké školy, která souvisí se studijním programem</w:t>
            </w:r>
          </w:p>
        </w:tc>
      </w:tr>
      <w:tr w:rsidR="006B59AF" w14:paraId="5FDA299A" w14:textId="77777777" w:rsidTr="00805A54">
        <w:trPr>
          <w:trHeight w:val="2422"/>
        </w:trPr>
        <w:tc>
          <w:tcPr>
            <w:tcW w:w="9900" w:type="dxa"/>
            <w:gridSpan w:val="4"/>
            <w:shd w:val="clear" w:color="auto" w:fill="FFFFFF"/>
          </w:tcPr>
          <w:p w14:paraId="6A68595A" w14:textId="77777777" w:rsidR="006B59AF" w:rsidRPr="00BB745D" w:rsidRDefault="006B59AF" w:rsidP="00805A54">
            <w:pPr>
              <w:jc w:val="both"/>
            </w:pPr>
            <w:r w:rsidRPr="00BB745D">
              <w:t>Orientace tvůrčí činnosti akademických pracovníků Fakulty aplikované informatiky je plně v souladu s oblastmi vzdělávání, v </w:t>
            </w:r>
            <w:proofErr w:type="gramStart"/>
            <w:r w:rsidRPr="00BB745D">
              <w:t>rámci</w:t>
            </w:r>
            <w:proofErr w:type="gramEnd"/>
            <w:r w:rsidRPr="00BB745D">
              <w:t xml:space="preserve"> kterých bude studijní program uskutečňován. Zapojení jednotlivých pracovníků do publikační činnosti je zřejmé z formuláře C-I – </w:t>
            </w:r>
            <w:r w:rsidRPr="00BB745D">
              <w:rPr>
                <w:i/>
              </w:rPr>
              <w:t>Personální zabezpe</w:t>
            </w:r>
            <w:r w:rsidRPr="00BB745D">
              <w:rPr>
                <w:rFonts w:ascii="Arial" w:hAnsi="Arial" w:cs="Arial"/>
                <w:i/>
              </w:rPr>
              <w:t>č</w:t>
            </w:r>
            <w:r w:rsidRPr="00BB745D">
              <w:rPr>
                <w:i/>
              </w:rPr>
              <w:t>ení</w:t>
            </w:r>
            <w:r w:rsidRPr="00BB745D">
              <w:t>.  V databázi WOS je v době přípravy akreditační žádosti indexováno celkem 348 publikačních výstupů, které jsou svým odborným zaměřením v souladu s oblastmi vzdělávání na Fakultě aplikované informatiky a velká část více či méně souvisí také s daným studijním programem.</w:t>
            </w:r>
          </w:p>
          <w:p w14:paraId="4038C8AF" w14:textId="77777777" w:rsidR="006B59AF" w:rsidRPr="00BB745D" w:rsidRDefault="006B59AF" w:rsidP="00805A54">
            <w:pPr>
              <w:jc w:val="both"/>
            </w:pPr>
            <w:r w:rsidRPr="00BB745D">
              <w:t xml:space="preserve">Plně v souladu s oblastmi vzdělávání, v jejímž rámci bude studijní program uskutečňován, je i grantová a projektová činnost akademických pracovníků zajišťujících studijní program. Na fakultě byla v uplynulých letech řešena řada rezortních grantů a projektů, které svým zaměřením souvisí s oblastmi vzdělávání daného studijního programu – viz výše uvedená tabulka. V posledních </w:t>
            </w:r>
            <w:r>
              <w:t>10</w:t>
            </w:r>
            <w:r w:rsidRPr="00BB745D">
              <w:t xml:space="preserve"> letech bylo úspěšně ukončeno řešení </w:t>
            </w:r>
            <w:r>
              <w:t>8</w:t>
            </w:r>
            <w:r w:rsidRPr="00BB745D">
              <w:t xml:space="preserve"> projektů financovaných Ministerstvem vnitra (MV), </w:t>
            </w:r>
            <w:r>
              <w:t>3</w:t>
            </w:r>
            <w:r w:rsidRPr="00BB745D">
              <w:t xml:space="preserve"> projekty financované Ministerstvem průmyslu a obchodu (MPO) a </w:t>
            </w:r>
            <w:r>
              <w:t>2</w:t>
            </w:r>
            <w:r w:rsidRPr="00BB745D">
              <w:t xml:space="preserve"> projekt</w:t>
            </w:r>
            <w:r>
              <w:t>y</w:t>
            </w:r>
            <w:r w:rsidRPr="00BB745D">
              <w:t xml:space="preserve"> financovaný Technologickou agenturou ČR (TAČR).</w:t>
            </w:r>
            <w:r>
              <w:t xml:space="preserve"> Dále jsou aktuálně řešeny 2 projekty EU HORIZON</w:t>
            </w:r>
            <w:r w:rsidRPr="00BB745D">
              <w:t xml:space="preserve">, které přímo souvisí s oblastmi vzdělávání daného studijního programu. </w:t>
            </w:r>
          </w:p>
          <w:p w14:paraId="5D77A622" w14:textId="77777777" w:rsidR="006B59AF" w:rsidRPr="00BB745D" w:rsidRDefault="006B59AF" w:rsidP="00805A54">
            <w:pPr>
              <w:jc w:val="both"/>
            </w:pPr>
            <w:r w:rsidRPr="00BB745D">
              <w:t>Fakulta aplikované informatiky byla úspěšná i v přípravě a řešení projektových žádostí v rámci Operačního programu Věda, výzkum a vzdělávání. Pracovníci FAI se podíleli v letech 2017–2023 na řešení celkem 5 projektů OP VVV. Z pohledu této žádosti je významný především projekt s názvem „Výzkumně zaměřené studijní programy na FAI“, který byl převážně určen pro tvorbu studijních materiálů pro doktorské studijní programy. Další dva projekty byly zaměřeny na inovaci a zabezpečení výuky studijních programů uskutečňovaných na FAI. Jeden z projektů byl určen pro rozvoj výukového prostředí (</w:t>
            </w:r>
            <w:proofErr w:type="spellStart"/>
            <w:r w:rsidRPr="00BB745D">
              <w:t>MoVI</w:t>
            </w:r>
            <w:proofErr w:type="spellEnd"/>
            <w:r w:rsidRPr="00BB745D">
              <w:t xml:space="preserve"> FAI) a druhý byl zaměřen na tvorbu a inovaci studijních programů (Strategický projekt UTB). FAI také úspěšně ukončila řešení projektu „Rozvoj kapacit pro výzkum a vývoj UTB ve Zlíně“ (</w:t>
            </w:r>
            <w:proofErr w:type="spellStart"/>
            <w:r w:rsidRPr="00BB745D">
              <w:t>RoKaVaV</w:t>
            </w:r>
            <w:proofErr w:type="spellEnd"/>
            <w:r w:rsidRPr="00BB745D">
              <w:t xml:space="preserve">), který primárně cílil na získání certifikátu Evropské unie – HR </w:t>
            </w:r>
            <w:proofErr w:type="spellStart"/>
            <w:r w:rsidRPr="00BB745D">
              <w:t>Award</w:t>
            </w:r>
            <w:proofErr w:type="spellEnd"/>
            <w:r w:rsidRPr="00BB745D">
              <w:t>. FAI a její RVC CEBIA-Tech tento certifikát získala již v průběhu řešení. Do této kategorie lze také zařadit projekt, který byl orientován na mezinárodní mobilitu výzkumných pracovníků na UTB. Vedle těchto „velkých“ projektů se pracovníci fakulty aktivně zapojují do řešení inovačních voucherů a projektů aplikovaného a smluvního výzkumu.</w:t>
            </w:r>
          </w:p>
          <w:p w14:paraId="522D47E8" w14:textId="77777777" w:rsidR="006B59AF" w:rsidRPr="00BB745D" w:rsidRDefault="006B59AF" w:rsidP="00805A54">
            <w:pPr>
              <w:jc w:val="both"/>
            </w:pPr>
            <w:r w:rsidRPr="00BB745D">
              <w:t xml:space="preserve">Pracovníci FAI, kteří se podílí na realizaci doktorského studijního programu, jsou aktivní také při organizování národních i mezinárodních konferencích nebo workshopů. Od roku 2016 je FAI hlavním organizátorem, popřípadě spoluorganizátorem mezinárodního workshopu </w:t>
            </w:r>
            <w:r w:rsidRPr="00BB745D">
              <w:rPr>
                <w:b/>
                <w:bCs/>
              </w:rPr>
              <w:t>SECULIN</w:t>
            </w:r>
            <w:r w:rsidRPr="00BB745D">
              <w:t>. Workshop je zaměřen na oblast matematizace a využití modelování v oboru bezpečnosti, jeho cílem je diskuze o zkušenostech a praktických příkladech matematizace a modelovaní bezpečnostních problémů v širších souvislostech.</w:t>
            </w:r>
          </w:p>
          <w:p w14:paraId="2E2C7C27" w14:textId="77777777" w:rsidR="006B59AF" w:rsidRPr="00BB745D" w:rsidRDefault="006B59AF" w:rsidP="00805A54">
            <w:pPr>
              <w:jc w:val="both"/>
            </w:pPr>
            <w:r w:rsidRPr="00BB745D">
              <w:t xml:space="preserve">Od roku 2016 organizuje FAI pravidelně také konferenci </w:t>
            </w:r>
            <w:r w:rsidRPr="00BB745D">
              <w:rPr>
                <w:b/>
                <w:bCs/>
              </w:rPr>
              <w:t>Kybernetická bezpečnost</w:t>
            </w:r>
            <w:r w:rsidRPr="00BB745D">
              <w:t>. Konference je zaměřená na setkání profesionálů, expertů v oblasti informačních a bezpečnostních technologií, zabývajících se kybernetickou bezpečností a ochranou před technologickými hrozbami. Cílem je představení technologií a způsobů aktivní obrany před hrozbami v prostředí kyberprostoru.</w:t>
            </w:r>
          </w:p>
          <w:p w14:paraId="7BA3BB15" w14:textId="77777777" w:rsidR="006B59AF" w:rsidRPr="00BB745D" w:rsidRDefault="006B59AF" w:rsidP="00805A54">
            <w:pPr>
              <w:jc w:val="both"/>
            </w:pPr>
            <w:r w:rsidRPr="00BB745D">
              <w:t xml:space="preserve">Pracovníci FAI se také podílí na organizování konference </w:t>
            </w:r>
            <w:r w:rsidRPr="00BB745D">
              <w:rPr>
                <w:b/>
              </w:rPr>
              <w:t>Mladá věda</w:t>
            </w:r>
            <w:r w:rsidRPr="00BB745D">
              <w:t>. Tato konference je přímo určena studentům doktorského studia, na její organizaci se podílí také FBI, VŠB – TU Ostrava a FBI Žilinské univerzity v Žilině.</w:t>
            </w:r>
          </w:p>
          <w:p w14:paraId="534D0971" w14:textId="77777777" w:rsidR="006B59AF" w:rsidRPr="007C338A" w:rsidRDefault="006B59AF" w:rsidP="00805A54">
            <w:pPr>
              <w:jc w:val="both"/>
              <w:rPr>
                <w:highlight w:val="yellow"/>
              </w:rPr>
            </w:pPr>
            <w:r w:rsidRPr="00BB745D">
              <w:t xml:space="preserve">Dále se pracovníci podílí na organizování konference </w:t>
            </w:r>
            <w:proofErr w:type="spellStart"/>
            <w:r w:rsidRPr="00BB745D">
              <w:rPr>
                <w:b/>
                <w:lang w:val="sk-SK"/>
              </w:rPr>
              <w:t>Conference</w:t>
            </w:r>
            <w:proofErr w:type="spellEnd"/>
            <w:r w:rsidRPr="00BB745D">
              <w:rPr>
                <w:b/>
                <w:lang w:val="sk-SK"/>
              </w:rPr>
              <w:t xml:space="preserve"> on </w:t>
            </w:r>
            <w:proofErr w:type="spellStart"/>
            <w:r w:rsidRPr="00BB745D">
              <w:rPr>
                <w:b/>
                <w:lang w:val="sk-SK"/>
              </w:rPr>
              <w:t>Emerging</w:t>
            </w:r>
            <w:proofErr w:type="spellEnd"/>
            <w:r w:rsidRPr="00BB745D">
              <w:rPr>
                <w:b/>
                <w:lang w:val="sk-SK"/>
              </w:rPr>
              <w:t xml:space="preserve"> </w:t>
            </w:r>
            <w:proofErr w:type="spellStart"/>
            <w:r w:rsidRPr="00BB745D">
              <w:rPr>
                <w:b/>
                <w:lang w:val="sk-SK"/>
              </w:rPr>
              <w:t>Security</w:t>
            </w:r>
            <w:proofErr w:type="spellEnd"/>
            <w:r w:rsidRPr="00BB745D">
              <w:rPr>
                <w:b/>
                <w:lang w:val="sk-SK"/>
              </w:rPr>
              <w:t xml:space="preserve"> </w:t>
            </w:r>
            <w:proofErr w:type="spellStart"/>
            <w:r w:rsidRPr="00BB745D">
              <w:rPr>
                <w:b/>
                <w:lang w:val="sk-SK"/>
              </w:rPr>
              <w:t>Information</w:t>
            </w:r>
            <w:proofErr w:type="spellEnd"/>
            <w:r w:rsidRPr="00BB745D">
              <w:rPr>
                <w:b/>
                <w:lang w:val="sk-SK"/>
              </w:rPr>
              <w:t xml:space="preserve">, Systems and Technologies, IEEE International </w:t>
            </w:r>
            <w:proofErr w:type="spellStart"/>
            <w:r w:rsidRPr="00BB745D">
              <w:rPr>
                <w:b/>
                <w:lang w:val="sk-SK"/>
              </w:rPr>
              <w:t>Conference</w:t>
            </w:r>
            <w:proofErr w:type="spellEnd"/>
            <w:r w:rsidRPr="00BB745D">
              <w:rPr>
                <w:b/>
                <w:lang w:val="sk-SK"/>
              </w:rPr>
              <w:t xml:space="preserve"> on </w:t>
            </w:r>
            <w:proofErr w:type="spellStart"/>
            <w:r w:rsidRPr="00BB745D">
              <w:rPr>
                <w:b/>
                <w:lang w:val="sk-SK"/>
              </w:rPr>
              <w:t>Logistics</w:t>
            </w:r>
            <w:proofErr w:type="spellEnd"/>
            <w:r w:rsidRPr="00BB745D">
              <w:rPr>
                <w:b/>
                <w:lang w:val="sk-SK"/>
              </w:rPr>
              <w:t xml:space="preserve">, </w:t>
            </w:r>
            <w:proofErr w:type="spellStart"/>
            <w:r w:rsidRPr="00BB745D">
              <w:rPr>
                <w:b/>
                <w:lang w:val="sk-SK"/>
              </w:rPr>
              <w:t>Informatics</w:t>
            </w:r>
            <w:proofErr w:type="spellEnd"/>
            <w:r w:rsidRPr="00BB745D">
              <w:rPr>
                <w:b/>
                <w:lang w:val="sk-SK"/>
              </w:rPr>
              <w:t xml:space="preserve"> and Service </w:t>
            </w:r>
            <w:proofErr w:type="spellStart"/>
            <w:r w:rsidRPr="00BB745D">
              <w:rPr>
                <w:b/>
                <w:lang w:val="sk-SK"/>
              </w:rPr>
              <w:t>Sciences</w:t>
            </w:r>
            <w:proofErr w:type="spellEnd"/>
            <w:r w:rsidRPr="00BB745D">
              <w:rPr>
                <w:lang w:val="sk-SK"/>
              </w:rPr>
              <w:t xml:space="preserve"> a </w:t>
            </w:r>
            <w:proofErr w:type="spellStart"/>
            <w:r w:rsidRPr="00BB745D">
              <w:rPr>
                <w:lang w:val="sk-SK"/>
              </w:rPr>
              <w:t>konference</w:t>
            </w:r>
            <w:proofErr w:type="spellEnd"/>
            <w:r w:rsidRPr="00BB745D">
              <w:rPr>
                <w:lang w:val="sk-SK"/>
              </w:rPr>
              <w:t xml:space="preserve"> </w:t>
            </w:r>
            <w:proofErr w:type="spellStart"/>
            <w:r w:rsidRPr="00BB745D">
              <w:rPr>
                <w:b/>
                <w:lang w:val="sk-SK"/>
              </w:rPr>
              <w:t>Applied</w:t>
            </w:r>
            <w:proofErr w:type="spellEnd"/>
            <w:r w:rsidRPr="00BB745D">
              <w:rPr>
                <w:b/>
                <w:lang w:val="sk-SK"/>
              </w:rPr>
              <w:t xml:space="preserve"> </w:t>
            </w:r>
            <w:proofErr w:type="spellStart"/>
            <w:r w:rsidRPr="00BB745D">
              <w:rPr>
                <w:b/>
                <w:lang w:val="sk-SK"/>
              </w:rPr>
              <w:t>Mathematics</w:t>
            </w:r>
            <w:proofErr w:type="spellEnd"/>
            <w:r w:rsidRPr="00BB745D">
              <w:rPr>
                <w:b/>
                <w:lang w:val="sk-SK"/>
              </w:rPr>
              <w:t xml:space="preserve">, </w:t>
            </w:r>
            <w:proofErr w:type="spellStart"/>
            <w:r w:rsidRPr="00BB745D">
              <w:rPr>
                <w:b/>
                <w:lang w:val="sk-SK"/>
              </w:rPr>
              <w:t>Computational</w:t>
            </w:r>
            <w:proofErr w:type="spellEnd"/>
            <w:r w:rsidRPr="00BB745D">
              <w:rPr>
                <w:b/>
                <w:lang w:val="sk-SK"/>
              </w:rPr>
              <w:t xml:space="preserve"> </w:t>
            </w:r>
            <w:proofErr w:type="spellStart"/>
            <w:r w:rsidRPr="00BB745D">
              <w:rPr>
                <w:b/>
                <w:lang w:val="sk-SK"/>
              </w:rPr>
              <w:t>Science</w:t>
            </w:r>
            <w:proofErr w:type="spellEnd"/>
            <w:r w:rsidRPr="00BB745D">
              <w:rPr>
                <w:b/>
                <w:lang w:val="sk-SK"/>
              </w:rPr>
              <w:t xml:space="preserve"> &amp; </w:t>
            </w:r>
            <w:proofErr w:type="spellStart"/>
            <w:r w:rsidRPr="00BB745D">
              <w:rPr>
                <w:b/>
                <w:lang w:val="sk-SK"/>
              </w:rPr>
              <w:t>Engineering</w:t>
            </w:r>
            <w:proofErr w:type="spellEnd"/>
            <w:r w:rsidRPr="00BB745D">
              <w:rPr>
                <w:b/>
                <w:lang w:val="sk-SK"/>
              </w:rPr>
              <w:t xml:space="preserve">, </w:t>
            </w:r>
            <w:proofErr w:type="spellStart"/>
            <w:r w:rsidRPr="00BB745D">
              <w:rPr>
                <w:b/>
                <w:lang w:val="sk-SK"/>
              </w:rPr>
              <w:t>Europment</w:t>
            </w:r>
            <w:proofErr w:type="spellEnd"/>
            <w:r w:rsidRPr="00BB745D">
              <w:rPr>
                <w:lang w:val="sk-SK"/>
              </w:rPr>
              <w:t>. V </w:t>
            </w:r>
            <w:proofErr w:type="spellStart"/>
            <w:r w:rsidRPr="00BB745D">
              <w:rPr>
                <w:lang w:val="sk-SK"/>
              </w:rPr>
              <w:t>roce</w:t>
            </w:r>
            <w:proofErr w:type="spellEnd"/>
            <w:r w:rsidRPr="00BB745D">
              <w:rPr>
                <w:lang w:val="sk-SK"/>
              </w:rPr>
              <w:t xml:space="preserve"> 2022 </w:t>
            </w:r>
            <w:proofErr w:type="spellStart"/>
            <w:r w:rsidRPr="00BB745D">
              <w:rPr>
                <w:lang w:val="sk-SK"/>
              </w:rPr>
              <w:t>byla</w:t>
            </w:r>
            <w:proofErr w:type="spellEnd"/>
            <w:r w:rsidRPr="00BB745D">
              <w:rPr>
                <w:lang w:val="sk-SK"/>
              </w:rPr>
              <w:t xml:space="preserve"> FAI </w:t>
            </w:r>
            <w:proofErr w:type="spellStart"/>
            <w:r w:rsidRPr="00BB745D">
              <w:rPr>
                <w:lang w:val="sk-SK"/>
              </w:rPr>
              <w:t>hlavním</w:t>
            </w:r>
            <w:proofErr w:type="spellEnd"/>
            <w:r w:rsidRPr="00BB745D">
              <w:rPr>
                <w:lang w:val="sk-SK"/>
              </w:rPr>
              <w:t xml:space="preserve"> </w:t>
            </w:r>
            <w:proofErr w:type="spellStart"/>
            <w:r w:rsidRPr="00BB745D">
              <w:rPr>
                <w:lang w:val="sk-SK"/>
              </w:rPr>
              <w:t>organizátorem</w:t>
            </w:r>
            <w:proofErr w:type="spellEnd"/>
            <w:r w:rsidRPr="00BB745D">
              <w:rPr>
                <w:lang w:val="sk-SK"/>
              </w:rPr>
              <w:t xml:space="preserve"> </w:t>
            </w:r>
            <w:proofErr w:type="spellStart"/>
            <w:r w:rsidRPr="00BB745D">
              <w:rPr>
                <w:lang w:val="sk-SK"/>
              </w:rPr>
              <w:t>konference</w:t>
            </w:r>
            <w:proofErr w:type="spellEnd"/>
            <w:r w:rsidRPr="00BB745D">
              <w:rPr>
                <w:lang w:val="sk-SK"/>
              </w:rPr>
              <w:t xml:space="preserve"> </w:t>
            </w:r>
            <w:r w:rsidRPr="00BB745D">
              <w:t xml:space="preserve">ICCST2022: </w:t>
            </w:r>
            <w:r w:rsidRPr="00BB745D">
              <w:rPr>
                <w:b/>
                <w:bCs/>
              </w:rPr>
              <w:t xml:space="preserve">International </w:t>
            </w:r>
            <w:proofErr w:type="spellStart"/>
            <w:r w:rsidRPr="00BB745D">
              <w:rPr>
                <w:b/>
                <w:bCs/>
              </w:rPr>
              <w:t>Carnahan</w:t>
            </w:r>
            <w:proofErr w:type="spellEnd"/>
            <w:r w:rsidRPr="00BB745D">
              <w:rPr>
                <w:b/>
                <w:bCs/>
              </w:rPr>
              <w:t xml:space="preserve"> </w:t>
            </w:r>
            <w:proofErr w:type="spellStart"/>
            <w:r w:rsidRPr="00BB745D">
              <w:rPr>
                <w:b/>
                <w:bCs/>
              </w:rPr>
              <w:t>Conference</w:t>
            </w:r>
            <w:proofErr w:type="spellEnd"/>
            <w:r w:rsidRPr="00BB745D">
              <w:rPr>
                <w:b/>
                <w:bCs/>
              </w:rPr>
              <w:t xml:space="preserve"> on </w:t>
            </w:r>
            <w:proofErr w:type="spellStart"/>
            <w:r w:rsidRPr="00BB745D">
              <w:rPr>
                <w:b/>
                <w:bCs/>
              </w:rPr>
              <w:t>Security</w:t>
            </w:r>
            <w:proofErr w:type="spellEnd"/>
            <w:r w:rsidRPr="00BB745D">
              <w:rPr>
                <w:b/>
                <w:bCs/>
              </w:rPr>
              <w:t xml:space="preserve"> Technology</w:t>
            </w:r>
            <w:r w:rsidRPr="00BB745D">
              <w:t xml:space="preserve">. </w:t>
            </w:r>
          </w:p>
          <w:p w14:paraId="4D7014C8" w14:textId="77777777" w:rsidR="006B59AF" w:rsidRPr="007C338A" w:rsidRDefault="006B59AF" w:rsidP="00805A54">
            <w:pPr>
              <w:jc w:val="both"/>
              <w:rPr>
                <w:b/>
                <w:highlight w:val="yellow"/>
              </w:rPr>
            </w:pPr>
          </w:p>
        </w:tc>
      </w:tr>
      <w:tr w:rsidR="006B59AF" w14:paraId="369073B5" w14:textId="77777777" w:rsidTr="00805A54">
        <w:trPr>
          <w:trHeight w:val="306"/>
        </w:trPr>
        <w:tc>
          <w:tcPr>
            <w:tcW w:w="9900" w:type="dxa"/>
            <w:gridSpan w:val="4"/>
            <w:shd w:val="clear" w:color="auto" w:fill="F7CAAC"/>
            <w:vAlign w:val="center"/>
          </w:tcPr>
          <w:p w14:paraId="4F7AD6D4" w14:textId="77777777" w:rsidR="006B59AF" w:rsidRDefault="006B59AF" w:rsidP="00805A54">
            <w:pPr>
              <w:rPr>
                <w:b/>
              </w:rPr>
            </w:pPr>
            <w:r>
              <w:rPr>
                <w:b/>
              </w:rPr>
              <w:t>Informace o spolupráci s praxí vztahující se ke studijnímu programu</w:t>
            </w:r>
          </w:p>
        </w:tc>
      </w:tr>
      <w:tr w:rsidR="006B59AF" w14:paraId="380CD209" w14:textId="77777777" w:rsidTr="00805A54">
        <w:trPr>
          <w:trHeight w:val="1700"/>
        </w:trPr>
        <w:tc>
          <w:tcPr>
            <w:tcW w:w="9900" w:type="dxa"/>
            <w:gridSpan w:val="4"/>
            <w:shd w:val="clear" w:color="auto" w:fill="FFFFFF"/>
          </w:tcPr>
          <w:p w14:paraId="5EB3C7C9" w14:textId="77777777" w:rsidR="006B59AF" w:rsidRPr="00C75D9E" w:rsidRDefault="006B59AF" w:rsidP="00805A54">
            <w:pPr>
              <w:jc w:val="both"/>
            </w:pPr>
            <w:r w:rsidRPr="00C75D9E">
              <w:t xml:space="preserve">Předkládaný doktorský studijní program je akademicky zaměřený, technicky orientovaný, studijní program. Řešená témata </w:t>
            </w:r>
            <w:r>
              <w:t>tohoto</w:t>
            </w:r>
            <w:r w:rsidRPr="00C75D9E">
              <w:t xml:space="preserve"> studijního programu jsou </w:t>
            </w:r>
            <w:r>
              <w:t>často</w:t>
            </w:r>
            <w:r w:rsidRPr="00C75D9E">
              <w:t xml:space="preserve"> úzce spojená s praxí. Součástí Fakulty aplikované informatiky je Regionální výzkumné centrum CEBIA-Tech, které bylo vybudováno v rámci evropského Operačního programu </w:t>
            </w:r>
            <w:proofErr w:type="spellStart"/>
            <w:r w:rsidRPr="00C75D9E">
              <w:t>VaVpI</w:t>
            </w:r>
            <w:proofErr w:type="spellEnd"/>
            <w:r w:rsidRPr="00C75D9E">
              <w:t xml:space="preserve">. Toto Centrum disponuje novými laboratořemi vybavenými nejmodernějšími stroji, přístroji </w:t>
            </w:r>
            <w:r w:rsidRPr="00202BB5">
              <w:rPr>
                <w:color w:val="000000" w:themeColor="text1"/>
              </w:rPr>
              <w:t xml:space="preserve">pro realizaci technologických procesů a zařízení pro realizaci řídicích systémů s využitím hardwarových a softwarových komponent od mikropočítačů až po úroveň distribuovaných řídicích systémů budovaných na bázi průmyslových PC. Mezi toto vybavení patří i robotické laboratorní zařízení pro řešení aplikací </w:t>
            </w:r>
            <w:proofErr w:type="spellStart"/>
            <w:r w:rsidRPr="00202BB5">
              <w:rPr>
                <w:color w:val="000000" w:themeColor="text1"/>
              </w:rPr>
              <w:t>mechatronických</w:t>
            </w:r>
            <w:proofErr w:type="spellEnd"/>
            <w:r w:rsidRPr="00202BB5">
              <w:rPr>
                <w:color w:val="000000" w:themeColor="text1"/>
              </w:rPr>
              <w:t xml:space="preserve"> a robotických systémů. Důležitou součástí řešení reálných řídicích systémů je také možnost řešení problematiky jejich elektromagnetické kompatibility</w:t>
            </w:r>
            <w:r w:rsidRPr="00C75D9E">
              <w:t xml:space="preserve">. Studenti mají možnost využívat toto přístrojové vybavení při řešení disertačních prací. </w:t>
            </w:r>
          </w:p>
          <w:p w14:paraId="32044C7A" w14:textId="77777777" w:rsidR="006B59AF" w:rsidRPr="00C75D9E" w:rsidRDefault="006B59AF" w:rsidP="00805A54">
            <w:pPr>
              <w:jc w:val="both"/>
            </w:pPr>
            <w:r w:rsidRPr="00C75D9E">
              <w:t xml:space="preserve">Studenti i někteří školitelé doktorského studijního programu úspěšně participují na zakázkách transferu </w:t>
            </w:r>
            <w:proofErr w:type="spellStart"/>
            <w:r w:rsidRPr="00C75D9E">
              <w:t>VaV</w:t>
            </w:r>
            <w:proofErr w:type="spellEnd"/>
            <w:r w:rsidRPr="00C75D9E">
              <w:t xml:space="preserve"> znalostí do komerční praxe. K těmto zakázkám patří smluvní zakázky, popř. řešení inovačních voucherů, které jsou vypisovány krajskými úřady pro rozvoj spolupráci podniků s výzkumnými organizacemi. </w:t>
            </w:r>
          </w:p>
          <w:p w14:paraId="294EBC6C" w14:textId="77777777" w:rsidR="00B20971" w:rsidRPr="00C75D9E" w:rsidRDefault="00B20971" w:rsidP="00B20971">
            <w:pPr>
              <w:jc w:val="both"/>
              <w:rPr>
                <w:ins w:id="635" w:author="Jiří Vojtěšek" w:date="2024-10-30T10:31:00Z"/>
              </w:rPr>
            </w:pPr>
            <w:ins w:id="636" w:author="Jiří Vojtěšek" w:date="2024-10-30T10:31:00Z">
              <w:r>
                <w:t xml:space="preserve">V rámci studia studenti mohou absolvovat krátkodobé stáže ve firmách či výzkumných institucích za účelem rozšíření poznatků z řešené problematiky. Praxe mohou realizovat u Hasičského záchranného sboru ČR, Policie ČR, Kriminalistického ústavu Policie ČR, </w:t>
              </w:r>
              <w:r>
                <w:lastRenderedPageBreak/>
                <w:t xml:space="preserve">Bezpečnostní informační služby, u firem, které sdružuje Asociace soukromých bezpečnostních služeb či Asociace technických bezpečnostních služeb </w:t>
              </w:r>
              <w:proofErr w:type="spellStart"/>
              <w:r>
                <w:t>Gremium</w:t>
              </w:r>
              <w:proofErr w:type="spellEnd"/>
              <w:r>
                <w:t xml:space="preserve"> Alarm (např. Axis </w:t>
              </w:r>
              <w:proofErr w:type="spellStart"/>
              <w:r>
                <w:t>Communication</w:t>
              </w:r>
              <w:proofErr w:type="spellEnd"/>
              <w:r>
                <w:t xml:space="preserve"> s. r. o., </w:t>
              </w:r>
              <w:proofErr w:type="spellStart"/>
              <w:r>
                <w:t>Cominfo</w:t>
              </w:r>
              <w:proofErr w:type="spellEnd"/>
              <w:r>
                <w:t xml:space="preserve">, a. s., </w:t>
              </w:r>
              <w:proofErr w:type="spellStart"/>
              <w:r>
                <w:t>Gordic</w:t>
              </w:r>
              <w:proofErr w:type="spellEnd"/>
              <w:r>
                <w:t xml:space="preserve">, s. r. o., </w:t>
              </w:r>
              <w:proofErr w:type="spellStart"/>
              <w:r>
                <w:t>Securitas</w:t>
              </w:r>
              <w:proofErr w:type="spellEnd"/>
              <w:r>
                <w:t xml:space="preserve"> ČR, s. r. o., Siemens, s. r. o., </w:t>
              </w:r>
              <w:proofErr w:type="spellStart"/>
              <w:r>
                <w:t>Tyco</w:t>
              </w:r>
              <w:proofErr w:type="spellEnd"/>
              <w:r>
                <w:t xml:space="preserve"> </w:t>
              </w:r>
              <w:proofErr w:type="spellStart"/>
              <w:r>
                <w:t>Fire</w:t>
              </w:r>
              <w:proofErr w:type="spellEnd"/>
              <w:r>
                <w:t xml:space="preserve"> and </w:t>
              </w:r>
              <w:proofErr w:type="spellStart"/>
              <w:r>
                <w:t>Security</w:t>
              </w:r>
              <w:proofErr w:type="spellEnd"/>
              <w:r>
                <w:t xml:space="preserve"> Czech Republic, s. r. o. atd.).</w:t>
              </w:r>
            </w:ins>
          </w:p>
          <w:p w14:paraId="69F6B1B8" w14:textId="77777777" w:rsidR="006B59AF" w:rsidRDefault="006B59AF" w:rsidP="00805A54">
            <w:pPr>
              <w:jc w:val="both"/>
              <w:rPr>
                <w:b/>
              </w:rPr>
            </w:pPr>
          </w:p>
        </w:tc>
      </w:tr>
    </w:tbl>
    <w:p w14:paraId="5EE27637" w14:textId="77777777" w:rsidR="006B59AF" w:rsidRDefault="006B59AF" w:rsidP="006B59A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6B59AF" w14:paraId="4E9C65EB" w14:textId="77777777" w:rsidTr="00805A54">
        <w:tc>
          <w:tcPr>
            <w:tcW w:w="9859" w:type="dxa"/>
            <w:tcBorders>
              <w:bottom w:val="double" w:sz="4" w:space="0" w:color="auto"/>
            </w:tcBorders>
            <w:shd w:val="clear" w:color="auto" w:fill="BDD6EE"/>
          </w:tcPr>
          <w:p w14:paraId="30DDF8BE" w14:textId="2078F08C" w:rsidR="006B59AF" w:rsidRDefault="006B59AF" w:rsidP="00805A54">
            <w:pPr>
              <w:tabs>
                <w:tab w:val="right" w:pos="9524"/>
              </w:tabs>
              <w:jc w:val="both"/>
              <w:rPr>
                <w:b/>
                <w:sz w:val="28"/>
              </w:rPr>
            </w:pPr>
            <w:bookmarkStart w:id="637" w:name="CIII_obsah"/>
            <w:r>
              <w:rPr>
                <w:b/>
                <w:sz w:val="28"/>
              </w:rPr>
              <w:t>C-III – Informační zabezpečení studijního programu</w:t>
            </w:r>
            <w:bookmarkEnd w:id="637"/>
            <w:r>
              <w:rPr>
                <w:b/>
                <w:sz w:val="28"/>
              </w:rPr>
              <w:tab/>
            </w:r>
            <w:r w:rsidRPr="002C742F">
              <w:rPr>
                <w:b/>
                <w:color w:val="FF0000"/>
                <w:sz w:val="22"/>
                <w:szCs w:val="22"/>
                <w:u w:val="single"/>
              </w:rPr>
              <w:fldChar w:fldCharType="begin"/>
            </w:r>
            <w:r w:rsidRPr="002C742F">
              <w:rPr>
                <w:b/>
                <w:color w:val="FF0000"/>
                <w:sz w:val="22"/>
                <w:szCs w:val="22"/>
                <w:u w:val="single"/>
              </w:rPr>
              <w:instrText xml:space="preserve"> REF aobsah \h  \* MERGEFORMAT </w:instrText>
            </w:r>
            <w:r w:rsidRPr="002C742F">
              <w:rPr>
                <w:b/>
                <w:color w:val="FF0000"/>
                <w:sz w:val="22"/>
                <w:szCs w:val="22"/>
                <w:u w:val="single"/>
              </w:rPr>
            </w:r>
            <w:r w:rsidRPr="002C742F">
              <w:rPr>
                <w:b/>
                <w:color w:val="FF0000"/>
                <w:sz w:val="22"/>
                <w:szCs w:val="22"/>
                <w:u w:val="single"/>
              </w:rPr>
              <w:fldChar w:fldCharType="separate"/>
            </w:r>
            <w:r w:rsidR="00063627" w:rsidRPr="00063627">
              <w:rPr>
                <w:color w:val="FF0000"/>
                <w:sz w:val="22"/>
                <w:szCs w:val="22"/>
                <w:u w:val="single"/>
              </w:rPr>
              <w:t>Obsah žádosti</w:t>
            </w:r>
            <w:r w:rsidRPr="002C742F">
              <w:rPr>
                <w:b/>
                <w:color w:val="FF0000"/>
                <w:sz w:val="22"/>
                <w:szCs w:val="22"/>
                <w:u w:val="single"/>
              </w:rPr>
              <w:fldChar w:fldCharType="end"/>
            </w:r>
          </w:p>
        </w:tc>
      </w:tr>
      <w:tr w:rsidR="006B59AF" w14:paraId="2745509D" w14:textId="77777777" w:rsidTr="00805A5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0FEBA7E" w14:textId="77777777" w:rsidR="006B59AF" w:rsidRDefault="006B59AF" w:rsidP="00805A54">
            <w:r>
              <w:rPr>
                <w:b/>
              </w:rPr>
              <w:t xml:space="preserve">Název a stručný popis studijního informačního systému </w:t>
            </w:r>
          </w:p>
        </w:tc>
      </w:tr>
      <w:tr w:rsidR="006B59AF" w14:paraId="55647DA2" w14:textId="77777777" w:rsidTr="00805A54">
        <w:trPr>
          <w:trHeight w:val="2268"/>
        </w:trPr>
        <w:tc>
          <w:tcPr>
            <w:tcW w:w="9859" w:type="dxa"/>
            <w:tcBorders>
              <w:top w:val="single" w:sz="2" w:space="0" w:color="auto"/>
              <w:left w:val="single" w:sz="2" w:space="0" w:color="auto"/>
              <w:bottom w:val="single" w:sz="2" w:space="0" w:color="auto"/>
              <w:right w:val="single" w:sz="2" w:space="0" w:color="auto"/>
            </w:tcBorders>
          </w:tcPr>
          <w:p w14:paraId="29324C89" w14:textId="6BC759C2" w:rsidR="006B59AF" w:rsidRPr="00876298" w:rsidRDefault="006B59AF" w:rsidP="00805A54">
            <w:pPr>
              <w:jc w:val="both"/>
            </w:pPr>
            <w:r w:rsidRPr="00876298">
              <w:t xml:space="preserve">Informace pro zájemce o doktorské studium na Fakultě aplikované informatiky a pro studenty doktorského studia lze najít na </w:t>
            </w:r>
            <w:hyperlink r:id="rId81" w:history="1">
              <w:r w:rsidRPr="00734963">
                <w:rPr>
                  <w:rStyle w:val="Hypertextovodkaz"/>
                </w:rPr>
                <w:t>https://fai.utb.cz/veda-a-vyzkum/ph-d-studium/</w:t>
              </w:r>
            </w:hyperlink>
            <w:r w:rsidRPr="00876298">
              <w:t xml:space="preserve"> a </w:t>
            </w:r>
            <w:hyperlink r:id="rId82" w:history="1">
              <w:r w:rsidRPr="00734963">
                <w:rPr>
                  <w:rStyle w:val="Hypertextovodkaz"/>
                </w:rPr>
                <w:t>https://fai.utb.cz/en/research-and-development/ph-d-studies/</w:t>
              </w:r>
            </w:hyperlink>
            <w:r w:rsidRPr="00876298">
              <w:t>. Na těchto odkazech jsou k dispozici aktuální témata disertačních prací, seznam školitelů, studijní náležitosti a seznam předmětů k sestavení individuálního studijního plánu. Dále zde jsou zpřístupněna pravidla p</w:t>
            </w:r>
            <w:r>
              <w:t>ro</w:t>
            </w:r>
            <w:r w:rsidRPr="00876298">
              <w:t xml:space="preserve"> přiznávání stipendií a pravidla pro studentskou grantovou činnost podporovanou ze specifického vysokoškolského výzkumu. </w:t>
            </w:r>
          </w:p>
          <w:p w14:paraId="09AEF1C6" w14:textId="59CB51E0" w:rsidR="006B59AF" w:rsidRPr="00876298" w:rsidRDefault="006B59AF" w:rsidP="00805A54">
            <w:pPr>
              <w:jc w:val="both"/>
            </w:pPr>
            <w:r w:rsidRPr="00876298">
              <w:t xml:space="preserve">Pro administraci studia využívá Univerzita Tomáše Bati ve Zlíně studijní informační systém IS/STAG. Tento informační systém pokrývá administraci studia od podání přihlášky až po vydání diplomu, včetně vazeb na další související informační systémy: ekonomické, knihovnické, </w:t>
            </w:r>
            <w:proofErr w:type="spellStart"/>
            <w:r w:rsidRPr="00876298">
              <w:t>antiplagiátorské</w:t>
            </w:r>
            <w:proofErr w:type="spellEnd"/>
            <w:r w:rsidRPr="00876298">
              <w:t xml:space="preserve">, </w:t>
            </w:r>
            <w:proofErr w:type="spellStart"/>
            <w:r w:rsidRPr="00876298">
              <w:t>eLearningové</w:t>
            </w:r>
            <w:proofErr w:type="spellEnd"/>
            <w:r w:rsidRPr="00876298">
              <w:t xml:space="preserve"> a další. IS/STAG poskytuje výstupy na: SIMS, VZP, ÚIV (MŠMT). IS/STAG je dostupný na </w:t>
            </w:r>
            <w:hyperlink r:id="rId83" w:history="1">
              <w:r w:rsidRPr="00734963">
                <w:rPr>
                  <w:rStyle w:val="Hypertextovodkaz"/>
                </w:rPr>
                <w:t>https://www.stag.utb.cz/portal/</w:t>
              </w:r>
            </w:hyperlink>
            <w:r w:rsidRPr="00876298">
              <w:t xml:space="preserve"> .</w:t>
            </w:r>
          </w:p>
          <w:p w14:paraId="177DEFC8" w14:textId="77777777" w:rsidR="006B59AF" w:rsidRDefault="006B59AF" w:rsidP="00805A54">
            <w:pPr>
              <w:jc w:val="center"/>
            </w:pPr>
          </w:p>
        </w:tc>
      </w:tr>
      <w:tr w:rsidR="006B59AF" w14:paraId="7A7632C1" w14:textId="77777777" w:rsidTr="00805A54">
        <w:trPr>
          <w:trHeight w:val="283"/>
        </w:trPr>
        <w:tc>
          <w:tcPr>
            <w:tcW w:w="9859" w:type="dxa"/>
            <w:shd w:val="clear" w:color="auto" w:fill="F7CAAC"/>
            <w:vAlign w:val="center"/>
          </w:tcPr>
          <w:p w14:paraId="0B348F9D" w14:textId="77777777" w:rsidR="006B59AF" w:rsidRDefault="006B59AF" w:rsidP="00805A54">
            <w:pPr>
              <w:rPr>
                <w:b/>
              </w:rPr>
            </w:pPr>
            <w:r>
              <w:rPr>
                <w:b/>
              </w:rPr>
              <w:t>Přístup ke studijní literatuře</w:t>
            </w:r>
          </w:p>
        </w:tc>
      </w:tr>
      <w:tr w:rsidR="006B59AF" w14:paraId="1BE1655B" w14:textId="77777777" w:rsidTr="00805A54">
        <w:trPr>
          <w:trHeight w:val="2268"/>
        </w:trPr>
        <w:tc>
          <w:tcPr>
            <w:tcW w:w="9859" w:type="dxa"/>
          </w:tcPr>
          <w:p w14:paraId="23860336" w14:textId="68DC0C4E" w:rsidR="006B59AF" w:rsidRPr="00696B90" w:rsidRDefault="006B59AF" w:rsidP="00805A54">
            <w:pPr>
              <w:jc w:val="both"/>
            </w:pPr>
            <w:r w:rsidRPr="00696B9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t>
            </w:r>
            <w:proofErr w:type="spellStart"/>
            <w:r w:rsidRPr="00696B90">
              <w:t>WMware</w:t>
            </w:r>
            <w:proofErr w:type="spellEnd"/>
            <w:r w:rsidRPr="00696B90">
              <w:t xml:space="preserve"> s klientskými stanicemi </w:t>
            </w:r>
            <w:proofErr w:type="spellStart"/>
            <w:r w:rsidRPr="00696B90">
              <w:t>Zero</w:t>
            </w:r>
            <w:proofErr w:type="spellEnd"/>
            <w:r w:rsidRPr="00696B90">
              <w:t xml:space="preserve"> </w:t>
            </w:r>
            <w:proofErr w:type="spellStart"/>
            <w:r w:rsidRPr="00696B90">
              <w:t>Client</w:t>
            </w:r>
            <w:proofErr w:type="spellEnd"/>
            <w:r w:rsidRPr="00696B90">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696B90">
              <w:t xml:space="preserve"> 000 knih, přičemž roční přírůstek každoročně přesahuje 5 000 knižních jednotek. Stále více knih je dostupných v elektronické podobě. Důležitá je zejména vysoká aktuálnost knihovního fondu, který je neustále doplňován jednak díky rozpočtu UTB ve Zlíně a také díky podpoře univerzitou řešených projektů </w:t>
            </w:r>
            <w:proofErr w:type="spellStart"/>
            <w:r w:rsidRPr="00696B90">
              <w:t>VaV</w:t>
            </w:r>
            <w:proofErr w:type="spellEnd"/>
            <w:r w:rsidRPr="00696B90">
              <w:t>. Knihovna odebírá více než 200 periodik v tištěné podobě. Mimo tištěné časopisy knihovna zpřístupňuje cca. 50</w:t>
            </w:r>
            <w:r>
              <w:rPr>
                <w:lang w:val="en-US"/>
              </w:rPr>
              <w:t> </w:t>
            </w:r>
            <w:r w:rsidRPr="00696B90">
              <w:t xml:space="preserve">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4" w:history="1">
              <w:r w:rsidRPr="005F2851">
                <w:rPr>
                  <w:rStyle w:val="Hypertextovodkaz"/>
                </w:rPr>
                <w:t>http://digilib.k.utb.cz</w:t>
              </w:r>
            </w:hyperlink>
            <w:r>
              <w:t xml:space="preserve"> </w:t>
            </w:r>
            <w:r w:rsidRPr="00696B90">
              <w:t xml:space="preserve">. Práce jsou zde na základě Zákona o VŠ dostupné volně v plném textu. Kromě toho provozuje knihovna také </w:t>
            </w:r>
            <w:proofErr w:type="spellStart"/>
            <w:r w:rsidRPr="00696B90">
              <w:t>repozitář</w:t>
            </w:r>
            <w:proofErr w:type="spellEnd"/>
            <w:r w:rsidRPr="00696B90">
              <w:t xml:space="preserve"> publikační činnosti akademických pracovníků univerzity na adrese </w:t>
            </w:r>
            <w:hyperlink r:id="rId85" w:history="1">
              <w:r w:rsidRPr="00696B90">
                <w:rPr>
                  <w:rStyle w:val="Hypertextovodkaz"/>
                </w:rPr>
                <w:t>http://publikace.k.utb.cz</w:t>
              </w:r>
            </w:hyperlink>
            <w:r w:rsidRPr="00696B90">
              <w:t xml:space="preserve"> . </w:t>
            </w:r>
          </w:p>
          <w:p w14:paraId="6735F413" w14:textId="77777777" w:rsidR="006B59AF" w:rsidRPr="00696B90" w:rsidRDefault="006B59AF" w:rsidP="00805A54">
            <w:pPr>
              <w:jc w:val="both"/>
            </w:pPr>
          </w:p>
        </w:tc>
      </w:tr>
      <w:tr w:rsidR="006B59AF" w14:paraId="043096BD" w14:textId="77777777" w:rsidTr="00805A54">
        <w:trPr>
          <w:trHeight w:val="283"/>
        </w:trPr>
        <w:tc>
          <w:tcPr>
            <w:tcW w:w="9859" w:type="dxa"/>
            <w:shd w:val="clear" w:color="auto" w:fill="F7CAAC"/>
            <w:vAlign w:val="center"/>
          </w:tcPr>
          <w:p w14:paraId="30FA0F7A" w14:textId="77777777" w:rsidR="006B59AF" w:rsidRDefault="006B59AF" w:rsidP="00805A54">
            <w:r>
              <w:rPr>
                <w:b/>
              </w:rPr>
              <w:t>Přehled zpřístupněných databází</w:t>
            </w:r>
          </w:p>
        </w:tc>
      </w:tr>
      <w:tr w:rsidR="006B59AF" w14:paraId="012FB875" w14:textId="77777777" w:rsidTr="00805A54">
        <w:trPr>
          <w:trHeight w:val="2268"/>
        </w:trPr>
        <w:tc>
          <w:tcPr>
            <w:tcW w:w="9859" w:type="dxa"/>
          </w:tcPr>
          <w:p w14:paraId="571374D9" w14:textId="5CD106FE" w:rsidR="006B59AF" w:rsidRPr="00CF5C32" w:rsidRDefault="006B59AF" w:rsidP="00805A54">
            <w:pPr>
              <w:jc w:val="both"/>
            </w:pPr>
            <w:r w:rsidRPr="00CF5C32">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6" w:history="1">
              <w:r w:rsidRPr="00CF5C32">
                <w:rPr>
                  <w:rStyle w:val="Hypertextovodkaz"/>
                </w:rPr>
                <w:t>http://portal.k.utb.cz</w:t>
              </w:r>
            </w:hyperlink>
            <w:r w:rsidRPr="00CF5C32">
              <w:t xml:space="preserve"> , který je postaven na bázi známého </w:t>
            </w:r>
            <w:proofErr w:type="spellStart"/>
            <w:r w:rsidRPr="00CF5C32">
              <w:t>discovery</w:t>
            </w:r>
            <w:proofErr w:type="spellEnd"/>
            <w:r w:rsidRPr="00CF5C32">
              <w:t xml:space="preserve"> systému </w:t>
            </w:r>
            <w:proofErr w:type="spellStart"/>
            <w:r w:rsidRPr="00CF5C32">
              <w:t>Summon</w:t>
            </w:r>
            <w:proofErr w:type="spellEnd"/>
            <w:r w:rsidRPr="00CF5C32">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0769EC5" w14:textId="77777777" w:rsidR="006B59AF" w:rsidRPr="00CF5C32" w:rsidRDefault="006B59AF" w:rsidP="00805A54">
            <w:pPr>
              <w:jc w:val="both"/>
            </w:pPr>
            <w:r w:rsidRPr="00CF5C32">
              <w:t xml:space="preserve">Konkrétní dostupné databáze: </w:t>
            </w:r>
          </w:p>
          <w:p w14:paraId="01B5C1AA" w14:textId="77777777" w:rsidR="006B59AF" w:rsidRPr="00CF5C32" w:rsidRDefault="006B59AF" w:rsidP="006B59AF">
            <w:pPr>
              <w:pStyle w:val="Odstavecseseznamem"/>
              <w:widowControl w:val="0"/>
              <w:numPr>
                <w:ilvl w:val="0"/>
                <w:numId w:val="21"/>
              </w:numPr>
              <w:suppressAutoHyphens w:val="0"/>
              <w:contextualSpacing w:val="0"/>
              <w:jc w:val="both"/>
            </w:pPr>
            <w:r w:rsidRPr="00CF5C32">
              <w:t xml:space="preserve">Citační databáze Web </w:t>
            </w:r>
            <w:proofErr w:type="spellStart"/>
            <w:r w:rsidRPr="00CF5C32">
              <w:t>of</w:t>
            </w:r>
            <w:proofErr w:type="spellEnd"/>
            <w:r w:rsidRPr="00CF5C32">
              <w:t xml:space="preserve"> Science a </w:t>
            </w:r>
            <w:proofErr w:type="spellStart"/>
            <w:r w:rsidRPr="00CF5C32">
              <w:t>Scopus</w:t>
            </w:r>
            <w:proofErr w:type="spellEnd"/>
            <w:r w:rsidRPr="00CF5C32">
              <w:t xml:space="preserve">; </w:t>
            </w:r>
          </w:p>
          <w:p w14:paraId="34D33EEC" w14:textId="77777777" w:rsidR="006B59AF" w:rsidRPr="00CF5C32" w:rsidRDefault="006B59AF" w:rsidP="006B59AF">
            <w:pPr>
              <w:pStyle w:val="Odstavecseseznamem"/>
              <w:widowControl w:val="0"/>
              <w:numPr>
                <w:ilvl w:val="0"/>
                <w:numId w:val="21"/>
              </w:numPr>
              <w:suppressAutoHyphens w:val="0"/>
              <w:contextualSpacing w:val="0"/>
              <w:jc w:val="both"/>
            </w:pPr>
            <w:r w:rsidRPr="00CF5C32">
              <w:t xml:space="preserve">Multioborové kolekce elektronických časopisů </w:t>
            </w:r>
            <w:proofErr w:type="spellStart"/>
            <w:r w:rsidRPr="00CF5C32">
              <w:t>Elsevier</w:t>
            </w:r>
            <w:proofErr w:type="spellEnd"/>
            <w:r w:rsidRPr="00CF5C32">
              <w:t xml:space="preserve"> </w:t>
            </w:r>
            <w:proofErr w:type="spellStart"/>
            <w:r w:rsidRPr="00CF5C32">
              <w:t>ScienceDirect</w:t>
            </w:r>
            <w:proofErr w:type="spellEnd"/>
            <w:r w:rsidRPr="00CF5C32">
              <w:t xml:space="preserve">, </w:t>
            </w:r>
            <w:proofErr w:type="spellStart"/>
            <w:r w:rsidRPr="00CF5C32">
              <w:t>Wiley</w:t>
            </w:r>
            <w:proofErr w:type="spellEnd"/>
            <w:r w:rsidRPr="00CF5C32">
              <w:t xml:space="preserve"> Online </w:t>
            </w:r>
            <w:proofErr w:type="spellStart"/>
            <w:r w:rsidRPr="00CF5C32">
              <w:t>Library</w:t>
            </w:r>
            <w:proofErr w:type="spellEnd"/>
            <w:r w:rsidRPr="00CF5C32">
              <w:t xml:space="preserve">, </w:t>
            </w:r>
            <w:proofErr w:type="spellStart"/>
            <w:r w:rsidRPr="00CF5C32">
              <w:t>SpringerLink</w:t>
            </w:r>
            <w:proofErr w:type="spellEnd"/>
            <w:r w:rsidRPr="00CF5C32">
              <w:t xml:space="preserve"> a další; </w:t>
            </w:r>
          </w:p>
          <w:p w14:paraId="2721A500" w14:textId="77777777" w:rsidR="006B59AF" w:rsidRPr="00CF5C32" w:rsidRDefault="006B59AF" w:rsidP="006B59AF">
            <w:pPr>
              <w:pStyle w:val="Odstavecseseznamem"/>
              <w:widowControl w:val="0"/>
              <w:numPr>
                <w:ilvl w:val="0"/>
                <w:numId w:val="21"/>
              </w:numPr>
              <w:suppressAutoHyphens w:val="0"/>
              <w:contextualSpacing w:val="0"/>
              <w:jc w:val="both"/>
            </w:pPr>
            <w:r w:rsidRPr="00CF5C32">
              <w:t xml:space="preserve">Multioborové plnotextové databáze </w:t>
            </w:r>
            <w:proofErr w:type="spellStart"/>
            <w:r w:rsidRPr="00CF5C32">
              <w:t>Ebsco</w:t>
            </w:r>
            <w:proofErr w:type="spellEnd"/>
            <w:r w:rsidRPr="00CF5C32">
              <w:t xml:space="preserve"> a </w:t>
            </w:r>
            <w:proofErr w:type="spellStart"/>
            <w:r w:rsidRPr="00CF5C32">
              <w:t>ProQuest</w:t>
            </w:r>
            <w:proofErr w:type="spellEnd"/>
            <w:r w:rsidRPr="00CF5C32">
              <w:t xml:space="preserve">; </w:t>
            </w:r>
          </w:p>
          <w:p w14:paraId="50C3C37F" w14:textId="5A062560" w:rsidR="006B59AF" w:rsidRPr="00CF5C32" w:rsidRDefault="006B59AF" w:rsidP="006B59AF">
            <w:pPr>
              <w:pStyle w:val="Odstavecseseznamem"/>
              <w:widowControl w:val="0"/>
              <w:numPr>
                <w:ilvl w:val="0"/>
                <w:numId w:val="21"/>
              </w:numPr>
              <w:suppressAutoHyphens w:val="0"/>
              <w:contextualSpacing w:val="0"/>
              <w:jc w:val="both"/>
            </w:pPr>
            <w:r w:rsidRPr="00CF5C32">
              <w:t xml:space="preserve">Seznam všech databází je dostupný na: </w:t>
            </w:r>
            <w:hyperlink r:id="rId87" w:history="1">
              <w:r w:rsidRPr="00CF5C32">
                <w:rPr>
                  <w:rStyle w:val="Hypertextovodkaz"/>
                </w:rPr>
                <w:t>https://ezdroje.k.utb.cz/</w:t>
              </w:r>
            </w:hyperlink>
          </w:p>
        </w:tc>
      </w:tr>
      <w:tr w:rsidR="006B59AF" w14:paraId="607675EE" w14:textId="77777777" w:rsidTr="00805A54">
        <w:trPr>
          <w:trHeight w:val="284"/>
        </w:trPr>
        <w:tc>
          <w:tcPr>
            <w:tcW w:w="9859" w:type="dxa"/>
            <w:shd w:val="clear" w:color="auto" w:fill="F7CAAC"/>
            <w:vAlign w:val="center"/>
          </w:tcPr>
          <w:p w14:paraId="1EC40166" w14:textId="77777777" w:rsidR="006B59AF" w:rsidRDefault="006B59AF" w:rsidP="00805A54">
            <w:pPr>
              <w:rPr>
                <w:b/>
              </w:rPr>
            </w:pPr>
            <w:r>
              <w:rPr>
                <w:b/>
              </w:rPr>
              <w:t xml:space="preserve">Název a stručný popis používaného </w:t>
            </w:r>
            <w:proofErr w:type="spellStart"/>
            <w:r>
              <w:rPr>
                <w:b/>
              </w:rPr>
              <w:t>antiplagiátorského</w:t>
            </w:r>
            <w:proofErr w:type="spellEnd"/>
            <w:r>
              <w:rPr>
                <w:b/>
              </w:rPr>
              <w:t xml:space="preserve"> systému</w:t>
            </w:r>
          </w:p>
        </w:tc>
      </w:tr>
      <w:tr w:rsidR="006B59AF" w14:paraId="5ABBE641" w14:textId="77777777" w:rsidTr="00805A54">
        <w:trPr>
          <w:trHeight w:val="2268"/>
        </w:trPr>
        <w:tc>
          <w:tcPr>
            <w:tcW w:w="9859" w:type="dxa"/>
            <w:shd w:val="clear" w:color="auto" w:fill="FFFFFF"/>
          </w:tcPr>
          <w:p w14:paraId="3B970291" w14:textId="77777777" w:rsidR="006B59AF" w:rsidRDefault="006B59AF" w:rsidP="00805A54">
            <w:pPr>
              <w:jc w:val="both"/>
            </w:pPr>
            <w:r w:rsidRPr="00C75D9E">
              <w:lastRenderedPageBreak/>
              <w:t xml:space="preserve">V rámci předcházení a zamezování plagiátorství UTB ve Zlíně efektivně využívá po několik let </w:t>
            </w:r>
            <w:proofErr w:type="spellStart"/>
            <w:r w:rsidRPr="00C75D9E">
              <w:t>antiplagiátorský</w:t>
            </w:r>
            <w:proofErr w:type="spellEnd"/>
            <w:r w:rsidRPr="00C75D9E">
              <w:t xml:space="preserve"> systém </w:t>
            </w:r>
            <w:r w:rsidRPr="00C75D9E">
              <w:rPr>
                <w:i/>
                <w:iCs/>
              </w:rPr>
              <w:t xml:space="preserve">Theses.cz </w:t>
            </w:r>
            <w:r w:rsidRPr="00C75D9E">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w:t>
            </w:r>
            <w:r>
              <w:t>kvalifikačních</w:t>
            </w:r>
            <w:r w:rsidRPr="00C75D9E">
              <w:t xml:space="preserve"> prací (informací o pracích – název, autor, ...) a jako úložiště prací pro vyhledávání plagiátů. Systém umožňuje vkládat práce a vyhledávat mezi nimi plagiáty. Veřejnosti jsou zpřístupňovány </w:t>
            </w:r>
            <w:r>
              <w:t xml:space="preserve">na základě Zákona o vysokých školách </w:t>
            </w:r>
            <w:r w:rsidRPr="00C75D9E">
              <w:t xml:space="preserve">záznamy o práci, </w:t>
            </w:r>
            <w:r>
              <w:t>včetně jejich plných textů</w:t>
            </w:r>
            <w:r w:rsidRPr="00C75D9E">
              <w:t xml:space="preserve">.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2B4A4167" w14:textId="77777777" w:rsidR="006B59AF" w:rsidRDefault="006B59AF" w:rsidP="00805A54">
            <w:pPr>
              <w:jc w:val="both"/>
            </w:pPr>
            <w:r>
              <w:t xml:space="preserve">Univerzita využívá také </w:t>
            </w:r>
            <w:proofErr w:type="spellStart"/>
            <w:r>
              <w:t>antiplagiátorský</w:t>
            </w:r>
            <w:proofErr w:type="spellEnd"/>
            <w:r>
              <w:t xml:space="preserve"> systém </w:t>
            </w:r>
            <w:proofErr w:type="spellStart"/>
            <w:r>
              <w:t>Turnitin</w:t>
            </w:r>
            <w:proofErr w:type="spellEnd"/>
            <w:r>
              <w:t>, který je určen především pro kontrolu plagiátorství u anglicky psaných disertačních prací.</w:t>
            </w:r>
          </w:p>
        </w:tc>
      </w:tr>
    </w:tbl>
    <w:p w14:paraId="757D43A5" w14:textId="77777777" w:rsidR="006B59AF" w:rsidRDefault="006B59AF" w:rsidP="006B59AF">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6B59AF" w14:paraId="48224AF7" w14:textId="77777777" w:rsidTr="00805A54">
        <w:tc>
          <w:tcPr>
            <w:tcW w:w="9389" w:type="dxa"/>
            <w:gridSpan w:val="8"/>
            <w:tcBorders>
              <w:bottom w:val="double" w:sz="4" w:space="0" w:color="auto"/>
            </w:tcBorders>
            <w:shd w:val="clear" w:color="auto" w:fill="BDD6EE"/>
          </w:tcPr>
          <w:p w14:paraId="619910B1" w14:textId="28564B77" w:rsidR="006B59AF" w:rsidRDefault="006B59AF" w:rsidP="00805A54">
            <w:pPr>
              <w:tabs>
                <w:tab w:val="right" w:pos="9029"/>
              </w:tabs>
              <w:jc w:val="both"/>
              <w:rPr>
                <w:b/>
                <w:sz w:val="28"/>
              </w:rPr>
            </w:pPr>
            <w:bookmarkStart w:id="638" w:name="CIV_obsah"/>
            <w:r>
              <w:rPr>
                <w:b/>
                <w:sz w:val="28"/>
              </w:rPr>
              <w:lastRenderedPageBreak/>
              <w:t xml:space="preserve">C-IV – </w:t>
            </w:r>
            <w:r>
              <w:rPr>
                <w:b/>
                <w:sz w:val="26"/>
                <w:szCs w:val="26"/>
              </w:rPr>
              <w:t>Materiální zabezpečení studijního programu</w:t>
            </w:r>
            <w:bookmarkEnd w:id="638"/>
            <w:r>
              <w:rPr>
                <w:b/>
                <w:sz w:val="28"/>
              </w:rPr>
              <w:tab/>
            </w:r>
            <w:r w:rsidRPr="002C742F">
              <w:rPr>
                <w:b/>
                <w:color w:val="FF0000"/>
                <w:sz w:val="22"/>
                <w:szCs w:val="22"/>
                <w:u w:val="single"/>
              </w:rPr>
              <w:fldChar w:fldCharType="begin"/>
            </w:r>
            <w:r w:rsidRPr="002C742F">
              <w:rPr>
                <w:b/>
                <w:color w:val="FF0000"/>
                <w:sz w:val="22"/>
                <w:szCs w:val="22"/>
                <w:u w:val="single"/>
              </w:rPr>
              <w:instrText xml:space="preserve"> REF aobsah \h  \* MERGEFORMAT </w:instrText>
            </w:r>
            <w:r w:rsidRPr="002C742F">
              <w:rPr>
                <w:b/>
                <w:color w:val="FF0000"/>
                <w:sz w:val="22"/>
                <w:szCs w:val="22"/>
                <w:u w:val="single"/>
              </w:rPr>
            </w:r>
            <w:r w:rsidRPr="002C742F">
              <w:rPr>
                <w:b/>
                <w:color w:val="FF0000"/>
                <w:sz w:val="22"/>
                <w:szCs w:val="22"/>
                <w:u w:val="single"/>
              </w:rPr>
              <w:fldChar w:fldCharType="separate"/>
            </w:r>
            <w:r w:rsidR="00063627" w:rsidRPr="00063627">
              <w:rPr>
                <w:color w:val="FF0000"/>
                <w:sz w:val="22"/>
                <w:szCs w:val="22"/>
                <w:u w:val="single"/>
              </w:rPr>
              <w:t>Obsah žádosti</w:t>
            </w:r>
            <w:r w:rsidRPr="002C742F">
              <w:rPr>
                <w:b/>
                <w:color w:val="FF0000"/>
                <w:sz w:val="22"/>
                <w:szCs w:val="22"/>
                <w:u w:val="single"/>
              </w:rPr>
              <w:fldChar w:fldCharType="end"/>
            </w:r>
          </w:p>
        </w:tc>
      </w:tr>
      <w:tr w:rsidR="006B59AF" w14:paraId="500292EE" w14:textId="77777777" w:rsidTr="00805A54">
        <w:tc>
          <w:tcPr>
            <w:tcW w:w="3167" w:type="dxa"/>
            <w:tcBorders>
              <w:top w:val="single" w:sz="2" w:space="0" w:color="auto"/>
              <w:left w:val="single" w:sz="2" w:space="0" w:color="auto"/>
              <w:bottom w:val="single" w:sz="2" w:space="0" w:color="auto"/>
              <w:right w:val="single" w:sz="2" w:space="0" w:color="auto"/>
            </w:tcBorders>
            <w:shd w:val="clear" w:color="auto" w:fill="F7CAAC"/>
          </w:tcPr>
          <w:p w14:paraId="66A2B873" w14:textId="77777777" w:rsidR="006B59AF" w:rsidRDefault="006B59AF" w:rsidP="00805A54">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0B8B0200" w14:textId="77777777" w:rsidR="006B59AF" w:rsidRPr="00C75D9E" w:rsidRDefault="006B59AF" w:rsidP="00805A54">
            <w:r w:rsidRPr="00C75D9E">
              <w:t>Univerzita Tomáše Bati ve Zlíně</w:t>
            </w:r>
          </w:p>
          <w:p w14:paraId="6ED874E4" w14:textId="77777777" w:rsidR="006B59AF" w:rsidRPr="00C75D9E" w:rsidRDefault="006B59AF" w:rsidP="00805A54">
            <w:r w:rsidRPr="00C75D9E">
              <w:t>Fakulta aplikované informatiky</w:t>
            </w:r>
          </w:p>
          <w:p w14:paraId="01094631" w14:textId="77777777" w:rsidR="006B59AF" w:rsidRPr="00C75D9E" w:rsidRDefault="006B59AF" w:rsidP="00805A54">
            <w:r w:rsidRPr="00C75D9E">
              <w:t>Nad Stráněmi 4511</w:t>
            </w:r>
          </w:p>
          <w:p w14:paraId="5BD686E9" w14:textId="77777777" w:rsidR="006B59AF" w:rsidRDefault="006B59AF" w:rsidP="00805A54">
            <w:r w:rsidRPr="00C75D9E">
              <w:t>760 05 Zlín</w:t>
            </w:r>
          </w:p>
        </w:tc>
      </w:tr>
      <w:tr w:rsidR="006B59AF" w14:paraId="539AE31A" w14:textId="77777777" w:rsidTr="00805A54">
        <w:tc>
          <w:tcPr>
            <w:tcW w:w="9389" w:type="dxa"/>
            <w:gridSpan w:val="8"/>
            <w:shd w:val="clear" w:color="auto" w:fill="F7CAAC"/>
          </w:tcPr>
          <w:p w14:paraId="0DCB8430" w14:textId="77777777" w:rsidR="006B59AF" w:rsidRDefault="006B59AF" w:rsidP="00805A54">
            <w:pPr>
              <w:jc w:val="both"/>
              <w:rPr>
                <w:b/>
              </w:rPr>
            </w:pPr>
            <w:r>
              <w:rPr>
                <w:b/>
              </w:rPr>
              <w:t>Kapacita výukových místností pro teoretickou výuku</w:t>
            </w:r>
          </w:p>
        </w:tc>
      </w:tr>
      <w:tr w:rsidR="006B59AF" w14:paraId="36BAD5CB" w14:textId="77777777" w:rsidTr="00805A54">
        <w:trPr>
          <w:trHeight w:val="2268"/>
        </w:trPr>
        <w:tc>
          <w:tcPr>
            <w:tcW w:w="9389" w:type="dxa"/>
            <w:gridSpan w:val="8"/>
          </w:tcPr>
          <w:p w14:paraId="78074917" w14:textId="77777777" w:rsidR="006B59AF" w:rsidRPr="00C75D9E" w:rsidRDefault="006B59AF" w:rsidP="00805A54">
            <w:pPr>
              <w:jc w:val="both"/>
            </w:pPr>
            <w:r w:rsidRPr="00C75D9E">
              <w:t xml:space="preserve">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w:t>
            </w:r>
            <w:r>
              <w:t xml:space="preserve">v součtu </w:t>
            </w:r>
            <w:r w:rsidRPr="00C75D9E">
              <w:t>kolem 200 posluchárenských sezení. Fakulta aplikované informatiky má k dispozici 8 seminárních místností, 11 PC učeben s celkovou kapacitou 156 míst a 21 laboratoří.</w:t>
            </w:r>
          </w:p>
          <w:p w14:paraId="4A8BDFBB" w14:textId="77777777" w:rsidR="006B59AF" w:rsidRPr="00552D88" w:rsidRDefault="006B59AF" w:rsidP="00805A54">
            <w:pPr>
              <w:jc w:val="both"/>
              <w:rPr>
                <w:color w:val="000000" w:themeColor="text1"/>
              </w:rPr>
            </w:pPr>
            <w:r w:rsidRPr="00552D88">
              <w:t xml:space="preserve">Společná organizovaná výuka u doktorského studia probíhá pouze v předmětech Anglický jazyk, Matematika a Metodologie vědecké práce. Pro doktorandské semináře jsou využívány posluchárny a seminářové místnosti fakulty, jejichž kapacita je pro tyto účely dostatečná. </w:t>
            </w:r>
            <w:r w:rsidRPr="00552D88">
              <w:rPr>
                <w:color w:val="000000" w:themeColor="text1"/>
              </w:rPr>
              <w:t>Pro studium v doktorských studijních programech je velmi důležité kvalitní vybavení laboratoří, umožňující řešení praktických částí Dizertačních prací. Pro SP „Bezpečnostní technologie, systémy a management“ uvádíme níže seznam těch ty nejdůležitějších laboratoří.</w:t>
            </w:r>
          </w:p>
          <w:p w14:paraId="7312E3D2" w14:textId="77777777" w:rsidR="006B59AF" w:rsidRDefault="006B59AF" w:rsidP="00805A54">
            <w:pPr>
              <w:jc w:val="both"/>
            </w:pPr>
            <w:r w:rsidRPr="00552D88">
              <w:t>Pro každého studenta prezenční formy doktorského studia je v prostorách fakulty zajištěno vlastní kancelářské místo k sezení a odpovídající vybavení včetně počítačové techniky.</w:t>
            </w:r>
          </w:p>
        </w:tc>
      </w:tr>
      <w:tr w:rsidR="006B59AF" w14:paraId="14EC8FBF" w14:textId="77777777" w:rsidTr="00805A54">
        <w:trPr>
          <w:trHeight w:val="202"/>
        </w:trPr>
        <w:tc>
          <w:tcPr>
            <w:tcW w:w="3368" w:type="dxa"/>
            <w:gridSpan w:val="3"/>
            <w:shd w:val="clear" w:color="auto" w:fill="F7CAAC"/>
          </w:tcPr>
          <w:p w14:paraId="38A892CE" w14:textId="77777777" w:rsidR="006B59AF" w:rsidRDefault="006B59AF" w:rsidP="00805A54">
            <w:pPr>
              <w:rPr>
                <w:b/>
              </w:rPr>
            </w:pPr>
            <w:r w:rsidRPr="004D3AA2">
              <w:rPr>
                <w:b/>
              </w:rPr>
              <w:t>Z toho kapacita</w:t>
            </w:r>
            <w:r>
              <w:rPr>
                <w:b/>
              </w:rPr>
              <w:t xml:space="preserve"> v prostorách v nájmu</w:t>
            </w:r>
          </w:p>
        </w:tc>
        <w:tc>
          <w:tcPr>
            <w:tcW w:w="1274" w:type="dxa"/>
          </w:tcPr>
          <w:p w14:paraId="3614BC4F" w14:textId="77777777" w:rsidR="006B59AF" w:rsidRDefault="006B59AF" w:rsidP="00805A54">
            <w:r>
              <w:t>0</w:t>
            </w:r>
          </w:p>
        </w:tc>
        <w:tc>
          <w:tcPr>
            <w:tcW w:w="2321" w:type="dxa"/>
            <w:gridSpan w:val="2"/>
            <w:shd w:val="clear" w:color="auto" w:fill="F7CAAC"/>
          </w:tcPr>
          <w:p w14:paraId="5488E383" w14:textId="77777777" w:rsidR="006B59AF" w:rsidRDefault="006B59AF" w:rsidP="00805A54">
            <w:pPr>
              <w:rPr>
                <w:b/>
                <w:shd w:val="clear" w:color="auto" w:fill="F7CAAC"/>
              </w:rPr>
            </w:pPr>
            <w:r>
              <w:rPr>
                <w:b/>
                <w:shd w:val="clear" w:color="auto" w:fill="F7CAAC"/>
              </w:rPr>
              <w:t>Doba platnosti nájmu</w:t>
            </w:r>
          </w:p>
        </w:tc>
        <w:tc>
          <w:tcPr>
            <w:tcW w:w="2426" w:type="dxa"/>
            <w:gridSpan w:val="2"/>
          </w:tcPr>
          <w:p w14:paraId="228CF700" w14:textId="77777777" w:rsidR="006B59AF" w:rsidRDefault="006B59AF" w:rsidP="00805A54">
            <w:r>
              <w:t>0</w:t>
            </w:r>
          </w:p>
        </w:tc>
      </w:tr>
      <w:tr w:rsidR="006B59AF" w14:paraId="622D041E" w14:textId="77777777" w:rsidTr="00805A54">
        <w:trPr>
          <w:trHeight w:val="139"/>
        </w:trPr>
        <w:tc>
          <w:tcPr>
            <w:tcW w:w="9389" w:type="dxa"/>
            <w:gridSpan w:val="8"/>
            <w:shd w:val="clear" w:color="auto" w:fill="F7CAAC"/>
          </w:tcPr>
          <w:p w14:paraId="52535692" w14:textId="77777777" w:rsidR="006B59AF" w:rsidRDefault="006B59AF" w:rsidP="00805A54">
            <w:r>
              <w:rPr>
                <w:b/>
              </w:rPr>
              <w:t>Kapacita a popis odborné učebny</w:t>
            </w:r>
          </w:p>
        </w:tc>
      </w:tr>
      <w:tr w:rsidR="006B59AF" w14:paraId="5C9C5E16" w14:textId="77777777" w:rsidTr="00805A54">
        <w:trPr>
          <w:trHeight w:val="1757"/>
        </w:trPr>
        <w:tc>
          <w:tcPr>
            <w:tcW w:w="9389" w:type="dxa"/>
            <w:gridSpan w:val="8"/>
          </w:tcPr>
          <w:p w14:paraId="7403CE02" w14:textId="77777777" w:rsidR="006B59AF" w:rsidRPr="00C75D9E" w:rsidRDefault="006B59AF" w:rsidP="00805A54">
            <w:pPr>
              <w:jc w:val="both"/>
            </w:pPr>
            <w:r w:rsidRPr="00C75D9E">
              <w:rPr>
                <w:b/>
              </w:rPr>
              <w:t>Laboratoř počítačových sítí</w:t>
            </w:r>
            <w:r w:rsidRPr="00C75D9E">
              <w:t xml:space="preserve"> – celková kapacita </w:t>
            </w:r>
            <w:r>
              <w:t>12</w:t>
            </w:r>
            <w:r w:rsidRPr="00C75D9E">
              <w:t xml:space="preserve"> míst, odpovídající </w:t>
            </w:r>
            <w:r>
              <w:t>l</w:t>
            </w:r>
            <w:r w:rsidRPr="00C75D9E">
              <w:t xml:space="preserve">aboratorní vybavení pro </w:t>
            </w:r>
            <w:r>
              <w:t xml:space="preserve">práci související s provozem počítačových sítí. </w:t>
            </w:r>
          </w:p>
          <w:p w14:paraId="51031E22" w14:textId="77777777" w:rsidR="006B59AF" w:rsidRPr="00C75D9E" w:rsidRDefault="006B59AF" w:rsidP="00805A54">
            <w:pPr>
              <w:jc w:val="both"/>
            </w:pPr>
            <w:r w:rsidRPr="00C75D9E">
              <w:rPr>
                <w:b/>
              </w:rPr>
              <w:t>Laboratoř forenzních věd</w:t>
            </w:r>
            <w:r w:rsidRPr="00C75D9E">
              <w:t xml:space="preserve"> – celková kapacita 24 míst, odpovídající laboratorní vybavení pro </w:t>
            </w:r>
            <w:r>
              <w:t xml:space="preserve">činnosti související s forenzními vědami. </w:t>
            </w:r>
          </w:p>
          <w:p w14:paraId="7FA7DE7B" w14:textId="77777777" w:rsidR="006B59AF" w:rsidRPr="00C75D9E" w:rsidRDefault="006B59AF" w:rsidP="00805A54">
            <w:pPr>
              <w:jc w:val="both"/>
            </w:pPr>
            <w:r w:rsidRPr="00C75D9E">
              <w:rPr>
                <w:b/>
              </w:rPr>
              <w:t>Laboratoř penetračního testování</w:t>
            </w:r>
            <w:r w:rsidRPr="00C75D9E">
              <w:t xml:space="preserve"> – celková kapacita 12 míst, odpovídající laboratorní vybavení </w:t>
            </w:r>
            <w:r>
              <w:t>pro činnosti zaměřené na problematiku p</w:t>
            </w:r>
            <w:r w:rsidRPr="00442CBB">
              <w:t>očítačov</w:t>
            </w:r>
            <w:r>
              <w:t>ých</w:t>
            </w:r>
            <w:r w:rsidRPr="00442CBB">
              <w:t xml:space="preserve"> vir</w:t>
            </w:r>
            <w:r>
              <w:t>ů, b</w:t>
            </w:r>
            <w:r w:rsidRPr="00442CBB">
              <w:t xml:space="preserve">ezpečnost informačních systémů, </w:t>
            </w:r>
            <w:r>
              <w:t>b</w:t>
            </w:r>
            <w:r w:rsidRPr="00442CBB">
              <w:t>ezpečnost v komunikačních sítích,</w:t>
            </w:r>
            <w:r>
              <w:t xml:space="preserve"> popřípadě r</w:t>
            </w:r>
            <w:r w:rsidRPr="00442CBB">
              <w:t>everzní analýz</w:t>
            </w:r>
            <w:r>
              <w:t>u</w:t>
            </w:r>
            <w:r w:rsidRPr="00442CBB">
              <w:t xml:space="preserve"> kódu.</w:t>
            </w:r>
            <w:r>
              <w:t xml:space="preserve"> </w:t>
            </w:r>
          </w:p>
          <w:p w14:paraId="660F169B" w14:textId="77777777" w:rsidR="006B59AF" w:rsidRPr="00C75D9E" w:rsidRDefault="006B59AF" w:rsidP="00805A54">
            <w:pPr>
              <w:jc w:val="both"/>
            </w:pPr>
            <w:r w:rsidRPr="00C75D9E">
              <w:rPr>
                <w:b/>
              </w:rPr>
              <w:t>Laboratoř kriminalistiky</w:t>
            </w:r>
            <w:r w:rsidRPr="00C75D9E">
              <w:t xml:space="preserve"> – celková kapacita 12 míst, odpovídající laboratorní vybavení pro </w:t>
            </w:r>
            <w:r>
              <w:t>činnosti z oblasti k</w:t>
            </w:r>
            <w:r w:rsidRPr="00C75D9E">
              <w:t>riminalistik</w:t>
            </w:r>
            <w:r>
              <w:t>y</w:t>
            </w:r>
            <w:r w:rsidRPr="00C75D9E">
              <w:t xml:space="preserve"> a </w:t>
            </w:r>
            <w:r>
              <w:t>k</w:t>
            </w:r>
            <w:r w:rsidRPr="00C75D9E">
              <w:t>riminologie.</w:t>
            </w:r>
          </w:p>
          <w:p w14:paraId="6BE3374F" w14:textId="77777777" w:rsidR="006B59AF" w:rsidRPr="00C75D9E" w:rsidRDefault="006B59AF" w:rsidP="00805A54">
            <w:pPr>
              <w:jc w:val="both"/>
            </w:pPr>
            <w:r w:rsidRPr="00C75D9E">
              <w:rPr>
                <w:b/>
              </w:rPr>
              <w:t>Laboratoř EZS a EPS</w:t>
            </w:r>
            <w:r w:rsidRPr="00C75D9E">
              <w:t xml:space="preserve"> – celková kapacita 24 míst, odpovídající laboratorní vybavení pro </w:t>
            </w:r>
            <w:r>
              <w:t>práci s e</w:t>
            </w:r>
            <w:r w:rsidRPr="00C75D9E">
              <w:t>lektronick</w:t>
            </w:r>
            <w:r>
              <w:t>ými</w:t>
            </w:r>
            <w:r w:rsidRPr="00C75D9E">
              <w:t xml:space="preserve"> zabezpečovací</w:t>
            </w:r>
            <w:r>
              <w:t>mi</w:t>
            </w:r>
            <w:r w:rsidRPr="00C75D9E">
              <w:t xml:space="preserve"> systémy</w:t>
            </w:r>
            <w:r>
              <w:t xml:space="preserve"> a e</w:t>
            </w:r>
            <w:r w:rsidRPr="00C75D9E">
              <w:t>lektronick</w:t>
            </w:r>
            <w:r>
              <w:t>ými</w:t>
            </w:r>
            <w:r w:rsidRPr="00C75D9E">
              <w:t xml:space="preserve"> přístupov</w:t>
            </w:r>
            <w:r>
              <w:t>ými</w:t>
            </w:r>
            <w:r w:rsidRPr="00C75D9E">
              <w:t xml:space="preserve"> systémy</w:t>
            </w:r>
            <w:r>
              <w:t>.</w:t>
            </w:r>
          </w:p>
          <w:p w14:paraId="06CDCD56" w14:textId="77777777" w:rsidR="006B59AF" w:rsidRPr="00C75D9E" w:rsidRDefault="006B59AF" w:rsidP="00805A54">
            <w:pPr>
              <w:jc w:val="both"/>
            </w:pPr>
            <w:r w:rsidRPr="00C75D9E">
              <w:rPr>
                <w:b/>
              </w:rPr>
              <w:t>Laboratoř elektrotechniky a elektroniky</w:t>
            </w:r>
            <w:r w:rsidRPr="00C75D9E">
              <w:t xml:space="preserve"> – celková kapacita 24 míst, odpovídající laboratorní vybavení pro </w:t>
            </w:r>
            <w:r>
              <w:t>n</w:t>
            </w:r>
            <w:r w:rsidRPr="00C75D9E">
              <w:t>ávrh elektronických obvodů.</w:t>
            </w:r>
          </w:p>
          <w:p w14:paraId="204B04A1" w14:textId="77777777" w:rsidR="006B59AF" w:rsidRPr="00C75D9E" w:rsidRDefault="006B59AF" w:rsidP="00805A54">
            <w:pPr>
              <w:jc w:val="both"/>
            </w:pPr>
            <w:r w:rsidRPr="00C75D9E">
              <w:rPr>
                <w:b/>
              </w:rPr>
              <w:t>Laboratoř diagnostiky a průmyslových systémů</w:t>
            </w:r>
            <w:r w:rsidRPr="00C75D9E">
              <w:t xml:space="preserve"> – celková kapacita 12 míst, odpovídající laboratorní vybavení pro </w:t>
            </w:r>
            <w:r>
              <w:t>diagnostiku a práci s pr</w:t>
            </w:r>
            <w:r w:rsidRPr="00C75D9E">
              <w:t>ůmyslov</w:t>
            </w:r>
            <w:r>
              <w:t>ými</w:t>
            </w:r>
            <w:r w:rsidRPr="00C75D9E">
              <w:t xml:space="preserve"> informační</w:t>
            </w:r>
            <w:r>
              <w:t>mi</w:t>
            </w:r>
            <w:r w:rsidRPr="00C75D9E">
              <w:t xml:space="preserve"> systémy.</w:t>
            </w:r>
          </w:p>
          <w:p w14:paraId="78FD6AA7" w14:textId="77777777" w:rsidR="006B59AF" w:rsidRPr="00C75D9E" w:rsidRDefault="006B59AF" w:rsidP="00805A54">
            <w:pPr>
              <w:jc w:val="both"/>
              <w:rPr>
                <w:b/>
              </w:rPr>
            </w:pPr>
            <w:r w:rsidRPr="00C75D9E">
              <w:rPr>
                <w:b/>
              </w:rPr>
              <w:t>Laboratoř kamerových systémů</w:t>
            </w:r>
            <w:r w:rsidRPr="00C75D9E">
              <w:t xml:space="preserve"> – celková kapacita 24 míst, odpovídající laboratorní vybavení pro </w:t>
            </w:r>
            <w:r>
              <w:t>práci s kame</w:t>
            </w:r>
            <w:r w:rsidRPr="00C75D9E">
              <w:t>rov</w:t>
            </w:r>
            <w:r>
              <w:t>ými</w:t>
            </w:r>
            <w:r w:rsidRPr="00C75D9E">
              <w:t xml:space="preserve"> systémy.</w:t>
            </w:r>
          </w:p>
          <w:p w14:paraId="2CF18487" w14:textId="77777777" w:rsidR="006B59AF" w:rsidRDefault="006B59AF" w:rsidP="00805A54">
            <w:pPr>
              <w:jc w:val="both"/>
              <w:rPr>
                <w:b/>
              </w:rPr>
            </w:pPr>
            <w:r w:rsidRPr="00C75D9E">
              <w:rPr>
                <w:b/>
              </w:rPr>
              <w:t>Laboratoř technologie budov</w:t>
            </w:r>
            <w:r w:rsidRPr="00C75D9E">
              <w:t xml:space="preserve"> – celková kapacita 24 míst, odpovídající laboratorní vybavení pro </w:t>
            </w:r>
            <w:r>
              <w:t xml:space="preserve">práci s moderními technologiemi vybavení budov. </w:t>
            </w:r>
          </w:p>
          <w:p w14:paraId="4875EC42" w14:textId="77777777" w:rsidR="006B59AF" w:rsidRPr="00450C91" w:rsidRDefault="006B59AF" w:rsidP="00805A54">
            <w:pPr>
              <w:jc w:val="both"/>
            </w:pPr>
            <w:r w:rsidRPr="00C75D9E">
              <w:rPr>
                <w:b/>
              </w:rPr>
              <w:t>Laboratoř elektromagnetické kompatibility</w:t>
            </w:r>
            <w:r w:rsidRPr="00C75D9E">
              <w:t xml:space="preserve"> – celková kapacita 6 míst, odpovídající laboratorní vybavení pro </w:t>
            </w:r>
            <w:r>
              <w:t xml:space="preserve">výzkumnou práci </w:t>
            </w:r>
            <w:r w:rsidRPr="00C75D9E">
              <w:t>zaměřen</w:t>
            </w:r>
            <w:r>
              <w:t>ou</w:t>
            </w:r>
            <w:r w:rsidRPr="00C75D9E">
              <w:t xml:space="preserve"> na </w:t>
            </w:r>
            <w:r>
              <w:t xml:space="preserve">problematiku </w:t>
            </w:r>
            <w:r w:rsidRPr="00C75D9E">
              <w:t>EMC.</w:t>
            </w:r>
          </w:p>
          <w:p w14:paraId="6EF5892C" w14:textId="77777777" w:rsidR="006B59AF" w:rsidRDefault="006B59AF" w:rsidP="00805A54"/>
        </w:tc>
      </w:tr>
      <w:tr w:rsidR="006B59AF" w14:paraId="3D26489F" w14:textId="77777777" w:rsidTr="00805A54">
        <w:trPr>
          <w:trHeight w:val="166"/>
        </w:trPr>
        <w:tc>
          <w:tcPr>
            <w:tcW w:w="3368" w:type="dxa"/>
            <w:gridSpan w:val="3"/>
            <w:shd w:val="clear" w:color="auto" w:fill="F7CAAC"/>
          </w:tcPr>
          <w:p w14:paraId="75D24AA1" w14:textId="77777777" w:rsidR="006B59AF" w:rsidRDefault="006B59AF" w:rsidP="00805A54">
            <w:r w:rsidRPr="004D3AA2">
              <w:rPr>
                <w:b/>
              </w:rPr>
              <w:t>Z toho kapacita</w:t>
            </w:r>
            <w:r>
              <w:rPr>
                <w:b/>
              </w:rPr>
              <w:t xml:space="preserve"> v prostorách v nájmu</w:t>
            </w:r>
          </w:p>
        </w:tc>
        <w:tc>
          <w:tcPr>
            <w:tcW w:w="1274" w:type="dxa"/>
          </w:tcPr>
          <w:p w14:paraId="1F85FE1F" w14:textId="77777777" w:rsidR="006B59AF" w:rsidRDefault="006B59AF" w:rsidP="00805A54">
            <w:r>
              <w:t>0</w:t>
            </w:r>
          </w:p>
        </w:tc>
        <w:tc>
          <w:tcPr>
            <w:tcW w:w="2321" w:type="dxa"/>
            <w:gridSpan w:val="2"/>
            <w:shd w:val="clear" w:color="auto" w:fill="F7CAAC"/>
          </w:tcPr>
          <w:p w14:paraId="7272BA02" w14:textId="77777777" w:rsidR="006B59AF" w:rsidRDefault="006B59AF" w:rsidP="00805A54">
            <w:r>
              <w:rPr>
                <w:b/>
                <w:shd w:val="clear" w:color="auto" w:fill="F7CAAC"/>
              </w:rPr>
              <w:t>Doba platnosti nájmu</w:t>
            </w:r>
          </w:p>
        </w:tc>
        <w:tc>
          <w:tcPr>
            <w:tcW w:w="2426" w:type="dxa"/>
            <w:gridSpan w:val="2"/>
          </w:tcPr>
          <w:p w14:paraId="3656DB42" w14:textId="77777777" w:rsidR="006B59AF" w:rsidRDefault="006B59AF" w:rsidP="00805A54">
            <w:r>
              <w:t>0</w:t>
            </w:r>
          </w:p>
        </w:tc>
      </w:tr>
      <w:tr w:rsidR="006B59AF" w14:paraId="65250018" w14:textId="77777777" w:rsidTr="00805A54">
        <w:trPr>
          <w:trHeight w:val="135"/>
        </w:trPr>
        <w:tc>
          <w:tcPr>
            <w:tcW w:w="9389" w:type="dxa"/>
            <w:gridSpan w:val="8"/>
            <w:shd w:val="clear" w:color="auto" w:fill="F7CAAC"/>
          </w:tcPr>
          <w:p w14:paraId="00BCC6D8" w14:textId="77777777" w:rsidR="006B59AF" w:rsidRDefault="006B59AF" w:rsidP="00805A54">
            <w:r>
              <w:rPr>
                <w:b/>
              </w:rPr>
              <w:t>Kapacita a popis odborné učebny</w:t>
            </w:r>
          </w:p>
        </w:tc>
      </w:tr>
      <w:tr w:rsidR="006B59AF" w14:paraId="1CF20B21" w14:textId="77777777" w:rsidTr="00805A54">
        <w:trPr>
          <w:trHeight w:val="270"/>
        </w:trPr>
        <w:tc>
          <w:tcPr>
            <w:tcW w:w="9389" w:type="dxa"/>
            <w:gridSpan w:val="8"/>
          </w:tcPr>
          <w:p w14:paraId="57817854" w14:textId="77777777" w:rsidR="006B59AF" w:rsidRDefault="006B59AF" w:rsidP="00805A54">
            <w:pPr>
              <w:rPr>
                <w:b/>
              </w:rPr>
            </w:pPr>
          </w:p>
        </w:tc>
      </w:tr>
      <w:tr w:rsidR="006B59AF" w14:paraId="273230CA" w14:textId="77777777" w:rsidTr="00805A54">
        <w:trPr>
          <w:trHeight w:val="135"/>
        </w:trPr>
        <w:tc>
          <w:tcPr>
            <w:tcW w:w="3294" w:type="dxa"/>
            <w:gridSpan w:val="2"/>
            <w:shd w:val="clear" w:color="auto" w:fill="F7CAAC"/>
          </w:tcPr>
          <w:p w14:paraId="0CA1B7F3" w14:textId="77777777" w:rsidR="006B59AF" w:rsidRDefault="006B59AF" w:rsidP="00805A54">
            <w:pPr>
              <w:rPr>
                <w:b/>
              </w:rPr>
            </w:pPr>
            <w:r w:rsidRPr="004D3AA2">
              <w:rPr>
                <w:b/>
              </w:rPr>
              <w:t>Z toho kapacita</w:t>
            </w:r>
            <w:r>
              <w:rPr>
                <w:b/>
              </w:rPr>
              <w:t xml:space="preserve"> v prostorách v nájmu</w:t>
            </w:r>
          </w:p>
        </w:tc>
        <w:tc>
          <w:tcPr>
            <w:tcW w:w="1400" w:type="dxa"/>
            <w:gridSpan w:val="3"/>
          </w:tcPr>
          <w:p w14:paraId="331A9947" w14:textId="77777777" w:rsidR="006B59AF" w:rsidRDefault="006B59AF" w:rsidP="00805A54">
            <w:pPr>
              <w:rPr>
                <w:b/>
              </w:rPr>
            </w:pPr>
          </w:p>
        </w:tc>
        <w:tc>
          <w:tcPr>
            <w:tcW w:w="2347" w:type="dxa"/>
            <w:gridSpan w:val="2"/>
            <w:shd w:val="clear" w:color="auto" w:fill="F7CAAC"/>
          </w:tcPr>
          <w:p w14:paraId="1E7714E2" w14:textId="77777777" w:rsidR="006B59AF" w:rsidRDefault="006B59AF" w:rsidP="00805A54">
            <w:pPr>
              <w:rPr>
                <w:b/>
              </w:rPr>
            </w:pPr>
            <w:r>
              <w:rPr>
                <w:b/>
                <w:shd w:val="clear" w:color="auto" w:fill="F7CAAC"/>
              </w:rPr>
              <w:t>Doba platnosti nájmu</w:t>
            </w:r>
          </w:p>
        </w:tc>
        <w:tc>
          <w:tcPr>
            <w:tcW w:w="2348" w:type="dxa"/>
          </w:tcPr>
          <w:p w14:paraId="5968DEA4" w14:textId="77777777" w:rsidR="006B59AF" w:rsidRDefault="006B59AF" w:rsidP="00805A54">
            <w:pPr>
              <w:rPr>
                <w:b/>
              </w:rPr>
            </w:pPr>
          </w:p>
        </w:tc>
      </w:tr>
      <w:tr w:rsidR="006B59AF" w14:paraId="0422F008" w14:textId="77777777" w:rsidTr="00805A54">
        <w:trPr>
          <w:trHeight w:val="135"/>
        </w:trPr>
        <w:tc>
          <w:tcPr>
            <w:tcW w:w="9389" w:type="dxa"/>
            <w:gridSpan w:val="8"/>
            <w:shd w:val="clear" w:color="auto" w:fill="F7CAAC"/>
          </w:tcPr>
          <w:p w14:paraId="4B868ED9" w14:textId="77777777" w:rsidR="006B59AF" w:rsidRDefault="006B59AF" w:rsidP="00805A54">
            <w:pPr>
              <w:rPr>
                <w:b/>
              </w:rPr>
            </w:pPr>
            <w:r>
              <w:rPr>
                <w:b/>
              </w:rPr>
              <w:t xml:space="preserve">Vyjádření orgánu </w:t>
            </w:r>
            <w:r>
              <w:rPr>
                <w:b/>
                <w:shd w:val="clear" w:color="auto" w:fill="F7CAAC"/>
              </w:rPr>
              <w:t>hygienické služby ze dne</w:t>
            </w:r>
          </w:p>
        </w:tc>
      </w:tr>
      <w:tr w:rsidR="006B59AF" w14:paraId="172FFEB4" w14:textId="77777777" w:rsidTr="00805A54">
        <w:trPr>
          <w:trHeight w:val="352"/>
        </w:trPr>
        <w:tc>
          <w:tcPr>
            <w:tcW w:w="9389" w:type="dxa"/>
            <w:gridSpan w:val="8"/>
          </w:tcPr>
          <w:p w14:paraId="4B5F042D" w14:textId="77777777" w:rsidR="006B59AF" w:rsidRDefault="006B59AF" w:rsidP="00805A54"/>
        </w:tc>
      </w:tr>
      <w:tr w:rsidR="006B59AF" w14:paraId="01DB1A3F" w14:textId="77777777" w:rsidTr="00805A54">
        <w:trPr>
          <w:trHeight w:val="205"/>
        </w:trPr>
        <w:tc>
          <w:tcPr>
            <w:tcW w:w="9389" w:type="dxa"/>
            <w:gridSpan w:val="8"/>
            <w:shd w:val="clear" w:color="auto" w:fill="F7CAAC"/>
          </w:tcPr>
          <w:p w14:paraId="274AF664" w14:textId="77777777" w:rsidR="006B59AF" w:rsidRDefault="006B59AF" w:rsidP="00805A54">
            <w:pPr>
              <w:rPr>
                <w:b/>
              </w:rPr>
            </w:pPr>
            <w:r>
              <w:rPr>
                <w:b/>
              </w:rPr>
              <w:t>Opatření a podmínky k zajištění rovného přístupu</w:t>
            </w:r>
          </w:p>
        </w:tc>
      </w:tr>
      <w:tr w:rsidR="006B59AF" w14:paraId="6D6D8940" w14:textId="77777777" w:rsidTr="00805A54">
        <w:trPr>
          <w:trHeight w:val="2019"/>
        </w:trPr>
        <w:tc>
          <w:tcPr>
            <w:tcW w:w="9389" w:type="dxa"/>
            <w:gridSpan w:val="8"/>
          </w:tcPr>
          <w:p w14:paraId="4D8A940A" w14:textId="77777777" w:rsidR="006B59AF" w:rsidRPr="0025602C" w:rsidRDefault="006B59AF" w:rsidP="00805A54">
            <w:pPr>
              <w:jc w:val="both"/>
            </w:pPr>
            <w:r w:rsidRPr="0025602C">
              <w:t xml:space="preserve">Obecně rovný přístup ke vzdělávání je v první řadě zajištěn formou přijímacího řízení, které reflektuje primárně zájem studenta o studium zvoleného studijního programu a jeho motivaci k doktorskému stupni vysokoškolského studia. V rámci studia je zajištěna naprostá rovnoprávnost žen a mužů. Rovný přístup k vysokoškolskému vzdělávání je garantován i studentům kombinované formy studia, kteří mají možnost neomezené komunikace s vyučujícími, školiteli, popřípadě konzultanty prostřednictvím komunikačních platforem. Všichni studenti mohou využívat nepřeberné množství elektronických studijních opor, které pomáhají k úspěšnému zvládnutí studijní části. </w:t>
            </w:r>
          </w:p>
          <w:p w14:paraId="585E2378" w14:textId="77777777" w:rsidR="006B59AF" w:rsidRPr="0025602C" w:rsidRDefault="006B59AF" w:rsidP="00805A54">
            <w:pPr>
              <w:jc w:val="both"/>
            </w:pPr>
            <w:r w:rsidRPr="0025602C">
              <w:t>Fakulta striktně dodržuje rovný přístup k podmínkám průběhu studia DSP i ke všem zdrojům jak z pohledu genderové problematiky, tak z pohledu příslušnosti studentů i zaměstnanců k národnostním a etnickým menšinovým skupinám.</w:t>
            </w:r>
          </w:p>
          <w:p w14:paraId="2E83894A" w14:textId="77777777" w:rsidR="006B59AF" w:rsidRPr="0025602C" w:rsidRDefault="006B59AF" w:rsidP="00805A54">
            <w:pPr>
              <w:jc w:val="both"/>
            </w:pPr>
            <w:r w:rsidRPr="0025602C">
              <w:t xml:space="preserve">Potřeba zajištění podmínek rovného přístupu k vysokoškolskému vzdělávání je garantována i zdravotně handicapovaným studentům. Areál Fakulty aplikované informatiky je moderně vybaven a je zajištěn bezbariérový přístup pro handicapované studenty a zaměstnance. Na Fakultě aplikované informatiky je vybudováno sociální a technické zázemí dostupné pro studenty i zaměstnance vysoké školy. Univerzita Tomáše Bati ve Zlíně potažmo FAI zohledňuje potřeby zajištění podmínek rovného </w:t>
            </w:r>
            <w:r w:rsidRPr="0025602C">
              <w:lastRenderedPageBreak/>
              <w:t xml:space="preserve">přístupu k vysokoškolskému vzdělávání rovněž pro sociálně handicapované uchazeče a studenty. Studenti mají možnost po splnění podmínek definovaných příslušnými vnitřními normami získat sociální a ubytovací stipendium. </w:t>
            </w:r>
          </w:p>
          <w:p w14:paraId="0736956E" w14:textId="77777777" w:rsidR="006B59AF" w:rsidRDefault="006B59AF" w:rsidP="00805A54">
            <w:pPr>
              <w:jc w:val="both"/>
            </w:pPr>
            <w:r w:rsidRPr="0025602C">
              <w:t>V neposlední řadě podmínky rovného přístupu k vysokoškolskému vzdělávání pak FAI pozitivním způsobem zohledňuje rovněž ve vztahu ke zvláště nadaným studentům, a to zejména prostřednictvím systému prospěchových a mimořádných stipendií.</w:t>
            </w:r>
            <w:r>
              <w:t xml:space="preserve"> </w:t>
            </w:r>
          </w:p>
          <w:p w14:paraId="540F639E" w14:textId="77777777" w:rsidR="006B59AF" w:rsidRDefault="006B59AF" w:rsidP="00805A54">
            <w:pPr>
              <w:jc w:val="both"/>
            </w:pPr>
          </w:p>
        </w:tc>
      </w:tr>
    </w:tbl>
    <w:p w14:paraId="1E3748D3" w14:textId="77777777" w:rsidR="006B59AF" w:rsidRDefault="006B59AF" w:rsidP="006B59AF"/>
    <w:p w14:paraId="49F181C5" w14:textId="77777777" w:rsidR="006B59AF" w:rsidRDefault="006B59AF" w:rsidP="006B59AF">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6B59AF" w14:paraId="5F44FEA1" w14:textId="77777777" w:rsidTr="00805A54">
        <w:tc>
          <w:tcPr>
            <w:tcW w:w="9778" w:type="dxa"/>
            <w:gridSpan w:val="2"/>
            <w:tcBorders>
              <w:bottom w:val="double" w:sz="4" w:space="0" w:color="auto"/>
            </w:tcBorders>
            <w:shd w:val="clear" w:color="auto" w:fill="BDD6EE"/>
          </w:tcPr>
          <w:p w14:paraId="510C4878" w14:textId="31DB6D16" w:rsidR="006B59AF" w:rsidRDefault="006B59AF" w:rsidP="00805A54">
            <w:pPr>
              <w:tabs>
                <w:tab w:val="right" w:pos="9494"/>
              </w:tabs>
              <w:jc w:val="both"/>
              <w:rPr>
                <w:b/>
                <w:sz w:val="28"/>
              </w:rPr>
            </w:pPr>
            <w:bookmarkStart w:id="639" w:name="CV_obsah"/>
            <w:r>
              <w:rPr>
                <w:b/>
                <w:sz w:val="28"/>
              </w:rPr>
              <w:lastRenderedPageBreak/>
              <w:t>C-V – Finanční zabezpečení studijního programu</w:t>
            </w:r>
            <w:bookmarkEnd w:id="639"/>
            <w:r>
              <w:rPr>
                <w:b/>
                <w:sz w:val="28"/>
              </w:rPr>
              <w:tab/>
            </w:r>
            <w:r w:rsidRPr="002C742F">
              <w:rPr>
                <w:b/>
                <w:color w:val="FF0000"/>
                <w:sz w:val="22"/>
                <w:szCs w:val="22"/>
                <w:u w:val="single"/>
              </w:rPr>
              <w:fldChar w:fldCharType="begin"/>
            </w:r>
            <w:r w:rsidRPr="002C742F">
              <w:rPr>
                <w:b/>
                <w:color w:val="FF0000"/>
                <w:sz w:val="22"/>
                <w:szCs w:val="22"/>
                <w:u w:val="single"/>
              </w:rPr>
              <w:instrText xml:space="preserve"> REF aobsah \h  \* MERGEFORMAT </w:instrText>
            </w:r>
            <w:r w:rsidRPr="002C742F">
              <w:rPr>
                <w:b/>
                <w:color w:val="FF0000"/>
                <w:sz w:val="22"/>
                <w:szCs w:val="22"/>
                <w:u w:val="single"/>
              </w:rPr>
            </w:r>
            <w:r w:rsidRPr="002C742F">
              <w:rPr>
                <w:b/>
                <w:color w:val="FF0000"/>
                <w:sz w:val="22"/>
                <w:szCs w:val="22"/>
                <w:u w:val="single"/>
              </w:rPr>
              <w:fldChar w:fldCharType="separate"/>
            </w:r>
            <w:r w:rsidR="00063627" w:rsidRPr="00063627">
              <w:rPr>
                <w:color w:val="FF0000"/>
                <w:sz w:val="22"/>
                <w:szCs w:val="22"/>
                <w:u w:val="single"/>
              </w:rPr>
              <w:t>Obsah žádosti</w:t>
            </w:r>
            <w:r w:rsidRPr="002C742F">
              <w:rPr>
                <w:b/>
                <w:color w:val="FF0000"/>
                <w:sz w:val="22"/>
                <w:szCs w:val="22"/>
                <w:u w:val="single"/>
              </w:rPr>
              <w:fldChar w:fldCharType="end"/>
            </w:r>
          </w:p>
        </w:tc>
      </w:tr>
      <w:tr w:rsidR="006B59AF" w14:paraId="63C6EA16" w14:textId="77777777" w:rsidTr="00805A54">
        <w:tc>
          <w:tcPr>
            <w:tcW w:w="4219" w:type="dxa"/>
            <w:tcBorders>
              <w:top w:val="single" w:sz="12" w:space="0" w:color="auto"/>
            </w:tcBorders>
            <w:shd w:val="clear" w:color="auto" w:fill="F7CAAC"/>
          </w:tcPr>
          <w:p w14:paraId="74E95AED" w14:textId="77777777" w:rsidR="006B59AF" w:rsidRDefault="006B59AF" w:rsidP="00805A54">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37521A47" w14:textId="77777777" w:rsidR="006B59AF" w:rsidRDefault="006B59AF" w:rsidP="00805A54">
            <w:pPr>
              <w:jc w:val="both"/>
              <w:rPr>
                <w:bCs/>
              </w:rPr>
            </w:pPr>
            <w:r>
              <w:rPr>
                <w:bCs/>
              </w:rPr>
              <w:t>ano</w:t>
            </w:r>
          </w:p>
        </w:tc>
      </w:tr>
      <w:tr w:rsidR="006B59AF" w14:paraId="1F74B12A" w14:textId="77777777" w:rsidTr="00805A54">
        <w:tc>
          <w:tcPr>
            <w:tcW w:w="9778" w:type="dxa"/>
            <w:gridSpan w:val="2"/>
            <w:shd w:val="clear" w:color="auto" w:fill="F7CAAC"/>
          </w:tcPr>
          <w:p w14:paraId="610F3518" w14:textId="77777777" w:rsidR="006B59AF" w:rsidRDefault="006B59AF" w:rsidP="00805A54">
            <w:pPr>
              <w:jc w:val="both"/>
              <w:rPr>
                <w:b/>
              </w:rPr>
            </w:pPr>
            <w:r>
              <w:rPr>
                <w:b/>
              </w:rPr>
              <w:t>Zhodnocení předpokládaných nákladů a zdrojů na uskutečňování studijního programu</w:t>
            </w:r>
          </w:p>
        </w:tc>
      </w:tr>
      <w:tr w:rsidR="006B59AF" w14:paraId="2AE9DEA7" w14:textId="77777777" w:rsidTr="00805A54">
        <w:trPr>
          <w:trHeight w:val="5398"/>
        </w:trPr>
        <w:tc>
          <w:tcPr>
            <w:tcW w:w="9778" w:type="dxa"/>
            <w:gridSpan w:val="2"/>
          </w:tcPr>
          <w:p w14:paraId="5ABD4AC2" w14:textId="77777777" w:rsidR="006B59AF" w:rsidRDefault="006B59AF" w:rsidP="00805A54">
            <w:pPr>
              <w:jc w:val="both"/>
            </w:pPr>
          </w:p>
        </w:tc>
      </w:tr>
    </w:tbl>
    <w:p w14:paraId="690F6EE7" w14:textId="77777777" w:rsidR="006B59AF" w:rsidRDefault="006B59AF" w:rsidP="006B59AF"/>
    <w:p w14:paraId="101E83A4" w14:textId="77777777" w:rsidR="006B59AF" w:rsidRDefault="006B59AF" w:rsidP="006B59A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6B59AF" w14:paraId="6ACFBC44" w14:textId="77777777" w:rsidTr="00805A54">
        <w:tc>
          <w:tcPr>
            <w:tcW w:w="9285" w:type="dxa"/>
            <w:tcBorders>
              <w:bottom w:val="double" w:sz="4" w:space="0" w:color="auto"/>
            </w:tcBorders>
            <w:shd w:val="clear" w:color="auto" w:fill="BDD6EE"/>
          </w:tcPr>
          <w:p w14:paraId="7DACD762" w14:textId="2D900CBB" w:rsidR="006B59AF" w:rsidRDefault="006B59AF" w:rsidP="00805A54">
            <w:pPr>
              <w:tabs>
                <w:tab w:val="right" w:pos="9143"/>
              </w:tabs>
              <w:jc w:val="both"/>
              <w:rPr>
                <w:b/>
                <w:sz w:val="28"/>
              </w:rPr>
            </w:pPr>
            <w:bookmarkStart w:id="640" w:name="DI_obsah"/>
            <w:r>
              <w:rPr>
                <w:b/>
                <w:sz w:val="28"/>
              </w:rPr>
              <w:lastRenderedPageBreak/>
              <w:t xml:space="preserve">D-I – </w:t>
            </w:r>
            <w:r>
              <w:rPr>
                <w:b/>
                <w:sz w:val="26"/>
                <w:szCs w:val="26"/>
              </w:rPr>
              <w:t>Záměr rozvoje studijního programu a další údaje ke studijnímu programu</w:t>
            </w:r>
            <w:bookmarkEnd w:id="640"/>
            <w:r>
              <w:rPr>
                <w:b/>
                <w:sz w:val="28"/>
              </w:rPr>
              <w:tab/>
            </w:r>
            <w:r w:rsidRPr="002C742F">
              <w:rPr>
                <w:b/>
                <w:color w:val="FF0000"/>
                <w:sz w:val="22"/>
                <w:szCs w:val="22"/>
                <w:u w:val="single"/>
              </w:rPr>
              <w:fldChar w:fldCharType="begin"/>
            </w:r>
            <w:r w:rsidRPr="002C742F">
              <w:rPr>
                <w:b/>
                <w:color w:val="FF0000"/>
                <w:sz w:val="22"/>
                <w:szCs w:val="22"/>
                <w:u w:val="single"/>
              </w:rPr>
              <w:instrText xml:space="preserve"> REF aobsah \h  \* MERGEFORMAT </w:instrText>
            </w:r>
            <w:r w:rsidRPr="002C742F">
              <w:rPr>
                <w:b/>
                <w:color w:val="FF0000"/>
                <w:sz w:val="22"/>
                <w:szCs w:val="22"/>
                <w:u w:val="single"/>
              </w:rPr>
            </w:r>
            <w:r w:rsidRPr="002C742F">
              <w:rPr>
                <w:b/>
                <w:color w:val="FF0000"/>
                <w:sz w:val="22"/>
                <w:szCs w:val="22"/>
                <w:u w:val="single"/>
              </w:rPr>
              <w:fldChar w:fldCharType="separate"/>
            </w:r>
            <w:r w:rsidR="00063627" w:rsidRPr="00063627">
              <w:rPr>
                <w:color w:val="FF0000"/>
                <w:sz w:val="22"/>
                <w:szCs w:val="22"/>
                <w:u w:val="single"/>
              </w:rPr>
              <w:t>Obsah žádosti</w:t>
            </w:r>
            <w:r w:rsidRPr="002C742F">
              <w:rPr>
                <w:b/>
                <w:color w:val="FF0000"/>
                <w:sz w:val="22"/>
                <w:szCs w:val="22"/>
                <w:u w:val="single"/>
              </w:rPr>
              <w:fldChar w:fldCharType="end"/>
            </w:r>
          </w:p>
        </w:tc>
      </w:tr>
      <w:tr w:rsidR="006B59AF" w14:paraId="600D7FC5" w14:textId="77777777" w:rsidTr="00805A54">
        <w:trPr>
          <w:trHeight w:val="185"/>
        </w:trPr>
        <w:tc>
          <w:tcPr>
            <w:tcW w:w="9285" w:type="dxa"/>
            <w:shd w:val="clear" w:color="auto" w:fill="F7CAAC"/>
          </w:tcPr>
          <w:p w14:paraId="3E766BAC" w14:textId="77777777" w:rsidR="006B59AF" w:rsidRDefault="006B59AF" w:rsidP="00805A54">
            <w:pPr>
              <w:rPr>
                <w:b/>
              </w:rPr>
            </w:pPr>
            <w:r>
              <w:rPr>
                <w:b/>
              </w:rPr>
              <w:t>Záměr rozvoje studijního programu a jeho odůvodnění</w:t>
            </w:r>
          </w:p>
        </w:tc>
      </w:tr>
      <w:tr w:rsidR="006B59AF" w14:paraId="04E6065F" w14:textId="77777777" w:rsidTr="00805A54">
        <w:trPr>
          <w:trHeight w:val="2835"/>
        </w:trPr>
        <w:tc>
          <w:tcPr>
            <w:tcW w:w="9285" w:type="dxa"/>
            <w:shd w:val="clear" w:color="auto" w:fill="FFFFFF"/>
          </w:tcPr>
          <w:p w14:paraId="00EBA40D" w14:textId="77777777" w:rsidR="006B59AF" w:rsidRPr="00185062" w:rsidRDefault="006B59AF" w:rsidP="00805A54">
            <w:pPr>
              <w:jc w:val="both"/>
            </w:pPr>
            <w:r w:rsidRPr="00885C5A">
              <w:t>Doktorský studijní program Bezpečnostní technologie, systémy a management je na Fakultě aplikované informatiky realizován v této podobě již od roku 2020. Představuje jediný doktorský studijní program v oblasti vzdělávání Bezpe</w:t>
            </w:r>
            <w:r w:rsidRPr="00885C5A">
              <w:rPr>
                <w:rFonts w:ascii="Arial" w:hAnsi="Arial" w:cs="Arial"/>
              </w:rPr>
              <w:t>č</w:t>
            </w:r>
            <w:r w:rsidRPr="00885C5A">
              <w:t xml:space="preserve">nostní obory na Univerzitě Tomáše Bati ve Zlíně. Předkládaný návrh na aktualizaci a prodloužení akreditace vzniká na základě uskutečňování tohoto studijního programu v minulém období a také na základě více než </w:t>
            </w:r>
            <w:proofErr w:type="gramStart"/>
            <w:r w:rsidRPr="00885C5A">
              <w:t>15ti leté</w:t>
            </w:r>
            <w:proofErr w:type="gramEnd"/>
            <w:r w:rsidRPr="00885C5A">
              <w:t xml:space="preserve"> zkušenosti se stejně nazvaným bakalářským a magisterským studijním oborem Bezpečnostní technologie, systémy a management. Magisterský stupeň v tomto vzdělávání byl akreditován v roce 2005, první studenti byli přijímáni do tohoto studijního oboru v akademickém roce 2005/2006. Navíc, v průběhu let 2011 až 2018 bylo v rámci doktorského studijního oboru Informační technologie obhájeno více jak deset disertačních prací, jejichž témata měla přesah do bezpečnostních technologií.</w:t>
            </w:r>
            <w:r w:rsidRPr="00185062">
              <w:t xml:space="preserve"> </w:t>
            </w:r>
          </w:p>
          <w:p w14:paraId="6B014762" w14:textId="77777777" w:rsidR="006B59AF" w:rsidRPr="00185062" w:rsidRDefault="006B59AF" w:rsidP="00805A54">
            <w:pPr>
              <w:jc w:val="both"/>
            </w:pPr>
            <w:r w:rsidRPr="00185062">
              <w:t xml:space="preserve">Fakulta aplikované informatiky investičně průběžně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w:t>
            </w:r>
            <w:proofErr w:type="spellStart"/>
            <w:r w:rsidRPr="00185062">
              <w:t>VaV</w:t>
            </w:r>
            <w:proofErr w:type="spellEnd"/>
            <w:r w:rsidRPr="00185062">
              <w:t xml:space="preserve"> činností. Personální rozvoj fakulty pro zabezpečení všech činností, souvisejících s uskutečňováním SP fakulty probíhá kontinuálně jak z hlediska fluktuace pracovníků, tak i nástupu nových akademických pracovníků anebo jejich odchodů. Fakulta aplikované informatiky bude dále rozvíjet propojení mezi vzdělávacími a tvůrčími činnostmi a praxí prostřednictvím projektů zaměřených na vývoj a </w:t>
            </w:r>
            <w:proofErr w:type="spellStart"/>
            <w:r w:rsidRPr="00185062">
              <w:t>VaV</w:t>
            </w:r>
            <w:proofErr w:type="spellEnd"/>
            <w:r w:rsidRPr="00185062">
              <w:t>.</w:t>
            </w:r>
          </w:p>
          <w:p w14:paraId="2B1C7171" w14:textId="6DFFFD38" w:rsidR="006B59AF" w:rsidRPr="00185062" w:rsidRDefault="006B59AF" w:rsidP="00805A54">
            <w:pPr>
              <w:jc w:val="both"/>
            </w:pPr>
            <w:del w:id="641" w:author="Jiří Vojtěšek" w:date="2024-10-30T10:32:00Z">
              <w:r w:rsidRPr="00185062" w:rsidDel="006B2631">
                <w:delText xml:space="preserve">Další rozvoj doktorského studijního programu je garantován následujícími, vzájemně provázanými charakteristikami a aktivitami. </w:delText>
              </w:r>
            </w:del>
            <w:r w:rsidRPr="00185062">
              <w:t xml:space="preserve">Mezi školiteli jsou zkušení odborníci uznávaní v evropské či světové komunitě, kteří napomáhají dozrávání a růstu nastupujících generací školitelů; viz příloha C Personální zabezpečení. Na úrovni fakulty i ústavů existuje systematická podpora aktivit k získávání zahraničních studentů a k vyššímu zapojení zahraničních odborníků do procesu výchovy budoucích výzkumných pracovníků. Složení oborové rady studijního programu (viz CI) napomáhá získávání pravidelné kvalifikované zpětné vazby z předních pracovišť v ČR a SR, které se zabývají bezpečností. </w:t>
            </w:r>
          </w:p>
          <w:p w14:paraId="7D38BE36" w14:textId="77777777" w:rsidR="006B59AF" w:rsidRPr="00185062" w:rsidRDefault="006B59AF" w:rsidP="00805A54">
            <w:pPr>
              <w:jc w:val="both"/>
            </w:pPr>
          </w:p>
        </w:tc>
      </w:tr>
      <w:tr w:rsidR="006B59AF" w14:paraId="182248B9" w14:textId="77777777" w:rsidTr="00805A54">
        <w:trPr>
          <w:trHeight w:val="104"/>
        </w:trPr>
        <w:tc>
          <w:tcPr>
            <w:tcW w:w="9285" w:type="dxa"/>
            <w:shd w:val="clear" w:color="auto" w:fill="FBD4B4" w:themeFill="accent6" w:themeFillTint="66"/>
          </w:tcPr>
          <w:p w14:paraId="078F1B98" w14:textId="77777777" w:rsidR="006B59AF" w:rsidRPr="007E4E28" w:rsidRDefault="006B59AF" w:rsidP="00805A54">
            <w:pPr>
              <w:rPr>
                <w:b/>
                <w:bCs/>
              </w:rPr>
            </w:pPr>
            <w:r w:rsidRPr="007E4E28">
              <w:rPr>
                <w:b/>
                <w:bCs/>
              </w:rPr>
              <w:t>Systém výuky s využitím prvků distančního vzdělávání v prezenční formě studia</w:t>
            </w:r>
          </w:p>
        </w:tc>
      </w:tr>
      <w:tr w:rsidR="006B59AF" w14:paraId="7B70CBA4" w14:textId="77777777" w:rsidTr="00805A54">
        <w:trPr>
          <w:trHeight w:val="2835"/>
        </w:trPr>
        <w:tc>
          <w:tcPr>
            <w:tcW w:w="9285" w:type="dxa"/>
            <w:shd w:val="clear" w:color="auto" w:fill="FFFFFF"/>
          </w:tcPr>
          <w:p w14:paraId="764CA504" w14:textId="77777777" w:rsidR="006B59AF" w:rsidRPr="00FA5EDE" w:rsidRDefault="006B59AF" w:rsidP="00805A54">
            <w:pPr>
              <w:jc w:val="both"/>
              <w:rPr>
                <w:rFonts w:cs="Arial"/>
              </w:rPr>
            </w:pPr>
            <w:r w:rsidRPr="00FA5EDE">
              <w:rPr>
                <w:rFonts w:cs="Arial"/>
              </w:rPr>
              <w:t>Prvky distančního vzdělávání jsou v prezenční formě studia používány jen v případech, kdy tyto prvky přináší studentům přidanou hodnotu s ohledem na vzdělávací cíl a očekávané výsledky učení. V případě tohoto doktorského studijního programu se předpokládá využití prvků distanční výuky v těchto oblastech:</w:t>
            </w:r>
          </w:p>
          <w:p w14:paraId="7563730D" w14:textId="77777777" w:rsidR="006B59AF" w:rsidRPr="00FA5EDE" w:rsidRDefault="006B59AF" w:rsidP="006B59AF">
            <w:pPr>
              <w:pStyle w:val="Odstavecseseznamem"/>
              <w:widowControl w:val="0"/>
              <w:numPr>
                <w:ilvl w:val="0"/>
                <w:numId w:val="20"/>
              </w:numPr>
              <w:suppressAutoHyphens w:val="0"/>
              <w:contextualSpacing w:val="0"/>
              <w:jc w:val="both"/>
              <w:rPr>
                <w:rFonts w:cs="Arial"/>
              </w:rPr>
            </w:pPr>
            <w:r w:rsidRPr="00FA5EDE">
              <w:rPr>
                <w:rFonts w:cs="Arial"/>
              </w:rPr>
              <w:t xml:space="preserve"> spolupráce na výzkumu s doktorandy, vyučujícími nebo odborníky z jiných vysokých škol v ČR nebo zahraničí (konzultace prostřednictvím digitálních platforem, bez vycestování na partnerskou instituci).</w:t>
            </w:r>
          </w:p>
          <w:p w14:paraId="0341A972" w14:textId="77777777" w:rsidR="006B59AF" w:rsidRPr="00FA5EDE" w:rsidRDefault="006B59AF" w:rsidP="006B59AF">
            <w:pPr>
              <w:pStyle w:val="Odstavecseseznamem"/>
              <w:widowControl w:val="0"/>
              <w:numPr>
                <w:ilvl w:val="0"/>
                <w:numId w:val="20"/>
              </w:numPr>
              <w:suppressAutoHyphens w:val="0"/>
              <w:contextualSpacing w:val="0"/>
              <w:jc w:val="both"/>
              <w:rPr>
                <w:rFonts w:cs="Arial"/>
              </w:rPr>
            </w:pPr>
            <w:r w:rsidRPr="00FA5EDE">
              <w:rPr>
                <w:rFonts w:cs="Arial"/>
              </w:rPr>
              <w:t>online diskuze s odborníky z praxe</w:t>
            </w:r>
          </w:p>
          <w:p w14:paraId="090E274D" w14:textId="77777777" w:rsidR="006B59AF" w:rsidRPr="00FA5EDE" w:rsidRDefault="006B59AF" w:rsidP="006B59AF">
            <w:pPr>
              <w:pStyle w:val="Odstavecseseznamem"/>
              <w:widowControl w:val="0"/>
              <w:numPr>
                <w:ilvl w:val="0"/>
                <w:numId w:val="20"/>
              </w:numPr>
              <w:suppressAutoHyphens w:val="0"/>
              <w:contextualSpacing w:val="0"/>
              <w:jc w:val="both"/>
              <w:rPr>
                <w:rFonts w:cs="Arial"/>
              </w:rPr>
            </w:pPr>
            <w:r w:rsidRPr="00FA5EDE">
              <w:rPr>
                <w:rFonts w:cs="Arial"/>
              </w:rPr>
              <w:t>účast na online besedách, webinářích, konferencích, workshopech apod.</w:t>
            </w:r>
          </w:p>
          <w:p w14:paraId="7F0660E1" w14:textId="77777777" w:rsidR="006B59AF" w:rsidRPr="00FA5EDE" w:rsidRDefault="006B59AF" w:rsidP="006B59AF">
            <w:pPr>
              <w:pStyle w:val="Odstavecseseznamem"/>
              <w:widowControl w:val="0"/>
              <w:numPr>
                <w:ilvl w:val="0"/>
                <w:numId w:val="20"/>
              </w:numPr>
              <w:suppressAutoHyphens w:val="0"/>
              <w:contextualSpacing w:val="0"/>
              <w:jc w:val="both"/>
              <w:rPr>
                <w:rFonts w:cs="Arial"/>
              </w:rPr>
            </w:pPr>
            <w:r w:rsidRPr="00FA5EDE">
              <w:rPr>
                <w:rFonts w:cs="Arial"/>
              </w:rPr>
              <w:t>individuální nebo skupinové konzultace se školitelem, konzultantem (výjimečně po vzájemné dohodě z důvodu nemoci nebo služební cesty školitele).</w:t>
            </w:r>
          </w:p>
          <w:p w14:paraId="32BF9982" w14:textId="77777777" w:rsidR="006B59AF" w:rsidRPr="00D31760" w:rsidRDefault="006B59AF" w:rsidP="00805A54">
            <w:pPr>
              <w:rPr>
                <w:rFonts w:cs="Arial"/>
              </w:rPr>
            </w:pPr>
          </w:p>
        </w:tc>
      </w:tr>
      <w:tr w:rsidR="006B59AF" w14:paraId="324DF19D" w14:textId="77777777" w:rsidTr="00805A54">
        <w:trPr>
          <w:trHeight w:val="185"/>
        </w:trPr>
        <w:tc>
          <w:tcPr>
            <w:tcW w:w="9285" w:type="dxa"/>
            <w:shd w:val="clear" w:color="auto" w:fill="F7CAAC"/>
          </w:tcPr>
          <w:p w14:paraId="3141545B" w14:textId="77777777" w:rsidR="006B59AF" w:rsidRPr="00FA046D" w:rsidRDefault="006B59AF" w:rsidP="00805A54">
            <w:pPr>
              <w:jc w:val="both"/>
              <w:rPr>
                <w:b/>
                <w:bCs/>
              </w:rPr>
            </w:pPr>
            <w:r w:rsidRPr="00FA046D">
              <w:rPr>
                <w:b/>
                <w:bCs/>
              </w:rPr>
              <w:t>Systém výuky v distanční a kombinované formě studia</w:t>
            </w:r>
          </w:p>
        </w:tc>
      </w:tr>
      <w:tr w:rsidR="006B59AF" w14:paraId="246D2F7A" w14:textId="77777777" w:rsidTr="00805A54">
        <w:trPr>
          <w:trHeight w:val="2835"/>
        </w:trPr>
        <w:tc>
          <w:tcPr>
            <w:tcW w:w="9285" w:type="dxa"/>
            <w:shd w:val="clear" w:color="auto" w:fill="FFFFFF"/>
          </w:tcPr>
          <w:p w14:paraId="733AE39B" w14:textId="77777777" w:rsidR="006B59AF" w:rsidRPr="00FA5EDE" w:rsidRDefault="006B59AF" w:rsidP="00805A54">
            <w:pPr>
              <w:jc w:val="both"/>
            </w:pPr>
            <w:r w:rsidRPr="00FA5EDE">
              <w:t xml:space="preserve">Tento studijní program bude realizován také v kombinované formě studia. Prvky distančního vzdělávání se v této formě budou využívat jen omezeně. Využití distančních synchronních a asynchronních aktivit je definováno vnitřními normami fakulty. </w:t>
            </w:r>
          </w:p>
          <w:p w14:paraId="353AADC4" w14:textId="77777777" w:rsidR="006B59AF" w:rsidRPr="00FA5EDE" w:rsidRDefault="006B59AF" w:rsidP="00805A54">
            <w:pPr>
              <w:jc w:val="both"/>
            </w:pPr>
            <w:r w:rsidRPr="00FA5EDE">
              <w:t>Studenti v kombinované formě studia realizují jednotlivé zkoušky zapsané v individuálním studijním plánu prezenčně (osobně). Organizovanou výuku v předmětech Anglický jazyk, Matematika, popřípadě Metodologie vědecké práce lze absolvovat prostřednictvím individuálních konzultací s vyučujícím.</w:t>
            </w:r>
          </w:p>
          <w:p w14:paraId="272906CE" w14:textId="77777777" w:rsidR="006B59AF" w:rsidRPr="00FA5EDE" w:rsidRDefault="006B59AF" w:rsidP="00805A54">
            <w:pPr>
              <w:jc w:val="both"/>
            </w:pPr>
            <w:r w:rsidRPr="00FA5EDE">
              <w:t>Pro studenty kombinované formy studia je k dispozici velké množství elektronických výukových materiálů.</w:t>
            </w:r>
          </w:p>
          <w:p w14:paraId="6BF6D511" w14:textId="77777777" w:rsidR="006B59AF" w:rsidRPr="00FA5EDE" w:rsidRDefault="006B59AF" w:rsidP="00805A54">
            <w:pPr>
              <w:jc w:val="both"/>
            </w:pPr>
            <w:r w:rsidRPr="00FA5EDE">
              <w:t>Státní zkoušky a obhajoba disertační práce je organizována vždy prezenčně. Pravidla pro organizaci těchto zkoušek jsou popsána ve vnitřních normách fakulty.</w:t>
            </w:r>
          </w:p>
          <w:p w14:paraId="7758CAE8" w14:textId="77777777" w:rsidR="006B59AF" w:rsidRDefault="006B59AF" w:rsidP="00805A54">
            <w:pPr>
              <w:jc w:val="both"/>
            </w:pPr>
            <w:r w:rsidRPr="00FA5EDE">
              <w:t>Studentům kombinované formy studia je ve větší míře dovolena komunikace se školitele (konzultantem) prostřednictvím nástrojů pro vzdálenou komunikaci (synchronní i asynchronní).</w:t>
            </w:r>
            <w:r>
              <w:t xml:space="preserve"> </w:t>
            </w:r>
          </w:p>
        </w:tc>
      </w:tr>
    </w:tbl>
    <w:p w14:paraId="0BC32547" w14:textId="77777777" w:rsidR="006B59AF" w:rsidRDefault="006B59AF" w:rsidP="006B59AF"/>
    <w:p w14:paraId="1CDADA7F" w14:textId="3F3CCC9E" w:rsidR="00870404" w:rsidRDefault="00870404" w:rsidP="00A22604"/>
    <w:p w14:paraId="050E8A28" w14:textId="77777777" w:rsidR="00A22604" w:rsidRDefault="00A22604" w:rsidP="00A22604">
      <w:pPr>
        <w:sectPr w:rsidR="00A22604" w:rsidSect="00EB2C26">
          <w:footerReference w:type="even" r:id="rId88"/>
          <w:footerReference w:type="default" r:id="rId89"/>
          <w:pgSz w:w="11906" w:h="16838"/>
          <w:pgMar w:top="851" w:right="1418" w:bottom="1134" w:left="1418" w:header="709" w:footer="709" w:gutter="0"/>
          <w:cols w:space="708"/>
          <w:docGrid w:linePitch="360"/>
        </w:sectPr>
      </w:pPr>
    </w:p>
    <w:p w14:paraId="2E014873" w14:textId="77777777" w:rsidR="008C6736" w:rsidRPr="00805A54" w:rsidRDefault="008C6736" w:rsidP="008C6736">
      <w:pPr>
        <w:rPr>
          <w:rStyle w:val="pubyear"/>
        </w:rPr>
      </w:pP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464"/>
      </w:tblGrid>
      <w:tr w:rsidR="008C6736" w:rsidRPr="000E0A60" w14:paraId="34655310" w14:textId="77777777" w:rsidTr="00805A54">
        <w:tc>
          <w:tcPr>
            <w:tcW w:w="9464" w:type="dxa"/>
            <w:tcBorders>
              <w:bottom w:val="double" w:sz="4" w:space="0" w:color="auto"/>
            </w:tcBorders>
            <w:shd w:val="clear" w:color="auto" w:fill="BDD6EE"/>
          </w:tcPr>
          <w:p w14:paraId="02453740" w14:textId="5842D256" w:rsidR="008C6736" w:rsidRPr="000E0A60" w:rsidRDefault="008C6736" w:rsidP="000E0A60">
            <w:pPr>
              <w:tabs>
                <w:tab w:val="right" w:pos="9143"/>
              </w:tabs>
              <w:jc w:val="both"/>
              <w:rPr>
                <w:b/>
                <w:sz w:val="28"/>
              </w:rPr>
            </w:pPr>
            <w:r w:rsidRPr="000E0A60">
              <w:rPr>
                <w:b/>
                <w:sz w:val="28"/>
              </w:rPr>
              <w:br w:type="page"/>
            </w:r>
            <w:bookmarkStart w:id="644" w:name="E"/>
            <w:bookmarkStart w:id="645" w:name="E_obsah"/>
            <w:bookmarkStart w:id="646" w:name="OLE_LINK210"/>
            <w:bookmarkStart w:id="647" w:name="OLE_LINK211"/>
            <w:bookmarkStart w:id="648" w:name="OLE_LINK212"/>
            <w:bookmarkStart w:id="649" w:name="bookmark0"/>
            <w:r w:rsidRPr="000E0A60">
              <w:rPr>
                <w:b/>
                <w:sz w:val="28"/>
              </w:rPr>
              <w:t>E – Sebehodnotící zpráva pro akreditaci studijních programů</w:t>
            </w:r>
            <w:bookmarkEnd w:id="644"/>
            <w:bookmarkEnd w:id="645"/>
            <w:r w:rsidR="000E0A60">
              <w:rPr>
                <w:b/>
                <w:sz w:val="28"/>
              </w:rPr>
              <w:tab/>
            </w:r>
            <w:r w:rsidR="000E0A60" w:rsidRPr="002C742F">
              <w:rPr>
                <w:b/>
                <w:color w:val="FF0000"/>
                <w:sz w:val="22"/>
                <w:szCs w:val="22"/>
                <w:u w:val="single"/>
              </w:rPr>
              <w:fldChar w:fldCharType="begin"/>
            </w:r>
            <w:r w:rsidR="000E0A60" w:rsidRPr="002C742F">
              <w:rPr>
                <w:b/>
                <w:color w:val="FF0000"/>
                <w:sz w:val="22"/>
                <w:szCs w:val="22"/>
                <w:u w:val="single"/>
              </w:rPr>
              <w:instrText xml:space="preserve"> REF aobsah \h  \* MERGEFORMAT </w:instrText>
            </w:r>
            <w:r w:rsidR="000E0A60" w:rsidRPr="002C742F">
              <w:rPr>
                <w:b/>
                <w:color w:val="FF0000"/>
                <w:sz w:val="22"/>
                <w:szCs w:val="22"/>
                <w:u w:val="single"/>
              </w:rPr>
            </w:r>
            <w:r w:rsidR="000E0A60" w:rsidRPr="002C742F">
              <w:rPr>
                <w:b/>
                <w:color w:val="FF0000"/>
                <w:sz w:val="22"/>
                <w:szCs w:val="22"/>
                <w:u w:val="single"/>
              </w:rPr>
              <w:fldChar w:fldCharType="separate"/>
            </w:r>
            <w:r w:rsidR="00063627" w:rsidRPr="00063627">
              <w:rPr>
                <w:color w:val="FF0000"/>
                <w:sz w:val="22"/>
                <w:szCs w:val="22"/>
                <w:u w:val="single"/>
              </w:rPr>
              <w:t>Obsah žádosti</w:t>
            </w:r>
            <w:r w:rsidR="000E0A60" w:rsidRPr="002C742F">
              <w:rPr>
                <w:b/>
                <w:color w:val="FF0000"/>
                <w:sz w:val="22"/>
                <w:szCs w:val="22"/>
                <w:u w:val="single"/>
              </w:rPr>
              <w:fldChar w:fldCharType="end"/>
            </w:r>
            <w:r w:rsidRPr="000E0A60">
              <w:rPr>
                <w:b/>
                <w:sz w:val="28"/>
              </w:rPr>
              <w:t xml:space="preserve">                </w:t>
            </w:r>
          </w:p>
        </w:tc>
      </w:tr>
    </w:tbl>
    <w:bookmarkEnd w:id="649" w:displacedByCustomXml="next"/>
    <w:bookmarkEnd w:id="648" w:displacedByCustomXml="next"/>
    <w:bookmarkEnd w:id="647" w:displacedByCustomXml="next"/>
    <w:bookmarkEnd w:id="646" w:displacedByCustomXml="next"/>
    <w:sdt>
      <w:sdtPr>
        <w:rPr>
          <w:rStyle w:val="pubyear"/>
          <w:rFonts w:eastAsia="Times New Roman" w:cs="Times New Roman"/>
          <w:color w:val="auto"/>
          <w:sz w:val="20"/>
          <w:szCs w:val="20"/>
        </w:rPr>
        <w:id w:val="1886993967"/>
        <w:docPartObj>
          <w:docPartGallery w:val="Table of Contents"/>
          <w:docPartUnique/>
        </w:docPartObj>
      </w:sdtPr>
      <w:sdtEndPr>
        <w:rPr>
          <w:rStyle w:val="pubyear"/>
        </w:rPr>
      </w:sdtEndPr>
      <w:sdtContent>
        <w:p w14:paraId="128E5575" w14:textId="77777777" w:rsidR="008C6736" w:rsidRPr="00805A54" w:rsidRDefault="008C6736" w:rsidP="008C6736">
          <w:pPr>
            <w:pStyle w:val="Nadpisobsahu"/>
            <w:rPr>
              <w:rStyle w:val="pubyear"/>
            </w:rPr>
          </w:pPr>
          <w:r w:rsidRPr="00805A54">
            <w:rPr>
              <w:rStyle w:val="pubyear"/>
            </w:rPr>
            <w:t>Obsah</w:t>
          </w:r>
        </w:p>
        <w:p w14:paraId="160F6765" w14:textId="7BECF74C" w:rsidR="008C6736" w:rsidRPr="008C6736" w:rsidRDefault="008C6736" w:rsidP="008C6736">
          <w:pPr>
            <w:pStyle w:val="Obsah2"/>
            <w:rPr>
              <w:rStyle w:val="Hypertextovodkaz"/>
              <w:noProof/>
            </w:rPr>
          </w:pPr>
          <w:r w:rsidRPr="00805A54">
            <w:rPr>
              <w:rStyle w:val="pubyear"/>
            </w:rPr>
            <w:fldChar w:fldCharType="begin"/>
          </w:r>
          <w:r w:rsidRPr="00805A54">
            <w:rPr>
              <w:rStyle w:val="pubyear"/>
            </w:rPr>
            <w:instrText xml:space="preserve"> TOC \o "1-3" \h \z \u </w:instrText>
          </w:r>
          <w:r w:rsidRPr="00805A54">
            <w:rPr>
              <w:rStyle w:val="pubyear"/>
            </w:rPr>
            <w:fldChar w:fldCharType="separate"/>
          </w:r>
          <w:hyperlink w:anchor="_Toc176123821" w:history="1">
            <w:r w:rsidRPr="00C13BB4">
              <w:rPr>
                <w:rStyle w:val="Hypertextovodkaz"/>
                <w:noProof/>
              </w:rPr>
              <w:t>I.</w:t>
            </w:r>
            <w:r>
              <w:rPr>
                <w:rStyle w:val="Hypertextovodkaz"/>
                <w:noProof/>
              </w:rPr>
              <w:t xml:space="preserve"> </w:t>
            </w:r>
            <w:r w:rsidRPr="00C13BB4">
              <w:rPr>
                <w:rStyle w:val="Hypertextovodkaz"/>
                <w:noProof/>
              </w:rPr>
              <w:t>Instituce</w:t>
            </w:r>
            <w:r w:rsidRPr="008C6736">
              <w:rPr>
                <w:rStyle w:val="Hypertextovodkaz"/>
                <w:noProof/>
                <w:webHidden/>
              </w:rPr>
              <w:tab/>
            </w:r>
            <w:r w:rsidRPr="008C6736">
              <w:rPr>
                <w:rStyle w:val="Hypertextovodkaz"/>
                <w:noProof/>
                <w:webHidden/>
              </w:rPr>
              <w:fldChar w:fldCharType="begin"/>
            </w:r>
            <w:r w:rsidRPr="008C6736">
              <w:rPr>
                <w:rStyle w:val="Hypertextovodkaz"/>
                <w:noProof/>
                <w:webHidden/>
              </w:rPr>
              <w:instrText xml:space="preserve"> PAGEREF _Toc176123821 \h </w:instrText>
            </w:r>
            <w:r w:rsidRPr="008C6736">
              <w:rPr>
                <w:rStyle w:val="Hypertextovodkaz"/>
                <w:noProof/>
                <w:webHidden/>
              </w:rPr>
            </w:r>
            <w:r w:rsidRPr="008C6736">
              <w:rPr>
                <w:rStyle w:val="Hypertextovodkaz"/>
                <w:noProof/>
                <w:webHidden/>
              </w:rPr>
              <w:fldChar w:fldCharType="separate"/>
            </w:r>
            <w:r w:rsidR="00063627">
              <w:rPr>
                <w:rStyle w:val="Hypertextovodkaz"/>
                <w:noProof/>
                <w:webHidden/>
              </w:rPr>
              <w:t>102</w:t>
            </w:r>
            <w:r w:rsidRPr="008C6736">
              <w:rPr>
                <w:rStyle w:val="Hypertextovodkaz"/>
                <w:noProof/>
                <w:webHidden/>
              </w:rPr>
              <w:fldChar w:fldCharType="end"/>
            </w:r>
          </w:hyperlink>
        </w:p>
        <w:p w14:paraId="67FE48A8" w14:textId="1B33F71A" w:rsidR="008C6736" w:rsidRDefault="00007B99">
          <w:pPr>
            <w:pStyle w:val="Obsah2"/>
            <w:rPr>
              <w:rFonts w:asciiTheme="minorHAnsi" w:eastAsiaTheme="minorEastAsia" w:hAnsiTheme="minorHAnsi" w:cstheme="minorBidi"/>
              <w:b w:val="0"/>
              <w:noProof/>
              <w:lang w:eastAsia="cs-CZ"/>
            </w:rPr>
          </w:pPr>
          <w:hyperlink w:anchor="_Toc176123822" w:history="1">
            <w:r w:rsidR="008C6736" w:rsidRPr="00C13BB4">
              <w:rPr>
                <w:rStyle w:val="Hypertextovodkaz"/>
                <w:noProof/>
              </w:rPr>
              <w:t>Působnost orgánů vysoké školy</w:t>
            </w:r>
            <w:r w:rsidR="008C6736">
              <w:rPr>
                <w:noProof/>
                <w:webHidden/>
              </w:rPr>
              <w:tab/>
            </w:r>
            <w:r w:rsidR="008C6736">
              <w:rPr>
                <w:noProof/>
                <w:webHidden/>
              </w:rPr>
              <w:fldChar w:fldCharType="begin"/>
            </w:r>
            <w:r w:rsidR="008C6736">
              <w:rPr>
                <w:noProof/>
                <w:webHidden/>
              </w:rPr>
              <w:instrText xml:space="preserve"> PAGEREF _Toc176123822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2136535D" w14:textId="69C6ECB4"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3" w:history="1">
            <w:r w:rsidR="008C6736" w:rsidRPr="00C13BB4">
              <w:rPr>
                <w:rStyle w:val="Hypertextovodkaz"/>
                <w:noProof/>
              </w:rPr>
              <w:t>Standardy 1.1-1.2</w:t>
            </w:r>
            <w:r w:rsidR="008C6736">
              <w:rPr>
                <w:noProof/>
                <w:webHidden/>
              </w:rPr>
              <w:tab/>
            </w:r>
            <w:r w:rsidR="008C6736">
              <w:rPr>
                <w:noProof/>
                <w:webHidden/>
              </w:rPr>
              <w:fldChar w:fldCharType="begin"/>
            </w:r>
            <w:r w:rsidR="008C6736">
              <w:rPr>
                <w:noProof/>
                <w:webHidden/>
              </w:rPr>
              <w:instrText xml:space="preserve"> PAGEREF _Toc176123823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3C28D3B4" w14:textId="64A5BE6A" w:rsidR="008C6736" w:rsidRDefault="00007B99">
          <w:pPr>
            <w:pStyle w:val="Obsah2"/>
            <w:rPr>
              <w:rFonts w:asciiTheme="minorHAnsi" w:eastAsiaTheme="minorEastAsia" w:hAnsiTheme="minorHAnsi" w:cstheme="minorBidi"/>
              <w:b w:val="0"/>
              <w:noProof/>
              <w:lang w:eastAsia="cs-CZ"/>
            </w:rPr>
          </w:pPr>
          <w:hyperlink w:anchor="_Toc176123824" w:history="1">
            <w:r w:rsidR="008C6736" w:rsidRPr="00C13BB4">
              <w:rPr>
                <w:rStyle w:val="Hypertextovodkaz"/>
                <w:noProof/>
              </w:rPr>
              <w:t>Vnitřní systém zajišťování kvality</w:t>
            </w:r>
            <w:r w:rsidR="008C6736">
              <w:rPr>
                <w:noProof/>
                <w:webHidden/>
              </w:rPr>
              <w:tab/>
            </w:r>
            <w:r w:rsidR="008C6736">
              <w:rPr>
                <w:noProof/>
                <w:webHidden/>
              </w:rPr>
              <w:fldChar w:fldCharType="begin"/>
            </w:r>
            <w:r w:rsidR="008C6736">
              <w:rPr>
                <w:noProof/>
                <w:webHidden/>
              </w:rPr>
              <w:instrText xml:space="preserve"> PAGEREF _Toc176123824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054E6DB8" w14:textId="62279078"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5" w:history="1">
            <w:r w:rsidR="008C6736" w:rsidRPr="00C13BB4">
              <w:rPr>
                <w:rStyle w:val="Hypertextovodkaz"/>
                <w:noProof/>
              </w:rPr>
              <w:t>Standard 1.3: Vymezení pravomoci a odpovědnost za kvalitu</w:t>
            </w:r>
            <w:r w:rsidR="008C6736">
              <w:rPr>
                <w:noProof/>
                <w:webHidden/>
              </w:rPr>
              <w:tab/>
            </w:r>
            <w:r w:rsidR="008C6736">
              <w:rPr>
                <w:noProof/>
                <w:webHidden/>
              </w:rPr>
              <w:fldChar w:fldCharType="begin"/>
            </w:r>
            <w:r w:rsidR="008C6736">
              <w:rPr>
                <w:noProof/>
                <w:webHidden/>
              </w:rPr>
              <w:instrText xml:space="preserve"> PAGEREF _Toc176123825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2CD3F0B4" w14:textId="442B8CF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6" w:history="1">
            <w:r w:rsidR="008C6736" w:rsidRPr="00C13BB4">
              <w:rPr>
                <w:rStyle w:val="Hypertextovodkaz"/>
                <w:noProof/>
              </w:rPr>
              <w:t>Standard 1.4: Procesy vzniku a úprav studijních programů</w:t>
            </w:r>
            <w:r w:rsidR="008C6736">
              <w:rPr>
                <w:noProof/>
                <w:webHidden/>
              </w:rPr>
              <w:tab/>
            </w:r>
            <w:r w:rsidR="008C6736">
              <w:rPr>
                <w:noProof/>
                <w:webHidden/>
              </w:rPr>
              <w:fldChar w:fldCharType="begin"/>
            </w:r>
            <w:r w:rsidR="008C6736">
              <w:rPr>
                <w:noProof/>
                <w:webHidden/>
              </w:rPr>
              <w:instrText xml:space="preserve"> PAGEREF _Toc176123826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59C60075" w14:textId="34535691"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7" w:history="1">
            <w:r w:rsidR="008C6736" w:rsidRPr="00C13BB4">
              <w:rPr>
                <w:rStyle w:val="Hypertextovodkaz"/>
                <w:noProof/>
              </w:rPr>
              <w:t>Standard 1.5: Principy a systém uznávání zahraničního vzdělávání pro přijetí ke studiu</w:t>
            </w:r>
            <w:r w:rsidR="008C6736">
              <w:rPr>
                <w:noProof/>
                <w:webHidden/>
              </w:rPr>
              <w:tab/>
            </w:r>
            <w:r w:rsidR="008C6736">
              <w:rPr>
                <w:noProof/>
                <w:webHidden/>
              </w:rPr>
              <w:fldChar w:fldCharType="begin"/>
            </w:r>
            <w:r w:rsidR="008C6736">
              <w:rPr>
                <w:noProof/>
                <w:webHidden/>
              </w:rPr>
              <w:instrText xml:space="preserve"> PAGEREF _Toc176123827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1C0C64E5" w14:textId="5DEB4B41"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8" w:history="1">
            <w:r w:rsidR="008C6736" w:rsidRPr="00C13BB4">
              <w:rPr>
                <w:rStyle w:val="Hypertextovodkaz"/>
                <w:noProof/>
              </w:rPr>
              <w:t>Standard 1.6: Vedení kvalifikačních a rigorózních prací</w:t>
            </w:r>
            <w:r w:rsidR="008C6736">
              <w:rPr>
                <w:noProof/>
                <w:webHidden/>
              </w:rPr>
              <w:tab/>
            </w:r>
            <w:r w:rsidR="008C6736">
              <w:rPr>
                <w:noProof/>
                <w:webHidden/>
              </w:rPr>
              <w:fldChar w:fldCharType="begin"/>
            </w:r>
            <w:r w:rsidR="008C6736">
              <w:rPr>
                <w:noProof/>
                <w:webHidden/>
              </w:rPr>
              <w:instrText xml:space="preserve"> PAGEREF _Toc176123828 \h </w:instrText>
            </w:r>
            <w:r w:rsidR="008C6736">
              <w:rPr>
                <w:noProof/>
                <w:webHidden/>
              </w:rPr>
            </w:r>
            <w:r w:rsidR="008C6736">
              <w:rPr>
                <w:noProof/>
                <w:webHidden/>
              </w:rPr>
              <w:fldChar w:fldCharType="separate"/>
            </w:r>
            <w:r w:rsidR="00063627">
              <w:rPr>
                <w:noProof/>
                <w:webHidden/>
              </w:rPr>
              <w:t>102</w:t>
            </w:r>
            <w:r w:rsidR="008C6736">
              <w:rPr>
                <w:noProof/>
                <w:webHidden/>
              </w:rPr>
              <w:fldChar w:fldCharType="end"/>
            </w:r>
          </w:hyperlink>
        </w:p>
        <w:p w14:paraId="2287573F" w14:textId="37BCDC16"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29" w:history="1">
            <w:r w:rsidR="008C6736" w:rsidRPr="00C13BB4">
              <w:rPr>
                <w:rStyle w:val="Hypertextovodkaz"/>
                <w:noProof/>
              </w:rPr>
              <w:t>Standard 1.7: Procesy zpětné vazby při hodnocení kvality</w:t>
            </w:r>
            <w:r w:rsidR="008C6736">
              <w:rPr>
                <w:noProof/>
                <w:webHidden/>
              </w:rPr>
              <w:tab/>
            </w:r>
            <w:r w:rsidR="008C6736">
              <w:rPr>
                <w:noProof/>
                <w:webHidden/>
              </w:rPr>
              <w:fldChar w:fldCharType="begin"/>
            </w:r>
            <w:r w:rsidR="008C6736">
              <w:rPr>
                <w:noProof/>
                <w:webHidden/>
              </w:rPr>
              <w:instrText xml:space="preserve"> PAGEREF _Toc176123829 \h </w:instrText>
            </w:r>
            <w:r w:rsidR="008C6736">
              <w:rPr>
                <w:noProof/>
                <w:webHidden/>
              </w:rPr>
            </w:r>
            <w:r w:rsidR="008C6736">
              <w:rPr>
                <w:noProof/>
                <w:webHidden/>
              </w:rPr>
              <w:fldChar w:fldCharType="separate"/>
            </w:r>
            <w:r w:rsidR="00063627">
              <w:rPr>
                <w:noProof/>
                <w:webHidden/>
              </w:rPr>
              <w:t>103</w:t>
            </w:r>
            <w:r w:rsidR="008C6736">
              <w:rPr>
                <w:noProof/>
                <w:webHidden/>
              </w:rPr>
              <w:fldChar w:fldCharType="end"/>
            </w:r>
          </w:hyperlink>
        </w:p>
        <w:p w14:paraId="3D2ACC40" w14:textId="2AE6ADE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0" w:history="1">
            <w:r w:rsidR="008C6736" w:rsidRPr="00C13BB4">
              <w:rPr>
                <w:rStyle w:val="Hypertextovodkaz"/>
                <w:noProof/>
              </w:rPr>
              <w:t>Standard 1.8: Sledování úspěšnosti uchazečů o studium, studentů a uplatnitelnosti absolventů</w:t>
            </w:r>
            <w:r w:rsidR="008C6736">
              <w:rPr>
                <w:noProof/>
                <w:webHidden/>
              </w:rPr>
              <w:tab/>
            </w:r>
            <w:r w:rsidR="008C6736">
              <w:rPr>
                <w:noProof/>
                <w:webHidden/>
              </w:rPr>
              <w:fldChar w:fldCharType="begin"/>
            </w:r>
            <w:r w:rsidR="008C6736">
              <w:rPr>
                <w:noProof/>
                <w:webHidden/>
              </w:rPr>
              <w:instrText xml:space="preserve"> PAGEREF _Toc176123830 \h </w:instrText>
            </w:r>
            <w:r w:rsidR="008C6736">
              <w:rPr>
                <w:noProof/>
                <w:webHidden/>
              </w:rPr>
            </w:r>
            <w:r w:rsidR="008C6736">
              <w:rPr>
                <w:noProof/>
                <w:webHidden/>
              </w:rPr>
              <w:fldChar w:fldCharType="separate"/>
            </w:r>
            <w:r w:rsidR="00063627">
              <w:rPr>
                <w:noProof/>
                <w:webHidden/>
              </w:rPr>
              <w:t>103</w:t>
            </w:r>
            <w:r w:rsidR="008C6736">
              <w:rPr>
                <w:noProof/>
                <w:webHidden/>
              </w:rPr>
              <w:fldChar w:fldCharType="end"/>
            </w:r>
          </w:hyperlink>
        </w:p>
        <w:p w14:paraId="2DEA8E37" w14:textId="405D96AD" w:rsidR="008C6736" w:rsidRDefault="00007B99">
          <w:pPr>
            <w:pStyle w:val="Obsah2"/>
            <w:rPr>
              <w:rFonts w:asciiTheme="minorHAnsi" w:eastAsiaTheme="minorEastAsia" w:hAnsiTheme="minorHAnsi" w:cstheme="minorBidi"/>
              <w:b w:val="0"/>
              <w:noProof/>
              <w:lang w:eastAsia="cs-CZ"/>
            </w:rPr>
          </w:pPr>
          <w:hyperlink w:anchor="_Toc176123831" w:history="1">
            <w:r w:rsidR="008C6736" w:rsidRPr="00C13BB4">
              <w:rPr>
                <w:rStyle w:val="Hypertextovodkaz"/>
                <w:noProof/>
              </w:rPr>
              <w:t>Vzdělávací a tvůrčí činnost</w:t>
            </w:r>
            <w:r w:rsidR="008C6736">
              <w:rPr>
                <w:noProof/>
                <w:webHidden/>
              </w:rPr>
              <w:tab/>
            </w:r>
            <w:r w:rsidR="008C6736">
              <w:rPr>
                <w:noProof/>
                <w:webHidden/>
              </w:rPr>
              <w:fldChar w:fldCharType="begin"/>
            </w:r>
            <w:r w:rsidR="008C6736">
              <w:rPr>
                <w:noProof/>
                <w:webHidden/>
              </w:rPr>
              <w:instrText xml:space="preserve"> PAGEREF _Toc176123831 \h </w:instrText>
            </w:r>
            <w:r w:rsidR="008C6736">
              <w:rPr>
                <w:noProof/>
                <w:webHidden/>
              </w:rPr>
            </w:r>
            <w:r w:rsidR="008C6736">
              <w:rPr>
                <w:noProof/>
                <w:webHidden/>
              </w:rPr>
              <w:fldChar w:fldCharType="separate"/>
            </w:r>
            <w:r w:rsidR="00063627">
              <w:rPr>
                <w:noProof/>
                <w:webHidden/>
              </w:rPr>
              <w:t>103</w:t>
            </w:r>
            <w:r w:rsidR="008C6736">
              <w:rPr>
                <w:noProof/>
                <w:webHidden/>
              </w:rPr>
              <w:fldChar w:fldCharType="end"/>
            </w:r>
          </w:hyperlink>
        </w:p>
        <w:p w14:paraId="1A5E9B17" w14:textId="4718CBBE"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2" w:history="1">
            <w:r w:rsidR="008C6736" w:rsidRPr="00C13BB4">
              <w:rPr>
                <w:rStyle w:val="Hypertextovodkaz"/>
                <w:noProof/>
              </w:rPr>
              <w:t>Standard 1.9: Mezinárodní rozměr a aplikace soudobého stavu poznání</w:t>
            </w:r>
            <w:r w:rsidR="008C6736">
              <w:rPr>
                <w:noProof/>
                <w:webHidden/>
              </w:rPr>
              <w:tab/>
            </w:r>
            <w:r w:rsidR="008C6736">
              <w:rPr>
                <w:noProof/>
                <w:webHidden/>
              </w:rPr>
              <w:fldChar w:fldCharType="begin"/>
            </w:r>
            <w:r w:rsidR="008C6736">
              <w:rPr>
                <w:noProof/>
                <w:webHidden/>
              </w:rPr>
              <w:instrText xml:space="preserve"> PAGEREF _Toc176123832 \h </w:instrText>
            </w:r>
            <w:r w:rsidR="008C6736">
              <w:rPr>
                <w:noProof/>
                <w:webHidden/>
              </w:rPr>
            </w:r>
            <w:r w:rsidR="008C6736">
              <w:rPr>
                <w:noProof/>
                <w:webHidden/>
              </w:rPr>
              <w:fldChar w:fldCharType="separate"/>
            </w:r>
            <w:r w:rsidR="00063627">
              <w:rPr>
                <w:noProof/>
                <w:webHidden/>
              </w:rPr>
              <w:t>103</w:t>
            </w:r>
            <w:r w:rsidR="008C6736">
              <w:rPr>
                <w:noProof/>
                <w:webHidden/>
              </w:rPr>
              <w:fldChar w:fldCharType="end"/>
            </w:r>
          </w:hyperlink>
        </w:p>
        <w:p w14:paraId="3A70834B" w14:textId="3398BB98"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3" w:history="1">
            <w:r w:rsidR="008C6736" w:rsidRPr="00C13BB4">
              <w:rPr>
                <w:rStyle w:val="Hypertextovodkaz"/>
                <w:noProof/>
              </w:rPr>
              <w:t>Standard 1.10: Spolupráce s praxí při uskutečňování studijních programů</w:t>
            </w:r>
            <w:r w:rsidR="008C6736">
              <w:rPr>
                <w:noProof/>
                <w:webHidden/>
              </w:rPr>
              <w:tab/>
            </w:r>
            <w:r w:rsidR="008C6736">
              <w:rPr>
                <w:noProof/>
                <w:webHidden/>
              </w:rPr>
              <w:fldChar w:fldCharType="begin"/>
            </w:r>
            <w:r w:rsidR="008C6736">
              <w:rPr>
                <w:noProof/>
                <w:webHidden/>
              </w:rPr>
              <w:instrText xml:space="preserve"> PAGEREF _Toc176123833 \h </w:instrText>
            </w:r>
            <w:r w:rsidR="008C6736">
              <w:rPr>
                <w:noProof/>
                <w:webHidden/>
              </w:rPr>
            </w:r>
            <w:r w:rsidR="008C6736">
              <w:rPr>
                <w:noProof/>
                <w:webHidden/>
              </w:rPr>
              <w:fldChar w:fldCharType="separate"/>
            </w:r>
            <w:r w:rsidR="00063627">
              <w:rPr>
                <w:noProof/>
                <w:webHidden/>
              </w:rPr>
              <w:t>104</w:t>
            </w:r>
            <w:r w:rsidR="008C6736">
              <w:rPr>
                <w:noProof/>
                <w:webHidden/>
              </w:rPr>
              <w:fldChar w:fldCharType="end"/>
            </w:r>
          </w:hyperlink>
        </w:p>
        <w:p w14:paraId="0969A818" w14:textId="06B3113C"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4" w:history="1">
            <w:r w:rsidR="008C6736" w:rsidRPr="00C13BB4">
              <w:rPr>
                <w:rStyle w:val="Hypertextovodkaz"/>
                <w:noProof/>
              </w:rPr>
              <w:t>Standard 1.11: Spolupráce s praxí při tvorbě studijních programů</w:t>
            </w:r>
            <w:r w:rsidR="008C6736">
              <w:rPr>
                <w:noProof/>
                <w:webHidden/>
              </w:rPr>
              <w:tab/>
            </w:r>
            <w:r w:rsidR="008C6736">
              <w:rPr>
                <w:noProof/>
                <w:webHidden/>
              </w:rPr>
              <w:fldChar w:fldCharType="begin"/>
            </w:r>
            <w:r w:rsidR="008C6736">
              <w:rPr>
                <w:noProof/>
                <w:webHidden/>
              </w:rPr>
              <w:instrText xml:space="preserve"> PAGEREF _Toc176123834 \h </w:instrText>
            </w:r>
            <w:r w:rsidR="008C6736">
              <w:rPr>
                <w:noProof/>
                <w:webHidden/>
              </w:rPr>
            </w:r>
            <w:r w:rsidR="008C6736">
              <w:rPr>
                <w:noProof/>
                <w:webHidden/>
              </w:rPr>
              <w:fldChar w:fldCharType="separate"/>
            </w:r>
            <w:r w:rsidR="00063627">
              <w:rPr>
                <w:noProof/>
                <w:webHidden/>
              </w:rPr>
              <w:t>104</w:t>
            </w:r>
            <w:r w:rsidR="008C6736">
              <w:rPr>
                <w:noProof/>
                <w:webHidden/>
              </w:rPr>
              <w:fldChar w:fldCharType="end"/>
            </w:r>
          </w:hyperlink>
        </w:p>
        <w:p w14:paraId="35625E03" w14:textId="4F193877" w:rsidR="008C6736" w:rsidRDefault="00007B99">
          <w:pPr>
            <w:pStyle w:val="Obsah2"/>
            <w:rPr>
              <w:rFonts w:asciiTheme="minorHAnsi" w:eastAsiaTheme="minorEastAsia" w:hAnsiTheme="minorHAnsi" w:cstheme="minorBidi"/>
              <w:b w:val="0"/>
              <w:noProof/>
              <w:lang w:eastAsia="cs-CZ"/>
            </w:rPr>
          </w:pPr>
          <w:hyperlink w:anchor="_Toc176123835" w:history="1">
            <w:r w:rsidR="008C6736" w:rsidRPr="00C13BB4">
              <w:rPr>
                <w:rStyle w:val="Hypertextovodkaz"/>
                <w:noProof/>
              </w:rPr>
              <w:t>Podpůrné zdroje a administrativa</w:t>
            </w:r>
            <w:r w:rsidR="008C6736">
              <w:rPr>
                <w:noProof/>
                <w:webHidden/>
              </w:rPr>
              <w:tab/>
            </w:r>
            <w:r w:rsidR="008C6736">
              <w:rPr>
                <w:noProof/>
                <w:webHidden/>
              </w:rPr>
              <w:fldChar w:fldCharType="begin"/>
            </w:r>
            <w:r w:rsidR="008C6736">
              <w:rPr>
                <w:noProof/>
                <w:webHidden/>
              </w:rPr>
              <w:instrText xml:space="preserve"> PAGEREF _Toc176123835 \h </w:instrText>
            </w:r>
            <w:r w:rsidR="008C6736">
              <w:rPr>
                <w:noProof/>
                <w:webHidden/>
              </w:rPr>
            </w:r>
            <w:r w:rsidR="008C6736">
              <w:rPr>
                <w:noProof/>
                <w:webHidden/>
              </w:rPr>
              <w:fldChar w:fldCharType="separate"/>
            </w:r>
            <w:r w:rsidR="00063627">
              <w:rPr>
                <w:noProof/>
                <w:webHidden/>
              </w:rPr>
              <w:t>104</w:t>
            </w:r>
            <w:r w:rsidR="008C6736">
              <w:rPr>
                <w:noProof/>
                <w:webHidden/>
              </w:rPr>
              <w:fldChar w:fldCharType="end"/>
            </w:r>
          </w:hyperlink>
        </w:p>
        <w:p w14:paraId="19BD62E6" w14:textId="03121DB3"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6" w:history="1">
            <w:r w:rsidR="008C6736" w:rsidRPr="00C13BB4">
              <w:rPr>
                <w:rStyle w:val="Hypertextovodkaz"/>
                <w:noProof/>
              </w:rPr>
              <w:t>Standard 1.12: Informační systém</w:t>
            </w:r>
            <w:r w:rsidR="008C6736">
              <w:rPr>
                <w:noProof/>
                <w:webHidden/>
              </w:rPr>
              <w:tab/>
            </w:r>
            <w:r w:rsidR="008C6736">
              <w:rPr>
                <w:noProof/>
                <w:webHidden/>
              </w:rPr>
              <w:fldChar w:fldCharType="begin"/>
            </w:r>
            <w:r w:rsidR="008C6736">
              <w:rPr>
                <w:noProof/>
                <w:webHidden/>
              </w:rPr>
              <w:instrText xml:space="preserve"> PAGEREF _Toc176123836 \h </w:instrText>
            </w:r>
            <w:r w:rsidR="008C6736">
              <w:rPr>
                <w:noProof/>
                <w:webHidden/>
              </w:rPr>
            </w:r>
            <w:r w:rsidR="008C6736">
              <w:rPr>
                <w:noProof/>
                <w:webHidden/>
              </w:rPr>
              <w:fldChar w:fldCharType="separate"/>
            </w:r>
            <w:r w:rsidR="00063627">
              <w:rPr>
                <w:noProof/>
                <w:webHidden/>
              </w:rPr>
              <w:t>104</w:t>
            </w:r>
            <w:r w:rsidR="008C6736">
              <w:rPr>
                <w:noProof/>
                <w:webHidden/>
              </w:rPr>
              <w:fldChar w:fldCharType="end"/>
            </w:r>
          </w:hyperlink>
        </w:p>
        <w:p w14:paraId="1187C1D0" w14:textId="421E583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7" w:history="1">
            <w:r w:rsidR="008C6736" w:rsidRPr="00C13BB4">
              <w:rPr>
                <w:rStyle w:val="Hypertextovodkaz"/>
                <w:noProof/>
              </w:rPr>
              <w:t>Standard 1.13: Knihovny a elektronické zdroje</w:t>
            </w:r>
            <w:r w:rsidR="008C6736">
              <w:rPr>
                <w:noProof/>
                <w:webHidden/>
              </w:rPr>
              <w:tab/>
            </w:r>
            <w:r w:rsidR="008C6736">
              <w:rPr>
                <w:noProof/>
                <w:webHidden/>
              </w:rPr>
              <w:fldChar w:fldCharType="begin"/>
            </w:r>
            <w:r w:rsidR="008C6736">
              <w:rPr>
                <w:noProof/>
                <w:webHidden/>
              </w:rPr>
              <w:instrText xml:space="preserve"> PAGEREF _Toc176123837 \h </w:instrText>
            </w:r>
            <w:r w:rsidR="008C6736">
              <w:rPr>
                <w:noProof/>
                <w:webHidden/>
              </w:rPr>
            </w:r>
            <w:r w:rsidR="008C6736">
              <w:rPr>
                <w:noProof/>
                <w:webHidden/>
              </w:rPr>
              <w:fldChar w:fldCharType="separate"/>
            </w:r>
            <w:r w:rsidR="00063627">
              <w:rPr>
                <w:noProof/>
                <w:webHidden/>
              </w:rPr>
              <w:t>105</w:t>
            </w:r>
            <w:r w:rsidR="008C6736">
              <w:rPr>
                <w:noProof/>
                <w:webHidden/>
              </w:rPr>
              <w:fldChar w:fldCharType="end"/>
            </w:r>
          </w:hyperlink>
        </w:p>
        <w:p w14:paraId="2022FB24" w14:textId="373CEB72"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8" w:history="1">
            <w:r w:rsidR="008C6736" w:rsidRPr="00C13BB4">
              <w:rPr>
                <w:rStyle w:val="Hypertextovodkaz"/>
                <w:noProof/>
              </w:rPr>
              <w:t>Standard 1.14: Studium studentů se specifickými potřebami</w:t>
            </w:r>
            <w:r w:rsidR="008C6736">
              <w:rPr>
                <w:noProof/>
                <w:webHidden/>
              </w:rPr>
              <w:tab/>
            </w:r>
            <w:r w:rsidR="008C6736">
              <w:rPr>
                <w:noProof/>
                <w:webHidden/>
              </w:rPr>
              <w:fldChar w:fldCharType="begin"/>
            </w:r>
            <w:r w:rsidR="008C6736">
              <w:rPr>
                <w:noProof/>
                <w:webHidden/>
              </w:rPr>
              <w:instrText xml:space="preserve"> PAGEREF _Toc176123838 \h </w:instrText>
            </w:r>
            <w:r w:rsidR="008C6736">
              <w:rPr>
                <w:noProof/>
                <w:webHidden/>
              </w:rPr>
            </w:r>
            <w:r w:rsidR="008C6736">
              <w:rPr>
                <w:noProof/>
                <w:webHidden/>
              </w:rPr>
              <w:fldChar w:fldCharType="separate"/>
            </w:r>
            <w:r w:rsidR="00063627">
              <w:rPr>
                <w:noProof/>
                <w:webHidden/>
              </w:rPr>
              <w:t>106</w:t>
            </w:r>
            <w:r w:rsidR="008C6736">
              <w:rPr>
                <w:noProof/>
                <w:webHidden/>
              </w:rPr>
              <w:fldChar w:fldCharType="end"/>
            </w:r>
          </w:hyperlink>
        </w:p>
        <w:p w14:paraId="79095EDA" w14:textId="123FD6B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39" w:history="1">
            <w:r w:rsidR="008C6736" w:rsidRPr="00C13BB4">
              <w:rPr>
                <w:rStyle w:val="Hypertextovodkaz"/>
                <w:noProof/>
              </w:rPr>
              <w:t>Standard 1.15: Opatření proti neetickému jednání a k ochraně duševního vlastnictví</w:t>
            </w:r>
            <w:r w:rsidR="008C6736">
              <w:rPr>
                <w:noProof/>
                <w:webHidden/>
              </w:rPr>
              <w:tab/>
            </w:r>
            <w:r w:rsidR="008C6736">
              <w:rPr>
                <w:noProof/>
                <w:webHidden/>
              </w:rPr>
              <w:fldChar w:fldCharType="begin"/>
            </w:r>
            <w:r w:rsidR="008C6736">
              <w:rPr>
                <w:noProof/>
                <w:webHidden/>
              </w:rPr>
              <w:instrText xml:space="preserve"> PAGEREF _Toc176123839 \h </w:instrText>
            </w:r>
            <w:r w:rsidR="008C6736">
              <w:rPr>
                <w:noProof/>
                <w:webHidden/>
              </w:rPr>
            </w:r>
            <w:r w:rsidR="008C6736">
              <w:rPr>
                <w:noProof/>
                <w:webHidden/>
              </w:rPr>
              <w:fldChar w:fldCharType="separate"/>
            </w:r>
            <w:r w:rsidR="00063627">
              <w:rPr>
                <w:noProof/>
                <w:webHidden/>
              </w:rPr>
              <w:t>106</w:t>
            </w:r>
            <w:r w:rsidR="008C6736">
              <w:rPr>
                <w:noProof/>
                <w:webHidden/>
              </w:rPr>
              <w:fldChar w:fldCharType="end"/>
            </w:r>
          </w:hyperlink>
        </w:p>
        <w:p w14:paraId="7788DC09" w14:textId="3D4B3F7F" w:rsidR="008C6736" w:rsidRDefault="00007B99">
          <w:pPr>
            <w:pStyle w:val="Obsah2"/>
            <w:rPr>
              <w:rFonts w:asciiTheme="minorHAnsi" w:eastAsiaTheme="minorEastAsia" w:hAnsiTheme="minorHAnsi" w:cstheme="minorBidi"/>
              <w:b w:val="0"/>
              <w:noProof/>
              <w:lang w:eastAsia="cs-CZ"/>
            </w:rPr>
          </w:pPr>
          <w:hyperlink w:anchor="_Toc176123840" w:history="1">
            <w:r w:rsidR="008C6736" w:rsidRPr="00C13BB4">
              <w:rPr>
                <w:rStyle w:val="Hypertextovodkaz"/>
                <w:noProof/>
              </w:rPr>
              <w:t>II Studijní program</w:t>
            </w:r>
            <w:r w:rsidR="008C6736">
              <w:rPr>
                <w:noProof/>
                <w:webHidden/>
              </w:rPr>
              <w:tab/>
            </w:r>
            <w:r w:rsidR="008C6736">
              <w:rPr>
                <w:noProof/>
                <w:webHidden/>
              </w:rPr>
              <w:fldChar w:fldCharType="begin"/>
            </w:r>
            <w:r w:rsidR="008C6736">
              <w:rPr>
                <w:noProof/>
                <w:webHidden/>
              </w:rPr>
              <w:instrText xml:space="preserve"> PAGEREF _Toc176123840 \h </w:instrText>
            </w:r>
            <w:r w:rsidR="008C6736">
              <w:rPr>
                <w:noProof/>
                <w:webHidden/>
              </w:rPr>
            </w:r>
            <w:r w:rsidR="008C6736">
              <w:rPr>
                <w:noProof/>
                <w:webHidden/>
              </w:rPr>
              <w:fldChar w:fldCharType="separate"/>
            </w:r>
            <w:r w:rsidR="00063627">
              <w:rPr>
                <w:noProof/>
                <w:webHidden/>
              </w:rPr>
              <w:t>108</w:t>
            </w:r>
            <w:r w:rsidR="008C6736">
              <w:rPr>
                <w:noProof/>
                <w:webHidden/>
              </w:rPr>
              <w:fldChar w:fldCharType="end"/>
            </w:r>
          </w:hyperlink>
        </w:p>
        <w:p w14:paraId="586E3570" w14:textId="5FE9DACF" w:rsidR="008C6736" w:rsidRDefault="00007B99">
          <w:pPr>
            <w:pStyle w:val="Obsah2"/>
            <w:rPr>
              <w:rFonts w:asciiTheme="minorHAnsi" w:eastAsiaTheme="minorEastAsia" w:hAnsiTheme="minorHAnsi" w:cstheme="minorBidi"/>
              <w:b w:val="0"/>
              <w:noProof/>
              <w:lang w:eastAsia="cs-CZ"/>
            </w:rPr>
          </w:pPr>
          <w:hyperlink w:anchor="_Toc176123841" w:history="1">
            <w:r w:rsidR="008C6736" w:rsidRPr="00C13BB4">
              <w:rPr>
                <w:rStyle w:val="Hypertextovodkaz"/>
                <w:noProof/>
              </w:rPr>
              <w:t>Soulad studijního programu s posláním vysoké školy a mezinárodní rozměr studijního programu</w:t>
            </w:r>
            <w:r w:rsidR="008C6736">
              <w:rPr>
                <w:noProof/>
                <w:webHidden/>
              </w:rPr>
              <w:tab/>
            </w:r>
            <w:r w:rsidR="008C6736">
              <w:rPr>
                <w:noProof/>
                <w:webHidden/>
              </w:rPr>
              <w:fldChar w:fldCharType="begin"/>
            </w:r>
            <w:r w:rsidR="008C6736">
              <w:rPr>
                <w:noProof/>
                <w:webHidden/>
              </w:rPr>
              <w:instrText xml:space="preserve"> PAGEREF _Toc176123841 \h </w:instrText>
            </w:r>
            <w:r w:rsidR="008C6736">
              <w:rPr>
                <w:noProof/>
                <w:webHidden/>
              </w:rPr>
            </w:r>
            <w:r w:rsidR="008C6736">
              <w:rPr>
                <w:noProof/>
                <w:webHidden/>
              </w:rPr>
              <w:fldChar w:fldCharType="separate"/>
            </w:r>
            <w:r w:rsidR="00063627">
              <w:rPr>
                <w:noProof/>
                <w:webHidden/>
              </w:rPr>
              <w:t>108</w:t>
            </w:r>
            <w:r w:rsidR="008C6736">
              <w:rPr>
                <w:noProof/>
                <w:webHidden/>
              </w:rPr>
              <w:fldChar w:fldCharType="end"/>
            </w:r>
          </w:hyperlink>
        </w:p>
        <w:p w14:paraId="1704E062" w14:textId="1B0D771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2" w:history="1">
            <w:r w:rsidR="008C6736" w:rsidRPr="00C13BB4">
              <w:rPr>
                <w:rStyle w:val="Hypertextovodkaz"/>
                <w:noProof/>
              </w:rPr>
              <w:t>Standard 2.1: Soulad studijního programu s posláním a strategickými dokumenty vysoké školy</w:t>
            </w:r>
            <w:r w:rsidR="008C6736">
              <w:rPr>
                <w:noProof/>
                <w:webHidden/>
              </w:rPr>
              <w:tab/>
            </w:r>
            <w:r w:rsidR="008C6736">
              <w:rPr>
                <w:noProof/>
                <w:webHidden/>
              </w:rPr>
              <w:fldChar w:fldCharType="begin"/>
            </w:r>
            <w:r w:rsidR="008C6736">
              <w:rPr>
                <w:noProof/>
                <w:webHidden/>
              </w:rPr>
              <w:instrText xml:space="preserve"> PAGEREF _Toc176123842 \h </w:instrText>
            </w:r>
            <w:r w:rsidR="008C6736">
              <w:rPr>
                <w:noProof/>
                <w:webHidden/>
              </w:rPr>
            </w:r>
            <w:r w:rsidR="008C6736">
              <w:rPr>
                <w:noProof/>
                <w:webHidden/>
              </w:rPr>
              <w:fldChar w:fldCharType="separate"/>
            </w:r>
            <w:r w:rsidR="00063627">
              <w:rPr>
                <w:noProof/>
                <w:webHidden/>
              </w:rPr>
              <w:t>108</w:t>
            </w:r>
            <w:r w:rsidR="008C6736">
              <w:rPr>
                <w:noProof/>
                <w:webHidden/>
              </w:rPr>
              <w:fldChar w:fldCharType="end"/>
            </w:r>
          </w:hyperlink>
        </w:p>
        <w:p w14:paraId="3120C926" w14:textId="7D7A4E3B"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3" w:history="1">
            <w:r w:rsidR="008C6736" w:rsidRPr="00C13BB4">
              <w:rPr>
                <w:rStyle w:val="Hypertextovodkaz"/>
                <w:noProof/>
              </w:rPr>
              <w:t>Standard 2.2d: Souvislost s vědeckou činností vysoké školy</w:t>
            </w:r>
            <w:r w:rsidR="008C6736">
              <w:rPr>
                <w:noProof/>
                <w:webHidden/>
              </w:rPr>
              <w:tab/>
            </w:r>
            <w:r w:rsidR="008C6736">
              <w:rPr>
                <w:noProof/>
                <w:webHidden/>
              </w:rPr>
              <w:fldChar w:fldCharType="begin"/>
            </w:r>
            <w:r w:rsidR="008C6736">
              <w:rPr>
                <w:noProof/>
                <w:webHidden/>
              </w:rPr>
              <w:instrText xml:space="preserve"> PAGEREF _Toc176123843 \h </w:instrText>
            </w:r>
            <w:r w:rsidR="008C6736">
              <w:rPr>
                <w:noProof/>
                <w:webHidden/>
              </w:rPr>
            </w:r>
            <w:r w:rsidR="008C6736">
              <w:rPr>
                <w:noProof/>
                <w:webHidden/>
              </w:rPr>
              <w:fldChar w:fldCharType="separate"/>
            </w:r>
            <w:r w:rsidR="00063627">
              <w:rPr>
                <w:noProof/>
                <w:webHidden/>
              </w:rPr>
              <w:t>108</w:t>
            </w:r>
            <w:r w:rsidR="008C6736">
              <w:rPr>
                <w:noProof/>
                <w:webHidden/>
              </w:rPr>
              <w:fldChar w:fldCharType="end"/>
            </w:r>
          </w:hyperlink>
        </w:p>
        <w:p w14:paraId="51D17D76" w14:textId="319323DC"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4" w:history="1">
            <w:r w:rsidR="008C6736" w:rsidRPr="00C13BB4">
              <w:rPr>
                <w:rStyle w:val="Hypertextovodkaz"/>
                <w:noProof/>
              </w:rPr>
              <w:t>Standard 2.3: Mezinárodní rozměr studijního programu</w:t>
            </w:r>
            <w:r w:rsidR="008C6736">
              <w:rPr>
                <w:noProof/>
                <w:webHidden/>
              </w:rPr>
              <w:tab/>
            </w:r>
            <w:r w:rsidR="008C6736">
              <w:rPr>
                <w:noProof/>
                <w:webHidden/>
              </w:rPr>
              <w:fldChar w:fldCharType="begin"/>
            </w:r>
            <w:r w:rsidR="008C6736">
              <w:rPr>
                <w:noProof/>
                <w:webHidden/>
              </w:rPr>
              <w:instrText xml:space="preserve"> PAGEREF _Toc176123844 \h </w:instrText>
            </w:r>
            <w:r w:rsidR="008C6736">
              <w:rPr>
                <w:noProof/>
                <w:webHidden/>
              </w:rPr>
            </w:r>
            <w:r w:rsidR="008C6736">
              <w:rPr>
                <w:noProof/>
                <w:webHidden/>
              </w:rPr>
              <w:fldChar w:fldCharType="separate"/>
            </w:r>
            <w:r w:rsidR="00063627">
              <w:rPr>
                <w:noProof/>
                <w:webHidden/>
              </w:rPr>
              <w:t>112</w:t>
            </w:r>
            <w:r w:rsidR="008C6736">
              <w:rPr>
                <w:noProof/>
                <w:webHidden/>
              </w:rPr>
              <w:fldChar w:fldCharType="end"/>
            </w:r>
          </w:hyperlink>
        </w:p>
        <w:p w14:paraId="6CC6FCB8" w14:textId="72800F04" w:rsidR="008C6736" w:rsidRDefault="00007B99">
          <w:pPr>
            <w:pStyle w:val="Obsah2"/>
            <w:rPr>
              <w:rFonts w:asciiTheme="minorHAnsi" w:eastAsiaTheme="minorEastAsia" w:hAnsiTheme="minorHAnsi" w:cstheme="minorBidi"/>
              <w:b w:val="0"/>
              <w:noProof/>
              <w:lang w:eastAsia="cs-CZ"/>
            </w:rPr>
          </w:pPr>
          <w:hyperlink w:anchor="_Toc176123845" w:history="1">
            <w:r w:rsidR="008C6736" w:rsidRPr="00C13BB4">
              <w:rPr>
                <w:rStyle w:val="Hypertextovodkaz"/>
                <w:noProof/>
              </w:rPr>
              <w:t>Profil absolventa a obsah studia</w:t>
            </w:r>
            <w:r w:rsidR="008C6736">
              <w:rPr>
                <w:noProof/>
                <w:webHidden/>
              </w:rPr>
              <w:tab/>
            </w:r>
            <w:r w:rsidR="008C6736">
              <w:rPr>
                <w:noProof/>
                <w:webHidden/>
              </w:rPr>
              <w:fldChar w:fldCharType="begin"/>
            </w:r>
            <w:r w:rsidR="008C6736">
              <w:rPr>
                <w:noProof/>
                <w:webHidden/>
              </w:rPr>
              <w:instrText xml:space="preserve"> PAGEREF _Toc176123845 \h </w:instrText>
            </w:r>
            <w:r w:rsidR="008C6736">
              <w:rPr>
                <w:noProof/>
                <w:webHidden/>
              </w:rPr>
            </w:r>
            <w:r w:rsidR="008C6736">
              <w:rPr>
                <w:noProof/>
                <w:webHidden/>
              </w:rPr>
              <w:fldChar w:fldCharType="separate"/>
            </w:r>
            <w:r w:rsidR="00063627">
              <w:rPr>
                <w:noProof/>
                <w:webHidden/>
              </w:rPr>
              <w:t>114</w:t>
            </w:r>
            <w:r w:rsidR="008C6736">
              <w:rPr>
                <w:noProof/>
                <w:webHidden/>
              </w:rPr>
              <w:fldChar w:fldCharType="end"/>
            </w:r>
          </w:hyperlink>
        </w:p>
        <w:p w14:paraId="28DA0B6B" w14:textId="16EF94D5"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6" w:history="1">
            <w:r w:rsidR="008C6736" w:rsidRPr="00C13BB4">
              <w:rPr>
                <w:rStyle w:val="Hypertextovodkaz"/>
                <w:noProof/>
              </w:rPr>
              <w:t>Standard 2.4: Soulad získaných odborných znalostí, dovedností a způsobilostí s typem a profilem studijního programu</w:t>
            </w:r>
            <w:r w:rsidR="008C6736">
              <w:rPr>
                <w:noProof/>
                <w:webHidden/>
              </w:rPr>
              <w:tab/>
            </w:r>
            <w:r w:rsidR="008C6736">
              <w:rPr>
                <w:noProof/>
                <w:webHidden/>
              </w:rPr>
              <w:fldChar w:fldCharType="begin"/>
            </w:r>
            <w:r w:rsidR="008C6736">
              <w:rPr>
                <w:noProof/>
                <w:webHidden/>
              </w:rPr>
              <w:instrText xml:space="preserve"> PAGEREF _Toc176123846 \h </w:instrText>
            </w:r>
            <w:r w:rsidR="008C6736">
              <w:rPr>
                <w:noProof/>
                <w:webHidden/>
              </w:rPr>
            </w:r>
            <w:r w:rsidR="008C6736">
              <w:rPr>
                <w:noProof/>
                <w:webHidden/>
              </w:rPr>
              <w:fldChar w:fldCharType="separate"/>
            </w:r>
            <w:r w:rsidR="00063627">
              <w:rPr>
                <w:noProof/>
                <w:webHidden/>
              </w:rPr>
              <w:t>114</w:t>
            </w:r>
            <w:r w:rsidR="008C6736">
              <w:rPr>
                <w:noProof/>
                <w:webHidden/>
              </w:rPr>
              <w:fldChar w:fldCharType="end"/>
            </w:r>
          </w:hyperlink>
        </w:p>
        <w:p w14:paraId="4FF4C2FD" w14:textId="69868E19"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7" w:history="1">
            <w:r w:rsidR="008C6736" w:rsidRPr="00C13BB4">
              <w:rPr>
                <w:rStyle w:val="Hypertextovodkaz"/>
                <w:noProof/>
              </w:rPr>
              <w:t>Standard 2.5 Jazykové kompetence</w:t>
            </w:r>
            <w:r w:rsidR="008C6736">
              <w:rPr>
                <w:noProof/>
                <w:webHidden/>
              </w:rPr>
              <w:tab/>
            </w:r>
            <w:r w:rsidR="008C6736">
              <w:rPr>
                <w:noProof/>
                <w:webHidden/>
              </w:rPr>
              <w:fldChar w:fldCharType="begin"/>
            </w:r>
            <w:r w:rsidR="008C6736">
              <w:rPr>
                <w:noProof/>
                <w:webHidden/>
              </w:rPr>
              <w:instrText xml:space="preserve"> PAGEREF _Toc176123847 \h </w:instrText>
            </w:r>
            <w:r w:rsidR="008C6736">
              <w:rPr>
                <w:noProof/>
                <w:webHidden/>
              </w:rPr>
            </w:r>
            <w:r w:rsidR="008C6736">
              <w:rPr>
                <w:noProof/>
                <w:webHidden/>
              </w:rPr>
              <w:fldChar w:fldCharType="separate"/>
            </w:r>
            <w:r w:rsidR="00063627">
              <w:rPr>
                <w:noProof/>
                <w:webHidden/>
              </w:rPr>
              <w:t>114</w:t>
            </w:r>
            <w:r w:rsidR="008C6736">
              <w:rPr>
                <w:noProof/>
                <w:webHidden/>
              </w:rPr>
              <w:fldChar w:fldCharType="end"/>
            </w:r>
          </w:hyperlink>
        </w:p>
        <w:p w14:paraId="7BE949CF" w14:textId="0CACF7FE"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8" w:history="1">
            <w:r w:rsidR="008C6736" w:rsidRPr="00C13BB4">
              <w:rPr>
                <w:rStyle w:val="Hypertextovodkaz"/>
                <w:noProof/>
              </w:rPr>
              <w:t>Standard 2.6d Pravidla a podmínky utváření studijních plánů</w:t>
            </w:r>
            <w:r w:rsidR="008C6736">
              <w:rPr>
                <w:noProof/>
                <w:webHidden/>
              </w:rPr>
              <w:tab/>
            </w:r>
            <w:r w:rsidR="008C6736">
              <w:rPr>
                <w:noProof/>
                <w:webHidden/>
              </w:rPr>
              <w:fldChar w:fldCharType="begin"/>
            </w:r>
            <w:r w:rsidR="008C6736">
              <w:rPr>
                <w:noProof/>
                <w:webHidden/>
              </w:rPr>
              <w:instrText xml:space="preserve"> PAGEREF _Toc176123848 \h </w:instrText>
            </w:r>
            <w:r w:rsidR="008C6736">
              <w:rPr>
                <w:noProof/>
                <w:webHidden/>
              </w:rPr>
            </w:r>
            <w:r w:rsidR="008C6736">
              <w:rPr>
                <w:noProof/>
                <w:webHidden/>
              </w:rPr>
              <w:fldChar w:fldCharType="separate"/>
            </w:r>
            <w:r w:rsidR="00063627">
              <w:rPr>
                <w:noProof/>
                <w:webHidden/>
              </w:rPr>
              <w:t>114</w:t>
            </w:r>
            <w:r w:rsidR="008C6736">
              <w:rPr>
                <w:noProof/>
                <w:webHidden/>
              </w:rPr>
              <w:fldChar w:fldCharType="end"/>
            </w:r>
          </w:hyperlink>
        </w:p>
        <w:p w14:paraId="3FC18B9A" w14:textId="735F4CC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49" w:history="1">
            <w:r w:rsidR="008C6736" w:rsidRPr="00C13BB4">
              <w:rPr>
                <w:rStyle w:val="Hypertextovodkaz"/>
                <w:noProof/>
              </w:rPr>
              <w:t>Standard 2.7 Vymezení uplatnění absolventů</w:t>
            </w:r>
            <w:r w:rsidR="008C6736">
              <w:rPr>
                <w:noProof/>
                <w:webHidden/>
              </w:rPr>
              <w:tab/>
            </w:r>
            <w:r w:rsidR="008C6736">
              <w:rPr>
                <w:noProof/>
                <w:webHidden/>
              </w:rPr>
              <w:fldChar w:fldCharType="begin"/>
            </w:r>
            <w:r w:rsidR="008C6736">
              <w:rPr>
                <w:noProof/>
                <w:webHidden/>
              </w:rPr>
              <w:instrText xml:space="preserve"> PAGEREF _Toc176123849 \h </w:instrText>
            </w:r>
            <w:r w:rsidR="008C6736">
              <w:rPr>
                <w:noProof/>
                <w:webHidden/>
              </w:rPr>
            </w:r>
            <w:r w:rsidR="008C6736">
              <w:rPr>
                <w:noProof/>
                <w:webHidden/>
              </w:rPr>
              <w:fldChar w:fldCharType="separate"/>
            </w:r>
            <w:r w:rsidR="00063627">
              <w:rPr>
                <w:noProof/>
                <w:webHidden/>
              </w:rPr>
              <w:t>115</w:t>
            </w:r>
            <w:r w:rsidR="008C6736">
              <w:rPr>
                <w:noProof/>
                <w:webHidden/>
              </w:rPr>
              <w:fldChar w:fldCharType="end"/>
            </w:r>
          </w:hyperlink>
        </w:p>
        <w:p w14:paraId="7F156118" w14:textId="26766D5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0" w:history="1">
            <w:r w:rsidR="008C6736" w:rsidRPr="00C13BB4">
              <w:rPr>
                <w:rStyle w:val="Hypertextovodkaz"/>
                <w:noProof/>
              </w:rPr>
              <w:t>Standard 2.8 Standardní doba studia</w:t>
            </w:r>
            <w:r w:rsidR="008C6736">
              <w:rPr>
                <w:noProof/>
                <w:webHidden/>
              </w:rPr>
              <w:tab/>
            </w:r>
            <w:r w:rsidR="008C6736">
              <w:rPr>
                <w:noProof/>
                <w:webHidden/>
              </w:rPr>
              <w:fldChar w:fldCharType="begin"/>
            </w:r>
            <w:r w:rsidR="008C6736">
              <w:rPr>
                <w:noProof/>
                <w:webHidden/>
              </w:rPr>
              <w:instrText xml:space="preserve"> PAGEREF _Toc176123850 \h </w:instrText>
            </w:r>
            <w:r w:rsidR="008C6736">
              <w:rPr>
                <w:noProof/>
                <w:webHidden/>
              </w:rPr>
            </w:r>
            <w:r w:rsidR="008C6736">
              <w:rPr>
                <w:noProof/>
                <w:webHidden/>
              </w:rPr>
              <w:fldChar w:fldCharType="separate"/>
            </w:r>
            <w:r w:rsidR="00063627">
              <w:rPr>
                <w:noProof/>
                <w:webHidden/>
              </w:rPr>
              <w:t>115</w:t>
            </w:r>
            <w:r w:rsidR="008C6736">
              <w:rPr>
                <w:noProof/>
                <w:webHidden/>
              </w:rPr>
              <w:fldChar w:fldCharType="end"/>
            </w:r>
          </w:hyperlink>
        </w:p>
        <w:p w14:paraId="723AC0DD" w14:textId="6D3406AB"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1" w:history="1">
            <w:r w:rsidR="008C6736" w:rsidRPr="00C13BB4">
              <w:rPr>
                <w:rStyle w:val="Hypertextovodkaz"/>
                <w:noProof/>
              </w:rPr>
              <w:t>Standard 2.9d Soulad obsahu studia s cíli studia a profilem absolventa</w:t>
            </w:r>
            <w:r w:rsidR="008C6736">
              <w:rPr>
                <w:noProof/>
                <w:webHidden/>
              </w:rPr>
              <w:tab/>
            </w:r>
            <w:r w:rsidR="008C6736">
              <w:rPr>
                <w:noProof/>
                <w:webHidden/>
              </w:rPr>
              <w:fldChar w:fldCharType="begin"/>
            </w:r>
            <w:r w:rsidR="008C6736">
              <w:rPr>
                <w:noProof/>
                <w:webHidden/>
              </w:rPr>
              <w:instrText xml:space="preserve"> PAGEREF _Toc176123851 \h </w:instrText>
            </w:r>
            <w:r w:rsidR="008C6736">
              <w:rPr>
                <w:noProof/>
                <w:webHidden/>
              </w:rPr>
            </w:r>
            <w:r w:rsidR="008C6736">
              <w:rPr>
                <w:noProof/>
                <w:webHidden/>
              </w:rPr>
              <w:fldChar w:fldCharType="separate"/>
            </w:r>
            <w:r w:rsidR="00063627">
              <w:rPr>
                <w:noProof/>
                <w:webHidden/>
              </w:rPr>
              <w:t>115</w:t>
            </w:r>
            <w:r w:rsidR="008C6736">
              <w:rPr>
                <w:noProof/>
                <w:webHidden/>
              </w:rPr>
              <w:fldChar w:fldCharType="end"/>
            </w:r>
          </w:hyperlink>
        </w:p>
        <w:p w14:paraId="5305D4E5" w14:textId="50AA200B"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2" w:history="1">
            <w:r w:rsidR="008C6736" w:rsidRPr="00C13BB4">
              <w:rPr>
                <w:rStyle w:val="Hypertextovodkaz"/>
                <w:noProof/>
              </w:rPr>
              <w:t>Standard 2.10 – 2.11 Odlišení doktorského studijního programu od ostatních typů studijních programů</w:t>
            </w:r>
            <w:r w:rsidR="008C6736">
              <w:rPr>
                <w:noProof/>
                <w:webHidden/>
              </w:rPr>
              <w:tab/>
            </w:r>
            <w:r w:rsidR="008C6736">
              <w:rPr>
                <w:noProof/>
                <w:webHidden/>
              </w:rPr>
              <w:fldChar w:fldCharType="begin"/>
            </w:r>
            <w:r w:rsidR="008C6736">
              <w:rPr>
                <w:noProof/>
                <w:webHidden/>
              </w:rPr>
              <w:instrText xml:space="preserve"> PAGEREF _Toc176123852 \h </w:instrText>
            </w:r>
            <w:r w:rsidR="008C6736">
              <w:rPr>
                <w:noProof/>
                <w:webHidden/>
              </w:rPr>
            </w:r>
            <w:r w:rsidR="008C6736">
              <w:rPr>
                <w:noProof/>
                <w:webHidden/>
              </w:rPr>
              <w:fldChar w:fldCharType="separate"/>
            </w:r>
            <w:r w:rsidR="00063627">
              <w:rPr>
                <w:noProof/>
                <w:webHidden/>
              </w:rPr>
              <w:t>116</w:t>
            </w:r>
            <w:r w:rsidR="008C6736">
              <w:rPr>
                <w:noProof/>
                <w:webHidden/>
              </w:rPr>
              <w:fldChar w:fldCharType="end"/>
            </w:r>
          </w:hyperlink>
        </w:p>
        <w:p w14:paraId="21C543B6" w14:textId="67C88C08"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3" w:history="1">
            <w:r w:rsidR="008C6736" w:rsidRPr="00C13BB4">
              <w:rPr>
                <w:rStyle w:val="Hypertextovodkaz"/>
                <w:noProof/>
              </w:rPr>
              <w:t>Standard 2.12 Struktura a rozsah studijních předmětů</w:t>
            </w:r>
            <w:r w:rsidR="008C6736">
              <w:rPr>
                <w:noProof/>
                <w:webHidden/>
              </w:rPr>
              <w:tab/>
            </w:r>
            <w:r w:rsidR="008C6736">
              <w:rPr>
                <w:noProof/>
                <w:webHidden/>
              </w:rPr>
              <w:fldChar w:fldCharType="begin"/>
            </w:r>
            <w:r w:rsidR="008C6736">
              <w:rPr>
                <w:noProof/>
                <w:webHidden/>
              </w:rPr>
              <w:instrText xml:space="preserve"> PAGEREF _Toc176123853 \h </w:instrText>
            </w:r>
            <w:r w:rsidR="008C6736">
              <w:rPr>
                <w:noProof/>
                <w:webHidden/>
              </w:rPr>
            </w:r>
            <w:r w:rsidR="008C6736">
              <w:rPr>
                <w:noProof/>
                <w:webHidden/>
              </w:rPr>
              <w:fldChar w:fldCharType="separate"/>
            </w:r>
            <w:r w:rsidR="00063627">
              <w:rPr>
                <w:noProof/>
                <w:webHidden/>
              </w:rPr>
              <w:t>117</w:t>
            </w:r>
            <w:r w:rsidR="008C6736">
              <w:rPr>
                <w:noProof/>
                <w:webHidden/>
              </w:rPr>
              <w:fldChar w:fldCharType="end"/>
            </w:r>
          </w:hyperlink>
        </w:p>
        <w:p w14:paraId="27C373E3" w14:textId="054AF426"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4" w:history="1">
            <w:r w:rsidR="008C6736" w:rsidRPr="00C13BB4">
              <w:rPr>
                <w:rStyle w:val="Hypertextovodkaz"/>
                <w:noProof/>
              </w:rPr>
              <w:t>Standard 2.14 Soulad obsahu studijních předmětů, státních zkoušek a kvalifikačních prací s výsledky učení a profilem absolventa</w:t>
            </w:r>
            <w:r w:rsidR="008C6736">
              <w:rPr>
                <w:noProof/>
                <w:webHidden/>
              </w:rPr>
              <w:tab/>
            </w:r>
            <w:r w:rsidR="008C6736">
              <w:rPr>
                <w:noProof/>
                <w:webHidden/>
              </w:rPr>
              <w:fldChar w:fldCharType="begin"/>
            </w:r>
            <w:r w:rsidR="008C6736">
              <w:rPr>
                <w:noProof/>
                <w:webHidden/>
              </w:rPr>
              <w:instrText xml:space="preserve"> PAGEREF _Toc176123854 \h </w:instrText>
            </w:r>
            <w:r w:rsidR="008C6736">
              <w:rPr>
                <w:noProof/>
                <w:webHidden/>
              </w:rPr>
            </w:r>
            <w:r w:rsidR="008C6736">
              <w:rPr>
                <w:noProof/>
                <w:webHidden/>
              </w:rPr>
              <w:fldChar w:fldCharType="separate"/>
            </w:r>
            <w:r w:rsidR="00063627">
              <w:rPr>
                <w:noProof/>
                <w:webHidden/>
              </w:rPr>
              <w:t>118</w:t>
            </w:r>
            <w:r w:rsidR="008C6736">
              <w:rPr>
                <w:noProof/>
                <w:webHidden/>
              </w:rPr>
              <w:fldChar w:fldCharType="end"/>
            </w:r>
          </w:hyperlink>
        </w:p>
        <w:p w14:paraId="10418BFB" w14:textId="3537E709" w:rsidR="008C6736" w:rsidRDefault="00007B99">
          <w:pPr>
            <w:pStyle w:val="Obsah2"/>
            <w:rPr>
              <w:rFonts w:asciiTheme="minorHAnsi" w:eastAsiaTheme="minorEastAsia" w:hAnsiTheme="minorHAnsi" w:cstheme="minorBidi"/>
              <w:b w:val="0"/>
              <w:noProof/>
              <w:lang w:eastAsia="cs-CZ"/>
            </w:rPr>
          </w:pPr>
          <w:hyperlink w:anchor="_Toc176123855" w:history="1">
            <w:r w:rsidR="008C6736" w:rsidRPr="00C13BB4">
              <w:rPr>
                <w:rStyle w:val="Hypertextovodkaz"/>
                <w:noProof/>
              </w:rPr>
              <w:t>Vzdělávací a tvůrčí činnost ve studijním programu</w:t>
            </w:r>
            <w:r w:rsidR="008C6736">
              <w:rPr>
                <w:noProof/>
                <w:webHidden/>
              </w:rPr>
              <w:tab/>
            </w:r>
            <w:r w:rsidR="008C6736">
              <w:rPr>
                <w:noProof/>
                <w:webHidden/>
              </w:rPr>
              <w:fldChar w:fldCharType="begin"/>
            </w:r>
            <w:r w:rsidR="008C6736">
              <w:rPr>
                <w:noProof/>
                <w:webHidden/>
              </w:rPr>
              <w:instrText xml:space="preserve"> PAGEREF _Toc176123855 \h </w:instrText>
            </w:r>
            <w:r w:rsidR="008C6736">
              <w:rPr>
                <w:noProof/>
                <w:webHidden/>
              </w:rPr>
            </w:r>
            <w:r w:rsidR="008C6736">
              <w:rPr>
                <w:noProof/>
                <w:webHidden/>
              </w:rPr>
              <w:fldChar w:fldCharType="separate"/>
            </w:r>
            <w:r w:rsidR="00063627">
              <w:rPr>
                <w:noProof/>
                <w:webHidden/>
              </w:rPr>
              <w:t>119</w:t>
            </w:r>
            <w:r w:rsidR="008C6736">
              <w:rPr>
                <w:noProof/>
                <w:webHidden/>
              </w:rPr>
              <w:fldChar w:fldCharType="end"/>
            </w:r>
          </w:hyperlink>
        </w:p>
        <w:p w14:paraId="3DA3DEB8" w14:textId="730FA045"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6" w:history="1">
            <w:r w:rsidR="008C6736" w:rsidRPr="00C13BB4">
              <w:rPr>
                <w:rStyle w:val="Hypertextovodkaz"/>
                <w:noProof/>
              </w:rPr>
              <w:t>Standard 3.1 Metody výuky</w:t>
            </w:r>
            <w:r w:rsidR="008C6736">
              <w:rPr>
                <w:noProof/>
                <w:webHidden/>
              </w:rPr>
              <w:tab/>
            </w:r>
            <w:r w:rsidR="008C6736">
              <w:rPr>
                <w:noProof/>
                <w:webHidden/>
              </w:rPr>
              <w:fldChar w:fldCharType="begin"/>
            </w:r>
            <w:r w:rsidR="008C6736">
              <w:rPr>
                <w:noProof/>
                <w:webHidden/>
              </w:rPr>
              <w:instrText xml:space="preserve"> PAGEREF _Toc176123856 \h </w:instrText>
            </w:r>
            <w:r w:rsidR="008C6736">
              <w:rPr>
                <w:noProof/>
                <w:webHidden/>
              </w:rPr>
            </w:r>
            <w:r w:rsidR="008C6736">
              <w:rPr>
                <w:noProof/>
                <w:webHidden/>
              </w:rPr>
              <w:fldChar w:fldCharType="separate"/>
            </w:r>
            <w:r w:rsidR="00063627">
              <w:rPr>
                <w:noProof/>
                <w:webHidden/>
              </w:rPr>
              <w:t>119</w:t>
            </w:r>
            <w:r w:rsidR="008C6736">
              <w:rPr>
                <w:noProof/>
                <w:webHidden/>
              </w:rPr>
              <w:fldChar w:fldCharType="end"/>
            </w:r>
          </w:hyperlink>
        </w:p>
        <w:p w14:paraId="52A41E12" w14:textId="2A19E13A"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7" w:history="1">
            <w:r w:rsidR="008C6736" w:rsidRPr="00C13BB4">
              <w:rPr>
                <w:rStyle w:val="Hypertextovodkaz"/>
                <w:noProof/>
              </w:rPr>
              <w:t>Standard 3.2 Forma studia</w:t>
            </w:r>
            <w:r w:rsidR="008C6736">
              <w:rPr>
                <w:noProof/>
                <w:webHidden/>
              </w:rPr>
              <w:tab/>
            </w:r>
            <w:r w:rsidR="008C6736">
              <w:rPr>
                <w:noProof/>
                <w:webHidden/>
              </w:rPr>
              <w:fldChar w:fldCharType="begin"/>
            </w:r>
            <w:r w:rsidR="008C6736">
              <w:rPr>
                <w:noProof/>
                <w:webHidden/>
              </w:rPr>
              <w:instrText xml:space="preserve"> PAGEREF _Toc176123857 \h </w:instrText>
            </w:r>
            <w:r w:rsidR="008C6736">
              <w:rPr>
                <w:noProof/>
                <w:webHidden/>
              </w:rPr>
            </w:r>
            <w:r w:rsidR="008C6736">
              <w:rPr>
                <w:noProof/>
                <w:webHidden/>
              </w:rPr>
              <w:fldChar w:fldCharType="separate"/>
            </w:r>
            <w:r w:rsidR="00063627">
              <w:rPr>
                <w:noProof/>
                <w:webHidden/>
              </w:rPr>
              <w:t>119</w:t>
            </w:r>
            <w:r w:rsidR="008C6736">
              <w:rPr>
                <w:noProof/>
                <w:webHidden/>
              </w:rPr>
              <w:fldChar w:fldCharType="end"/>
            </w:r>
          </w:hyperlink>
        </w:p>
        <w:p w14:paraId="7D228196" w14:textId="2D0D25E5"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8" w:history="1">
            <w:r w:rsidR="008C6736" w:rsidRPr="00C13BB4">
              <w:rPr>
                <w:rStyle w:val="Hypertextovodkaz"/>
                <w:noProof/>
              </w:rPr>
              <w:t>Standard 3.3 Studijní literatura, studijní opory</w:t>
            </w:r>
            <w:r w:rsidR="008C6736">
              <w:rPr>
                <w:noProof/>
                <w:webHidden/>
              </w:rPr>
              <w:tab/>
            </w:r>
            <w:r w:rsidR="008C6736">
              <w:rPr>
                <w:noProof/>
                <w:webHidden/>
              </w:rPr>
              <w:fldChar w:fldCharType="begin"/>
            </w:r>
            <w:r w:rsidR="008C6736">
              <w:rPr>
                <w:noProof/>
                <w:webHidden/>
              </w:rPr>
              <w:instrText xml:space="preserve"> PAGEREF _Toc176123858 \h </w:instrText>
            </w:r>
            <w:r w:rsidR="008C6736">
              <w:rPr>
                <w:noProof/>
                <w:webHidden/>
              </w:rPr>
            </w:r>
            <w:r w:rsidR="008C6736">
              <w:rPr>
                <w:noProof/>
                <w:webHidden/>
              </w:rPr>
              <w:fldChar w:fldCharType="separate"/>
            </w:r>
            <w:r w:rsidR="00063627">
              <w:rPr>
                <w:noProof/>
                <w:webHidden/>
              </w:rPr>
              <w:t>119</w:t>
            </w:r>
            <w:r w:rsidR="008C6736">
              <w:rPr>
                <w:noProof/>
                <w:webHidden/>
              </w:rPr>
              <w:fldChar w:fldCharType="end"/>
            </w:r>
          </w:hyperlink>
        </w:p>
        <w:p w14:paraId="2FD24AA9" w14:textId="29191D62"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59" w:history="1">
            <w:r w:rsidR="008C6736" w:rsidRPr="00C13BB4">
              <w:rPr>
                <w:rStyle w:val="Hypertextovodkaz"/>
                <w:noProof/>
              </w:rPr>
              <w:t>Standard 3.4 Hodnocení výsledků studia</w:t>
            </w:r>
            <w:r w:rsidR="008C6736">
              <w:rPr>
                <w:noProof/>
                <w:webHidden/>
              </w:rPr>
              <w:tab/>
            </w:r>
            <w:r w:rsidR="008C6736">
              <w:rPr>
                <w:noProof/>
                <w:webHidden/>
              </w:rPr>
              <w:fldChar w:fldCharType="begin"/>
            </w:r>
            <w:r w:rsidR="008C6736">
              <w:rPr>
                <w:noProof/>
                <w:webHidden/>
              </w:rPr>
              <w:instrText xml:space="preserve"> PAGEREF _Toc176123859 \h </w:instrText>
            </w:r>
            <w:r w:rsidR="008C6736">
              <w:rPr>
                <w:noProof/>
                <w:webHidden/>
              </w:rPr>
            </w:r>
            <w:r w:rsidR="008C6736">
              <w:rPr>
                <w:noProof/>
                <w:webHidden/>
              </w:rPr>
              <w:fldChar w:fldCharType="separate"/>
            </w:r>
            <w:r w:rsidR="00063627">
              <w:rPr>
                <w:noProof/>
                <w:webHidden/>
              </w:rPr>
              <w:t>119</w:t>
            </w:r>
            <w:r w:rsidR="008C6736">
              <w:rPr>
                <w:noProof/>
                <w:webHidden/>
              </w:rPr>
              <w:fldChar w:fldCharType="end"/>
            </w:r>
          </w:hyperlink>
        </w:p>
        <w:p w14:paraId="3186EFEA" w14:textId="7A6D638D"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0" w:history="1">
            <w:r w:rsidR="008C6736" w:rsidRPr="00C13BB4">
              <w:rPr>
                <w:rStyle w:val="Hypertextovodkaz"/>
                <w:noProof/>
              </w:rPr>
              <w:t>Standard 3.5d: Tvůrčí činnost vztahující se ke studijnímu programu</w:t>
            </w:r>
            <w:r w:rsidR="008C6736">
              <w:rPr>
                <w:noProof/>
                <w:webHidden/>
              </w:rPr>
              <w:tab/>
            </w:r>
            <w:r w:rsidR="008C6736">
              <w:rPr>
                <w:noProof/>
                <w:webHidden/>
              </w:rPr>
              <w:fldChar w:fldCharType="begin"/>
            </w:r>
            <w:r w:rsidR="008C6736">
              <w:rPr>
                <w:noProof/>
                <w:webHidden/>
              </w:rPr>
              <w:instrText xml:space="preserve"> PAGEREF _Toc176123860 \h </w:instrText>
            </w:r>
            <w:r w:rsidR="008C6736">
              <w:rPr>
                <w:noProof/>
                <w:webHidden/>
              </w:rPr>
            </w:r>
            <w:r w:rsidR="008C6736">
              <w:rPr>
                <w:noProof/>
                <w:webHidden/>
              </w:rPr>
              <w:fldChar w:fldCharType="separate"/>
            </w:r>
            <w:r w:rsidR="00063627">
              <w:rPr>
                <w:noProof/>
                <w:webHidden/>
              </w:rPr>
              <w:t>120</w:t>
            </w:r>
            <w:r w:rsidR="008C6736">
              <w:rPr>
                <w:noProof/>
                <w:webHidden/>
              </w:rPr>
              <w:fldChar w:fldCharType="end"/>
            </w:r>
          </w:hyperlink>
        </w:p>
        <w:p w14:paraId="20AEB887" w14:textId="4429B8F3"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1" w:history="1">
            <w:r w:rsidR="008C6736" w:rsidRPr="00C13BB4">
              <w:rPr>
                <w:rStyle w:val="Hypertextovodkaz"/>
                <w:noProof/>
              </w:rPr>
              <w:t>Standard 3.7: Disertační práce</w:t>
            </w:r>
            <w:r w:rsidR="008C6736">
              <w:rPr>
                <w:noProof/>
                <w:webHidden/>
              </w:rPr>
              <w:tab/>
            </w:r>
            <w:r w:rsidR="008C6736">
              <w:rPr>
                <w:noProof/>
                <w:webHidden/>
              </w:rPr>
              <w:fldChar w:fldCharType="begin"/>
            </w:r>
            <w:r w:rsidR="008C6736">
              <w:rPr>
                <w:noProof/>
                <w:webHidden/>
              </w:rPr>
              <w:instrText xml:space="preserve"> PAGEREF _Toc176123861 \h </w:instrText>
            </w:r>
            <w:r w:rsidR="008C6736">
              <w:rPr>
                <w:noProof/>
                <w:webHidden/>
              </w:rPr>
            </w:r>
            <w:r w:rsidR="008C6736">
              <w:rPr>
                <w:noProof/>
                <w:webHidden/>
              </w:rPr>
              <w:fldChar w:fldCharType="separate"/>
            </w:r>
            <w:r w:rsidR="00063627">
              <w:rPr>
                <w:noProof/>
                <w:webHidden/>
              </w:rPr>
              <w:t>120</w:t>
            </w:r>
            <w:r w:rsidR="008C6736">
              <w:rPr>
                <w:noProof/>
                <w:webHidden/>
              </w:rPr>
              <w:fldChar w:fldCharType="end"/>
            </w:r>
          </w:hyperlink>
        </w:p>
        <w:p w14:paraId="69E9E8AF" w14:textId="682F3F78" w:rsidR="008C6736" w:rsidRDefault="00007B99">
          <w:pPr>
            <w:pStyle w:val="Obsah2"/>
            <w:rPr>
              <w:rFonts w:asciiTheme="minorHAnsi" w:eastAsiaTheme="minorEastAsia" w:hAnsiTheme="minorHAnsi" w:cstheme="minorBidi"/>
              <w:b w:val="0"/>
              <w:noProof/>
              <w:lang w:eastAsia="cs-CZ"/>
            </w:rPr>
          </w:pPr>
          <w:hyperlink w:anchor="_Toc176123862" w:history="1">
            <w:r w:rsidR="008C6736" w:rsidRPr="00C13BB4">
              <w:rPr>
                <w:rStyle w:val="Hypertextovodkaz"/>
                <w:noProof/>
              </w:rPr>
              <w:t>Finanční, materiální a další zabezpečení studijního programu</w:t>
            </w:r>
            <w:r w:rsidR="008C6736">
              <w:rPr>
                <w:noProof/>
                <w:webHidden/>
              </w:rPr>
              <w:tab/>
            </w:r>
            <w:r w:rsidR="008C6736">
              <w:rPr>
                <w:noProof/>
                <w:webHidden/>
              </w:rPr>
              <w:fldChar w:fldCharType="begin"/>
            </w:r>
            <w:r w:rsidR="008C6736">
              <w:rPr>
                <w:noProof/>
                <w:webHidden/>
              </w:rPr>
              <w:instrText xml:space="preserve"> PAGEREF _Toc176123862 \h </w:instrText>
            </w:r>
            <w:r w:rsidR="008C6736">
              <w:rPr>
                <w:noProof/>
                <w:webHidden/>
              </w:rPr>
            </w:r>
            <w:r w:rsidR="008C6736">
              <w:rPr>
                <w:noProof/>
                <w:webHidden/>
              </w:rPr>
              <w:fldChar w:fldCharType="separate"/>
            </w:r>
            <w:r w:rsidR="00063627">
              <w:rPr>
                <w:noProof/>
                <w:webHidden/>
              </w:rPr>
              <w:t>120</w:t>
            </w:r>
            <w:r w:rsidR="008C6736">
              <w:rPr>
                <w:noProof/>
                <w:webHidden/>
              </w:rPr>
              <w:fldChar w:fldCharType="end"/>
            </w:r>
          </w:hyperlink>
        </w:p>
        <w:p w14:paraId="4D907304" w14:textId="3D3EB5C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3" w:history="1">
            <w:r w:rsidR="008C6736" w:rsidRPr="00C13BB4">
              <w:rPr>
                <w:rStyle w:val="Hypertextovodkaz"/>
                <w:noProof/>
              </w:rPr>
              <w:t>Standard 4.1: Finanční zabezpečení studijního programu</w:t>
            </w:r>
            <w:r w:rsidR="008C6736">
              <w:rPr>
                <w:noProof/>
                <w:webHidden/>
              </w:rPr>
              <w:tab/>
            </w:r>
            <w:r w:rsidR="008C6736">
              <w:rPr>
                <w:noProof/>
                <w:webHidden/>
              </w:rPr>
              <w:fldChar w:fldCharType="begin"/>
            </w:r>
            <w:r w:rsidR="008C6736">
              <w:rPr>
                <w:noProof/>
                <w:webHidden/>
              </w:rPr>
              <w:instrText xml:space="preserve"> PAGEREF _Toc176123863 \h </w:instrText>
            </w:r>
            <w:r w:rsidR="008C6736">
              <w:rPr>
                <w:noProof/>
                <w:webHidden/>
              </w:rPr>
            </w:r>
            <w:r w:rsidR="008C6736">
              <w:rPr>
                <w:noProof/>
                <w:webHidden/>
              </w:rPr>
              <w:fldChar w:fldCharType="separate"/>
            </w:r>
            <w:r w:rsidR="00063627">
              <w:rPr>
                <w:noProof/>
                <w:webHidden/>
              </w:rPr>
              <w:t>120</w:t>
            </w:r>
            <w:r w:rsidR="008C6736">
              <w:rPr>
                <w:noProof/>
                <w:webHidden/>
              </w:rPr>
              <w:fldChar w:fldCharType="end"/>
            </w:r>
          </w:hyperlink>
        </w:p>
        <w:p w14:paraId="39993A71" w14:textId="69D8B298"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4" w:history="1">
            <w:r w:rsidR="008C6736" w:rsidRPr="00C13BB4">
              <w:rPr>
                <w:rStyle w:val="Hypertextovodkaz"/>
                <w:noProof/>
              </w:rPr>
              <w:t>Standard 4.2: Materiální a technické zabezpečení studijního programu</w:t>
            </w:r>
            <w:r w:rsidR="008C6736">
              <w:rPr>
                <w:noProof/>
                <w:webHidden/>
              </w:rPr>
              <w:tab/>
            </w:r>
            <w:r w:rsidR="008C6736">
              <w:rPr>
                <w:noProof/>
                <w:webHidden/>
              </w:rPr>
              <w:fldChar w:fldCharType="begin"/>
            </w:r>
            <w:r w:rsidR="008C6736">
              <w:rPr>
                <w:noProof/>
                <w:webHidden/>
              </w:rPr>
              <w:instrText xml:space="preserve"> PAGEREF _Toc176123864 \h </w:instrText>
            </w:r>
            <w:r w:rsidR="008C6736">
              <w:rPr>
                <w:noProof/>
                <w:webHidden/>
              </w:rPr>
            </w:r>
            <w:r w:rsidR="008C6736">
              <w:rPr>
                <w:noProof/>
                <w:webHidden/>
              </w:rPr>
              <w:fldChar w:fldCharType="separate"/>
            </w:r>
            <w:r w:rsidR="00063627">
              <w:rPr>
                <w:noProof/>
                <w:webHidden/>
              </w:rPr>
              <w:t>121</w:t>
            </w:r>
            <w:r w:rsidR="008C6736">
              <w:rPr>
                <w:noProof/>
                <w:webHidden/>
              </w:rPr>
              <w:fldChar w:fldCharType="end"/>
            </w:r>
          </w:hyperlink>
        </w:p>
        <w:p w14:paraId="4663E0A9" w14:textId="2B9009C5"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5" w:history="1">
            <w:r w:rsidR="008C6736" w:rsidRPr="00C13BB4">
              <w:rPr>
                <w:rStyle w:val="Hypertextovodkaz"/>
                <w:noProof/>
              </w:rPr>
              <w:t>Standard 4.3: Odborná literatura a elektronické databáze odpovídající studijnímu programu</w:t>
            </w:r>
            <w:r w:rsidR="008C6736">
              <w:rPr>
                <w:noProof/>
                <w:webHidden/>
              </w:rPr>
              <w:tab/>
            </w:r>
            <w:r w:rsidR="008C6736">
              <w:rPr>
                <w:noProof/>
                <w:webHidden/>
              </w:rPr>
              <w:fldChar w:fldCharType="begin"/>
            </w:r>
            <w:r w:rsidR="008C6736">
              <w:rPr>
                <w:noProof/>
                <w:webHidden/>
              </w:rPr>
              <w:instrText xml:space="preserve"> PAGEREF _Toc176123865 \h </w:instrText>
            </w:r>
            <w:r w:rsidR="008C6736">
              <w:rPr>
                <w:noProof/>
                <w:webHidden/>
              </w:rPr>
            </w:r>
            <w:r w:rsidR="008C6736">
              <w:rPr>
                <w:noProof/>
                <w:webHidden/>
              </w:rPr>
              <w:fldChar w:fldCharType="separate"/>
            </w:r>
            <w:r w:rsidR="00063627">
              <w:rPr>
                <w:noProof/>
                <w:webHidden/>
              </w:rPr>
              <w:t>121</w:t>
            </w:r>
            <w:r w:rsidR="008C6736">
              <w:rPr>
                <w:noProof/>
                <w:webHidden/>
              </w:rPr>
              <w:fldChar w:fldCharType="end"/>
            </w:r>
          </w:hyperlink>
        </w:p>
        <w:p w14:paraId="00AE848C" w14:textId="02C1D934"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6" w:history="1">
            <w:r w:rsidR="008C6736" w:rsidRPr="00C13BB4">
              <w:rPr>
                <w:rStyle w:val="Hypertextovodkaz"/>
                <w:noProof/>
              </w:rPr>
              <w:t>Standard 4.4: Materiální a technické zabezpečení studijního programu uskutečňovaného mimo sídlo vysoké školy</w:t>
            </w:r>
            <w:r w:rsidR="008C6736">
              <w:rPr>
                <w:noProof/>
                <w:webHidden/>
              </w:rPr>
              <w:tab/>
            </w:r>
            <w:r w:rsidR="008C6736">
              <w:rPr>
                <w:noProof/>
                <w:webHidden/>
              </w:rPr>
              <w:fldChar w:fldCharType="begin"/>
            </w:r>
            <w:r w:rsidR="008C6736">
              <w:rPr>
                <w:noProof/>
                <w:webHidden/>
              </w:rPr>
              <w:instrText xml:space="preserve"> PAGEREF _Toc176123866 \h </w:instrText>
            </w:r>
            <w:r w:rsidR="008C6736">
              <w:rPr>
                <w:noProof/>
                <w:webHidden/>
              </w:rPr>
            </w:r>
            <w:r w:rsidR="008C6736">
              <w:rPr>
                <w:noProof/>
                <w:webHidden/>
              </w:rPr>
              <w:fldChar w:fldCharType="separate"/>
            </w:r>
            <w:r w:rsidR="00063627">
              <w:rPr>
                <w:noProof/>
                <w:webHidden/>
              </w:rPr>
              <w:t>121</w:t>
            </w:r>
            <w:r w:rsidR="008C6736">
              <w:rPr>
                <w:noProof/>
                <w:webHidden/>
              </w:rPr>
              <w:fldChar w:fldCharType="end"/>
            </w:r>
          </w:hyperlink>
        </w:p>
        <w:p w14:paraId="421F9779" w14:textId="28E8A300" w:rsidR="008C6736" w:rsidRDefault="00007B99">
          <w:pPr>
            <w:pStyle w:val="Obsah2"/>
            <w:rPr>
              <w:rFonts w:asciiTheme="minorHAnsi" w:eastAsiaTheme="minorEastAsia" w:hAnsiTheme="minorHAnsi" w:cstheme="minorBidi"/>
              <w:b w:val="0"/>
              <w:noProof/>
              <w:lang w:eastAsia="cs-CZ"/>
            </w:rPr>
          </w:pPr>
          <w:hyperlink w:anchor="_Toc176123867" w:history="1">
            <w:r w:rsidR="008C6736" w:rsidRPr="00C13BB4">
              <w:rPr>
                <w:rStyle w:val="Hypertextovodkaz"/>
                <w:noProof/>
              </w:rPr>
              <w:t>Garant studijního programu</w:t>
            </w:r>
            <w:r w:rsidR="008C6736">
              <w:rPr>
                <w:noProof/>
                <w:webHidden/>
              </w:rPr>
              <w:tab/>
            </w:r>
            <w:r w:rsidR="008C6736">
              <w:rPr>
                <w:noProof/>
                <w:webHidden/>
              </w:rPr>
              <w:fldChar w:fldCharType="begin"/>
            </w:r>
            <w:r w:rsidR="008C6736">
              <w:rPr>
                <w:noProof/>
                <w:webHidden/>
              </w:rPr>
              <w:instrText xml:space="preserve"> PAGEREF _Toc176123867 \h </w:instrText>
            </w:r>
            <w:r w:rsidR="008C6736">
              <w:rPr>
                <w:noProof/>
                <w:webHidden/>
              </w:rPr>
            </w:r>
            <w:r w:rsidR="008C6736">
              <w:rPr>
                <w:noProof/>
                <w:webHidden/>
              </w:rPr>
              <w:fldChar w:fldCharType="separate"/>
            </w:r>
            <w:r w:rsidR="00063627">
              <w:rPr>
                <w:noProof/>
                <w:webHidden/>
              </w:rPr>
              <w:t>122</w:t>
            </w:r>
            <w:r w:rsidR="008C6736">
              <w:rPr>
                <w:noProof/>
                <w:webHidden/>
              </w:rPr>
              <w:fldChar w:fldCharType="end"/>
            </w:r>
          </w:hyperlink>
        </w:p>
        <w:p w14:paraId="5102C1AB" w14:textId="4F49E51A"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8" w:history="1">
            <w:r w:rsidR="008C6736" w:rsidRPr="00C13BB4">
              <w:rPr>
                <w:rStyle w:val="Hypertextovodkaz"/>
                <w:noProof/>
              </w:rPr>
              <w:t>Standard 5.1: Pravomoci a odpovědnost garanta</w:t>
            </w:r>
            <w:r w:rsidR="008C6736">
              <w:rPr>
                <w:noProof/>
                <w:webHidden/>
              </w:rPr>
              <w:tab/>
            </w:r>
            <w:r w:rsidR="008C6736">
              <w:rPr>
                <w:noProof/>
                <w:webHidden/>
              </w:rPr>
              <w:fldChar w:fldCharType="begin"/>
            </w:r>
            <w:r w:rsidR="008C6736">
              <w:rPr>
                <w:noProof/>
                <w:webHidden/>
              </w:rPr>
              <w:instrText xml:space="preserve"> PAGEREF _Toc176123868 \h </w:instrText>
            </w:r>
            <w:r w:rsidR="008C6736">
              <w:rPr>
                <w:noProof/>
                <w:webHidden/>
              </w:rPr>
            </w:r>
            <w:r w:rsidR="008C6736">
              <w:rPr>
                <w:noProof/>
                <w:webHidden/>
              </w:rPr>
              <w:fldChar w:fldCharType="separate"/>
            </w:r>
            <w:r w:rsidR="00063627">
              <w:rPr>
                <w:noProof/>
                <w:webHidden/>
              </w:rPr>
              <w:t>122</w:t>
            </w:r>
            <w:r w:rsidR="008C6736">
              <w:rPr>
                <w:noProof/>
                <w:webHidden/>
              </w:rPr>
              <w:fldChar w:fldCharType="end"/>
            </w:r>
          </w:hyperlink>
        </w:p>
        <w:p w14:paraId="71CC91B6" w14:textId="167A73BF"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69" w:history="1">
            <w:r w:rsidR="008C6736" w:rsidRPr="00C13BB4">
              <w:rPr>
                <w:rStyle w:val="Hypertextovodkaz"/>
                <w:noProof/>
              </w:rPr>
              <w:t>Standardy 5.2-5.4: Zhodnocení osoby garanta z hlediska naplnění standardů</w:t>
            </w:r>
            <w:r w:rsidR="008C6736">
              <w:rPr>
                <w:noProof/>
                <w:webHidden/>
              </w:rPr>
              <w:tab/>
            </w:r>
            <w:r w:rsidR="008C6736">
              <w:rPr>
                <w:noProof/>
                <w:webHidden/>
              </w:rPr>
              <w:fldChar w:fldCharType="begin"/>
            </w:r>
            <w:r w:rsidR="008C6736">
              <w:rPr>
                <w:noProof/>
                <w:webHidden/>
              </w:rPr>
              <w:instrText xml:space="preserve"> PAGEREF _Toc176123869 \h </w:instrText>
            </w:r>
            <w:r w:rsidR="008C6736">
              <w:rPr>
                <w:noProof/>
                <w:webHidden/>
              </w:rPr>
            </w:r>
            <w:r w:rsidR="008C6736">
              <w:rPr>
                <w:noProof/>
                <w:webHidden/>
              </w:rPr>
              <w:fldChar w:fldCharType="separate"/>
            </w:r>
            <w:r w:rsidR="00063627">
              <w:rPr>
                <w:noProof/>
                <w:webHidden/>
              </w:rPr>
              <w:t>122</w:t>
            </w:r>
            <w:r w:rsidR="008C6736">
              <w:rPr>
                <w:noProof/>
                <w:webHidden/>
              </w:rPr>
              <w:fldChar w:fldCharType="end"/>
            </w:r>
          </w:hyperlink>
        </w:p>
        <w:p w14:paraId="4FFEF617" w14:textId="77003297" w:rsidR="008C6736" w:rsidRDefault="00007B99">
          <w:pPr>
            <w:pStyle w:val="Obsah2"/>
            <w:rPr>
              <w:rFonts w:asciiTheme="minorHAnsi" w:eastAsiaTheme="minorEastAsia" w:hAnsiTheme="minorHAnsi" w:cstheme="minorBidi"/>
              <w:b w:val="0"/>
              <w:noProof/>
              <w:lang w:eastAsia="cs-CZ"/>
            </w:rPr>
          </w:pPr>
          <w:hyperlink w:anchor="_Toc176123870" w:history="1">
            <w:r w:rsidR="008C6736" w:rsidRPr="00C13BB4">
              <w:rPr>
                <w:rStyle w:val="Hypertextovodkaz"/>
                <w:noProof/>
              </w:rPr>
              <w:t>Personální zabezpečení studijního programu</w:t>
            </w:r>
            <w:r w:rsidR="008C6736">
              <w:rPr>
                <w:noProof/>
                <w:webHidden/>
              </w:rPr>
              <w:tab/>
            </w:r>
            <w:r w:rsidR="008C6736">
              <w:rPr>
                <w:noProof/>
                <w:webHidden/>
              </w:rPr>
              <w:fldChar w:fldCharType="begin"/>
            </w:r>
            <w:r w:rsidR="008C6736">
              <w:rPr>
                <w:noProof/>
                <w:webHidden/>
              </w:rPr>
              <w:instrText xml:space="preserve"> PAGEREF _Toc176123870 \h </w:instrText>
            </w:r>
            <w:r w:rsidR="008C6736">
              <w:rPr>
                <w:noProof/>
                <w:webHidden/>
              </w:rPr>
            </w:r>
            <w:r w:rsidR="008C6736">
              <w:rPr>
                <w:noProof/>
                <w:webHidden/>
              </w:rPr>
              <w:fldChar w:fldCharType="separate"/>
            </w:r>
            <w:r w:rsidR="00063627">
              <w:rPr>
                <w:noProof/>
                <w:webHidden/>
              </w:rPr>
              <w:t>123</w:t>
            </w:r>
            <w:r w:rsidR="008C6736">
              <w:rPr>
                <w:noProof/>
                <w:webHidden/>
              </w:rPr>
              <w:fldChar w:fldCharType="end"/>
            </w:r>
          </w:hyperlink>
        </w:p>
        <w:p w14:paraId="0333BDAE" w14:textId="2170E1C9"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1" w:history="1">
            <w:r w:rsidR="008C6736" w:rsidRPr="00C13BB4">
              <w:rPr>
                <w:rStyle w:val="Hypertextovodkaz"/>
                <w:noProof/>
              </w:rPr>
              <w:t>Standardy 6.1-6.2: Zhodnocení celkového personálního zabezpečení studijního programu z hlediska naplnění standardů</w:t>
            </w:r>
            <w:r w:rsidR="008C6736">
              <w:rPr>
                <w:noProof/>
                <w:webHidden/>
              </w:rPr>
              <w:tab/>
            </w:r>
            <w:r w:rsidR="008C6736">
              <w:rPr>
                <w:noProof/>
                <w:webHidden/>
              </w:rPr>
              <w:fldChar w:fldCharType="begin"/>
            </w:r>
            <w:r w:rsidR="008C6736">
              <w:rPr>
                <w:noProof/>
                <w:webHidden/>
              </w:rPr>
              <w:instrText xml:space="preserve"> PAGEREF _Toc176123871 \h </w:instrText>
            </w:r>
            <w:r w:rsidR="008C6736">
              <w:rPr>
                <w:noProof/>
                <w:webHidden/>
              </w:rPr>
            </w:r>
            <w:r w:rsidR="008C6736">
              <w:rPr>
                <w:noProof/>
                <w:webHidden/>
              </w:rPr>
              <w:fldChar w:fldCharType="separate"/>
            </w:r>
            <w:r w:rsidR="00063627">
              <w:rPr>
                <w:noProof/>
                <w:webHidden/>
              </w:rPr>
              <w:t>123</w:t>
            </w:r>
            <w:r w:rsidR="008C6736">
              <w:rPr>
                <w:noProof/>
                <w:webHidden/>
              </w:rPr>
              <w:fldChar w:fldCharType="end"/>
            </w:r>
          </w:hyperlink>
        </w:p>
        <w:p w14:paraId="73007035" w14:textId="5012B935"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2" w:history="1">
            <w:r w:rsidR="008C6736" w:rsidRPr="00C13BB4">
              <w:rPr>
                <w:rStyle w:val="Hypertextovodkaz"/>
                <w:noProof/>
              </w:rPr>
              <w:t>Standard 6.3:</w:t>
            </w:r>
            <w:r w:rsidR="008C6736">
              <w:rPr>
                <w:noProof/>
                <w:webHidden/>
              </w:rPr>
              <w:tab/>
            </w:r>
            <w:r w:rsidR="008C6736">
              <w:rPr>
                <w:noProof/>
                <w:webHidden/>
              </w:rPr>
              <w:fldChar w:fldCharType="begin"/>
            </w:r>
            <w:r w:rsidR="008C6736">
              <w:rPr>
                <w:noProof/>
                <w:webHidden/>
              </w:rPr>
              <w:instrText xml:space="preserve"> PAGEREF _Toc176123872 \h </w:instrText>
            </w:r>
            <w:r w:rsidR="008C6736">
              <w:rPr>
                <w:noProof/>
                <w:webHidden/>
              </w:rPr>
            </w:r>
            <w:r w:rsidR="008C6736">
              <w:rPr>
                <w:noProof/>
                <w:webHidden/>
              </w:rPr>
              <w:fldChar w:fldCharType="separate"/>
            </w:r>
            <w:r w:rsidR="00063627">
              <w:rPr>
                <w:noProof/>
                <w:webHidden/>
              </w:rPr>
              <w:t>124</w:t>
            </w:r>
            <w:r w:rsidR="008C6736">
              <w:rPr>
                <w:noProof/>
                <w:webHidden/>
              </w:rPr>
              <w:fldChar w:fldCharType="end"/>
            </w:r>
          </w:hyperlink>
        </w:p>
        <w:p w14:paraId="72DDA3B4" w14:textId="40C358FD"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3" w:history="1">
            <w:r w:rsidR="008C6736" w:rsidRPr="00C13BB4">
              <w:rPr>
                <w:rStyle w:val="Hypertextovodkaz"/>
                <w:noProof/>
              </w:rPr>
              <w:t>Standardy 6.4: Personální zabezpečení předmětů profilujícího základu</w:t>
            </w:r>
            <w:r w:rsidR="008C6736">
              <w:rPr>
                <w:noProof/>
                <w:webHidden/>
              </w:rPr>
              <w:tab/>
            </w:r>
            <w:r w:rsidR="008C6736">
              <w:rPr>
                <w:noProof/>
                <w:webHidden/>
              </w:rPr>
              <w:fldChar w:fldCharType="begin"/>
            </w:r>
            <w:r w:rsidR="008C6736">
              <w:rPr>
                <w:noProof/>
                <w:webHidden/>
              </w:rPr>
              <w:instrText xml:space="preserve"> PAGEREF _Toc176123873 \h </w:instrText>
            </w:r>
            <w:r w:rsidR="008C6736">
              <w:rPr>
                <w:noProof/>
                <w:webHidden/>
              </w:rPr>
            </w:r>
            <w:r w:rsidR="008C6736">
              <w:rPr>
                <w:noProof/>
                <w:webHidden/>
              </w:rPr>
              <w:fldChar w:fldCharType="separate"/>
            </w:r>
            <w:r w:rsidR="00063627">
              <w:rPr>
                <w:noProof/>
                <w:webHidden/>
              </w:rPr>
              <w:t>124</w:t>
            </w:r>
            <w:r w:rsidR="008C6736">
              <w:rPr>
                <w:noProof/>
                <w:webHidden/>
              </w:rPr>
              <w:fldChar w:fldCharType="end"/>
            </w:r>
          </w:hyperlink>
        </w:p>
        <w:p w14:paraId="3BDE2A4D" w14:textId="3D97156D"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4" w:history="1">
            <w:r w:rsidR="008C6736" w:rsidRPr="00C13BB4">
              <w:rPr>
                <w:rStyle w:val="Hypertextovodkaz"/>
                <w:noProof/>
              </w:rPr>
              <w:t>Standard 6.5:</w:t>
            </w:r>
            <w:r w:rsidR="008C6736">
              <w:rPr>
                <w:noProof/>
                <w:webHidden/>
              </w:rPr>
              <w:tab/>
            </w:r>
            <w:r w:rsidR="008C6736">
              <w:rPr>
                <w:noProof/>
                <w:webHidden/>
              </w:rPr>
              <w:fldChar w:fldCharType="begin"/>
            </w:r>
            <w:r w:rsidR="008C6736">
              <w:rPr>
                <w:noProof/>
                <w:webHidden/>
              </w:rPr>
              <w:instrText xml:space="preserve"> PAGEREF _Toc176123874 \h </w:instrText>
            </w:r>
            <w:r w:rsidR="008C6736">
              <w:rPr>
                <w:noProof/>
                <w:webHidden/>
              </w:rPr>
            </w:r>
            <w:r w:rsidR="008C6736">
              <w:rPr>
                <w:noProof/>
                <w:webHidden/>
              </w:rPr>
              <w:fldChar w:fldCharType="separate"/>
            </w:r>
            <w:r w:rsidR="00063627">
              <w:rPr>
                <w:noProof/>
                <w:webHidden/>
              </w:rPr>
              <w:t>124</w:t>
            </w:r>
            <w:r w:rsidR="008C6736">
              <w:rPr>
                <w:noProof/>
                <w:webHidden/>
              </w:rPr>
              <w:fldChar w:fldCharType="end"/>
            </w:r>
          </w:hyperlink>
        </w:p>
        <w:p w14:paraId="550993D4" w14:textId="57A78ED4"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5" w:history="1">
            <w:r w:rsidR="008C6736" w:rsidRPr="00C13BB4">
              <w:rPr>
                <w:rStyle w:val="Hypertextovodkaz"/>
                <w:noProof/>
              </w:rPr>
              <w:t>Standard 6.6:</w:t>
            </w:r>
            <w:r w:rsidR="008C6736">
              <w:rPr>
                <w:noProof/>
                <w:webHidden/>
              </w:rPr>
              <w:tab/>
            </w:r>
            <w:r w:rsidR="008C6736">
              <w:rPr>
                <w:noProof/>
                <w:webHidden/>
              </w:rPr>
              <w:fldChar w:fldCharType="begin"/>
            </w:r>
            <w:r w:rsidR="008C6736">
              <w:rPr>
                <w:noProof/>
                <w:webHidden/>
              </w:rPr>
              <w:instrText xml:space="preserve"> PAGEREF _Toc176123875 \h </w:instrText>
            </w:r>
            <w:r w:rsidR="008C6736">
              <w:rPr>
                <w:noProof/>
                <w:webHidden/>
              </w:rPr>
            </w:r>
            <w:r w:rsidR="008C6736">
              <w:rPr>
                <w:noProof/>
                <w:webHidden/>
              </w:rPr>
              <w:fldChar w:fldCharType="separate"/>
            </w:r>
            <w:r w:rsidR="00063627">
              <w:rPr>
                <w:noProof/>
                <w:webHidden/>
              </w:rPr>
              <w:t>125</w:t>
            </w:r>
            <w:r w:rsidR="008C6736">
              <w:rPr>
                <w:noProof/>
                <w:webHidden/>
              </w:rPr>
              <w:fldChar w:fldCharType="end"/>
            </w:r>
          </w:hyperlink>
        </w:p>
        <w:p w14:paraId="6B790D45" w14:textId="13D9749C"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6" w:history="1">
            <w:r w:rsidR="008C6736" w:rsidRPr="00C13BB4">
              <w:rPr>
                <w:rStyle w:val="Hypertextovodkaz"/>
                <w:noProof/>
              </w:rPr>
              <w:t>Standard 6.8d:</w:t>
            </w:r>
            <w:r w:rsidR="008C6736">
              <w:rPr>
                <w:noProof/>
                <w:webHidden/>
              </w:rPr>
              <w:tab/>
            </w:r>
            <w:r w:rsidR="008C6736">
              <w:rPr>
                <w:noProof/>
                <w:webHidden/>
              </w:rPr>
              <w:fldChar w:fldCharType="begin"/>
            </w:r>
            <w:r w:rsidR="008C6736">
              <w:rPr>
                <w:noProof/>
                <w:webHidden/>
              </w:rPr>
              <w:instrText xml:space="preserve"> PAGEREF _Toc176123876 \h </w:instrText>
            </w:r>
            <w:r w:rsidR="008C6736">
              <w:rPr>
                <w:noProof/>
                <w:webHidden/>
              </w:rPr>
            </w:r>
            <w:r w:rsidR="008C6736">
              <w:rPr>
                <w:noProof/>
                <w:webHidden/>
              </w:rPr>
              <w:fldChar w:fldCharType="separate"/>
            </w:r>
            <w:r w:rsidR="00063627">
              <w:rPr>
                <w:noProof/>
                <w:webHidden/>
              </w:rPr>
              <w:t>125</w:t>
            </w:r>
            <w:r w:rsidR="008C6736">
              <w:rPr>
                <w:noProof/>
                <w:webHidden/>
              </w:rPr>
              <w:fldChar w:fldCharType="end"/>
            </w:r>
          </w:hyperlink>
        </w:p>
        <w:p w14:paraId="1DFF076E" w14:textId="01827914"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7" w:history="1">
            <w:r w:rsidR="008C6736" w:rsidRPr="00C13BB4">
              <w:rPr>
                <w:rStyle w:val="Hypertextovodkaz"/>
                <w:noProof/>
              </w:rPr>
              <w:t>Standard 6.11:</w:t>
            </w:r>
            <w:r w:rsidR="008C6736">
              <w:rPr>
                <w:noProof/>
                <w:webHidden/>
              </w:rPr>
              <w:tab/>
            </w:r>
            <w:r w:rsidR="008C6736">
              <w:rPr>
                <w:noProof/>
                <w:webHidden/>
              </w:rPr>
              <w:fldChar w:fldCharType="begin"/>
            </w:r>
            <w:r w:rsidR="008C6736">
              <w:rPr>
                <w:noProof/>
                <w:webHidden/>
              </w:rPr>
              <w:instrText xml:space="preserve"> PAGEREF _Toc176123877 \h </w:instrText>
            </w:r>
            <w:r w:rsidR="008C6736">
              <w:rPr>
                <w:noProof/>
                <w:webHidden/>
              </w:rPr>
            </w:r>
            <w:r w:rsidR="008C6736">
              <w:rPr>
                <w:noProof/>
                <w:webHidden/>
              </w:rPr>
              <w:fldChar w:fldCharType="separate"/>
            </w:r>
            <w:r w:rsidR="00063627">
              <w:rPr>
                <w:noProof/>
                <w:webHidden/>
              </w:rPr>
              <w:t>125</w:t>
            </w:r>
            <w:r w:rsidR="008C6736">
              <w:rPr>
                <w:noProof/>
                <w:webHidden/>
              </w:rPr>
              <w:fldChar w:fldCharType="end"/>
            </w:r>
          </w:hyperlink>
        </w:p>
        <w:p w14:paraId="5BCCC812" w14:textId="10705A48"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78" w:history="1">
            <w:r w:rsidR="008C6736" w:rsidRPr="00C13BB4">
              <w:rPr>
                <w:rStyle w:val="Hypertextovodkaz"/>
                <w:noProof/>
              </w:rPr>
              <w:t>Standard 6.12 – 6.13: Oborová rada</w:t>
            </w:r>
            <w:r w:rsidR="008C6736">
              <w:rPr>
                <w:noProof/>
                <w:webHidden/>
              </w:rPr>
              <w:tab/>
            </w:r>
            <w:r w:rsidR="008C6736">
              <w:rPr>
                <w:noProof/>
                <w:webHidden/>
              </w:rPr>
              <w:fldChar w:fldCharType="begin"/>
            </w:r>
            <w:r w:rsidR="008C6736">
              <w:rPr>
                <w:noProof/>
                <w:webHidden/>
              </w:rPr>
              <w:instrText xml:space="preserve"> PAGEREF _Toc176123878 \h </w:instrText>
            </w:r>
            <w:r w:rsidR="008C6736">
              <w:rPr>
                <w:noProof/>
                <w:webHidden/>
              </w:rPr>
            </w:r>
            <w:r w:rsidR="008C6736">
              <w:rPr>
                <w:noProof/>
                <w:webHidden/>
              </w:rPr>
              <w:fldChar w:fldCharType="separate"/>
            </w:r>
            <w:r w:rsidR="00063627">
              <w:rPr>
                <w:noProof/>
                <w:webHidden/>
              </w:rPr>
              <w:t>126</w:t>
            </w:r>
            <w:r w:rsidR="008C6736">
              <w:rPr>
                <w:noProof/>
                <w:webHidden/>
              </w:rPr>
              <w:fldChar w:fldCharType="end"/>
            </w:r>
          </w:hyperlink>
        </w:p>
        <w:p w14:paraId="5A2454D2" w14:textId="72D96B75" w:rsidR="008C6736" w:rsidRDefault="00007B99">
          <w:pPr>
            <w:pStyle w:val="Obsah2"/>
            <w:rPr>
              <w:rFonts w:asciiTheme="minorHAnsi" w:eastAsiaTheme="minorEastAsia" w:hAnsiTheme="minorHAnsi" w:cstheme="minorBidi"/>
              <w:b w:val="0"/>
              <w:noProof/>
              <w:lang w:eastAsia="cs-CZ"/>
            </w:rPr>
          </w:pPr>
          <w:hyperlink w:anchor="_Toc176123879" w:history="1">
            <w:r w:rsidR="008C6736" w:rsidRPr="00C13BB4">
              <w:rPr>
                <w:rStyle w:val="Hypertextovodkaz"/>
                <w:noProof/>
              </w:rPr>
              <w:t>Specifické požadavky na zajištění studijního programu</w:t>
            </w:r>
            <w:r w:rsidR="008C6736">
              <w:rPr>
                <w:noProof/>
                <w:webHidden/>
              </w:rPr>
              <w:tab/>
            </w:r>
            <w:r w:rsidR="008C6736">
              <w:rPr>
                <w:noProof/>
                <w:webHidden/>
              </w:rPr>
              <w:fldChar w:fldCharType="begin"/>
            </w:r>
            <w:r w:rsidR="008C6736">
              <w:rPr>
                <w:noProof/>
                <w:webHidden/>
              </w:rPr>
              <w:instrText xml:space="preserve"> PAGEREF _Toc176123879 \h </w:instrText>
            </w:r>
            <w:r w:rsidR="008C6736">
              <w:rPr>
                <w:noProof/>
                <w:webHidden/>
              </w:rPr>
            </w:r>
            <w:r w:rsidR="008C6736">
              <w:rPr>
                <w:noProof/>
                <w:webHidden/>
              </w:rPr>
              <w:fldChar w:fldCharType="separate"/>
            </w:r>
            <w:r w:rsidR="00063627">
              <w:rPr>
                <w:noProof/>
                <w:webHidden/>
              </w:rPr>
              <w:t>128</w:t>
            </w:r>
            <w:r w:rsidR="008C6736">
              <w:rPr>
                <w:noProof/>
                <w:webHidden/>
              </w:rPr>
              <w:fldChar w:fldCharType="end"/>
            </w:r>
          </w:hyperlink>
        </w:p>
        <w:p w14:paraId="3ED6E6EA" w14:textId="7FFBA0EA"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80" w:history="1">
            <w:r w:rsidR="008C6736" w:rsidRPr="00C13BB4">
              <w:rPr>
                <w:rStyle w:val="Hypertextovodkaz"/>
                <w:noProof/>
              </w:rPr>
              <w:t>Standardy 7.1: Uskutečňování studijního programu v kombinované a distanční formě studia</w:t>
            </w:r>
            <w:r w:rsidR="008C6736">
              <w:rPr>
                <w:noProof/>
                <w:webHidden/>
              </w:rPr>
              <w:tab/>
            </w:r>
            <w:r w:rsidR="008C6736">
              <w:rPr>
                <w:noProof/>
                <w:webHidden/>
              </w:rPr>
              <w:fldChar w:fldCharType="begin"/>
            </w:r>
            <w:r w:rsidR="008C6736">
              <w:rPr>
                <w:noProof/>
                <w:webHidden/>
              </w:rPr>
              <w:instrText xml:space="preserve"> PAGEREF _Toc176123880 \h </w:instrText>
            </w:r>
            <w:r w:rsidR="008C6736">
              <w:rPr>
                <w:noProof/>
                <w:webHidden/>
              </w:rPr>
            </w:r>
            <w:r w:rsidR="008C6736">
              <w:rPr>
                <w:noProof/>
                <w:webHidden/>
              </w:rPr>
              <w:fldChar w:fldCharType="separate"/>
            </w:r>
            <w:r w:rsidR="00063627">
              <w:rPr>
                <w:noProof/>
                <w:webHidden/>
              </w:rPr>
              <w:t>128</w:t>
            </w:r>
            <w:r w:rsidR="008C6736">
              <w:rPr>
                <w:noProof/>
                <w:webHidden/>
              </w:rPr>
              <w:fldChar w:fldCharType="end"/>
            </w:r>
          </w:hyperlink>
        </w:p>
        <w:p w14:paraId="556564B1" w14:textId="3D187517"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81" w:history="1">
            <w:r w:rsidR="008C6736" w:rsidRPr="00C13BB4">
              <w:rPr>
                <w:rStyle w:val="Hypertextovodkaz"/>
                <w:noProof/>
              </w:rPr>
              <w:t>Standardy 7.5-7.9: Uskutečňování studijního programu v cizím jazyce</w:t>
            </w:r>
            <w:r w:rsidR="008C6736">
              <w:rPr>
                <w:noProof/>
                <w:webHidden/>
              </w:rPr>
              <w:tab/>
            </w:r>
            <w:r w:rsidR="008C6736">
              <w:rPr>
                <w:noProof/>
                <w:webHidden/>
              </w:rPr>
              <w:fldChar w:fldCharType="begin"/>
            </w:r>
            <w:r w:rsidR="008C6736">
              <w:rPr>
                <w:noProof/>
                <w:webHidden/>
              </w:rPr>
              <w:instrText xml:space="preserve"> PAGEREF _Toc176123881 \h </w:instrText>
            </w:r>
            <w:r w:rsidR="008C6736">
              <w:rPr>
                <w:noProof/>
                <w:webHidden/>
              </w:rPr>
            </w:r>
            <w:r w:rsidR="008C6736">
              <w:rPr>
                <w:noProof/>
                <w:webHidden/>
              </w:rPr>
              <w:fldChar w:fldCharType="separate"/>
            </w:r>
            <w:r w:rsidR="00063627">
              <w:rPr>
                <w:noProof/>
                <w:webHidden/>
              </w:rPr>
              <w:t>128</w:t>
            </w:r>
            <w:r w:rsidR="008C6736">
              <w:rPr>
                <w:noProof/>
                <w:webHidden/>
              </w:rPr>
              <w:fldChar w:fldCharType="end"/>
            </w:r>
          </w:hyperlink>
        </w:p>
        <w:p w14:paraId="2DD4B14B" w14:textId="2BC8D541"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82" w:history="1">
            <w:r w:rsidR="008C6736" w:rsidRPr="00C13BB4">
              <w:rPr>
                <w:rStyle w:val="Hypertextovodkaz"/>
                <w:noProof/>
              </w:rPr>
              <w:t>Standard 7.10: Uskutečňování studijního programu ve spolupráci se zahraniční vysokou školou</w:t>
            </w:r>
            <w:r w:rsidR="008C6736">
              <w:rPr>
                <w:noProof/>
                <w:webHidden/>
              </w:rPr>
              <w:tab/>
            </w:r>
            <w:r w:rsidR="008C6736">
              <w:rPr>
                <w:noProof/>
                <w:webHidden/>
              </w:rPr>
              <w:fldChar w:fldCharType="begin"/>
            </w:r>
            <w:r w:rsidR="008C6736">
              <w:rPr>
                <w:noProof/>
                <w:webHidden/>
              </w:rPr>
              <w:instrText xml:space="preserve"> PAGEREF _Toc176123882 \h </w:instrText>
            </w:r>
            <w:r w:rsidR="008C6736">
              <w:rPr>
                <w:noProof/>
                <w:webHidden/>
              </w:rPr>
            </w:r>
            <w:r w:rsidR="008C6736">
              <w:rPr>
                <w:noProof/>
                <w:webHidden/>
              </w:rPr>
              <w:fldChar w:fldCharType="separate"/>
            </w:r>
            <w:r w:rsidR="00063627">
              <w:rPr>
                <w:noProof/>
                <w:webHidden/>
              </w:rPr>
              <w:t>129</w:t>
            </w:r>
            <w:r w:rsidR="008C6736">
              <w:rPr>
                <w:noProof/>
                <w:webHidden/>
              </w:rPr>
              <w:fldChar w:fldCharType="end"/>
            </w:r>
          </w:hyperlink>
        </w:p>
        <w:p w14:paraId="53A25FAA" w14:textId="59ADF9DA" w:rsidR="008C6736" w:rsidRDefault="00007B99">
          <w:pPr>
            <w:pStyle w:val="Obsah3"/>
            <w:tabs>
              <w:tab w:val="right" w:leader="dot" w:pos="9060"/>
            </w:tabs>
            <w:rPr>
              <w:rFonts w:asciiTheme="minorHAnsi" w:eastAsiaTheme="minorEastAsia" w:hAnsiTheme="minorHAnsi" w:cstheme="minorBidi"/>
              <w:noProof/>
              <w:lang w:eastAsia="cs-CZ"/>
            </w:rPr>
          </w:pPr>
          <w:hyperlink w:anchor="_Toc176123883" w:history="1">
            <w:r w:rsidR="008C6736" w:rsidRPr="00C13BB4">
              <w:rPr>
                <w:rStyle w:val="Hypertextovodkaz"/>
                <w:noProof/>
              </w:rPr>
              <w:t>Standard 7.11: Uskutečňování studijního programu ve spolupráci s další právnickou osobou</w:t>
            </w:r>
            <w:r w:rsidR="008C6736">
              <w:rPr>
                <w:noProof/>
                <w:webHidden/>
              </w:rPr>
              <w:tab/>
            </w:r>
            <w:r w:rsidR="008C6736">
              <w:rPr>
                <w:noProof/>
                <w:webHidden/>
              </w:rPr>
              <w:fldChar w:fldCharType="begin"/>
            </w:r>
            <w:r w:rsidR="008C6736">
              <w:rPr>
                <w:noProof/>
                <w:webHidden/>
              </w:rPr>
              <w:instrText xml:space="preserve"> PAGEREF _Toc176123883 \h </w:instrText>
            </w:r>
            <w:r w:rsidR="008C6736">
              <w:rPr>
                <w:noProof/>
                <w:webHidden/>
              </w:rPr>
            </w:r>
            <w:r w:rsidR="008C6736">
              <w:rPr>
                <w:noProof/>
                <w:webHidden/>
              </w:rPr>
              <w:fldChar w:fldCharType="separate"/>
            </w:r>
            <w:r w:rsidR="00063627">
              <w:rPr>
                <w:noProof/>
                <w:webHidden/>
              </w:rPr>
              <w:t>129</w:t>
            </w:r>
            <w:r w:rsidR="008C6736">
              <w:rPr>
                <w:noProof/>
                <w:webHidden/>
              </w:rPr>
              <w:fldChar w:fldCharType="end"/>
            </w:r>
          </w:hyperlink>
        </w:p>
        <w:p w14:paraId="7D9152B3" w14:textId="68FAD874" w:rsidR="008C6736" w:rsidRPr="00805A54" w:rsidRDefault="008C6736" w:rsidP="002D475A">
          <w:pPr>
            <w:rPr>
              <w:rStyle w:val="pubyear"/>
            </w:rPr>
          </w:pPr>
          <w:r w:rsidRPr="00805A54">
            <w:rPr>
              <w:rStyle w:val="pubyear"/>
            </w:rPr>
            <w:lastRenderedPageBreak/>
            <w:fldChar w:fldCharType="end"/>
          </w:r>
        </w:p>
      </w:sdtContent>
    </w:sdt>
    <w:p w14:paraId="4B1EA4E0" w14:textId="77777777" w:rsidR="008C6736" w:rsidRPr="00805A54" w:rsidRDefault="008C6736" w:rsidP="000E0A60">
      <w:pPr>
        <w:pStyle w:val="Nadpis1"/>
        <w:numPr>
          <w:ilvl w:val="0"/>
          <w:numId w:val="22"/>
        </w:numPr>
        <w:ind w:left="0" w:firstLine="0"/>
        <w:rPr>
          <w:rStyle w:val="pubyear"/>
        </w:rPr>
      </w:pPr>
      <w:bookmarkStart w:id="650" w:name="bookmark1"/>
      <w:bookmarkStart w:id="651" w:name="_Toc176123821"/>
      <w:r w:rsidRPr="00805A54">
        <w:rPr>
          <w:rStyle w:val="pubyear"/>
        </w:rPr>
        <w:t>Instituce</w:t>
      </w:r>
      <w:bookmarkEnd w:id="650"/>
      <w:bookmarkEnd w:id="651"/>
    </w:p>
    <w:p w14:paraId="71A7FBEA" w14:textId="77777777" w:rsidR="008C6736" w:rsidRPr="00805A54" w:rsidRDefault="008C6736" w:rsidP="008C6736">
      <w:pPr>
        <w:pStyle w:val="Nadpis2"/>
        <w:rPr>
          <w:rStyle w:val="pubyear"/>
        </w:rPr>
      </w:pPr>
      <w:bookmarkStart w:id="652" w:name="bookmark2"/>
      <w:bookmarkStart w:id="653" w:name="_Toc176123822"/>
      <w:r w:rsidRPr="00805A54">
        <w:rPr>
          <w:rStyle w:val="pubyear"/>
        </w:rPr>
        <w:t>Působnost orgánů vysoké školy</w:t>
      </w:r>
      <w:bookmarkEnd w:id="652"/>
      <w:bookmarkEnd w:id="653"/>
    </w:p>
    <w:p w14:paraId="54783857" w14:textId="77777777" w:rsidR="008C6736" w:rsidRPr="00805A54" w:rsidRDefault="008C6736" w:rsidP="008C6736">
      <w:pPr>
        <w:pStyle w:val="Nadpis3"/>
        <w:rPr>
          <w:rStyle w:val="pubyear"/>
        </w:rPr>
      </w:pPr>
      <w:bookmarkStart w:id="654" w:name="_Toc176123823"/>
      <w:r w:rsidRPr="00805A54">
        <w:rPr>
          <w:rStyle w:val="pubyear"/>
        </w:rPr>
        <w:t>Standardy 1.1-1.2</w:t>
      </w:r>
      <w:bookmarkEnd w:id="654"/>
    </w:p>
    <w:p w14:paraId="23165705" w14:textId="77777777" w:rsidR="008C6736" w:rsidRPr="00805A54" w:rsidRDefault="008C6736" w:rsidP="008C6736">
      <w:pPr>
        <w:pStyle w:val="odststandard"/>
        <w:rPr>
          <w:rStyle w:val="pubyear"/>
        </w:rPr>
      </w:pPr>
      <w:r w:rsidRPr="00805A54">
        <w:rPr>
          <w:rStyle w:val="pubyear"/>
        </w:rPr>
        <w:t>Organizaci, vnitřní uspořádání a zásady řízení Univerzity Tomáše Bati ve Zlíně (dále jen UTB ve Zlíně) upravuje „Statut UTB ve Zlíně“ ze dne 18. dubna 2024</w:t>
      </w:r>
      <w:r w:rsidRPr="009E1CFD">
        <w:rPr>
          <w:rStyle w:val="pubyear"/>
          <w:vertAlign w:val="superscript"/>
          <w:rPrChange w:id="655" w:author="Jiří Vojtěšek" w:date="2024-10-28T21:30:00Z">
            <w:rPr>
              <w:rStyle w:val="pubyear"/>
            </w:rPr>
          </w:rPrChange>
        </w:rPr>
        <w:footnoteReference w:id="1"/>
      </w:r>
      <w:r w:rsidRPr="00805A54">
        <w:rPr>
          <w:rStyle w:val="pubyear"/>
        </w:rPr>
        <w:t xml:space="preserve">. V čele univerzity je rektor, který řídí činnost univerzity, jedná a rozhoduje ve věcech univerzity. Rektora jmenuje a odvolává na návrh Akademického senátu Univerzity Tomáše Bati ve Zlíně prezident republiky. </w:t>
      </w:r>
    </w:p>
    <w:p w14:paraId="2B15267F" w14:textId="77777777" w:rsidR="008C6736" w:rsidRPr="00805A54" w:rsidRDefault="008C6736" w:rsidP="008C6736">
      <w:pPr>
        <w:pStyle w:val="odststandard"/>
        <w:rPr>
          <w:rStyle w:val="pubyear"/>
        </w:rPr>
      </w:pPr>
      <w:r w:rsidRPr="00805A54">
        <w:rPr>
          <w:rStyle w:val="pubyear"/>
        </w:rPr>
        <w:t xml:space="preserve">Samosprávnými orgány univerzity jsou Akademický senát UTB, rektor UTB, Vědecká rada UTB, Rada pro vnitřní hodnocení UTB a Disciplinární komise UTB. Dalšími orgány UTB jsou Správní rada UTB a kvestor UTB. </w:t>
      </w:r>
    </w:p>
    <w:p w14:paraId="65729B25" w14:textId="77777777" w:rsidR="008C6736" w:rsidRPr="00805A54" w:rsidRDefault="008C6736" w:rsidP="008C6736">
      <w:pPr>
        <w:pStyle w:val="Nadpis2"/>
        <w:rPr>
          <w:rStyle w:val="pubyear"/>
        </w:rPr>
      </w:pPr>
      <w:bookmarkStart w:id="658" w:name="_Toc176123824"/>
      <w:r w:rsidRPr="00805A54">
        <w:rPr>
          <w:rStyle w:val="pubyear"/>
        </w:rPr>
        <w:t>Vnitřní systém zajišťování kvality</w:t>
      </w:r>
      <w:bookmarkEnd w:id="658"/>
    </w:p>
    <w:p w14:paraId="78B6BF71" w14:textId="77777777" w:rsidR="008C6736" w:rsidRPr="00805A54" w:rsidRDefault="008C6736" w:rsidP="008C6736">
      <w:pPr>
        <w:pStyle w:val="Nadpis3"/>
        <w:rPr>
          <w:rStyle w:val="pubyear"/>
        </w:rPr>
      </w:pPr>
      <w:bookmarkStart w:id="659" w:name="_Toc176123825"/>
      <w:r w:rsidRPr="00805A54">
        <w:rPr>
          <w:rStyle w:val="pubyear"/>
        </w:rPr>
        <w:t>Standard 1.3: Vymezení pravomoci a odpovědnost za kvalitu</w:t>
      </w:r>
      <w:bookmarkEnd w:id="659"/>
    </w:p>
    <w:p w14:paraId="15DB4C90" w14:textId="77777777" w:rsidR="008C6736" w:rsidRPr="00805A54" w:rsidRDefault="008C6736" w:rsidP="008C6736">
      <w:pPr>
        <w:pStyle w:val="odststandard"/>
        <w:rPr>
          <w:rStyle w:val="pubyear"/>
        </w:rPr>
      </w:pPr>
      <w:r w:rsidRPr="00805A54">
        <w:rPr>
          <w:rStyle w:val="pubyear"/>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27. března 2023</w:t>
      </w:r>
      <w:r w:rsidRPr="00444509">
        <w:rPr>
          <w:rStyle w:val="pubyear"/>
          <w:vertAlign w:val="superscript"/>
          <w:rPrChange w:id="660" w:author="Jiří Vojtěšek" w:date="2024-10-28T21:31:00Z">
            <w:rPr>
              <w:rStyle w:val="pubyear"/>
            </w:rPr>
          </w:rPrChange>
        </w:rPr>
        <w:footnoteReference w:id="2"/>
      </w:r>
      <w:r w:rsidRPr="00805A54">
        <w:rPr>
          <w:rStyle w:val="pubyear"/>
        </w:rPr>
        <w:t>.</w:t>
      </w:r>
    </w:p>
    <w:p w14:paraId="1914E331" w14:textId="77777777" w:rsidR="008C6736" w:rsidRPr="00805A54" w:rsidRDefault="008C6736" w:rsidP="008C6736">
      <w:pPr>
        <w:pStyle w:val="odststandard"/>
        <w:rPr>
          <w:rStyle w:val="pubyear"/>
        </w:rPr>
      </w:pPr>
      <w:r w:rsidRPr="00805A54">
        <w:rPr>
          <w:rStyle w:val="pubyear"/>
        </w:rPr>
        <w:t>Pro účely zajišťování kvality má pak jmenovánu patnáctičlennou Radu pro vnitřní hodnocení UTB ve Zlíně, která se řídí Jednacím řádem Rady pro vnitřní hodnocení UTB (Směrnice rektora č. 9/2023) ze dne 26. dubna 2023</w:t>
      </w:r>
      <w:r w:rsidRPr="00444509">
        <w:rPr>
          <w:rStyle w:val="pubyear"/>
          <w:vertAlign w:val="superscript"/>
          <w:rPrChange w:id="663" w:author="Jiří Vojtěšek" w:date="2024-10-28T21:31:00Z">
            <w:rPr>
              <w:rStyle w:val="pubyear"/>
            </w:rPr>
          </w:rPrChange>
        </w:rPr>
        <w:footnoteReference w:id="3"/>
      </w:r>
      <w:r w:rsidRPr="00805A54">
        <w:rPr>
          <w:rStyle w:val="pubyear"/>
        </w:rPr>
        <w:t>.</w:t>
      </w:r>
    </w:p>
    <w:p w14:paraId="515C8F17" w14:textId="77777777" w:rsidR="008C6736" w:rsidRPr="00805A54" w:rsidRDefault="008C6736" w:rsidP="008C6736">
      <w:pPr>
        <w:pStyle w:val="Nadpis3"/>
        <w:rPr>
          <w:rStyle w:val="pubyear"/>
        </w:rPr>
      </w:pPr>
      <w:bookmarkStart w:id="666" w:name="_Toc176123826"/>
      <w:r w:rsidRPr="00805A54">
        <w:rPr>
          <w:rStyle w:val="pubyear"/>
        </w:rPr>
        <w:t>Standard 1.4: Procesy vzniku a úprav studijních programů</w:t>
      </w:r>
      <w:bookmarkEnd w:id="666"/>
    </w:p>
    <w:p w14:paraId="66EA3959" w14:textId="77777777" w:rsidR="008C6736" w:rsidRPr="00805A54" w:rsidRDefault="008C6736" w:rsidP="008C6736">
      <w:pPr>
        <w:pStyle w:val="odststandard"/>
        <w:rPr>
          <w:rStyle w:val="pubyear"/>
        </w:rPr>
      </w:pPr>
      <w:r w:rsidRPr="00805A54">
        <w:rPr>
          <w:rStyle w:val="pubyear"/>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19. května 2022</w:t>
      </w:r>
      <w:r w:rsidRPr="00444509">
        <w:rPr>
          <w:rStyle w:val="pubyear"/>
          <w:vertAlign w:val="superscript"/>
          <w:rPrChange w:id="667" w:author="Jiří Vojtěšek" w:date="2024-10-28T21:31:00Z">
            <w:rPr>
              <w:rStyle w:val="pubyear"/>
            </w:rPr>
          </w:rPrChange>
        </w:rPr>
        <w:footnoteReference w:id="4"/>
      </w:r>
      <w:r w:rsidRPr="00805A54">
        <w:rPr>
          <w:rStyle w:val="pubyear"/>
        </w:rPr>
        <w:t>.</w:t>
      </w:r>
    </w:p>
    <w:p w14:paraId="42A6FCEC" w14:textId="77777777" w:rsidR="008C6736" w:rsidRPr="00805A54" w:rsidRDefault="008C6736" w:rsidP="008C6736">
      <w:pPr>
        <w:pStyle w:val="Nadpis3"/>
        <w:rPr>
          <w:rStyle w:val="pubyear"/>
        </w:rPr>
      </w:pPr>
      <w:bookmarkStart w:id="670" w:name="_Toc176123827"/>
      <w:r w:rsidRPr="00805A54">
        <w:rPr>
          <w:rStyle w:val="pubyear"/>
        </w:rPr>
        <w:t>Standard 1.5: Principy a systém uznávání zahraničního vzdělávání pro přijetí ke studiu</w:t>
      </w:r>
      <w:bookmarkEnd w:id="670"/>
    </w:p>
    <w:p w14:paraId="1B41D1AA" w14:textId="77777777" w:rsidR="008C6736" w:rsidRPr="00805A54" w:rsidRDefault="008C6736" w:rsidP="008C6736">
      <w:pPr>
        <w:pStyle w:val="odststandard"/>
        <w:rPr>
          <w:rStyle w:val="pubyear"/>
        </w:rPr>
      </w:pPr>
      <w:r w:rsidRPr="00805A54">
        <w:rPr>
          <w:rStyle w:val="pubyear"/>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SR/28/2023 „Pravidla pro posuzování zahraničního středoškolského a vysokoškolského vzdělání v rámci přijímacího řízení na Univerzitě Tomáše Bati ve Zlíně" ze dne 11. září. 2023</w:t>
      </w:r>
      <w:r w:rsidRPr="00444509">
        <w:rPr>
          <w:rStyle w:val="pubyear"/>
          <w:vertAlign w:val="superscript"/>
          <w:rPrChange w:id="671" w:author="Jiří Vojtěšek" w:date="2024-10-28T21:31:00Z">
            <w:rPr>
              <w:rStyle w:val="pubyear"/>
            </w:rPr>
          </w:rPrChange>
        </w:rPr>
        <w:footnoteReference w:id="5"/>
      </w:r>
      <w:r w:rsidRPr="00805A54">
        <w:rPr>
          <w:rStyle w:val="pubyear"/>
        </w:rPr>
        <w:t>.</w:t>
      </w:r>
    </w:p>
    <w:p w14:paraId="471517C3" w14:textId="77777777" w:rsidR="008C6736" w:rsidRPr="00805A54" w:rsidRDefault="008C6736" w:rsidP="008C6736">
      <w:pPr>
        <w:pStyle w:val="Nadpis3"/>
        <w:rPr>
          <w:rStyle w:val="pubyear"/>
        </w:rPr>
      </w:pPr>
      <w:bookmarkStart w:id="674" w:name="_Toc176123828"/>
      <w:r w:rsidRPr="00805A54">
        <w:rPr>
          <w:rStyle w:val="pubyear"/>
        </w:rPr>
        <w:t>Standard 1.6: Vedení kvalifikačních a rigorózních prací</w:t>
      </w:r>
      <w:bookmarkEnd w:id="674"/>
    </w:p>
    <w:p w14:paraId="0F3D65BD" w14:textId="77777777" w:rsidR="008C6736" w:rsidRPr="00805A54" w:rsidRDefault="008C6736" w:rsidP="008C6736">
      <w:pPr>
        <w:pStyle w:val="odststandard"/>
        <w:rPr>
          <w:rStyle w:val="pubyear"/>
        </w:rPr>
      </w:pPr>
      <w:r w:rsidRPr="00805A54">
        <w:rPr>
          <w:rStyle w:val="pubyear"/>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Rámcová kritéria kladená na školitele v doktorských studijních programech realizovaných na Univerzitě Tomáše Bati ve Zlíně jsou definována směrnicí rektora SR/20/2023 - Standardy školitele doktorských studijních </w:t>
      </w:r>
      <w:r w:rsidRPr="00805A54">
        <w:rPr>
          <w:rStyle w:val="pubyear"/>
        </w:rPr>
        <w:lastRenderedPageBreak/>
        <w:t>programů</w:t>
      </w:r>
      <w:r w:rsidRPr="00E2754D">
        <w:rPr>
          <w:rStyle w:val="pubyear"/>
          <w:vertAlign w:val="superscript"/>
          <w:rPrChange w:id="675" w:author="Jiří Vojtěšek" w:date="2024-10-28T21:32:00Z">
            <w:rPr>
              <w:rStyle w:val="pubyear"/>
            </w:rPr>
          </w:rPrChange>
        </w:rPr>
        <w:footnoteReference w:id="6"/>
      </w:r>
      <w:r w:rsidRPr="00805A54">
        <w:rPr>
          <w:rStyle w:val="pubyear"/>
        </w:rPr>
        <w:t>. Maximální počet současně vedených disertačních prací je pak ošetřen směrnicí děkana SD/06/19 - Pravidla pro vypisování bakalářských a diplomových prací a vedení disertačních prací</w:t>
      </w:r>
      <w:r w:rsidRPr="00444509">
        <w:rPr>
          <w:rStyle w:val="pubyear"/>
          <w:vertAlign w:val="superscript"/>
          <w:rPrChange w:id="678" w:author="Jiří Vojtěšek" w:date="2024-10-28T21:31:00Z">
            <w:rPr>
              <w:rStyle w:val="pubyear"/>
            </w:rPr>
          </w:rPrChange>
        </w:rPr>
        <w:footnoteReference w:id="7"/>
      </w:r>
      <w:r w:rsidRPr="00805A54">
        <w:rPr>
          <w:rStyle w:val="pubyear"/>
        </w:rPr>
        <w:t>.</w:t>
      </w:r>
    </w:p>
    <w:p w14:paraId="4174CB97" w14:textId="77777777" w:rsidR="008C6736" w:rsidRPr="00805A54" w:rsidRDefault="008C6736" w:rsidP="008C6736">
      <w:pPr>
        <w:pStyle w:val="odststandard"/>
        <w:rPr>
          <w:rStyle w:val="pubyear"/>
        </w:rPr>
      </w:pPr>
      <w:r w:rsidRPr="00805A54">
        <w:rPr>
          <w:rStyle w:val="pubyear"/>
        </w:rPr>
        <w:t>Problematiku disertačních prací upravuje čl. 40 „Řádu pro tvorbu, schvalování, uskutečňování a změny studijních programů Univerzity Tomáše Bati ve Zlíně" a čl. 48 „Studijního a zkušebního řádu Univerzity Tomáše Bati ve Zlíně"</w:t>
      </w:r>
      <w:r w:rsidRPr="00444509">
        <w:rPr>
          <w:rStyle w:val="pubyear"/>
          <w:vertAlign w:val="superscript"/>
          <w:rPrChange w:id="681" w:author="Jiří Vojtěšek" w:date="2024-10-28T21:31:00Z">
            <w:rPr>
              <w:rStyle w:val="pubyear"/>
            </w:rPr>
          </w:rPrChange>
        </w:rPr>
        <w:footnoteReference w:id="8"/>
      </w:r>
      <w:r w:rsidRPr="00805A54">
        <w:rPr>
          <w:rStyle w:val="pubyear"/>
        </w:rPr>
        <w:t>.</w:t>
      </w:r>
    </w:p>
    <w:p w14:paraId="38B34815" w14:textId="7CE5A643" w:rsidR="008C6736" w:rsidRPr="00805A54" w:rsidRDefault="008C6736" w:rsidP="008C6736">
      <w:pPr>
        <w:pStyle w:val="odststandard"/>
        <w:rPr>
          <w:rStyle w:val="pubyear"/>
        </w:rPr>
      </w:pPr>
      <w:r w:rsidRPr="00805A54">
        <w:rPr>
          <w:rStyle w:val="pubyear"/>
        </w:rPr>
        <w:t>Organizaci a průběh obhajoby disertační práce podrobně upravuje čl. 49 až čl. 53 „Studijního a zkušebního řádu Univerzity Tomáše Bati ve Zlíně"</w:t>
      </w:r>
      <w:r w:rsidRPr="00E2754D">
        <w:rPr>
          <w:rStyle w:val="pubyear"/>
          <w:vertAlign w:val="superscript"/>
          <w:rPrChange w:id="686" w:author="Jiří Vojtěšek" w:date="2024-10-28T21:32:00Z">
            <w:rPr>
              <w:rStyle w:val="pubyear"/>
            </w:rPr>
          </w:rPrChange>
        </w:rPr>
        <w:footnoteReference w:id="9"/>
      </w:r>
      <w:r w:rsidRPr="00805A54">
        <w:rPr>
          <w:rStyle w:val="pubyear"/>
        </w:rPr>
        <w:t>, čl. 49 až čl. 53 „Pravidel průběhu studia ve studijních programech uskutečňovaných na Fakultě aplikované informatiky“</w:t>
      </w:r>
      <w:r w:rsidRPr="00E2754D">
        <w:rPr>
          <w:rStyle w:val="pubyear"/>
          <w:vertAlign w:val="superscript"/>
          <w:rPrChange w:id="689" w:author="Jiří Vojtěšek" w:date="2024-10-28T21:32:00Z">
            <w:rPr>
              <w:rStyle w:val="pubyear"/>
            </w:rPr>
          </w:rPrChange>
        </w:rPr>
        <w:footnoteReference w:id="10"/>
      </w:r>
      <w:r w:rsidRPr="00805A54">
        <w:rPr>
          <w:rStyle w:val="pubyear"/>
        </w:rPr>
        <w:t xml:space="preserve"> a dále čl. 11 Směrnice děkana SD/04/23 - Sm</w:t>
      </w:r>
      <w:ins w:id="692" w:author="Jiří Vojtěšek" w:date="2024-10-28T21:55:00Z">
        <w:r w:rsidR="00DA5C99">
          <w:rPr>
            <w:rStyle w:val="pubyear"/>
          </w:rPr>
          <w:t>ě</w:t>
        </w:r>
      </w:ins>
      <w:del w:id="693" w:author="Jiří Vojtěšek" w:date="2024-10-28T21:55:00Z">
        <w:r w:rsidRPr="00805A54" w:rsidDel="00DA5C99">
          <w:rPr>
            <w:rStyle w:val="pubyear"/>
          </w:rPr>
          <w:delText>e</w:delText>
        </w:r>
        <w:r w:rsidRPr="00805A54" w:rsidDel="00DA5C99">
          <w:rPr>
            <w:rStyle w:val="pubyear"/>
            <w:rFonts w:ascii="Arial" w:hAnsi="Arial" w:cs="Arial"/>
          </w:rPr>
          <w:delText>̌</w:delText>
        </w:r>
      </w:del>
      <w:r w:rsidRPr="00805A54">
        <w:rPr>
          <w:rStyle w:val="pubyear"/>
        </w:rPr>
        <w:t>rnice d</w:t>
      </w:r>
      <w:ins w:id="694" w:author="Jiří Vojtěšek" w:date="2024-10-28T21:55:00Z">
        <w:r w:rsidR="00DA5C99">
          <w:rPr>
            <w:rStyle w:val="pubyear"/>
          </w:rPr>
          <w:t>ě</w:t>
        </w:r>
      </w:ins>
      <w:del w:id="695" w:author="Jiří Vojtěšek" w:date="2024-10-28T21:55:00Z">
        <w:r w:rsidRPr="00805A54" w:rsidDel="00DA5C99">
          <w:rPr>
            <w:rStyle w:val="pubyear"/>
          </w:rPr>
          <w:delText>e</w:delText>
        </w:r>
        <w:r w:rsidRPr="00805A54" w:rsidDel="00DA5C99">
          <w:rPr>
            <w:rStyle w:val="pubyear"/>
            <w:rFonts w:ascii="Arial" w:hAnsi="Arial" w:cs="Arial"/>
          </w:rPr>
          <w:delText>̌</w:delText>
        </w:r>
      </w:del>
      <w:r w:rsidRPr="00805A54">
        <w:rPr>
          <w:rStyle w:val="pubyear"/>
        </w:rPr>
        <w:t>kana dop</w:t>
      </w:r>
      <w:ins w:id="696" w:author="Jiří Vojtěšek" w:date="2024-10-28T21:55:00Z">
        <w:r w:rsidR="00DA5C99">
          <w:rPr>
            <w:rStyle w:val="pubyear"/>
          </w:rPr>
          <w:t>lň</w:t>
        </w:r>
      </w:ins>
      <w:del w:id="697" w:author="Jiří Vojtěšek" w:date="2024-10-28T21:55:00Z">
        <w:r w:rsidRPr="00805A54" w:rsidDel="00DA5C99">
          <w:rPr>
            <w:rStyle w:val="pubyear"/>
          </w:rPr>
          <w:delText>ln</w:delText>
        </w:r>
        <w:r w:rsidRPr="00805A54" w:rsidDel="00DA5C99">
          <w:rPr>
            <w:rStyle w:val="pubyear"/>
            <w:rFonts w:ascii="Arial" w:hAnsi="Arial" w:cs="Arial"/>
          </w:rPr>
          <w:delText>̌</w:delText>
        </w:r>
      </w:del>
      <w:r w:rsidRPr="00805A54">
        <w:rPr>
          <w:rStyle w:val="pubyear"/>
        </w:rPr>
        <w:t>uj</w:t>
      </w:r>
      <w:del w:id="698" w:author="Jiří Vojtěšek" w:date="2024-10-28T21:55:00Z">
        <w:r w:rsidRPr="00805A54" w:rsidDel="00DA5C99">
          <w:rPr>
            <w:rStyle w:val="pubyear"/>
          </w:rPr>
          <w:delText>í</w:delText>
        </w:r>
      </w:del>
      <w:ins w:id="699" w:author="Jiří Vojtěšek" w:date="2024-10-28T21:55:00Z">
        <w:r w:rsidR="00DA5C99">
          <w:rPr>
            <w:rStyle w:val="pubyear"/>
          </w:rPr>
          <w:t>í</w:t>
        </w:r>
      </w:ins>
      <w:r w:rsidRPr="00805A54">
        <w:rPr>
          <w:rStyle w:val="pubyear"/>
        </w:rPr>
        <w:t>c</w:t>
      </w:r>
      <w:ins w:id="700" w:author="Jiří Vojtěšek" w:date="2024-10-28T21:55:00Z">
        <w:r w:rsidR="00DA5C99">
          <w:rPr>
            <w:rStyle w:val="pubyear"/>
          </w:rPr>
          <w:t>í</w:t>
        </w:r>
      </w:ins>
      <w:del w:id="701" w:author="Jiří Vojtěšek" w:date="2024-10-28T21:55:00Z">
        <w:r w:rsidRPr="00805A54" w:rsidDel="00DA5C99">
          <w:rPr>
            <w:rStyle w:val="pubyear"/>
          </w:rPr>
          <w:delText>í</w:delText>
        </w:r>
      </w:del>
      <w:r w:rsidRPr="00805A54">
        <w:rPr>
          <w:rStyle w:val="pubyear"/>
        </w:rPr>
        <w:t xml:space="preserve"> pravidla pr</w:t>
      </w:r>
      <w:ins w:id="702" w:author="Jiří Vojtěšek" w:date="2024-10-28T21:55:00Z">
        <w:r w:rsidR="00DA5C99">
          <w:rPr>
            <w:rStyle w:val="pubyear"/>
          </w:rPr>
          <w:t>ů</w:t>
        </w:r>
      </w:ins>
      <w:del w:id="703" w:author="Jiří Vojtěšek" w:date="2024-10-28T21:55:00Z">
        <w:r w:rsidRPr="00805A54" w:rsidDel="00DA5C99">
          <w:rPr>
            <w:rStyle w:val="pubyear"/>
          </w:rPr>
          <w:delText>u</w:delText>
        </w:r>
        <w:r w:rsidRPr="00805A54" w:rsidDel="00DA5C99">
          <w:rPr>
            <w:rStyle w:val="pubyear"/>
            <w:rFonts w:ascii="Arial" w:hAnsi="Arial" w:cs="Arial"/>
          </w:rPr>
          <w:delText>̊</w:delText>
        </w:r>
      </w:del>
      <w:r w:rsidRPr="00805A54">
        <w:rPr>
          <w:rStyle w:val="pubyear"/>
        </w:rPr>
        <w:t>b</w:t>
      </w:r>
      <w:ins w:id="704" w:author="Jiří Vojtěšek" w:date="2024-10-28T21:55:00Z">
        <w:r w:rsidR="00DA5C99">
          <w:rPr>
            <w:rStyle w:val="pubyear"/>
          </w:rPr>
          <w:t>ě</w:t>
        </w:r>
      </w:ins>
      <w:del w:id="705" w:author="Jiří Vojtěšek" w:date="2024-10-28T21:55:00Z">
        <w:r w:rsidRPr="00805A54" w:rsidDel="00DA5C99">
          <w:rPr>
            <w:rStyle w:val="pubyear"/>
          </w:rPr>
          <w:delText>e</w:delText>
        </w:r>
        <w:r w:rsidRPr="00805A54" w:rsidDel="00DA5C99">
          <w:rPr>
            <w:rStyle w:val="pubyear"/>
            <w:rFonts w:ascii="Arial" w:hAnsi="Arial" w:cs="Arial"/>
          </w:rPr>
          <w:delText>̌</w:delText>
        </w:r>
      </w:del>
      <w:r w:rsidRPr="00805A54">
        <w:rPr>
          <w:rStyle w:val="pubyear"/>
        </w:rPr>
        <w:t>hu studia v doktorsk</w:t>
      </w:r>
      <w:ins w:id="706" w:author="Jiří Vojtěšek" w:date="2024-10-28T21:55:00Z">
        <w:r w:rsidR="00DA5C99">
          <w:rPr>
            <w:rStyle w:val="pubyear"/>
          </w:rPr>
          <w:t>ý</w:t>
        </w:r>
      </w:ins>
      <w:del w:id="707" w:author="Jiří Vojtěšek" w:date="2024-10-28T21:55:00Z">
        <w:r w:rsidRPr="00805A54" w:rsidDel="00DA5C99">
          <w:rPr>
            <w:rStyle w:val="pubyear"/>
          </w:rPr>
          <w:delText>ý</w:delText>
        </w:r>
      </w:del>
      <w:r w:rsidRPr="00805A54">
        <w:rPr>
          <w:rStyle w:val="pubyear"/>
        </w:rPr>
        <w:t>ch studijn</w:t>
      </w:r>
      <w:ins w:id="708" w:author="Jiří Vojtěšek" w:date="2024-10-28T21:55:00Z">
        <w:r w:rsidR="00DA5C99">
          <w:rPr>
            <w:rStyle w:val="pubyear"/>
          </w:rPr>
          <w:t>í</w:t>
        </w:r>
      </w:ins>
      <w:del w:id="709" w:author="Jiří Vojtěšek" w:date="2024-10-28T21:55:00Z">
        <w:r w:rsidRPr="00805A54" w:rsidDel="00DA5C99">
          <w:rPr>
            <w:rStyle w:val="pubyear"/>
          </w:rPr>
          <w:delText>í</w:delText>
        </w:r>
      </w:del>
      <w:r w:rsidRPr="00805A54">
        <w:rPr>
          <w:rStyle w:val="pubyear"/>
        </w:rPr>
        <w:t>ch programech na Fakult</w:t>
      </w:r>
      <w:ins w:id="710" w:author="Jiří Vojtěšek" w:date="2024-10-28T21:55:00Z">
        <w:r w:rsidR="00DA5C99">
          <w:rPr>
            <w:rStyle w:val="pubyear"/>
          </w:rPr>
          <w:t>ě</w:t>
        </w:r>
      </w:ins>
      <w:del w:id="711" w:author="Jiří Vojtěšek" w:date="2024-10-28T21:55:00Z">
        <w:r w:rsidRPr="00805A54" w:rsidDel="00DA5C99">
          <w:rPr>
            <w:rStyle w:val="pubyear"/>
          </w:rPr>
          <w:delText>e</w:delText>
        </w:r>
        <w:r w:rsidRPr="00805A54" w:rsidDel="00DA5C99">
          <w:rPr>
            <w:rStyle w:val="pubyear"/>
            <w:rFonts w:ascii="Arial" w:hAnsi="Arial" w:cs="Arial"/>
          </w:rPr>
          <w:delText>̌</w:delText>
        </w:r>
      </w:del>
      <w:r w:rsidRPr="00805A54">
        <w:rPr>
          <w:rStyle w:val="pubyear"/>
        </w:rPr>
        <w:t xml:space="preserve"> aplikovan</w:t>
      </w:r>
      <w:del w:id="712" w:author="Jiří Vojtěšek" w:date="2024-10-28T21:55:00Z">
        <w:r w:rsidRPr="00805A54" w:rsidDel="00DA5C99">
          <w:rPr>
            <w:rStyle w:val="pubyear"/>
          </w:rPr>
          <w:delText>é</w:delText>
        </w:r>
      </w:del>
      <w:ins w:id="713" w:author="Jiří Vojtěšek" w:date="2024-10-28T21:55:00Z">
        <w:r w:rsidR="00DA5C99">
          <w:rPr>
            <w:rStyle w:val="pubyear"/>
          </w:rPr>
          <w:t>é</w:t>
        </w:r>
      </w:ins>
      <w:r w:rsidRPr="00805A54">
        <w:rPr>
          <w:rStyle w:val="pubyear"/>
        </w:rPr>
        <w:t xml:space="preserve"> informatiky</w:t>
      </w:r>
      <w:r w:rsidRPr="00E2754D">
        <w:rPr>
          <w:rStyle w:val="pubyear"/>
          <w:vertAlign w:val="superscript"/>
          <w:rPrChange w:id="714" w:author="Jiří Vojtěšek" w:date="2024-10-28T21:32:00Z">
            <w:rPr>
              <w:rStyle w:val="pubyear"/>
            </w:rPr>
          </w:rPrChange>
        </w:rPr>
        <w:footnoteReference w:id="11"/>
      </w:r>
      <w:r w:rsidRPr="00805A54">
        <w:rPr>
          <w:rStyle w:val="pubyear"/>
        </w:rPr>
        <w:t xml:space="preserve">.  </w:t>
      </w:r>
    </w:p>
    <w:p w14:paraId="50E11A81" w14:textId="77777777" w:rsidR="008C6736" w:rsidRPr="00805A54" w:rsidRDefault="008C6736" w:rsidP="008C6736">
      <w:pPr>
        <w:pStyle w:val="Nadpis3"/>
        <w:rPr>
          <w:rStyle w:val="pubyear"/>
        </w:rPr>
      </w:pPr>
      <w:bookmarkStart w:id="717" w:name="_Toc176123829"/>
      <w:r w:rsidRPr="00805A54">
        <w:rPr>
          <w:rStyle w:val="pubyear"/>
        </w:rPr>
        <w:t>Standard 1.7: Procesy zpětné vazby při hodnocení kvality</w:t>
      </w:r>
      <w:bookmarkEnd w:id="717"/>
    </w:p>
    <w:p w14:paraId="66C2AEA3" w14:textId="77777777" w:rsidR="008C6736" w:rsidRPr="00805A54" w:rsidRDefault="008C6736" w:rsidP="008C6736">
      <w:pPr>
        <w:pStyle w:val="odststandard"/>
        <w:rPr>
          <w:rStyle w:val="pubyear"/>
        </w:rPr>
      </w:pPr>
      <w:r w:rsidRPr="00805A54">
        <w:rPr>
          <w:rStyle w:val="pubyear"/>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Zpráva o vnitřním hodnocení</w:t>
      </w:r>
      <w:r w:rsidRPr="00E2754D">
        <w:rPr>
          <w:rStyle w:val="pubyear"/>
          <w:vertAlign w:val="superscript"/>
          <w:rPrChange w:id="718" w:author="Jiří Vojtěšek" w:date="2024-10-28T21:32:00Z">
            <w:rPr>
              <w:rStyle w:val="pubyear"/>
            </w:rPr>
          </w:rPrChange>
        </w:rPr>
        <w:footnoteReference w:id="12"/>
      </w:r>
      <w:r w:rsidRPr="00805A54">
        <w:rPr>
          <w:rStyle w:val="pubyear"/>
        </w:rPr>
        <w:t xml:space="preserve">. </w:t>
      </w:r>
    </w:p>
    <w:p w14:paraId="55B29302" w14:textId="77777777" w:rsidR="008C6736" w:rsidRPr="00805A54" w:rsidRDefault="008C6736" w:rsidP="008C6736">
      <w:pPr>
        <w:pStyle w:val="odststandard"/>
        <w:rPr>
          <w:rStyle w:val="pubyear"/>
        </w:rPr>
      </w:pPr>
      <w:r w:rsidRPr="00805A54">
        <w:rPr>
          <w:rStyle w:val="pubyear"/>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příslušného proděkana.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3EBE8DDE" w14:textId="77777777" w:rsidR="008C6736" w:rsidRPr="00805A54" w:rsidRDefault="008C6736" w:rsidP="008C6736">
      <w:pPr>
        <w:pStyle w:val="Nadpis3"/>
        <w:rPr>
          <w:rStyle w:val="pubyear"/>
        </w:rPr>
      </w:pPr>
      <w:bookmarkStart w:id="719" w:name="_Toc176123830"/>
      <w:r w:rsidRPr="00805A54">
        <w:rPr>
          <w:rStyle w:val="pubyear"/>
        </w:rPr>
        <w:t>Standard 1.8: Sledování úspěšnosti uchazečů o studium, studentů a uplatnitelnosti absolventů</w:t>
      </w:r>
      <w:bookmarkEnd w:id="719"/>
    </w:p>
    <w:p w14:paraId="2F5544D5" w14:textId="77777777" w:rsidR="008C6736" w:rsidRPr="00805A54" w:rsidRDefault="008C6736" w:rsidP="008C6736">
      <w:pPr>
        <w:pStyle w:val="odststandard"/>
        <w:rPr>
          <w:rStyle w:val="pubyear"/>
        </w:rPr>
      </w:pPr>
      <w:r w:rsidRPr="00805A54">
        <w:rPr>
          <w:rStyle w:val="pubyear"/>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E2754D">
        <w:rPr>
          <w:rStyle w:val="pubyear"/>
          <w:vertAlign w:val="superscript"/>
          <w:rPrChange w:id="720" w:author="Jiří Vojtěšek" w:date="2024-10-28T21:32:00Z">
            <w:rPr>
              <w:rStyle w:val="pubyear"/>
            </w:rPr>
          </w:rPrChange>
        </w:rPr>
        <w:footnoteReference w:id="13"/>
      </w:r>
      <w:r w:rsidRPr="00805A54">
        <w:rPr>
          <w:rStyle w:val="pubyear"/>
        </w:rPr>
        <w:t xml:space="preserve">. </w:t>
      </w:r>
    </w:p>
    <w:p w14:paraId="753E6848" w14:textId="112857A5" w:rsidR="008C6736" w:rsidRPr="00805A54" w:rsidRDefault="008C6736" w:rsidP="008C6736">
      <w:pPr>
        <w:pStyle w:val="odststandard"/>
        <w:rPr>
          <w:rStyle w:val="pubyear"/>
        </w:rPr>
      </w:pPr>
      <w:r w:rsidRPr="00805A54">
        <w:rPr>
          <w:rStyle w:val="pubyear"/>
        </w:rPr>
        <w:t>Vedení Fakulty aplikované informatiky sleduje a analyzuje úspěšnost uchazečů o studium, úspěšnost při studiu a zaměstnanost absolventů prostřednictvím IS STAG a na základě údajů z Úřadu práce. Úspěšnost studia doktorandů je mimo jiné sledována také prostřednictvím PhD workshopu, který je fakultou organizován od roku 2023. Na tomto workshopu doktorandi prezentují dílčí výsledky své vědecko</w:t>
      </w:r>
      <w:ins w:id="721" w:author="Jiří Vojtěšek" w:date="2024-10-28T21:56:00Z">
        <w:r w:rsidR="00DA5C99">
          <w:rPr>
            <w:rStyle w:val="pubyear"/>
          </w:rPr>
          <w:t>-</w:t>
        </w:r>
      </w:ins>
      <w:del w:id="722" w:author="Jiří Vojtěšek" w:date="2024-10-28T21:56:00Z">
        <w:r w:rsidRPr="00805A54" w:rsidDel="00DA5C99">
          <w:rPr>
            <w:rStyle w:val="pubyear"/>
          </w:rPr>
          <w:delText xml:space="preserve"> </w:delText>
        </w:r>
      </w:del>
      <w:r w:rsidRPr="00805A54">
        <w:rPr>
          <w:rStyle w:val="pubyear"/>
        </w:rPr>
        <w:t xml:space="preserve">výzkumné práce, nejlepší práce jsou pak oceněny mimořádným stipendiem. Pro studenty prezenční formy studia a doktorandy pořádá workshop se zástupci firem. Cílem pracovního setkání studentů a zástupců firem je představit studentům posledních ročníků bakalářského a magisterského stupně </w:t>
      </w:r>
      <w:proofErr w:type="gramStart"/>
      <w:r w:rsidRPr="00805A54">
        <w:rPr>
          <w:rStyle w:val="pubyear"/>
        </w:rPr>
        <w:t>studia</w:t>
      </w:r>
      <w:proofErr w:type="gramEnd"/>
      <w:r w:rsidRPr="00805A54">
        <w:rPr>
          <w:rStyle w:val="pubyear"/>
        </w:rPr>
        <w:t xml:space="preserve"> popřípadě doktorandům pracovní nabídky a možnosti spolupráce s firmami. V prostorách Fakulty aplikované informatiky je pravidelně na začátku letního semestru organizován ve spolupráci s IAESTE Veletrh pracovních příležitostí. V posledních letech se veletrhu účastní více jak 25 firem z celé České republiky. </w:t>
      </w:r>
    </w:p>
    <w:p w14:paraId="7633883E" w14:textId="77777777" w:rsidR="008C6736" w:rsidRPr="00805A54" w:rsidRDefault="008C6736" w:rsidP="008C6736">
      <w:pPr>
        <w:pStyle w:val="odststandard"/>
        <w:rPr>
          <w:rStyle w:val="pubyear"/>
        </w:rPr>
      </w:pPr>
      <w:r w:rsidRPr="00805A54">
        <w:rPr>
          <w:rStyle w:val="pubyear"/>
        </w:rPr>
        <w:t>Za účelem rozvoje spolupráce fakulty s absolventy vedení FAI pravidelně jednou za pět let pořádá Setkání absolventů Fakulty aplikované informatiky. Tato setkání jsou velmi přínosná pro získání zpětné vazby a také pro posílení spolupráce s praxí.</w:t>
      </w:r>
    </w:p>
    <w:p w14:paraId="31FE968E" w14:textId="77777777" w:rsidR="008C6736" w:rsidRPr="00805A54" w:rsidRDefault="008C6736" w:rsidP="008C6736">
      <w:pPr>
        <w:pStyle w:val="Nadpis2"/>
        <w:rPr>
          <w:rStyle w:val="pubyear"/>
        </w:rPr>
      </w:pPr>
      <w:bookmarkStart w:id="723" w:name="_Toc176123831"/>
      <w:r w:rsidRPr="00805A54">
        <w:rPr>
          <w:rStyle w:val="pubyear"/>
        </w:rPr>
        <w:lastRenderedPageBreak/>
        <w:t>Vzdělávací a tvůrčí činnost</w:t>
      </w:r>
      <w:bookmarkEnd w:id="723"/>
    </w:p>
    <w:p w14:paraId="0EE28BF2" w14:textId="77777777" w:rsidR="008C6736" w:rsidRPr="00805A54" w:rsidRDefault="008C6736" w:rsidP="008C6736">
      <w:pPr>
        <w:pStyle w:val="Nadpis3"/>
        <w:rPr>
          <w:rStyle w:val="pubyear"/>
        </w:rPr>
      </w:pPr>
      <w:bookmarkStart w:id="724" w:name="_Toc176123832"/>
      <w:r w:rsidRPr="00805A54">
        <w:rPr>
          <w:rStyle w:val="pubyear"/>
        </w:rPr>
        <w:t>Standard 1.9: Mezinárodní rozměr a aplikace soudobého stavu poznání</w:t>
      </w:r>
      <w:bookmarkEnd w:id="724"/>
    </w:p>
    <w:p w14:paraId="241F8BE5" w14:textId="77777777" w:rsidR="008C6736" w:rsidRPr="00805A54" w:rsidRDefault="008C6736" w:rsidP="008C6736">
      <w:pPr>
        <w:pStyle w:val="odststandard"/>
        <w:rPr>
          <w:rStyle w:val="pubyear"/>
        </w:rPr>
      </w:pPr>
      <w:r w:rsidRPr="00805A54">
        <w:rPr>
          <w:rStyle w:val="pubyear"/>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6946A6E2" w14:textId="77777777" w:rsidR="008C6736" w:rsidRPr="00805A54" w:rsidRDefault="008C6736" w:rsidP="008C6736">
      <w:pPr>
        <w:pStyle w:val="odststandard"/>
        <w:rPr>
          <w:rStyle w:val="pubyear"/>
        </w:rPr>
      </w:pPr>
      <w:r w:rsidRPr="00805A54">
        <w:rPr>
          <w:rStyle w:val="pubyear"/>
        </w:rPr>
        <w:t xml:space="preserve">UTB ve Zlíně podporuje rozvoj </w:t>
      </w:r>
      <w:proofErr w:type="spellStart"/>
      <w:r w:rsidRPr="00805A54">
        <w:rPr>
          <w:rStyle w:val="pubyear"/>
        </w:rPr>
        <w:t>mobilitních</w:t>
      </w:r>
      <w:proofErr w:type="spellEnd"/>
      <w:r w:rsidRPr="00805A54">
        <w:rPr>
          <w:rStyle w:val="pubyear"/>
        </w:rP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rsidRPr="00805A54">
        <w:rPr>
          <w:rStyle w:val="pubyear"/>
        </w:rPr>
        <w:t>mobilitních</w:t>
      </w:r>
      <w:proofErr w:type="spellEnd"/>
      <w:r w:rsidRPr="00805A54">
        <w:rPr>
          <w:rStyle w:val="pubyear"/>
        </w:rP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Pr="00B24CD5">
        <w:rPr>
          <w:rStyle w:val="pubyear"/>
          <w:vertAlign w:val="superscript"/>
          <w:rPrChange w:id="725" w:author="Jiří Vojtěšek" w:date="2024-10-28T21:32:00Z">
            <w:rPr>
              <w:rStyle w:val="pubyear"/>
            </w:rPr>
          </w:rPrChange>
        </w:rPr>
        <w:footnoteReference w:id="14"/>
      </w:r>
      <w:r w:rsidRPr="00805A54">
        <w:rPr>
          <w:rStyle w:val="pubyear"/>
        </w:rPr>
        <w:t>.</w:t>
      </w:r>
    </w:p>
    <w:p w14:paraId="567D0C02" w14:textId="77777777" w:rsidR="008C6736" w:rsidRPr="00805A54" w:rsidRDefault="008C6736" w:rsidP="008C6736">
      <w:pPr>
        <w:pStyle w:val="odststandard"/>
        <w:rPr>
          <w:rStyle w:val="pubyear"/>
        </w:rPr>
      </w:pPr>
      <w:r w:rsidRPr="00805A54">
        <w:rPr>
          <w:rStyle w:val="pubyear"/>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164295C0" w14:textId="77777777" w:rsidR="008C6736" w:rsidRPr="00805A54" w:rsidRDefault="008C6736" w:rsidP="008C6736">
      <w:pPr>
        <w:pStyle w:val="odststandard"/>
        <w:rPr>
          <w:rStyle w:val="pubyear"/>
        </w:rPr>
      </w:pPr>
      <w:r w:rsidRPr="00805A54">
        <w:rPr>
          <w:rStyle w:val="pubyear"/>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13/2023 Mobility studentů UTB ve Zlíně do zahraničí a zahraničních studentů na UTB</w:t>
      </w:r>
      <w:r w:rsidRPr="008C5811">
        <w:rPr>
          <w:rStyle w:val="pubyear"/>
          <w:vertAlign w:val="superscript"/>
          <w:rPrChange w:id="743" w:author="Jiří Vojtěšek" w:date="2024-10-28T21:33:00Z">
            <w:rPr>
              <w:rStyle w:val="pubyear"/>
            </w:rPr>
          </w:rPrChange>
        </w:rPr>
        <w:footnoteReference w:id="15"/>
      </w:r>
      <w:r w:rsidRPr="00805A54">
        <w:rPr>
          <w:rStyle w:val="pubyear"/>
        </w:rPr>
        <w:t>.</w:t>
      </w:r>
    </w:p>
    <w:p w14:paraId="1377A53E" w14:textId="77777777" w:rsidR="008C6736" w:rsidRPr="00805A54" w:rsidRDefault="008C6736" w:rsidP="008C6736">
      <w:pPr>
        <w:pStyle w:val="Nadpis3"/>
        <w:rPr>
          <w:rStyle w:val="pubyear"/>
        </w:rPr>
      </w:pPr>
      <w:bookmarkStart w:id="746" w:name="_Toc176123833"/>
      <w:r w:rsidRPr="00805A54">
        <w:rPr>
          <w:rStyle w:val="pubyear"/>
        </w:rPr>
        <w:t>Standard 1.10: Spolupráce s praxí při uskutečňování studijních programů</w:t>
      </w:r>
      <w:bookmarkEnd w:id="746"/>
    </w:p>
    <w:p w14:paraId="700B01BB" w14:textId="77777777" w:rsidR="008C6736" w:rsidRPr="00805A54" w:rsidRDefault="008C6736" w:rsidP="008C6736">
      <w:pPr>
        <w:pStyle w:val="odststandard"/>
        <w:rPr>
          <w:rStyle w:val="pubyear"/>
        </w:rPr>
      </w:pPr>
      <w:r w:rsidRPr="00805A54">
        <w:rPr>
          <w:rStyle w:val="pubyear"/>
        </w:rPr>
        <w:t>UTB ve Zlíně dlouhodobě rozvíjí spolupráce s praxí s přihlédnutím k typům a případným profilům studijních programů. V případě doktorského studijního programu jde zejména o odborné stáže, zadávání témat disertačních prací a zapojování odborníků z praxe do vzdělávacího procesu.</w:t>
      </w:r>
    </w:p>
    <w:p w14:paraId="714E4456" w14:textId="77777777" w:rsidR="008C6736" w:rsidRPr="00805A54" w:rsidRDefault="008C6736" w:rsidP="008C6736">
      <w:pPr>
        <w:pStyle w:val="odststandard"/>
        <w:rPr>
          <w:rStyle w:val="pubyear"/>
        </w:rPr>
      </w:pPr>
      <w:r w:rsidRPr="00805A54">
        <w:rPr>
          <w:rStyle w:val="pubyear"/>
        </w:rPr>
        <w:t>Studenti Fakulty aplikované informatiky v průběhu studia absolvují odborné exkurze a stáže do průmyslového prostředí, soukromých firem nebo státních institucí. V rámci doktorského studia je organizována řada odborných přednášek, které vedou odborníci z praxe s cílem přiblížení některých moderních technologií a inovací. V rámci vypracovávání disertačních prací působí u některých odborníci z praxe v roli odborného konzultanta, vedoucí kvalifikační práce je vždy akademický pracovník Fakulty aplikované informatiky.</w:t>
      </w:r>
    </w:p>
    <w:p w14:paraId="62A09C8A" w14:textId="77777777" w:rsidR="008C6736" w:rsidRPr="00805A54" w:rsidRDefault="008C6736" w:rsidP="008C6736">
      <w:pPr>
        <w:pStyle w:val="Nadpis3"/>
        <w:rPr>
          <w:rStyle w:val="pubyear"/>
        </w:rPr>
      </w:pPr>
      <w:bookmarkStart w:id="747" w:name="_Toc176123834"/>
      <w:r w:rsidRPr="00805A54">
        <w:rPr>
          <w:rStyle w:val="pubyear"/>
        </w:rPr>
        <w:t>Standard 1.11: Spolupráce s praxí při tvorbě studijních programů</w:t>
      </w:r>
      <w:bookmarkEnd w:id="747"/>
    </w:p>
    <w:p w14:paraId="46A2395E" w14:textId="77777777" w:rsidR="008C6736" w:rsidRPr="00805A54" w:rsidRDefault="008C6736" w:rsidP="008C6736">
      <w:pPr>
        <w:pStyle w:val="odststandard"/>
        <w:rPr>
          <w:rStyle w:val="pubyear"/>
        </w:rPr>
      </w:pPr>
      <w:r w:rsidRPr="00805A54">
        <w:rPr>
          <w:rStyle w:val="pubyear"/>
        </w:rP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587F9FD1" w14:textId="77777777" w:rsidR="008C6736" w:rsidRPr="00805A54" w:rsidRDefault="008C6736" w:rsidP="008C6736">
      <w:pPr>
        <w:pStyle w:val="odststandard"/>
        <w:rPr>
          <w:rStyle w:val="pubyear"/>
        </w:rPr>
      </w:pPr>
      <w:r w:rsidRPr="00805A54">
        <w:rPr>
          <w:rStyle w:val="pubyear"/>
        </w:rP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3322F882" w14:textId="77777777" w:rsidR="008C6736" w:rsidRPr="00805A54" w:rsidRDefault="008C6736" w:rsidP="008C6736">
      <w:pPr>
        <w:rPr>
          <w:rStyle w:val="pubyear"/>
        </w:rPr>
      </w:pPr>
    </w:p>
    <w:p w14:paraId="5FA45610" w14:textId="77777777" w:rsidR="008C6736" w:rsidRPr="00805A54" w:rsidRDefault="008C6736" w:rsidP="008C6736">
      <w:pPr>
        <w:pStyle w:val="Nadpis2"/>
        <w:rPr>
          <w:rStyle w:val="pubyear"/>
        </w:rPr>
      </w:pPr>
      <w:bookmarkStart w:id="748" w:name="_Toc176123835"/>
      <w:r w:rsidRPr="00805A54">
        <w:rPr>
          <w:rStyle w:val="pubyear"/>
        </w:rPr>
        <w:t>Podpůrné zdroje a administrativa</w:t>
      </w:r>
      <w:bookmarkEnd w:id="748"/>
      <w:r w:rsidRPr="00805A54">
        <w:rPr>
          <w:rStyle w:val="pubyear"/>
        </w:rPr>
        <w:t xml:space="preserve"> </w:t>
      </w:r>
    </w:p>
    <w:p w14:paraId="3E867E8D" w14:textId="77777777" w:rsidR="008C6736" w:rsidRPr="00805A54" w:rsidRDefault="008C6736" w:rsidP="008C6736">
      <w:pPr>
        <w:pStyle w:val="Nadpis3"/>
        <w:rPr>
          <w:rStyle w:val="pubyear"/>
        </w:rPr>
      </w:pPr>
      <w:bookmarkStart w:id="749" w:name="_Toc176123836"/>
      <w:r w:rsidRPr="00805A54">
        <w:rPr>
          <w:rStyle w:val="pubyear"/>
        </w:rPr>
        <w:t>Standard 1.12: Informační systém</w:t>
      </w:r>
      <w:bookmarkEnd w:id="749"/>
    </w:p>
    <w:p w14:paraId="48B1BFCA" w14:textId="77777777" w:rsidR="008C6736" w:rsidRPr="00805A54" w:rsidRDefault="008C6736" w:rsidP="008C6736">
      <w:pPr>
        <w:pStyle w:val="odststandard"/>
        <w:rPr>
          <w:rStyle w:val="pubyear"/>
        </w:rPr>
      </w:pPr>
      <w:r w:rsidRPr="00805A54">
        <w:rPr>
          <w:rStyle w:val="pubyear"/>
        </w:rPr>
        <w:t>UTB ve Zlíně má vybudován funkční informační systém a komunikační prostředky, které zajišťují přístup k přesným a srozumitelným informacím o studijních programech, pravidlech studia a požadavcích spojených se studiem.</w:t>
      </w:r>
    </w:p>
    <w:p w14:paraId="661776AE" w14:textId="77777777" w:rsidR="008C6736" w:rsidRPr="00805A54" w:rsidRDefault="008C6736" w:rsidP="008C6736">
      <w:pPr>
        <w:pStyle w:val="odststandard"/>
        <w:rPr>
          <w:rStyle w:val="pubyear"/>
        </w:rPr>
      </w:pPr>
      <w:r w:rsidRPr="00805A54">
        <w:rPr>
          <w:rStyle w:val="pubyear"/>
        </w:rPr>
        <w:t>UTB ve Zlíně má s ohledem na to funkční informační systém studijní agendy IS/STAG, který používá od roku 2003. Tvůrcem IS/STAG je ZČU v Plzni a v současné době systém využívá 11 VVŠ v ČR.</w:t>
      </w:r>
    </w:p>
    <w:p w14:paraId="2D30EA4C" w14:textId="77777777" w:rsidR="008C6736" w:rsidRPr="00805A54" w:rsidRDefault="008C6736" w:rsidP="008C6736">
      <w:pPr>
        <w:pStyle w:val="odststandard"/>
        <w:rPr>
          <w:rStyle w:val="pubyear"/>
        </w:rPr>
      </w:pPr>
      <w:r w:rsidRPr="00805A54">
        <w:rPr>
          <w:rStyle w:val="pubyear"/>
        </w:rPr>
        <w:lastRenderedPageBreak/>
        <w:t>Informační systém IS/STAG pokrývá funkce od přijímacího řízení až po vydání diplomů, eviduje studenty prezenční a kombinované formy studia, studenty celoživotního vzdělávání a účastníky U3V.</w:t>
      </w:r>
    </w:p>
    <w:p w14:paraId="48992D77" w14:textId="77777777" w:rsidR="008C6736" w:rsidRPr="00805A54" w:rsidRDefault="008C6736" w:rsidP="008C6736">
      <w:pPr>
        <w:pStyle w:val="odststandard"/>
        <w:rPr>
          <w:rStyle w:val="pubyear"/>
        </w:rPr>
      </w:pPr>
      <w:r w:rsidRPr="00805A54">
        <w:rPr>
          <w:rStyle w:val="pubyear"/>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37720F7D" w14:textId="77777777" w:rsidR="008C6736" w:rsidRPr="00805A54" w:rsidRDefault="008C6736" w:rsidP="008C6736">
      <w:pPr>
        <w:pStyle w:val="odststandard"/>
        <w:rPr>
          <w:rStyle w:val="pubyear"/>
        </w:rPr>
      </w:pPr>
      <w:r w:rsidRPr="00805A54">
        <w:rPr>
          <w:rStyle w:val="pubyear"/>
        </w:rPr>
        <w:t>Všichni studenti mají umožněn dálkový, časově neomezený přístup k informacím studijní agendy IS/STAG prostřednictvím portálového rozhraní.</w:t>
      </w:r>
      <w:r w:rsidRPr="008C5811">
        <w:rPr>
          <w:rStyle w:val="pubyear"/>
          <w:vertAlign w:val="superscript"/>
          <w:rPrChange w:id="750" w:author="Jiří Vojtěšek" w:date="2024-10-28T21:33:00Z">
            <w:rPr>
              <w:rStyle w:val="pubyear"/>
            </w:rPr>
          </w:rPrChange>
        </w:rPr>
        <w:footnoteReference w:id="16"/>
      </w:r>
      <w:r w:rsidRPr="00805A54">
        <w:rPr>
          <w:rStyle w:val="pubyear"/>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19 hodin v pracovních dnech, od 9 do 14 hodin v sobotu.</w:t>
      </w:r>
    </w:p>
    <w:p w14:paraId="2DC8FF69" w14:textId="77777777" w:rsidR="008C6736" w:rsidRPr="00805A54" w:rsidRDefault="008C6736" w:rsidP="008C6736">
      <w:pPr>
        <w:pStyle w:val="odststandard"/>
        <w:rPr>
          <w:rStyle w:val="pubyear"/>
        </w:rPr>
      </w:pPr>
      <w:r w:rsidRPr="00805A54">
        <w:rPr>
          <w:rStyle w:val="pubyear"/>
        </w:rPr>
        <w:t>Prostřednictvím webových stránek UTB ve Zlíně mají studenti a uchazeči o studium přístup k informacím o pravidlech studia a požadavcích spojených se studiem, které jsou součástí norem UTB ve Zlíně</w:t>
      </w:r>
      <w:r w:rsidRPr="008C5811">
        <w:rPr>
          <w:rStyle w:val="pubyear"/>
          <w:vertAlign w:val="superscript"/>
          <w:rPrChange w:id="751" w:author="Jiří Vojtěšek" w:date="2024-10-28T21:34:00Z">
            <w:rPr>
              <w:rStyle w:val="pubyear"/>
            </w:rPr>
          </w:rPrChange>
        </w:rPr>
        <w:footnoteReference w:id="17"/>
      </w:r>
      <w:r w:rsidRPr="00805A54">
        <w:rPr>
          <w:rStyle w:val="pubyear"/>
        </w:rPr>
        <w:t>, případně které jsou součástí norem Fakulty aplikované informatiky UTB ve Zlíně.</w:t>
      </w:r>
      <w:r w:rsidRPr="008C5811">
        <w:rPr>
          <w:rStyle w:val="pubyear"/>
          <w:vertAlign w:val="superscript"/>
          <w:rPrChange w:id="754" w:author="Jiří Vojtěšek" w:date="2024-10-28T21:34:00Z">
            <w:rPr>
              <w:rStyle w:val="pubyear"/>
            </w:rPr>
          </w:rPrChange>
        </w:rPr>
        <w:footnoteReference w:id="18"/>
      </w:r>
    </w:p>
    <w:p w14:paraId="12FB202F" w14:textId="77777777" w:rsidR="008C6736" w:rsidRPr="00805A54" w:rsidRDefault="008C6736" w:rsidP="008C6736">
      <w:pPr>
        <w:pStyle w:val="odststandard"/>
        <w:rPr>
          <w:rStyle w:val="pubyear"/>
        </w:rPr>
      </w:pPr>
      <w:r w:rsidRPr="00805A54">
        <w:rPr>
          <w:rStyle w:val="pubyear"/>
        </w:rPr>
        <w:t>Na webových stránkách UTB ve Zlíně jsou rovněž k dispozici veškeré relevantní informace týkající se informačních a poradenských služeb souvisejících se studiem a možností uplatnění absolventů studijních programů v praxi. Pro tyto účely mohou studenti využít platformu „Job Centrum UTB"</w:t>
      </w:r>
      <w:r w:rsidRPr="008C5811">
        <w:rPr>
          <w:rStyle w:val="pubyear"/>
          <w:vertAlign w:val="superscript"/>
          <w:rPrChange w:id="757" w:author="Jiří Vojtěšek" w:date="2024-10-28T21:34:00Z">
            <w:rPr>
              <w:rStyle w:val="pubyear"/>
            </w:rPr>
          </w:rPrChange>
        </w:rPr>
        <w:footnoteReference w:id="19"/>
      </w:r>
      <w:r w:rsidRPr="00805A54">
        <w:rPr>
          <w:rStyle w:val="pubyear"/>
        </w:rPr>
        <w:t xml:space="preserve"> nebo „Poradenské centrum UTB“ </w:t>
      </w:r>
      <w:r w:rsidRPr="008C5811">
        <w:rPr>
          <w:rStyle w:val="pubyear"/>
          <w:vertAlign w:val="superscript"/>
          <w:rPrChange w:id="758" w:author="Jiří Vojtěšek" w:date="2024-10-28T21:34:00Z">
            <w:rPr>
              <w:rStyle w:val="pubyear"/>
            </w:rPr>
          </w:rPrChange>
        </w:rPr>
        <w:footnoteReference w:id="20"/>
      </w:r>
      <w:r w:rsidRPr="00805A54">
        <w:rPr>
          <w:rStyle w:val="pubyear"/>
        </w:rPr>
        <w:t xml:space="preserve">. Job Centrum UTB poskytuje studentům a absolventům poradenské služby, kariérní poradenství, pomáhá s hledáním ideálních pozic a poskytuje rady při sestavení životopisu nebo motivačního dopisu. Poradenské centrum poskytuje studentům psychologické, právní, sociální nebo studijní poradenstvím. Toto centrum poskytuje také </w:t>
      </w:r>
      <w:proofErr w:type="spellStart"/>
      <w:r w:rsidRPr="00805A54">
        <w:rPr>
          <w:rStyle w:val="pubyear"/>
        </w:rPr>
        <w:t>služýby</w:t>
      </w:r>
      <w:proofErr w:type="spellEnd"/>
      <w:r w:rsidRPr="00805A54">
        <w:rPr>
          <w:rStyle w:val="pubyear"/>
        </w:rPr>
        <w:t xml:space="preserve"> uchazečům a studentům se specifickými vzdělávacími potřebami. </w:t>
      </w:r>
    </w:p>
    <w:p w14:paraId="470E7807" w14:textId="77777777" w:rsidR="008C6736" w:rsidRPr="00805A54" w:rsidRDefault="008C6736" w:rsidP="008C6736">
      <w:pPr>
        <w:pStyle w:val="Nadpis3"/>
        <w:rPr>
          <w:rStyle w:val="pubyear"/>
        </w:rPr>
      </w:pPr>
      <w:bookmarkStart w:id="761" w:name="_Toc176123837"/>
      <w:r w:rsidRPr="00805A54">
        <w:rPr>
          <w:rStyle w:val="pubyear"/>
        </w:rPr>
        <w:t>Standard 1.13: Knihovny a elektronické zdroje</w:t>
      </w:r>
      <w:bookmarkEnd w:id="761"/>
    </w:p>
    <w:p w14:paraId="111F6CED" w14:textId="77777777" w:rsidR="008C6736" w:rsidRPr="00805A54" w:rsidRDefault="008C6736" w:rsidP="008C6736">
      <w:pPr>
        <w:pStyle w:val="odststandard"/>
        <w:rPr>
          <w:rStyle w:val="pubyear"/>
        </w:rPr>
      </w:pPr>
      <w:r w:rsidRPr="00805A54">
        <w:rPr>
          <w:rStyle w:val="pubyear"/>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Součástí knihovny je také univerzitní nakladatelství, které kromě vydávání odborných publikací nabízí prodej a tisk studijních materiálů a také služby spojené s tiskem a vazbou závěrečných (bakalářských, diplomových a dizertačních) prací.</w:t>
      </w:r>
    </w:p>
    <w:p w14:paraId="7DA28567" w14:textId="77777777" w:rsidR="008C6736" w:rsidRPr="00805A54" w:rsidRDefault="008C6736" w:rsidP="008C6736">
      <w:pPr>
        <w:pStyle w:val="odststandard"/>
        <w:ind w:left="0"/>
        <w:rPr>
          <w:rStyle w:val="pubyear"/>
        </w:rPr>
      </w:pPr>
      <w:r w:rsidRPr="00805A54">
        <w:rPr>
          <w:rStyle w:val="pubyear"/>
        </w:rPr>
        <w:t>Dostupnost knihovního fondu</w:t>
      </w:r>
    </w:p>
    <w:p w14:paraId="5EE4C14B" w14:textId="77777777" w:rsidR="008C6736" w:rsidRPr="00805A54" w:rsidRDefault="008C6736" w:rsidP="008C6736">
      <w:pPr>
        <w:pStyle w:val="odststandard"/>
        <w:rPr>
          <w:rStyle w:val="pubyear"/>
        </w:rPr>
      </w:pPr>
      <w:r w:rsidRPr="00805A54">
        <w:rPr>
          <w:rStyle w:val="pubyear"/>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08D84446" w14:textId="77777777" w:rsidR="008C6736" w:rsidRPr="00805A54" w:rsidRDefault="008C6736" w:rsidP="008C6736">
      <w:pPr>
        <w:pStyle w:val="odststandard"/>
        <w:rPr>
          <w:rStyle w:val="pubyear"/>
        </w:rPr>
      </w:pPr>
      <w:r w:rsidRPr="00805A54">
        <w:rPr>
          <w:rStyle w:val="pubyear"/>
        </w:rPr>
        <w:t xml:space="preserve">K dispozici je více jak 500 studijních míst, 230 počítačů a dostatečné množství přípojných míst pro notebooky. Knihovna je vybavena virtuální technologií </w:t>
      </w:r>
      <w:proofErr w:type="spellStart"/>
      <w:r w:rsidRPr="00805A54">
        <w:rPr>
          <w:rStyle w:val="pubyear"/>
        </w:rPr>
        <w:t>WMware</w:t>
      </w:r>
      <w:proofErr w:type="spellEnd"/>
      <w:r w:rsidRPr="00805A54">
        <w:rPr>
          <w:rStyle w:val="pubyear"/>
        </w:rPr>
        <w:t xml:space="preserve"> s klientskými stanicemi </w:t>
      </w:r>
      <w:proofErr w:type="spellStart"/>
      <w:r w:rsidRPr="00805A54">
        <w:rPr>
          <w:rStyle w:val="pubyear"/>
        </w:rPr>
        <w:t>Zero</w:t>
      </w:r>
      <w:proofErr w:type="spellEnd"/>
      <w:r w:rsidRPr="00805A54">
        <w:rPr>
          <w:rStyle w:val="pubyear"/>
        </w:rPr>
        <w:t xml:space="preserve"> </w:t>
      </w:r>
      <w:proofErr w:type="spellStart"/>
      <w:r w:rsidRPr="00805A54">
        <w:rPr>
          <w:rStyle w:val="pubyear"/>
        </w:rPr>
        <w:t>Client</w:t>
      </w:r>
      <w:proofErr w:type="spellEnd"/>
      <w:r w:rsidRPr="00805A54">
        <w:rPr>
          <w:rStyle w:val="pubyear"/>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BBFE5BA" w14:textId="77777777" w:rsidR="008C6736" w:rsidRPr="00805A54" w:rsidRDefault="008C6736" w:rsidP="008C6736">
      <w:pPr>
        <w:pStyle w:val="odststandard"/>
        <w:rPr>
          <w:rStyle w:val="pubyear"/>
        </w:rPr>
      </w:pPr>
      <w:r w:rsidRPr="00805A54">
        <w:rPr>
          <w:rStyle w:val="pubyear"/>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BDD0888" w14:textId="77777777" w:rsidR="008C6736" w:rsidRPr="00805A54" w:rsidRDefault="008C6736" w:rsidP="008C6736">
      <w:pPr>
        <w:pStyle w:val="odststandard"/>
        <w:rPr>
          <w:rStyle w:val="pubyear"/>
        </w:rPr>
      </w:pPr>
      <w:r w:rsidRPr="00805A54">
        <w:rPr>
          <w:rStyle w:val="pubyear"/>
        </w:rPr>
        <w:lastRenderedPageBreak/>
        <w:t>V knihovním fondu je více než 146 000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B73415">
        <w:rPr>
          <w:rStyle w:val="pubyear"/>
          <w:vertAlign w:val="superscript"/>
          <w:rPrChange w:id="762" w:author="Jiří Vojtěšek" w:date="2024-10-28T21:34:00Z">
            <w:rPr>
              <w:rStyle w:val="pubyear"/>
            </w:rPr>
          </w:rPrChange>
        </w:rPr>
        <w:footnoteReference w:id="21"/>
      </w:r>
      <w:r w:rsidRPr="00805A54">
        <w:rPr>
          <w:rStyle w:val="pubyear"/>
        </w:rPr>
        <w:t xml:space="preserve"> Práce jsou zde zpravidla dostupné volně v plném textu. Kromě toho provozuje knihovna také </w:t>
      </w:r>
      <w:proofErr w:type="spellStart"/>
      <w:r w:rsidRPr="00805A54">
        <w:rPr>
          <w:rStyle w:val="pubyear"/>
        </w:rPr>
        <w:t>repozitář</w:t>
      </w:r>
      <w:proofErr w:type="spellEnd"/>
      <w:r w:rsidRPr="00805A54">
        <w:rPr>
          <w:rStyle w:val="pubyear"/>
        </w:rPr>
        <w:t xml:space="preserve"> publikační činnosti akademických pracovníků univerzity.</w:t>
      </w:r>
      <w:r w:rsidRPr="00B73415">
        <w:rPr>
          <w:rStyle w:val="pubyear"/>
          <w:vertAlign w:val="superscript"/>
          <w:rPrChange w:id="763" w:author="Jiří Vojtěšek" w:date="2024-10-28T21:35:00Z">
            <w:rPr>
              <w:rStyle w:val="pubyear"/>
            </w:rPr>
          </w:rPrChange>
        </w:rPr>
        <w:footnoteReference w:id="22"/>
      </w:r>
    </w:p>
    <w:p w14:paraId="299D1BE7" w14:textId="77777777" w:rsidR="008C6736" w:rsidRPr="00805A54" w:rsidRDefault="008C6736" w:rsidP="008C6736">
      <w:pPr>
        <w:pStyle w:val="odststandard"/>
        <w:ind w:left="0"/>
        <w:rPr>
          <w:rStyle w:val="pubyear"/>
        </w:rPr>
      </w:pPr>
      <w:r w:rsidRPr="00805A54">
        <w:rPr>
          <w:rStyle w:val="pubyear"/>
        </w:rPr>
        <w:t>Dostupnost elektronických zdrojů</w:t>
      </w:r>
    </w:p>
    <w:p w14:paraId="0B44463C" w14:textId="38FEE8FF" w:rsidR="008C6736" w:rsidRPr="00805A54" w:rsidRDefault="008C6736" w:rsidP="008C6736">
      <w:pPr>
        <w:pStyle w:val="odststandard"/>
        <w:rPr>
          <w:rStyle w:val="pubyear"/>
        </w:rPr>
      </w:pPr>
      <w:r w:rsidRPr="00805A54">
        <w:rPr>
          <w:rStyle w:val="pubyear"/>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Knihovna zpřístupňuje téměř stovku vědeckých databází, jejichž obsah tvoří tisíce článků z prestižních vědeckých časopisů a e-knihy. Veškeré informační zdroje jsou dostupné skrze moderní centrální portál Xerxes</w:t>
      </w:r>
      <w:hyperlink r:id="rId90" w:history="1">
        <w:r w:rsidRPr="00805A54">
          <w:rPr>
            <w:rStyle w:val="pubyear"/>
          </w:rPr>
          <w:t xml:space="preserve"> http://portal.k.utb.cz, </w:t>
        </w:r>
      </w:hyperlink>
      <w:r w:rsidRPr="00805A54">
        <w:rPr>
          <w:rStyle w:val="pubyear"/>
        </w:rPr>
        <w:t xml:space="preserve">který je postaven na bázi známého </w:t>
      </w:r>
      <w:proofErr w:type="spellStart"/>
      <w:r w:rsidRPr="00805A54">
        <w:rPr>
          <w:rStyle w:val="pubyear"/>
        </w:rPr>
        <w:t>discovery</w:t>
      </w:r>
      <w:proofErr w:type="spellEnd"/>
      <w:r w:rsidRPr="00805A54">
        <w:rPr>
          <w:rStyle w:val="pubyear"/>
        </w:rPr>
        <w:t xml:space="preserve"> systému </w:t>
      </w:r>
      <w:proofErr w:type="spellStart"/>
      <w:r w:rsidRPr="00805A54">
        <w:rPr>
          <w:rStyle w:val="pubyear"/>
        </w:rPr>
        <w:t>Summon</w:t>
      </w:r>
      <w:proofErr w:type="spellEnd"/>
      <w:r w:rsidRPr="00805A54">
        <w:rPr>
          <w:rStyle w:val="pubyear"/>
        </w:rPr>
        <w:t>.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Jedná se například o tyto konkrétní dostupné databáze</w:t>
      </w:r>
      <w:r w:rsidRPr="00915D99">
        <w:rPr>
          <w:rStyle w:val="pubyear"/>
          <w:vertAlign w:val="superscript"/>
          <w:rPrChange w:id="766" w:author="Jiří Vojtěšek" w:date="2024-10-28T21:37:00Z">
            <w:rPr>
              <w:rStyle w:val="pubyear"/>
            </w:rPr>
          </w:rPrChange>
        </w:rPr>
        <w:footnoteReference w:id="23"/>
      </w:r>
      <w:r w:rsidRPr="00805A54">
        <w:rPr>
          <w:rStyle w:val="pubyear"/>
        </w:rPr>
        <w:t>:</w:t>
      </w:r>
    </w:p>
    <w:p w14:paraId="5547330D" w14:textId="77777777" w:rsidR="008C6736" w:rsidRPr="00805A54" w:rsidRDefault="008C6736" w:rsidP="000E0A60">
      <w:pPr>
        <w:pStyle w:val="odststandard"/>
        <w:numPr>
          <w:ilvl w:val="0"/>
          <w:numId w:val="23"/>
        </w:numPr>
        <w:rPr>
          <w:rStyle w:val="pubyear"/>
        </w:rPr>
      </w:pPr>
      <w:r w:rsidRPr="00805A54">
        <w:rPr>
          <w:rStyle w:val="pubyear"/>
        </w:rPr>
        <w:t xml:space="preserve">citační databáze Web </w:t>
      </w:r>
      <w:proofErr w:type="spellStart"/>
      <w:r w:rsidRPr="00805A54">
        <w:rPr>
          <w:rStyle w:val="pubyear"/>
        </w:rPr>
        <w:t>of</w:t>
      </w:r>
      <w:proofErr w:type="spellEnd"/>
      <w:r w:rsidRPr="00805A54">
        <w:rPr>
          <w:rStyle w:val="pubyear"/>
        </w:rPr>
        <w:t xml:space="preserve"> Science a </w:t>
      </w:r>
      <w:proofErr w:type="spellStart"/>
      <w:r w:rsidRPr="00805A54">
        <w:rPr>
          <w:rStyle w:val="pubyear"/>
        </w:rPr>
        <w:t>Scopus</w:t>
      </w:r>
      <w:proofErr w:type="spellEnd"/>
      <w:r w:rsidRPr="00805A54">
        <w:rPr>
          <w:rStyle w:val="pubyear"/>
        </w:rPr>
        <w:t>;</w:t>
      </w:r>
    </w:p>
    <w:p w14:paraId="277E6FF6" w14:textId="77777777" w:rsidR="008C6736" w:rsidRPr="00805A54" w:rsidRDefault="008C6736" w:rsidP="000E0A60">
      <w:pPr>
        <w:pStyle w:val="odststandard"/>
        <w:numPr>
          <w:ilvl w:val="0"/>
          <w:numId w:val="23"/>
        </w:numPr>
        <w:rPr>
          <w:rStyle w:val="pubyear"/>
        </w:rPr>
      </w:pPr>
      <w:r w:rsidRPr="00805A54">
        <w:rPr>
          <w:rStyle w:val="pubyear"/>
        </w:rPr>
        <w:t xml:space="preserve">multioborové kolekce elektronických časopisů </w:t>
      </w:r>
      <w:proofErr w:type="spellStart"/>
      <w:r w:rsidRPr="00805A54">
        <w:rPr>
          <w:rStyle w:val="pubyear"/>
        </w:rPr>
        <w:t>Elsevier</w:t>
      </w:r>
      <w:proofErr w:type="spellEnd"/>
      <w:r w:rsidRPr="00805A54">
        <w:rPr>
          <w:rStyle w:val="pubyear"/>
        </w:rPr>
        <w:t xml:space="preserve"> </w:t>
      </w:r>
      <w:proofErr w:type="spellStart"/>
      <w:r w:rsidRPr="00805A54">
        <w:rPr>
          <w:rStyle w:val="pubyear"/>
        </w:rPr>
        <w:t>ScienceDirect</w:t>
      </w:r>
      <w:proofErr w:type="spellEnd"/>
      <w:r w:rsidRPr="00805A54">
        <w:rPr>
          <w:rStyle w:val="pubyear"/>
        </w:rPr>
        <w:t xml:space="preserve">, </w:t>
      </w:r>
      <w:proofErr w:type="spellStart"/>
      <w:r w:rsidRPr="00805A54">
        <w:rPr>
          <w:rStyle w:val="pubyear"/>
        </w:rPr>
        <w:t>Wiley</w:t>
      </w:r>
      <w:proofErr w:type="spellEnd"/>
      <w:r w:rsidRPr="00805A54">
        <w:rPr>
          <w:rStyle w:val="pubyear"/>
        </w:rPr>
        <w:t xml:space="preserve"> Online </w:t>
      </w:r>
      <w:proofErr w:type="spellStart"/>
      <w:r w:rsidRPr="00805A54">
        <w:rPr>
          <w:rStyle w:val="pubyear"/>
        </w:rPr>
        <w:t>Library</w:t>
      </w:r>
      <w:proofErr w:type="spellEnd"/>
      <w:r w:rsidRPr="00805A54">
        <w:rPr>
          <w:rStyle w:val="pubyear"/>
        </w:rPr>
        <w:t xml:space="preserve">, </w:t>
      </w:r>
      <w:proofErr w:type="spellStart"/>
      <w:r w:rsidRPr="00805A54">
        <w:rPr>
          <w:rStyle w:val="pubyear"/>
        </w:rPr>
        <w:t>SpringerLink</w:t>
      </w:r>
      <w:proofErr w:type="spellEnd"/>
      <w:r w:rsidRPr="00805A54">
        <w:rPr>
          <w:rStyle w:val="pubyear"/>
        </w:rPr>
        <w:t>;</w:t>
      </w:r>
    </w:p>
    <w:p w14:paraId="3899FBF8" w14:textId="77777777" w:rsidR="008C6736" w:rsidRPr="00805A54" w:rsidRDefault="008C6736" w:rsidP="000E0A60">
      <w:pPr>
        <w:pStyle w:val="odststandard"/>
        <w:numPr>
          <w:ilvl w:val="0"/>
          <w:numId w:val="23"/>
        </w:numPr>
        <w:rPr>
          <w:rStyle w:val="pubyear"/>
        </w:rPr>
      </w:pPr>
      <w:r w:rsidRPr="00805A54">
        <w:rPr>
          <w:rStyle w:val="pubyear"/>
        </w:rPr>
        <w:t xml:space="preserve">multioborové plnotextové databáze </w:t>
      </w:r>
      <w:proofErr w:type="spellStart"/>
      <w:r w:rsidRPr="00805A54">
        <w:rPr>
          <w:rStyle w:val="pubyear"/>
        </w:rPr>
        <w:t>Ebsco</w:t>
      </w:r>
      <w:proofErr w:type="spellEnd"/>
      <w:r w:rsidRPr="00805A54">
        <w:rPr>
          <w:rStyle w:val="pubyear"/>
        </w:rPr>
        <w:t xml:space="preserve"> a </w:t>
      </w:r>
      <w:proofErr w:type="spellStart"/>
      <w:r w:rsidRPr="00805A54">
        <w:rPr>
          <w:rStyle w:val="pubyear"/>
        </w:rPr>
        <w:t>ProQuest</w:t>
      </w:r>
      <w:proofErr w:type="spellEnd"/>
      <w:r w:rsidRPr="00805A54">
        <w:rPr>
          <w:rStyle w:val="pubyear"/>
        </w:rPr>
        <w:t>.</w:t>
      </w:r>
    </w:p>
    <w:p w14:paraId="06643D80" w14:textId="77777777" w:rsidR="008C6736" w:rsidRPr="00805A54" w:rsidRDefault="008C6736" w:rsidP="008C6736">
      <w:pPr>
        <w:pStyle w:val="Nadpis3"/>
        <w:rPr>
          <w:rStyle w:val="pubyear"/>
        </w:rPr>
      </w:pPr>
      <w:bookmarkStart w:id="772" w:name="_Toc176123838"/>
      <w:r w:rsidRPr="00805A54">
        <w:rPr>
          <w:rStyle w:val="pubyear"/>
        </w:rPr>
        <w:t>Standard 1.14: Studium studentů se specifickými potřebami</w:t>
      </w:r>
      <w:bookmarkEnd w:id="772"/>
    </w:p>
    <w:p w14:paraId="4E981A43" w14:textId="77777777" w:rsidR="008C6736" w:rsidRPr="00805A54" w:rsidRDefault="008C6736" w:rsidP="008C6736">
      <w:pPr>
        <w:pStyle w:val="odststandard"/>
        <w:rPr>
          <w:rStyle w:val="pubyear"/>
        </w:rPr>
      </w:pPr>
      <w:r w:rsidRPr="00805A54">
        <w:rPr>
          <w:rStyle w:val="pubyear"/>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16/2021.</w:t>
      </w:r>
      <w:r w:rsidRPr="00B94565">
        <w:rPr>
          <w:rStyle w:val="pubyear"/>
          <w:vertAlign w:val="superscript"/>
          <w:rPrChange w:id="773" w:author="Jiří Vojtěšek" w:date="2024-10-28T21:37:00Z">
            <w:rPr>
              <w:rStyle w:val="pubyear"/>
            </w:rPr>
          </w:rPrChange>
        </w:rPr>
        <w:footnoteReference w:id="24"/>
      </w:r>
      <w:r w:rsidRPr="00805A54">
        <w:rPr>
          <w:rStyle w:val="pubyear"/>
        </w:rPr>
        <w:t xml:space="preserve"> Pro uchazeče o studium a studenty se specifickými potřebami na UTB ve Zlíně je k dispozici široká nabídka informačních a poradenských služeb souvisejících se studiem a s možností uplatnění absolventů studijních programů v praxi. Tyto služby komplexně zajišťuje Poradenské centrum UTB </w:t>
      </w:r>
      <w:r w:rsidRPr="00B94565">
        <w:rPr>
          <w:rStyle w:val="pubyear"/>
          <w:vertAlign w:val="superscript"/>
          <w:rPrChange w:id="782" w:author="Jiří Vojtěšek" w:date="2024-10-28T21:37:00Z">
            <w:rPr>
              <w:rStyle w:val="pubyear"/>
            </w:rPr>
          </w:rPrChange>
        </w:rPr>
        <w:footnoteReference w:id="25"/>
      </w:r>
      <w:r w:rsidRPr="00805A54">
        <w:rPr>
          <w:rStyle w:val="pubyear"/>
        </w:rPr>
        <w:t xml:space="preserve"> (dále jen POC), které představuje celouniverzitní pracoviště pro pomoc studentům UTB ve Zlíně, studenty se specifickými potřebami (dále jen </w:t>
      </w:r>
      <w:proofErr w:type="spellStart"/>
      <w:r w:rsidRPr="00805A54">
        <w:rPr>
          <w:rStyle w:val="pubyear"/>
        </w:rPr>
        <w:t>SpP</w:t>
      </w:r>
      <w:proofErr w:type="spellEnd"/>
      <w:r w:rsidRPr="00805A54">
        <w:rPr>
          <w:rStyle w:val="pubyear"/>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C34501C" w14:textId="77777777" w:rsidR="008C6736" w:rsidRPr="00805A54" w:rsidRDefault="008C6736" w:rsidP="008C6736">
      <w:pPr>
        <w:pStyle w:val="odststandard"/>
        <w:rPr>
          <w:rStyle w:val="pubyear"/>
        </w:rPr>
      </w:pPr>
      <w:r w:rsidRPr="00805A54">
        <w:rPr>
          <w:rStyle w:val="pubyear"/>
        </w:rPr>
        <w:t xml:space="preserve">Uchazečům se specifickými potřebami nabízí POC konzultaci ještě před podáním přihlášky. K nejdůležitějším tématům, které lze konzultovat patří vhodnost studijního programu s ohledem na specifické obtíže uchazeče, úprava přijímacího řízení (navýšení časové dotace nad stanovený limit, možnost přítomnosti osobního asistenta nebo </w:t>
      </w:r>
      <w:proofErr w:type="spellStart"/>
      <w:r w:rsidRPr="00805A54">
        <w:rPr>
          <w:rStyle w:val="pubyear"/>
        </w:rPr>
        <w:t>přepisovatelského</w:t>
      </w:r>
      <w:proofErr w:type="spellEnd"/>
      <w:r w:rsidRPr="00805A54">
        <w:rPr>
          <w:rStyle w:val="pubyear"/>
        </w:rPr>
        <w:t xml:space="preserve"> servisu v průběhu přijímacího řízení, použití vlastního PC nebo speciálních psacích potřeb), informace o poskytované pomoci ze strany POC v případě přijetí do studia (modifikace studijního plánu, asistenční služby, možnost zajištění bezbariérového ubytování na kolejích univerzity), apod. Dále je pro ně zajištěna bezbariérovost budovy a kompenzační pomůcky (dle individuální potřeby) a asistenční služba.</w:t>
      </w:r>
    </w:p>
    <w:p w14:paraId="3DF21EDC" w14:textId="77777777" w:rsidR="008C6736" w:rsidRPr="00805A54" w:rsidRDefault="008C6736" w:rsidP="008C6736">
      <w:pPr>
        <w:pStyle w:val="odststandard"/>
        <w:rPr>
          <w:rStyle w:val="pubyear"/>
        </w:rPr>
      </w:pPr>
      <w:r w:rsidRPr="00805A54">
        <w:rPr>
          <w:rStyle w:val="pubyear"/>
        </w:rPr>
        <w:t xml:space="preserve">V případě studia studentů se </w:t>
      </w:r>
      <w:proofErr w:type="spellStart"/>
      <w:r w:rsidRPr="00805A54">
        <w:rPr>
          <w:rStyle w:val="pubyear"/>
        </w:rPr>
        <w:t>SpP</w:t>
      </w:r>
      <w:proofErr w:type="spellEnd"/>
      <w:r w:rsidRPr="00805A54">
        <w:rPr>
          <w:rStyle w:val="pubyear"/>
        </w:rPr>
        <w:t xml:space="preserve"> mohou studenti využívat následujících služeb poskytovaných UTB ve Zlíně: konzultace s POC,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Pr="00805A54">
        <w:rPr>
          <w:rStyle w:val="pubyear"/>
        </w:rPr>
        <w:t>SpP</w:t>
      </w:r>
      <w:proofErr w:type="spellEnd"/>
      <w:r w:rsidRPr="00805A54">
        <w:rPr>
          <w:rStyle w:val="pubyear"/>
        </w:rPr>
        <w:t xml:space="preserve">, komunikace se všemi zúčastněnými v průběhu celého studia. Student má dále možnost využití technických pomůcek k získávání </w:t>
      </w:r>
      <w:proofErr w:type="gramStart"/>
      <w:r w:rsidRPr="00805A54">
        <w:rPr>
          <w:rStyle w:val="pubyear"/>
        </w:rPr>
        <w:t>informací - diktafon</w:t>
      </w:r>
      <w:proofErr w:type="gramEnd"/>
      <w:r w:rsidRPr="00805A54">
        <w:rPr>
          <w:rStyle w:val="pubyear"/>
        </w:rPr>
        <w:t xml:space="preserve">, PC (možnost zapůjčení), dotykové obrazovky, má k dispozici učební podklady v elektronické podobě, které si může vytisknout a dopisovat si do nich poznámky. Studentům se </w:t>
      </w:r>
      <w:proofErr w:type="spellStart"/>
      <w:r w:rsidRPr="00805A54">
        <w:rPr>
          <w:rStyle w:val="pubyear"/>
        </w:rPr>
        <w:t>SpP</w:t>
      </w:r>
      <w:proofErr w:type="spellEnd"/>
      <w:r w:rsidRPr="00805A54">
        <w:rPr>
          <w:rStyle w:val="pubyear"/>
        </w:rPr>
        <w:t xml:space="preserve"> je rovněž nabízena: možnost alternativního plnění aktivit spojených se studiem tam, kde je to možné vzhledem k získání dovedností a znalostí srovnatelných </w:t>
      </w:r>
      <w:r w:rsidRPr="00805A54">
        <w:rPr>
          <w:rStyle w:val="pubyear"/>
        </w:rPr>
        <w:lastRenderedPageBreak/>
        <w:t>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C96ABDA" w14:textId="77777777" w:rsidR="008C6736" w:rsidRPr="00805A54" w:rsidRDefault="008C6736" w:rsidP="008C6736">
      <w:pPr>
        <w:pStyle w:val="Nadpis3"/>
        <w:rPr>
          <w:rStyle w:val="pubyear"/>
        </w:rPr>
      </w:pPr>
      <w:bookmarkStart w:id="791" w:name="_Toc176123839"/>
      <w:r w:rsidRPr="00805A54">
        <w:rPr>
          <w:rStyle w:val="pubyear"/>
        </w:rPr>
        <w:t>Standard 1.15: Opatření proti neetickému jednání a k ochraně duševního vlastnictví</w:t>
      </w:r>
      <w:bookmarkEnd w:id="791"/>
    </w:p>
    <w:p w14:paraId="0B4B7A14" w14:textId="77777777" w:rsidR="008C6736" w:rsidRPr="00805A54" w:rsidRDefault="008C6736" w:rsidP="008C6736">
      <w:pPr>
        <w:pStyle w:val="odststandard"/>
        <w:rPr>
          <w:rStyle w:val="pubyear"/>
        </w:rPr>
      </w:pPr>
      <w:r w:rsidRPr="00805A54">
        <w:rPr>
          <w:rStyle w:val="pubyear"/>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B94565">
        <w:rPr>
          <w:rStyle w:val="pubyear"/>
          <w:vertAlign w:val="superscript"/>
          <w:rPrChange w:id="792" w:author="Jiří Vojtěšek" w:date="2024-10-28T21:38:00Z">
            <w:rPr>
              <w:rStyle w:val="pubyear"/>
            </w:rPr>
          </w:rPrChange>
        </w:rPr>
        <w:footnoteReference w:id="26"/>
      </w:r>
    </w:p>
    <w:p w14:paraId="6997075D" w14:textId="77777777" w:rsidR="008C6736" w:rsidRPr="00805A54" w:rsidRDefault="008C6736" w:rsidP="008C6736">
      <w:pPr>
        <w:pStyle w:val="odststandard"/>
        <w:rPr>
          <w:rStyle w:val="pubyear"/>
        </w:rPr>
      </w:pPr>
      <w:r w:rsidRPr="00805A54">
        <w:rPr>
          <w:rStyle w:val="pubyear"/>
        </w:rPr>
        <w:t xml:space="preserve">Pro </w:t>
      </w:r>
      <w:proofErr w:type="spellStart"/>
      <w:r w:rsidRPr="00805A54">
        <w:rPr>
          <w:rStyle w:val="pubyear"/>
        </w:rPr>
        <w:t>příprady</w:t>
      </w:r>
      <w:proofErr w:type="spellEnd"/>
      <w:r w:rsidRPr="00805A54">
        <w:rPr>
          <w:rStyle w:val="pubyear"/>
        </w:rPr>
        <w:t xml:space="preserve"> neetického jednání v podobě plagiátorství u kvalifikačních prací byla vydána směrnice rektora SR/23/24. Na základě této směrnice každá kvalifikační práce prochází kontrolou plagiátorství prostřednictvím systému Thesis a </w:t>
      </w:r>
      <w:proofErr w:type="spellStart"/>
      <w:r w:rsidRPr="00805A54">
        <w:rPr>
          <w:rStyle w:val="pubyear"/>
        </w:rPr>
        <w:t>Turnitin</w:t>
      </w:r>
      <w:proofErr w:type="spellEnd"/>
      <w:r w:rsidRPr="00805A54">
        <w:rPr>
          <w:rStyle w:val="pubyear"/>
        </w:rPr>
        <w:t>. V případě zvýšené míry shody s jiným textem je nejdříve práce podrobena podrobné analýze vedoucím práce a pokud se plagiát potvrdí, je se studentem zahájeno disciplinární řízení prostřednictvím Disciplinární komise.</w:t>
      </w:r>
    </w:p>
    <w:p w14:paraId="62025A2B" w14:textId="77777777" w:rsidR="008C6736" w:rsidRPr="00805A54" w:rsidRDefault="008C6736" w:rsidP="008C6736">
      <w:pPr>
        <w:pStyle w:val="odststandard"/>
        <w:rPr>
          <w:rStyle w:val="pubyear"/>
        </w:rPr>
      </w:pPr>
      <w:r w:rsidRPr="00805A54">
        <w:rPr>
          <w:rStyle w:val="pubyear"/>
        </w:rPr>
        <w:t xml:space="preserve">K ochraně duševního vlastnictví přijala UTB ve Zlíně také vnitřní normu, která upravuje jednotný postup při zajištění ochrany a uplatnění práv k nehmotným statkům (duševnímu vlastnictví), a to zejména průmyslových práv, autorských práv, jakož i dalších práv (např. práv k nechráněným poznatkům know-how, práv k vytvořeným poloprovozům, ověřeným technologiím, prototypům, funkčním vzorkům, certifikovaným metodikám, softwarům či jiným výsledkům) vztahujících se k duševní činnosti v oblasti vědecko-výzkumné, průmyslové, umělecké a literární, na UTB ve Zlíně. Konkrétně se jedná o směrnici rektora SR/9/2024 - Uplatnění a ochrana práv duševního vlastnictví vznikajícího v souvislosti s tvůrčí činností zaměstnanců a studentů UTB ve Zlíně. </w:t>
      </w:r>
      <w:r w:rsidRPr="000A7DE9">
        <w:rPr>
          <w:rStyle w:val="pubyear"/>
          <w:vertAlign w:val="superscript"/>
          <w:rPrChange w:id="799" w:author="Jiří Vojtěšek" w:date="2024-10-28T21:38:00Z">
            <w:rPr>
              <w:rStyle w:val="pubyear"/>
            </w:rPr>
          </w:rPrChange>
        </w:rPr>
        <w:footnoteReference w:id="27"/>
      </w:r>
      <w:r w:rsidRPr="00805A54">
        <w:rPr>
          <w:rStyle w:val="pubyear"/>
        </w:rPr>
        <w:t xml:space="preserve"> </w:t>
      </w:r>
    </w:p>
    <w:p w14:paraId="0F4A063B" w14:textId="77777777" w:rsidR="008C6736" w:rsidRPr="00805A54" w:rsidRDefault="008C6736" w:rsidP="008C6736">
      <w:pPr>
        <w:pStyle w:val="odststandard"/>
        <w:rPr>
          <w:rStyle w:val="pubyear"/>
        </w:rPr>
      </w:pPr>
    </w:p>
    <w:p w14:paraId="25DDBA69" w14:textId="77777777" w:rsidR="008C6736" w:rsidRPr="00805A54" w:rsidRDefault="008C6736" w:rsidP="008C6736">
      <w:pPr>
        <w:rPr>
          <w:rStyle w:val="pubyear"/>
          <w:rFonts w:eastAsia="Arial Unicode MS"/>
        </w:rPr>
      </w:pPr>
    </w:p>
    <w:p w14:paraId="464511BB" w14:textId="77777777" w:rsidR="008C6736" w:rsidRPr="00805A54" w:rsidRDefault="008C6736" w:rsidP="008C6736">
      <w:pPr>
        <w:spacing w:after="200" w:line="276" w:lineRule="auto"/>
        <w:rPr>
          <w:rStyle w:val="pubyear"/>
          <w:rFonts w:eastAsiaTheme="minorHAnsi"/>
        </w:rPr>
      </w:pPr>
      <w:r w:rsidRPr="00805A54">
        <w:rPr>
          <w:rStyle w:val="pubyear"/>
          <w:rFonts w:eastAsia="Arial Unicode MS"/>
        </w:rPr>
        <w:br w:type="page"/>
      </w:r>
    </w:p>
    <w:p w14:paraId="62C606A0" w14:textId="77777777" w:rsidR="008C6736" w:rsidRPr="00805A54" w:rsidRDefault="008C6736" w:rsidP="008C6736">
      <w:pPr>
        <w:pStyle w:val="Nadpis21"/>
        <w:keepNext/>
        <w:keepLines/>
        <w:shd w:val="clear" w:color="auto" w:fill="auto"/>
        <w:spacing w:before="0" w:after="406" w:line="300" w:lineRule="exact"/>
        <w:rPr>
          <w:rStyle w:val="pubyear"/>
        </w:rPr>
      </w:pPr>
      <w:bookmarkStart w:id="802" w:name="_Toc176123840"/>
      <w:r w:rsidRPr="00805A54">
        <w:rPr>
          <w:rStyle w:val="pubyear"/>
        </w:rPr>
        <w:lastRenderedPageBreak/>
        <w:t>II Studijní program</w:t>
      </w:r>
      <w:bookmarkEnd w:id="802"/>
    </w:p>
    <w:p w14:paraId="61F92434" w14:textId="77777777" w:rsidR="008C6736" w:rsidRPr="00805A54" w:rsidRDefault="008C6736" w:rsidP="008C6736">
      <w:pPr>
        <w:pStyle w:val="Nadpis2"/>
        <w:rPr>
          <w:rStyle w:val="pubyear"/>
        </w:rPr>
      </w:pPr>
      <w:bookmarkStart w:id="803" w:name="_Toc176123841"/>
      <w:r w:rsidRPr="00805A54">
        <w:rPr>
          <w:rStyle w:val="pubyear"/>
        </w:rPr>
        <w:t>Soulad studijního programu s posláním vysoké školy a mezinárodní rozměr studijního programu</w:t>
      </w:r>
      <w:bookmarkEnd w:id="803"/>
      <w:r w:rsidRPr="00805A54">
        <w:rPr>
          <w:rStyle w:val="pubyear"/>
        </w:rPr>
        <w:t xml:space="preserve"> </w:t>
      </w:r>
    </w:p>
    <w:p w14:paraId="2DEED74D" w14:textId="77777777" w:rsidR="008C6736" w:rsidRPr="00805A54" w:rsidRDefault="008C6736" w:rsidP="008C6736">
      <w:pPr>
        <w:pStyle w:val="Nadpis3"/>
        <w:rPr>
          <w:rStyle w:val="pubyear"/>
        </w:rPr>
      </w:pPr>
      <w:bookmarkStart w:id="804" w:name="_Toc176123842"/>
      <w:r w:rsidRPr="00805A54">
        <w:rPr>
          <w:rStyle w:val="pubyear"/>
        </w:rPr>
        <w:t>Standard 2.1: Soulad studijního programu s posláním a strategickými dokumenty vysoké školy</w:t>
      </w:r>
      <w:bookmarkEnd w:id="804"/>
    </w:p>
    <w:p w14:paraId="3EC67AD7" w14:textId="77777777" w:rsidR="008C6736" w:rsidRPr="00805A54" w:rsidRDefault="008C6736" w:rsidP="008C6736">
      <w:pPr>
        <w:pStyle w:val="odststandard"/>
        <w:rPr>
          <w:rStyle w:val="pubyear"/>
        </w:rPr>
      </w:pPr>
      <w:r w:rsidRPr="00805A54">
        <w:rPr>
          <w:rStyle w:val="pubyear"/>
        </w:rPr>
        <w:t>Studijní program je z hlediska vzdělávacího zaměření v souladu se Strategickým záměrem Univerzity Tomáše Bati ve Zlíně na období 21+ (dále jen „Strategický záměr UTB“)</w:t>
      </w:r>
      <w:r w:rsidRPr="000A7DE9">
        <w:rPr>
          <w:rStyle w:val="pubyear"/>
          <w:vertAlign w:val="superscript"/>
          <w:rPrChange w:id="805" w:author="Jiří Vojtěšek" w:date="2024-10-28T21:38:00Z">
            <w:rPr>
              <w:rStyle w:val="pubyear"/>
            </w:rPr>
          </w:rPrChange>
        </w:rPr>
        <w:footnoteReference w:id="28"/>
      </w:r>
      <w:r w:rsidRPr="00805A54">
        <w:rPr>
          <w:rStyle w:val="pubyear"/>
        </w:rPr>
        <w:t xml:space="preserve"> a její součástí Plánem realizace Strategického záměru Univerzity Tomáše Bati ve Zlíně pro rok 2024 a také se Strategickým záměrem Fakulty aplikované informatiky Univerzity Tomáše Bati ve Zlíně na období 21+ (dále jen „Strategický záměr FAI“)</w:t>
      </w:r>
      <w:r w:rsidRPr="000A7DE9">
        <w:rPr>
          <w:rStyle w:val="pubyear"/>
          <w:vertAlign w:val="superscript"/>
          <w:rPrChange w:id="808" w:author="Jiří Vojtěšek" w:date="2024-10-28T21:38:00Z">
            <w:rPr>
              <w:rStyle w:val="pubyear"/>
            </w:rPr>
          </w:rPrChange>
        </w:rPr>
        <w:footnoteReference w:id="29"/>
      </w:r>
      <w:r w:rsidRPr="00805A54">
        <w:rPr>
          <w:rStyle w:val="pubyear"/>
        </w:rPr>
        <w:t xml:space="preserve"> a její součástí Plánem realizace Strategického záměru Fakulty aplikované informatiky Univerzity Tomáše Bati ve Zlíně pro rok 2024. Zaměření a orientace předloženého studijního programu je také v souladu se Statutem Fakulty aplikované informatiky Univerzity Tomáše Bati ve Zlíně</w:t>
      </w:r>
      <w:r w:rsidRPr="000A7DE9">
        <w:rPr>
          <w:rStyle w:val="pubyear"/>
          <w:vertAlign w:val="superscript"/>
          <w:rPrChange w:id="809" w:author="Jiří Vojtěšek" w:date="2024-10-28T21:39:00Z">
            <w:rPr>
              <w:rStyle w:val="pubyear"/>
            </w:rPr>
          </w:rPrChange>
        </w:rPr>
        <w:footnoteReference w:id="30"/>
      </w:r>
      <w:r w:rsidRPr="00805A54">
        <w:rPr>
          <w:rStyle w:val="pubyear"/>
        </w:rPr>
        <w:t>,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Fakulty aplikované informatiky a v souladu se strategií Univerzity Tomáše Bati ve Zlíně efektivně využívá ve výuce specialisty ostatních fakult univerzity.</w:t>
      </w:r>
    </w:p>
    <w:p w14:paraId="5F636A16" w14:textId="77777777" w:rsidR="008C6736" w:rsidRPr="00805A54" w:rsidRDefault="008C6736" w:rsidP="008C6736">
      <w:pPr>
        <w:pStyle w:val="Nadpis3"/>
        <w:rPr>
          <w:rStyle w:val="pubyear"/>
        </w:rPr>
      </w:pPr>
      <w:bookmarkStart w:id="812" w:name="_Toc176123843"/>
      <w:r w:rsidRPr="00805A54">
        <w:rPr>
          <w:rStyle w:val="pubyear"/>
        </w:rPr>
        <w:t>Standard 2.</w:t>
      </w:r>
      <w:proofErr w:type="gramStart"/>
      <w:r w:rsidRPr="00805A54">
        <w:rPr>
          <w:rStyle w:val="pubyear"/>
        </w:rPr>
        <w:t>2d</w:t>
      </w:r>
      <w:proofErr w:type="gramEnd"/>
      <w:r w:rsidRPr="00805A54">
        <w:rPr>
          <w:rStyle w:val="pubyear"/>
        </w:rPr>
        <w:t>: Souvislost s vědeckou činností vysoké školy</w:t>
      </w:r>
      <w:bookmarkEnd w:id="812"/>
    </w:p>
    <w:p w14:paraId="03E9C1FC" w14:textId="77777777" w:rsidR="008C6736" w:rsidRPr="00805A54" w:rsidRDefault="008C6736" w:rsidP="008C6736">
      <w:pPr>
        <w:pStyle w:val="odststandard"/>
        <w:rPr>
          <w:rStyle w:val="pubyear"/>
        </w:rPr>
      </w:pPr>
      <w:r w:rsidRPr="00805A54">
        <w:rPr>
          <w:rStyle w:val="pubyear"/>
        </w:rPr>
        <w:t>Vědecká činnost je na Fakultě aplikované informatiky Univerzity Tomáše Bati ve Zlíně systematicky dlouhodobě rozvíjena. Je orientována do oblastí bezpečnostních technologií, krizového řízení, informačních technologií, kybernetické bezpečnosti, softwarového inženýrství, automatizačních technik a robotických systémů, řízení průmyslových procesů a aplikací informačních technologií v řízení průmyslové výroby. Orientace vědecké a tvůrčí činnosti akademických pracovníků Fakulty aplikované informatiky je plně v souladu s oblastmi vzdělávání, v </w:t>
      </w:r>
      <w:proofErr w:type="gramStart"/>
      <w:r w:rsidRPr="00805A54">
        <w:rPr>
          <w:rStyle w:val="pubyear"/>
        </w:rPr>
        <w:t>rámci</w:t>
      </w:r>
      <w:proofErr w:type="gramEnd"/>
      <w:r w:rsidRPr="00805A54">
        <w:rPr>
          <w:rStyle w:val="pubyear"/>
        </w:rPr>
        <w:t xml:space="preserve"> nichž bude studijní program uskutečňován. Zapojení jednotlivých pracovníků do publikační činnosti je zřejmé z formuláře C-I – Personální zabezpečení a CII, kde jsou uvedeny tvůrčí aktivity a řešené projekty vztahující se k předloženému studijnímu programu.</w:t>
      </w:r>
    </w:p>
    <w:p w14:paraId="39C39AEB" w14:textId="77777777" w:rsidR="008C6736" w:rsidRPr="00805A54" w:rsidRDefault="008C6736" w:rsidP="008C6736">
      <w:pPr>
        <w:pStyle w:val="odststandard"/>
        <w:rPr>
          <w:rStyle w:val="pubyear"/>
        </w:rPr>
      </w:pPr>
      <w:r w:rsidRPr="00805A54">
        <w:rPr>
          <w:rStyle w:val="pubyear"/>
        </w:rPr>
        <w:t xml:space="preserve">Významná publikační aktivita akademických pracovníků fakulty v oblastech vzdělávání daného studijního programu je zřejmá také z kvantitativního výpisu publikací v letech 2019-2024 z databáze </w:t>
      </w:r>
      <w:proofErr w:type="gramStart"/>
      <w:r w:rsidRPr="00805A54">
        <w:rPr>
          <w:rStyle w:val="pubyear"/>
        </w:rPr>
        <w:t>WOS</w:t>
      </w:r>
      <w:proofErr w:type="gramEnd"/>
      <w:r w:rsidRPr="00805A54">
        <w:rPr>
          <w:rStyle w:val="pubyear"/>
        </w:rPr>
        <w:t xml:space="preserve"> respektive SCOPUS. V databázi WOS je v době přípravy akreditační žádosti indexováno celkem 348 publikačních výstupů, které jsou svým odborným zaměřením více či méně v souladu s oblastmi vzdělávání daného studijního programu. Detailní přehled nejpočetnějších a nejrelevantnějších WOS kategorií je uveden v tabulce 1. </w:t>
      </w:r>
    </w:p>
    <w:p w14:paraId="201AEFF5" w14:textId="77777777" w:rsidR="008C6736" w:rsidRPr="00805A54" w:rsidRDefault="008C6736" w:rsidP="008C6736">
      <w:pPr>
        <w:pStyle w:val="odststandard"/>
        <w:rPr>
          <w:rStyle w:val="pubyear"/>
        </w:rPr>
      </w:pPr>
      <w:r w:rsidRPr="00805A54">
        <w:rPr>
          <w:rStyle w:val="pubyear"/>
        </w:rPr>
        <w:t>V databázi SCOPUS bylo v době přípravy akreditační žádosti evidováno více než 730 záznamů akademických pracovníků fakulty. Detailní přehled počtů v nejrelevantnějších SCOPUS kategoriích je uveden v tabulce 2.</w:t>
      </w:r>
    </w:p>
    <w:p w14:paraId="44744187" w14:textId="77777777" w:rsidR="008C6736" w:rsidRPr="00805A54" w:rsidRDefault="008C6736" w:rsidP="008C6736">
      <w:pPr>
        <w:rPr>
          <w:rStyle w:val="pubyear"/>
        </w:rPr>
      </w:pPr>
      <w:r w:rsidRPr="00805A54">
        <w:rPr>
          <w:rStyle w:val="pubyear"/>
        </w:rPr>
        <w:br w:type="page"/>
      </w:r>
    </w:p>
    <w:p w14:paraId="3B02A25F" w14:textId="2DFD1211" w:rsidR="008C6736" w:rsidRPr="00805A54" w:rsidRDefault="008C6736" w:rsidP="008C6736">
      <w:pPr>
        <w:pStyle w:val="Titulek"/>
        <w:rPr>
          <w:rStyle w:val="pubyear"/>
        </w:rPr>
      </w:pPr>
      <w:r w:rsidRPr="00805A54">
        <w:rPr>
          <w:rStyle w:val="pubyear"/>
        </w:rPr>
        <w:lastRenderedPageBreak/>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1</w:t>
      </w:r>
      <w:r w:rsidRPr="00805A54">
        <w:rPr>
          <w:rStyle w:val="pubyear"/>
        </w:rPr>
        <w:fldChar w:fldCharType="end"/>
      </w:r>
      <w:r w:rsidRPr="00805A54">
        <w:rPr>
          <w:rStyle w:val="pubyear"/>
        </w:rPr>
        <w:t>: Počet publikačních výstupů akademických pracovníků FAI indexovaných v databázi WOS v letech 2019-2024 (tříděno dle WOS oborových kategorií)</w:t>
      </w:r>
    </w:p>
    <w:tbl>
      <w:tblPr>
        <w:tblStyle w:val="Mkatabulky"/>
        <w:tblW w:w="0" w:type="auto"/>
        <w:tblInd w:w="137" w:type="dxa"/>
        <w:tblLook w:val="04A0" w:firstRow="1" w:lastRow="0" w:firstColumn="1" w:lastColumn="0" w:noHBand="0" w:noVBand="1"/>
      </w:tblPr>
      <w:tblGrid>
        <w:gridCol w:w="5101"/>
        <w:gridCol w:w="1843"/>
        <w:gridCol w:w="1979"/>
      </w:tblGrid>
      <w:tr w:rsidR="008C6736" w:rsidRPr="000E0A60" w14:paraId="64511090" w14:textId="77777777" w:rsidTr="000E0A60">
        <w:trPr>
          <w:trHeight w:val="113"/>
        </w:trPr>
        <w:tc>
          <w:tcPr>
            <w:tcW w:w="5101" w:type="dxa"/>
            <w:shd w:val="clear" w:color="auto" w:fill="FDE9D9" w:themeFill="accent6" w:themeFillTint="33"/>
            <w:noWrap/>
            <w:hideMark/>
          </w:tcPr>
          <w:p w14:paraId="6F1BF78B" w14:textId="77777777" w:rsidR="008C6736" w:rsidRPr="000E0A60" w:rsidRDefault="008C6736" w:rsidP="00805A54">
            <w:pPr>
              <w:pStyle w:val="odststandard"/>
              <w:spacing w:after="0"/>
              <w:rPr>
                <w:rStyle w:val="pubyear"/>
                <w:b/>
                <w:bCs/>
              </w:rPr>
            </w:pPr>
            <w:r w:rsidRPr="000E0A60">
              <w:rPr>
                <w:rStyle w:val="pubyear"/>
                <w:b/>
                <w:bCs/>
              </w:rPr>
              <w:t xml:space="preserve">Web </w:t>
            </w:r>
            <w:proofErr w:type="spellStart"/>
            <w:r w:rsidRPr="000E0A60">
              <w:rPr>
                <w:rStyle w:val="pubyear"/>
                <w:b/>
                <w:bCs/>
              </w:rPr>
              <w:t>of</w:t>
            </w:r>
            <w:proofErr w:type="spellEnd"/>
            <w:r w:rsidRPr="000E0A60">
              <w:rPr>
                <w:rStyle w:val="pubyear"/>
                <w:b/>
                <w:bCs/>
              </w:rPr>
              <w:t xml:space="preserve"> Science </w:t>
            </w:r>
            <w:proofErr w:type="spellStart"/>
            <w:r w:rsidRPr="000E0A60">
              <w:rPr>
                <w:rStyle w:val="pubyear"/>
                <w:b/>
                <w:bCs/>
              </w:rPr>
              <w:t>Categories</w:t>
            </w:r>
            <w:proofErr w:type="spellEnd"/>
          </w:p>
        </w:tc>
        <w:tc>
          <w:tcPr>
            <w:tcW w:w="1843" w:type="dxa"/>
            <w:shd w:val="clear" w:color="auto" w:fill="FDE9D9" w:themeFill="accent6" w:themeFillTint="33"/>
            <w:noWrap/>
            <w:hideMark/>
          </w:tcPr>
          <w:p w14:paraId="1EF471F4" w14:textId="77777777" w:rsidR="008C6736" w:rsidRPr="000E0A60" w:rsidRDefault="008C6736" w:rsidP="00805A54">
            <w:pPr>
              <w:pStyle w:val="odststandard"/>
              <w:spacing w:after="0"/>
              <w:jc w:val="center"/>
              <w:rPr>
                <w:rStyle w:val="pubyear"/>
                <w:b/>
                <w:bCs/>
              </w:rPr>
            </w:pPr>
            <w:r w:rsidRPr="000E0A60">
              <w:rPr>
                <w:rStyle w:val="pubyear"/>
                <w:b/>
                <w:bCs/>
              </w:rPr>
              <w:t>Počet záznamů</w:t>
            </w:r>
          </w:p>
        </w:tc>
        <w:tc>
          <w:tcPr>
            <w:tcW w:w="1979" w:type="dxa"/>
            <w:shd w:val="clear" w:color="auto" w:fill="FDE9D9" w:themeFill="accent6" w:themeFillTint="33"/>
            <w:noWrap/>
            <w:hideMark/>
          </w:tcPr>
          <w:p w14:paraId="22C46B32" w14:textId="77777777" w:rsidR="008C6736" w:rsidRPr="000E0A60" w:rsidRDefault="008C6736" w:rsidP="00805A54">
            <w:pPr>
              <w:pStyle w:val="odststandard"/>
              <w:spacing w:after="0"/>
              <w:jc w:val="center"/>
              <w:rPr>
                <w:rStyle w:val="pubyear"/>
                <w:b/>
                <w:bCs/>
              </w:rPr>
            </w:pPr>
            <w:r w:rsidRPr="000E0A60">
              <w:rPr>
                <w:rStyle w:val="pubyear"/>
                <w:b/>
                <w:bCs/>
              </w:rPr>
              <w:t>Procentuální podíl z </w:t>
            </w:r>
            <w:proofErr w:type="spellStart"/>
            <w:r w:rsidRPr="000E0A60">
              <w:rPr>
                <w:rStyle w:val="pubyear"/>
                <w:b/>
                <w:bCs/>
              </w:rPr>
              <w:t>celk</w:t>
            </w:r>
            <w:proofErr w:type="spellEnd"/>
            <w:r w:rsidRPr="000E0A60">
              <w:rPr>
                <w:rStyle w:val="pubyear"/>
                <w:b/>
                <w:bCs/>
              </w:rPr>
              <w:t>. počtu 348</w:t>
            </w:r>
          </w:p>
        </w:tc>
      </w:tr>
      <w:tr w:rsidR="008C6736" w:rsidRPr="00805A54" w14:paraId="64140938" w14:textId="77777777" w:rsidTr="00805A54">
        <w:trPr>
          <w:trHeight w:val="113"/>
        </w:trPr>
        <w:tc>
          <w:tcPr>
            <w:tcW w:w="5101" w:type="dxa"/>
            <w:noWrap/>
            <w:hideMark/>
          </w:tcPr>
          <w:p w14:paraId="14F55562"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Electrical</w:t>
            </w:r>
            <w:proofErr w:type="spellEnd"/>
            <w:r w:rsidRPr="00805A54">
              <w:rPr>
                <w:rStyle w:val="pubyear"/>
              </w:rPr>
              <w:t xml:space="preserve"> </w:t>
            </w:r>
            <w:proofErr w:type="spellStart"/>
            <w:r w:rsidRPr="00805A54">
              <w:rPr>
                <w:rStyle w:val="pubyear"/>
              </w:rPr>
              <w:t>Electronic</w:t>
            </w:r>
            <w:proofErr w:type="spellEnd"/>
          </w:p>
        </w:tc>
        <w:tc>
          <w:tcPr>
            <w:tcW w:w="1843" w:type="dxa"/>
            <w:noWrap/>
            <w:hideMark/>
          </w:tcPr>
          <w:p w14:paraId="22D947C0" w14:textId="77777777" w:rsidR="008C6736" w:rsidRPr="00805A54" w:rsidRDefault="008C6736" w:rsidP="00805A54">
            <w:pPr>
              <w:pStyle w:val="odststandard"/>
              <w:spacing w:after="0"/>
              <w:jc w:val="center"/>
              <w:rPr>
                <w:rStyle w:val="pubyear"/>
              </w:rPr>
            </w:pPr>
            <w:r w:rsidRPr="00805A54">
              <w:rPr>
                <w:rStyle w:val="pubyear"/>
              </w:rPr>
              <w:t>92</w:t>
            </w:r>
          </w:p>
        </w:tc>
        <w:tc>
          <w:tcPr>
            <w:tcW w:w="1979" w:type="dxa"/>
            <w:noWrap/>
            <w:hideMark/>
          </w:tcPr>
          <w:p w14:paraId="04A25E9B" w14:textId="77777777" w:rsidR="008C6736" w:rsidRPr="00805A54" w:rsidRDefault="008C6736" w:rsidP="00805A54">
            <w:pPr>
              <w:pStyle w:val="odststandard"/>
              <w:spacing w:after="0"/>
              <w:jc w:val="center"/>
              <w:rPr>
                <w:rStyle w:val="pubyear"/>
              </w:rPr>
            </w:pPr>
            <w:r w:rsidRPr="00805A54">
              <w:rPr>
                <w:rStyle w:val="pubyear"/>
              </w:rPr>
              <w:t>26,437</w:t>
            </w:r>
          </w:p>
        </w:tc>
      </w:tr>
      <w:tr w:rsidR="008C6736" w:rsidRPr="00805A54" w14:paraId="77B7B5C4" w14:textId="77777777" w:rsidTr="00805A54">
        <w:trPr>
          <w:trHeight w:val="113"/>
        </w:trPr>
        <w:tc>
          <w:tcPr>
            <w:tcW w:w="5101" w:type="dxa"/>
            <w:noWrap/>
            <w:hideMark/>
          </w:tcPr>
          <w:p w14:paraId="6FB289EC"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w:t>
            </w:r>
            <w:proofErr w:type="spellStart"/>
            <w:r w:rsidRPr="00805A54">
              <w:rPr>
                <w:rStyle w:val="pubyear"/>
              </w:rPr>
              <w:t>Artificial</w:t>
            </w:r>
            <w:proofErr w:type="spellEnd"/>
            <w:r w:rsidRPr="00805A54">
              <w:rPr>
                <w:rStyle w:val="pubyear"/>
              </w:rPr>
              <w:t xml:space="preserve"> </w:t>
            </w:r>
            <w:proofErr w:type="spellStart"/>
            <w:r w:rsidRPr="00805A54">
              <w:rPr>
                <w:rStyle w:val="pubyear"/>
              </w:rPr>
              <w:t>Intelligence</w:t>
            </w:r>
            <w:proofErr w:type="spellEnd"/>
          </w:p>
        </w:tc>
        <w:tc>
          <w:tcPr>
            <w:tcW w:w="1843" w:type="dxa"/>
            <w:noWrap/>
            <w:hideMark/>
          </w:tcPr>
          <w:p w14:paraId="2F62281C" w14:textId="77777777" w:rsidR="008C6736" w:rsidRPr="00805A54" w:rsidRDefault="008C6736" w:rsidP="00805A54">
            <w:pPr>
              <w:pStyle w:val="odststandard"/>
              <w:spacing w:after="0"/>
              <w:jc w:val="center"/>
              <w:rPr>
                <w:rStyle w:val="pubyear"/>
              </w:rPr>
            </w:pPr>
            <w:r w:rsidRPr="00805A54">
              <w:rPr>
                <w:rStyle w:val="pubyear"/>
              </w:rPr>
              <w:t>68</w:t>
            </w:r>
          </w:p>
        </w:tc>
        <w:tc>
          <w:tcPr>
            <w:tcW w:w="1979" w:type="dxa"/>
            <w:noWrap/>
            <w:hideMark/>
          </w:tcPr>
          <w:p w14:paraId="63A979EF" w14:textId="77777777" w:rsidR="008C6736" w:rsidRPr="00805A54" w:rsidRDefault="008C6736" w:rsidP="00805A54">
            <w:pPr>
              <w:pStyle w:val="odststandard"/>
              <w:spacing w:after="0"/>
              <w:jc w:val="center"/>
              <w:rPr>
                <w:rStyle w:val="pubyear"/>
              </w:rPr>
            </w:pPr>
            <w:r w:rsidRPr="00805A54">
              <w:rPr>
                <w:rStyle w:val="pubyear"/>
              </w:rPr>
              <w:t>19,540</w:t>
            </w:r>
          </w:p>
        </w:tc>
      </w:tr>
      <w:tr w:rsidR="008C6736" w:rsidRPr="00805A54" w14:paraId="0A59A63C" w14:textId="77777777" w:rsidTr="00805A54">
        <w:trPr>
          <w:trHeight w:val="113"/>
        </w:trPr>
        <w:tc>
          <w:tcPr>
            <w:tcW w:w="5101" w:type="dxa"/>
            <w:noWrap/>
            <w:hideMark/>
          </w:tcPr>
          <w:p w14:paraId="5DC50847"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w:t>
            </w:r>
            <w:proofErr w:type="spellStart"/>
            <w:r w:rsidRPr="00805A54">
              <w:rPr>
                <w:rStyle w:val="pubyear"/>
              </w:rPr>
              <w:t>Information</w:t>
            </w:r>
            <w:proofErr w:type="spellEnd"/>
            <w:r w:rsidRPr="00805A54">
              <w:rPr>
                <w:rStyle w:val="pubyear"/>
              </w:rPr>
              <w:t xml:space="preserve"> Systems</w:t>
            </w:r>
          </w:p>
        </w:tc>
        <w:tc>
          <w:tcPr>
            <w:tcW w:w="1843" w:type="dxa"/>
            <w:noWrap/>
            <w:hideMark/>
          </w:tcPr>
          <w:p w14:paraId="6ADB712B" w14:textId="77777777" w:rsidR="008C6736" w:rsidRPr="00805A54" w:rsidRDefault="008C6736" w:rsidP="00805A54">
            <w:pPr>
              <w:pStyle w:val="odststandard"/>
              <w:spacing w:after="0"/>
              <w:jc w:val="center"/>
              <w:rPr>
                <w:rStyle w:val="pubyear"/>
              </w:rPr>
            </w:pPr>
            <w:r w:rsidRPr="00805A54">
              <w:rPr>
                <w:rStyle w:val="pubyear"/>
              </w:rPr>
              <w:t>45</w:t>
            </w:r>
          </w:p>
        </w:tc>
        <w:tc>
          <w:tcPr>
            <w:tcW w:w="1979" w:type="dxa"/>
            <w:noWrap/>
            <w:hideMark/>
          </w:tcPr>
          <w:p w14:paraId="7F91759B" w14:textId="77777777" w:rsidR="008C6736" w:rsidRPr="00805A54" w:rsidRDefault="008C6736" w:rsidP="00805A54">
            <w:pPr>
              <w:pStyle w:val="odststandard"/>
              <w:spacing w:after="0"/>
              <w:jc w:val="center"/>
              <w:rPr>
                <w:rStyle w:val="pubyear"/>
              </w:rPr>
            </w:pPr>
            <w:r w:rsidRPr="00805A54">
              <w:rPr>
                <w:rStyle w:val="pubyear"/>
              </w:rPr>
              <w:t>12,931</w:t>
            </w:r>
          </w:p>
        </w:tc>
      </w:tr>
      <w:tr w:rsidR="008C6736" w:rsidRPr="00805A54" w14:paraId="50C57D0E" w14:textId="77777777" w:rsidTr="00805A54">
        <w:trPr>
          <w:trHeight w:val="113"/>
        </w:trPr>
        <w:tc>
          <w:tcPr>
            <w:tcW w:w="5101" w:type="dxa"/>
            <w:noWrap/>
            <w:hideMark/>
          </w:tcPr>
          <w:p w14:paraId="2C4B0711"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w:t>
            </w:r>
            <w:proofErr w:type="spellStart"/>
            <w:r w:rsidRPr="00805A54">
              <w:rPr>
                <w:rStyle w:val="pubyear"/>
              </w:rPr>
              <w:t>Theory</w:t>
            </w:r>
            <w:proofErr w:type="spellEnd"/>
            <w:r w:rsidRPr="00805A54">
              <w:rPr>
                <w:rStyle w:val="pubyear"/>
              </w:rPr>
              <w:t xml:space="preserve"> </w:t>
            </w:r>
            <w:proofErr w:type="spellStart"/>
            <w:r w:rsidRPr="00805A54">
              <w:rPr>
                <w:rStyle w:val="pubyear"/>
              </w:rPr>
              <w:t>Methods</w:t>
            </w:r>
            <w:proofErr w:type="spellEnd"/>
          </w:p>
        </w:tc>
        <w:tc>
          <w:tcPr>
            <w:tcW w:w="1843" w:type="dxa"/>
            <w:noWrap/>
            <w:hideMark/>
          </w:tcPr>
          <w:p w14:paraId="555AE4A7" w14:textId="77777777" w:rsidR="008C6736" w:rsidRPr="00805A54" w:rsidRDefault="008C6736" w:rsidP="00805A54">
            <w:pPr>
              <w:pStyle w:val="odststandard"/>
              <w:spacing w:after="0"/>
              <w:jc w:val="center"/>
              <w:rPr>
                <w:rStyle w:val="pubyear"/>
              </w:rPr>
            </w:pPr>
            <w:r w:rsidRPr="00805A54">
              <w:rPr>
                <w:rStyle w:val="pubyear"/>
              </w:rPr>
              <w:t>32</w:t>
            </w:r>
          </w:p>
        </w:tc>
        <w:tc>
          <w:tcPr>
            <w:tcW w:w="1979" w:type="dxa"/>
            <w:noWrap/>
            <w:hideMark/>
          </w:tcPr>
          <w:p w14:paraId="1B02AD77" w14:textId="77777777" w:rsidR="008C6736" w:rsidRPr="00805A54" w:rsidRDefault="008C6736" w:rsidP="00805A54">
            <w:pPr>
              <w:pStyle w:val="odststandard"/>
              <w:spacing w:after="0"/>
              <w:jc w:val="center"/>
              <w:rPr>
                <w:rStyle w:val="pubyear"/>
              </w:rPr>
            </w:pPr>
            <w:r w:rsidRPr="00805A54">
              <w:rPr>
                <w:rStyle w:val="pubyear"/>
              </w:rPr>
              <w:t>9,195</w:t>
            </w:r>
          </w:p>
        </w:tc>
      </w:tr>
      <w:tr w:rsidR="008C6736" w:rsidRPr="00805A54" w14:paraId="783BF826" w14:textId="77777777" w:rsidTr="00805A54">
        <w:trPr>
          <w:trHeight w:val="113"/>
        </w:trPr>
        <w:tc>
          <w:tcPr>
            <w:tcW w:w="5101" w:type="dxa"/>
            <w:noWrap/>
            <w:hideMark/>
          </w:tcPr>
          <w:p w14:paraId="435B5F39"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w:t>
            </w:r>
            <w:proofErr w:type="spellStart"/>
            <w:r w:rsidRPr="00805A54">
              <w:rPr>
                <w:rStyle w:val="pubyear"/>
              </w:rPr>
              <w:t>Interdisciplinary</w:t>
            </w:r>
            <w:proofErr w:type="spellEnd"/>
            <w:r w:rsidRPr="00805A54">
              <w:rPr>
                <w:rStyle w:val="pubyear"/>
              </w:rPr>
              <w:t xml:space="preserve"> </w:t>
            </w:r>
            <w:proofErr w:type="spellStart"/>
            <w:r w:rsidRPr="00805A54">
              <w:rPr>
                <w:rStyle w:val="pubyear"/>
              </w:rPr>
              <w:t>Applications</w:t>
            </w:r>
            <w:proofErr w:type="spellEnd"/>
          </w:p>
        </w:tc>
        <w:tc>
          <w:tcPr>
            <w:tcW w:w="1843" w:type="dxa"/>
            <w:noWrap/>
            <w:hideMark/>
          </w:tcPr>
          <w:p w14:paraId="2360DF15" w14:textId="77777777" w:rsidR="008C6736" w:rsidRPr="00805A54" w:rsidRDefault="008C6736" w:rsidP="00805A54">
            <w:pPr>
              <w:pStyle w:val="odststandard"/>
              <w:spacing w:after="0"/>
              <w:jc w:val="center"/>
              <w:rPr>
                <w:rStyle w:val="pubyear"/>
              </w:rPr>
            </w:pPr>
            <w:r w:rsidRPr="00805A54">
              <w:rPr>
                <w:rStyle w:val="pubyear"/>
              </w:rPr>
              <w:t>29</w:t>
            </w:r>
          </w:p>
        </w:tc>
        <w:tc>
          <w:tcPr>
            <w:tcW w:w="1979" w:type="dxa"/>
            <w:noWrap/>
            <w:hideMark/>
          </w:tcPr>
          <w:p w14:paraId="565AE625" w14:textId="77777777" w:rsidR="008C6736" w:rsidRPr="00805A54" w:rsidRDefault="008C6736" w:rsidP="00805A54">
            <w:pPr>
              <w:pStyle w:val="odststandard"/>
              <w:spacing w:after="0"/>
              <w:jc w:val="center"/>
              <w:rPr>
                <w:rStyle w:val="pubyear"/>
              </w:rPr>
            </w:pPr>
            <w:r w:rsidRPr="00805A54">
              <w:rPr>
                <w:rStyle w:val="pubyear"/>
              </w:rPr>
              <w:t>8,333</w:t>
            </w:r>
          </w:p>
        </w:tc>
      </w:tr>
      <w:tr w:rsidR="008C6736" w:rsidRPr="00805A54" w14:paraId="5244FD5B" w14:textId="77777777" w:rsidTr="00805A54">
        <w:trPr>
          <w:trHeight w:val="113"/>
        </w:trPr>
        <w:tc>
          <w:tcPr>
            <w:tcW w:w="5101" w:type="dxa"/>
            <w:noWrap/>
            <w:hideMark/>
          </w:tcPr>
          <w:p w14:paraId="2FABBA6C" w14:textId="77777777" w:rsidR="008C6736" w:rsidRPr="00805A54" w:rsidRDefault="008C6736" w:rsidP="00805A54">
            <w:pPr>
              <w:pStyle w:val="odststandard"/>
              <w:spacing w:after="0"/>
              <w:rPr>
                <w:rStyle w:val="pubyear"/>
              </w:rPr>
            </w:pPr>
            <w:proofErr w:type="spellStart"/>
            <w:r w:rsidRPr="00805A54">
              <w:rPr>
                <w:rStyle w:val="pubyear"/>
              </w:rPr>
              <w:t>Mathematics</w:t>
            </w:r>
            <w:proofErr w:type="spellEnd"/>
            <w:r w:rsidRPr="00805A54">
              <w:rPr>
                <w:rStyle w:val="pubyear"/>
              </w:rPr>
              <w:t xml:space="preserve"> </w:t>
            </w:r>
            <w:proofErr w:type="spellStart"/>
            <w:r w:rsidRPr="00805A54">
              <w:rPr>
                <w:rStyle w:val="pubyear"/>
              </w:rPr>
              <w:t>Applied</w:t>
            </w:r>
            <w:proofErr w:type="spellEnd"/>
          </w:p>
        </w:tc>
        <w:tc>
          <w:tcPr>
            <w:tcW w:w="1843" w:type="dxa"/>
            <w:noWrap/>
            <w:hideMark/>
          </w:tcPr>
          <w:p w14:paraId="6A1B9B5F" w14:textId="77777777" w:rsidR="008C6736" w:rsidRPr="00805A54" w:rsidRDefault="008C6736" w:rsidP="00805A54">
            <w:pPr>
              <w:pStyle w:val="odststandard"/>
              <w:spacing w:after="0"/>
              <w:jc w:val="center"/>
              <w:rPr>
                <w:rStyle w:val="pubyear"/>
              </w:rPr>
            </w:pPr>
            <w:r w:rsidRPr="00805A54">
              <w:rPr>
                <w:rStyle w:val="pubyear"/>
              </w:rPr>
              <w:t>28</w:t>
            </w:r>
          </w:p>
        </w:tc>
        <w:tc>
          <w:tcPr>
            <w:tcW w:w="1979" w:type="dxa"/>
            <w:noWrap/>
            <w:hideMark/>
          </w:tcPr>
          <w:p w14:paraId="4024790F" w14:textId="77777777" w:rsidR="008C6736" w:rsidRPr="00805A54" w:rsidRDefault="008C6736" w:rsidP="00805A54">
            <w:pPr>
              <w:pStyle w:val="odststandard"/>
              <w:spacing w:after="0"/>
              <w:jc w:val="center"/>
              <w:rPr>
                <w:rStyle w:val="pubyear"/>
              </w:rPr>
            </w:pPr>
            <w:r w:rsidRPr="00805A54">
              <w:rPr>
                <w:rStyle w:val="pubyear"/>
              </w:rPr>
              <w:t>8,046</w:t>
            </w:r>
          </w:p>
        </w:tc>
      </w:tr>
      <w:tr w:rsidR="008C6736" w:rsidRPr="00805A54" w14:paraId="17B69DB9" w14:textId="77777777" w:rsidTr="00805A54">
        <w:trPr>
          <w:trHeight w:val="113"/>
        </w:trPr>
        <w:tc>
          <w:tcPr>
            <w:tcW w:w="5101" w:type="dxa"/>
            <w:noWrap/>
            <w:hideMark/>
          </w:tcPr>
          <w:p w14:paraId="3BB85BC8" w14:textId="77777777" w:rsidR="008C6736" w:rsidRPr="00805A54" w:rsidRDefault="008C6736" w:rsidP="00805A54">
            <w:pPr>
              <w:pStyle w:val="odststandard"/>
              <w:spacing w:after="0"/>
              <w:rPr>
                <w:rStyle w:val="pubyear"/>
              </w:rPr>
            </w:pPr>
            <w:proofErr w:type="spellStart"/>
            <w:r w:rsidRPr="00805A54">
              <w:rPr>
                <w:rStyle w:val="pubyear"/>
              </w:rPr>
              <w:t>Operations</w:t>
            </w:r>
            <w:proofErr w:type="spellEnd"/>
            <w:r w:rsidRPr="00805A54">
              <w:rPr>
                <w:rStyle w:val="pubyear"/>
              </w:rPr>
              <w:t xml:space="preserve"> </w:t>
            </w:r>
            <w:proofErr w:type="spellStart"/>
            <w:r w:rsidRPr="00805A54">
              <w:rPr>
                <w:rStyle w:val="pubyear"/>
              </w:rPr>
              <w:t>Research</w:t>
            </w:r>
            <w:proofErr w:type="spellEnd"/>
            <w:r w:rsidRPr="00805A54">
              <w:rPr>
                <w:rStyle w:val="pubyear"/>
              </w:rPr>
              <w:t xml:space="preserve"> Management Science</w:t>
            </w:r>
          </w:p>
        </w:tc>
        <w:tc>
          <w:tcPr>
            <w:tcW w:w="1843" w:type="dxa"/>
            <w:noWrap/>
            <w:hideMark/>
          </w:tcPr>
          <w:p w14:paraId="2AA5EBB0" w14:textId="77777777" w:rsidR="008C6736" w:rsidRPr="00805A54" w:rsidRDefault="008C6736" w:rsidP="00805A54">
            <w:pPr>
              <w:pStyle w:val="odststandard"/>
              <w:spacing w:after="0"/>
              <w:jc w:val="center"/>
              <w:rPr>
                <w:rStyle w:val="pubyear"/>
              </w:rPr>
            </w:pPr>
            <w:r w:rsidRPr="00805A54">
              <w:rPr>
                <w:rStyle w:val="pubyear"/>
              </w:rPr>
              <w:t>27</w:t>
            </w:r>
          </w:p>
        </w:tc>
        <w:tc>
          <w:tcPr>
            <w:tcW w:w="1979" w:type="dxa"/>
            <w:noWrap/>
            <w:hideMark/>
          </w:tcPr>
          <w:p w14:paraId="3A4F8539" w14:textId="77777777" w:rsidR="008C6736" w:rsidRPr="00805A54" w:rsidRDefault="008C6736" w:rsidP="00805A54">
            <w:pPr>
              <w:pStyle w:val="odststandard"/>
              <w:spacing w:after="0"/>
              <w:jc w:val="center"/>
              <w:rPr>
                <w:rStyle w:val="pubyear"/>
              </w:rPr>
            </w:pPr>
            <w:r w:rsidRPr="00805A54">
              <w:rPr>
                <w:rStyle w:val="pubyear"/>
              </w:rPr>
              <w:t>7,759</w:t>
            </w:r>
          </w:p>
        </w:tc>
      </w:tr>
      <w:tr w:rsidR="008C6736" w:rsidRPr="00805A54" w14:paraId="5B3E52A7" w14:textId="77777777" w:rsidTr="00805A54">
        <w:trPr>
          <w:trHeight w:val="113"/>
        </w:trPr>
        <w:tc>
          <w:tcPr>
            <w:tcW w:w="5101" w:type="dxa"/>
            <w:noWrap/>
            <w:hideMark/>
          </w:tcPr>
          <w:p w14:paraId="53CD76A8" w14:textId="77777777" w:rsidR="008C6736" w:rsidRPr="00805A54" w:rsidRDefault="008C6736" w:rsidP="00805A54">
            <w:pPr>
              <w:pStyle w:val="odststandard"/>
              <w:spacing w:after="0"/>
              <w:rPr>
                <w:rStyle w:val="pubyear"/>
              </w:rPr>
            </w:pPr>
            <w:proofErr w:type="spellStart"/>
            <w:r w:rsidRPr="00805A54">
              <w:rPr>
                <w:rStyle w:val="pubyear"/>
              </w:rPr>
              <w:t>Telecommunications</w:t>
            </w:r>
            <w:proofErr w:type="spellEnd"/>
          </w:p>
        </w:tc>
        <w:tc>
          <w:tcPr>
            <w:tcW w:w="1843" w:type="dxa"/>
            <w:noWrap/>
            <w:hideMark/>
          </w:tcPr>
          <w:p w14:paraId="0C4DEA91" w14:textId="77777777" w:rsidR="008C6736" w:rsidRPr="00805A54" w:rsidRDefault="008C6736" w:rsidP="00805A54">
            <w:pPr>
              <w:pStyle w:val="odststandard"/>
              <w:spacing w:after="0"/>
              <w:jc w:val="center"/>
              <w:rPr>
                <w:rStyle w:val="pubyear"/>
              </w:rPr>
            </w:pPr>
            <w:r w:rsidRPr="00805A54">
              <w:rPr>
                <w:rStyle w:val="pubyear"/>
              </w:rPr>
              <w:t>24</w:t>
            </w:r>
          </w:p>
        </w:tc>
        <w:tc>
          <w:tcPr>
            <w:tcW w:w="1979" w:type="dxa"/>
            <w:noWrap/>
            <w:hideMark/>
          </w:tcPr>
          <w:p w14:paraId="242C86DB" w14:textId="77777777" w:rsidR="008C6736" w:rsidRPr="00805A54" w:rsidRDefault="008C6736" w:rsidP="00805A54">
            <w:pPr>
              <w:pStyle w:val="odststandard"/>
              <w:spacing w:after="0"/>
              <w:jc w:val="center"/>
              <w:rPr>
                <w:rStyle w:val="pubyear"/>
              </w:rPr>
            </w:pPr>
            <w:r w:rsidRPr="00805A54">
              <w:rPr>
                <w:rStyle w:val="pubyear"/>
              </w:rPr>
              <w:t>6,897</w:t>
            </w:r>
          </w:p>
        </w:tc>
      </w:tr>
      <w:tr w:rsidR="008C6736" w:rsidRPr="00805A54" w14:paraId="4F67A94D" w14:textId="77777777" w:rsidTr="00805A54">
        <w:trPr>
          <w:trHeight w:val="113"/>
        </w:trPr>
        <w:tc>
          <w:tcPr>
            <w:tcW w:w="5101" w:type="dxa"/>
            <w:noWrap/>
            <w:hideMark/>
          </w:tcPr>
          <w:p w14:paraId="00F5BB5F" w14:textId="77777777" w:rsidR="008C6736" w:rsidRPr="00805A54" w:rsidRDefault="008C6736" w:rsidP="00805A54">
            <w:pPr>
              <w:pStyle w:val="odststandard"/>
              <w:spacing w:after="0"/>
              <w:rPr>
                <w:rStyle w:val="pubyear"/>
              </w:rPr>
            </w:pPr>
            <w:proofErr w:type="spellStart"/>
            <w:r w:rsidRPr="00805A54">
              <w:rPr>
                <w:rStyle w:val="pubyear"/>
              </w:rPr>
              <w:t>Automation</w:t>
            </w:r>
            <w:proofErr w:type="spellEnd"/>
            <w:r w:rsidRPr="00805A54">
              <w:rPr>
                <w:rStyle w:val="pubyear"/>
              </w:rPr>
              <w:t xml:space="preserve"> </w:t>
            </w:r>
            <w:proofErr w:type="spellStart"/>
            <w:r w:rsidRPr="00805A54">
              <w:rPr>
                <w:rStyle w:val="pubyear"/>
              </w:rPr>
              <w:t>Control</w:t>
            </w:r>
            <w:proofErr w:type="spellEnd"/>
            <w:r w:rsidRPr="00805A54">
              <w:rPr>
                <w:rStyle w:val="pubyear"/>
              </w:rPr>
              <w:t xml:space="preserve"> Systems</w:t>
            </w:r>
          </w:p>
        </w:tc>
        <w:tc>
          <w:tcPr>
            <w:tcW w:w="1843" w:type="dxa"/>
            <w:noWrap/>
            <w:hideMark/>
          </w:tcPr>
          <w:p w14:paraId="6E21D1CC" w14:textId="77777777" w:rsidR="008C6736" w:rsidRPr="00805A54" w:rsidRDefault="008C6736" w:rsidP="00805A54">
            <w:pPr>
              <w:pStyle w:val="odststandard"/>
              <w:spacing w:after="0"/>
              <w:jc w:val="center"/>
              <w:rPr>
                <w:rStyle w:val="pubyear"/>
              </w:rPr>
            </w:pPr>
            <w:r w:rsidRPr="00805A54">
              <w:rPr>
                <w:rStyle w:val="pubyear"/>
              </w:rPr>
              <w:t>23</w:t>
            </w:r>
          </w:p>
        </w:tc>
        <w:tc>
          <w:tcPr>
            <w:tcW w:w="1979" w:type="dxa"/>
            <w:noWrap/>
            <w:hideMark/>
          </w:tcPr>
          <w:p w14:paraId="227A7859" w14:textId="77777777" w:rsidR="008C6736" w:rsidRPr="00805A54" w:rsidRDefault="008C6736" w:rsidP="00805A54">
            <w:pPr>
              <w:pStyle w:val="odststandard"/>
              <w:spacing w:after="0"/>
              <w:jc w:val="center"/>
              <w:rPr>
                <w:rStyle w:val="pubyear"/>
              </w:rPr>
            </w:pPr>
            <w:r w:rsidRPr="00805A54">
              <w:rPr>
                <w:rStyle w:val="pubyear"/>
              </w:rPr>
              <w:t>6,609</w:t>
            </w:r>
          </w:p>
        </w:tc>
      </w:tr>
      <w:tr w:rsidR="008C6736" w:rsidRPr="00805A54" w14:paraId="463DD298" w14:textId="77777777" w:rsidTr="00805A54">
        <w:trPr>
          <w:trHeight w:val="113"/>
        </w:trPr>
        <w:tc>
          <w:tcPr>
            <w:tcW w:w="5101" w:type="dxa"/>
            <w:noWrap/>
            <w:hideMark/>
          </w:tcPr>
          <w:p w14:paraId="56D6C6F0"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Software </w:t>
            </w:r>
            <w:proofErr w:type="spellStart"/>
            <w:r w:rsidRPr="00805A54">
              <w:rPr>
                <w:rStyle w:val="pubyear"/>
              </w:rPr>
              <w:t>Engineering</w:t>
            </w:r>
            <w:proofErr w:type="spellEnd"/>
          </w:p>
        </w:tc>
        <w:tc>
          <w:tcPr>
            <w:tcW w:w="1843" w:type="dxa"/>
            <w:noWrap/>
            <w:hideMark/>
          </w:tcPr>
          <w:p w14:paraId="089AC879" w14:textId="77777777" w:rsidR="008C6736" w:rsidRPr="00805A54" w:rsidRDefault="008C6736" w:rsidP="00805A54">
            <w:pPr>
              <w:pStyle w:val="odststandard"/>
              <w:spacing w:after="0"/>
              <w:jc w:val="center"/>
              <w:rPr>
                <w:rStyle w:val="pubyear"/>
              </w:rPr>
            </w:pPr>
            <w:r w:rsidRPr="00805A54">
              <w:rPr>
                <w:rStyle w:val="pubyear"/>
              </w:rPr>
              <w:t>20</w:t>
            </w:r>
          </w:p>
        </w:tc>
        <w:tc>
          <w:tcPr>
            <w:tcW w:w="1979" w:type="dxa"/>
            <w:noWrap/>
            <w:hideMark/>
          </w:tcPr>
          <w:p w14:paraId="350970EC" w14:textId="77777777" w:rsidR="008C6736" w:rsidRPr="00805A54" w:rsidRDefault="008C6736" w:rsidP="00805A54">
            <w:pPr>
              <w:pStyle w:val="odststandard"/>
              <w:spacing w:after="0"/>
              <w:jc w:val="center"/>
              <w:rPr>
                <w:rStyle w:val="pubyear"/>
              </w:rPr>
            </w:pPr>
            <w:r w:rsidRPr="00805A54">
              <w:rPr>
                <w:rStyle w:val="pubyear"/>
              </w:rPr>
              <w:t>5,747</w:t>
            </w:r>
          </w:p>
        </w:tc>
      </w:tr>
      <w:tr w:rsidR="008C6736" w:rsidRPr="00805A54" w14:paraId="24FEF365" w14:textId="77777777" w:rsidTr="00805A54">
        <w:trPr>
          <w:trHeight w:val="113"/>
        </w:trPr>
        <w:tc>
          <w:tcPr>
            <w:tcW w:w="5101" w:type="dxa"/>
            <w:noWrap/>
            <w:hideMark/>
          </w:tcPr>
          <w:p w14:paraId="4CC4E849" w14:textId="77777777" w:rsidR="008C6736" w:rsidRPr="00805A54" w:rsidRDefault="008C6736" w:rsidP="00805A54">
            <w:pPr>
              <w:pStyle w:val="odststandard"/>
              <w:spacing w:after="0"/>
              <w:rPr>
                <w:rStyle w:val="pubyear"/>
              </w:rPr>
            </w:pPr>
            <w:proofErr w:type="spellStart"/>
            <w:r w:rsidRPr="00805A54">
              <w:rPr>
                <w:rStyle w:val="pubyear"/>
              </w:rPr>
              <w:t>Physics</w:t>
            </w:r>
            <w:proofErr w:type="spellEnd"/>
            <w:r w:rsidRPr="00805A54">
              <w:rPr>
                <w:rStyle w:val="pubyear"/>
              </w:rPr>
              <w:t xml:space="preserve"> </w:t>
            </w:r>
            <w:proofErr w:type="spellStart"/>
            <w:r w:rsidRPr="00805A54">
              <w:rPr>
                <w:rStyle w:val="pubyear"/>
              </w:rPr>
              <w:t>Applied</w:t>
            </w:r>
            <w:proofErr w:type="spellEnd"/>
          </w:p>
        </w:tc>
        <w:tc>
          <w:tcPr>
            <w:tcW w:w="1843" w:type="dxa"/>
            <w:noWrap/>
            <w:hideMark/>
          </w:tcPr>
          <w:p w14:paraId="391014E8" w14:textId="77777777" w:rsidR="008C6736" w:rsidRPr="00805A54" w:rsidRDefault="008C6736" w:rsidP="00805A54">
            <w:pPr>
              <w:pStyle w:val="odststandard"/>
              <w:spacing w:after="0"/>
              <w:jc w:val="center"/>
              <w:rPr>
                <w:rStyle w:val="pubyear"/>
              </w:rPr>
            </w:pPr>
            <w:r w:rsidRPr="00805A54">
              <w:rPr>
                <w:rStyle w:val="pubyear"/>
              </w:rPr>
              <w:t>19</w:t>
            </w:r>
          </w:p>
        </w:tc>
        <w:tc>
          <w:tcPr>
            <w:tcW w:w="1979" w:type="dxa"/>
            <w:noWrap/>
            <w:hideMark/>
          </w:tcPr>
          <w:p w14:paraId="38FEE0B3" w14:textId="77777777" w:rsidR="008C6736" w:rsidRPr="00805A54" w:rsidRDefault="008C6736" w:rsidP="00805A54">
            <w:pPr>
              <w:pStyle w:val="odststandard"/>
              <w:spacing w:after="0"/>
              <w:jc w:val="center"/>
              <w:rPr>
                <w:rStyle w:val="pubyear"/>
              </w:rPr>
            </w:pPr>
            <w:r w:rsidRPr="00805A54">
              <w:rPr>
                <w:rStyle w:val="pubyear"/>
              </w:rPr>
              <w:t>5,460</w:t>
            </w:r>
          </w:p>
        </w:tc>
      </w:tr>
      <w:tr w:rsidR="008C6736" w:rsidRPr="00805A54" w14:paraId="7FDD187A" w14:textId="77777777" w:rsidTr="00805A54">
        <w:trPr>
          <w:trHeight w:val="113"/>
        </w:trPr>
        <w:tc>
          <w:tcPr>
            <w:tcW w:w="5101" w:type="dxa"/>
            <w:noWrap/>
            <w:hideMark/>
          </w:tcPr>
          <w:p w14:paraId="63CC1E4A"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Multidisciplinary</w:t>
            </w:r>
            <w:proofErr w:type="spellEnd"/>
          </w:p>
        </w:tc>
        <w:tc>
          <w:tcPr>
            <w:tcW w:w="1843" w:type="dxa"/>
            <w:noWrap/>
            <w:hideMark/>
          </w:tcPr>
          <w:p w14:paraId="28B2EA5B" w14:textId="77777777" w:rsidR="008C6736" w:rsidRPr="00805A54" w:rsidRDefault="008C6736" w:rsidP="00805A54">
            <w:pPr>
              <w:pStyle w:val="odststandard"/>
              <w:spacing w:after="0"/>
              <w:jc w:val="center"/>
              <w:rPr>
                <w:rStyle w:val="pubyear"/>
              </w:rPr>
            </w:pPr>
            <w:r w:rsidRPr="00805A54">
              <w:rPr>
                <w:rStyle w:val="pubyear"/>
              </w:rPr>
              <w:t>18</w:t>
            </w:r>
          </w:p>
        </w:tc>
        <w:tc>
          <w:tcPr>
            <w:tcW w:w="1979" w:type="dxa"/>
            <w:noWrap/>
            <w:hideMark/>
          </w:tcPr>
          <w:p w14:paraId="72D566FE" w14:textId="77777777" w:rsidR="008C6736" w:rsidRPr="00805A54" w:rsidRDefault="008C6736" w:rsidP="00805A54">
            <w:pPr>
              <w:pStyle w:val="odststandard"/>
              <w:spacing w:after="0"/>
              <w:jc w:val="center"/>
              <w:rPr>
                <w:rStyle w:val="pubyear"/>
              </w:rPr>
            </w:pPr>
            <w:r w:rsidRPr="00805A54">
              <w:rPr>
                <w:rStyle w:val="pubyear"/>
              </w:rPr>
              <w:t>5,172</w:t>
            </w:r>
          </w:p>
        </w:tc>
      </w:tr>
      <w:tr w:rsidR="008C6736" w:rsidRPr="00805A54" w14:paraId="56ACB2DF" w14:textId="77777777" w:rsidTr="00805A54">
        <w:trPr>
          <w:trHeight w:val="113"/>
        </w:trPr>
        <w:tc>
          <w:tcPr>
            <w:tcW w:w="5101" w:type="dxa"/>
            <w:noWrap/>
            <w:hideMark/>
          </w:tcPr>
          <w:p w14:paraId="60010A69" w14:textId="77777777" w:rsidR="008C6736" w:rsidRPr="00805A54" w:rsidRDefault="008C6736" w:rsidP="00805A54">
            <w:pPr>
              <w:pStyle w:val="odststandard"/>
              <w:spacing w:after="0"/>
              <w:rPr>
                <w:rStyle w:val="pubyear"/>
              </w:rPr>
            </w:pPr>
            <w:proofErr w:type="spellStart"/>
            <w:r w:rsidRPr="00805A54">
              <w:rPr>
                <w:rStyle w:val="pubyear"/>
              </w:rPr>
              <w:t>Energy</w:t>
            </w:r>
            <w:proofErr w:type="spellEnd"/>
            <w:r w:rsidRPr="00805A54">
              <w:rPr>
                <w:rStyle w:val="pubyear"/>
              </w:rPr>
              <w:t xml:space="preserve"> </w:t>
            </w:r>
            <w:proofErr w:type="spellStart"/>
            <w:r w:rsidRPr="00805A54">
              <w:rPr>
                <w:rStyle w:val="pubyear"/>
              </w:rPr>
              <w:t>Fuels</w:t>
            </w:r>
            <w:proofErr w:type="spellEnd"/>
          </w:p>
        </w:tc>
        <w:tc>
          <w:tcPr>
            <w:tcW w:w="1843" w:type="dxa"/>
            <w:noWrap/>
            <w:hideMark/>
          </w:tcPr>
          <w:p w14:paraId="22F9555C" w14:textId="77777777" w:rsidR="008C6736" w:rsidRPr="00805A54" w:rsidRDefault="008C6736" w:rsidP="00805A54">
            <w:pPr>
              <w:pStyle w:val="odststandard"/>
              <w:spacing w:after="0"/>
              <w:jc w:val="center"/>
              <w:rPr>
                <w:rStyle w:val="pubyear"/>
              </w:rPr>
            </w:pPr>
            <w:r w:rsidRPr="00805A54">
              <w:rPr>
                <w:rStyle w:val="pubyear"/>
              </w:rPr>
              <w:t>16</w:t>
            </w:r>
          </w:p>
        </w:tc>
        <w:tc>
          <w:tcPr>
            <w:tcW w:w="1979" w:type="dxa"/>
            <w:noWrap/>
            <w:hideMark/>
          </w:tcPr>
          <w:p w14:paraId="524C5D86" w14:textId="77777777" w:rsidR="008C6736" w:rsidRPr="00805A54" w:rsidRDefault="008C6736" w:rsidP="00805A54">
            <w:pPr>
              <w:pStyle w:val="odststandard"/>
              <w:spacing w:after="0"/>
              <w:jc w:val="center"/>
              <w:rPr>
                <w:rStyle w:val="pubyear"/>
              </w:rPr>
            </w:pPr>
            <w:r w:rsidRPr="00805A54">
              <w:rPr>
                <w:rStyle w:val="pubyear"/>
              </w:rPr>
              <w:t>4,598</w:t>
            </w:r>
          </w:p>
        </w:tc>
      </w:tr>
      <w:tr w:rsidR="008C6736" w:rsidRPr="00805A54" w14:paraId="71587C66" w14:textId="77777777" w:rsidTr="00805A54">
        <w:trPr>
          <w:trHeight w:val="113"/>
        </w:trPr>
        <w:tc>
          <w:tcPr>
            <w:tcW w:w="5101" w:type="dxa"/>
            <w:noWrap/>
            <w:hideMark/>
          </w:tcPr>
          <w:p w14:paraId="3A570302" w14:textId="77777777" w:rsidR="008C6736" w:rsidRPr="00805A54" w:rsidRDefault="008C6736" w:rsidP="00805A54">
            <w:pPr>
              <w:pStyle w:val="odststandard"/>
              <w:spacing w:after="0"/>
              <w:rPr>
                <w:rStyle w:val="pubyear"/>
              </w:rPr>
            </w:pPr>
            <w:proofErr w:type="spellStart"/>
            <w:r w:rsidRPr="00805A54">
              <w:rPr>
                <w:rStyle w:val="pubyear"/>
              </w:rPr>
              <w:t>Materials</w:t>
            </w:r>
            <w:proofErr w:type="spellEnd"/>
            <w:r w:rsidRPr="00805A54">
              <w:rPr>
                <w:rStyle w:val="pubyear"/>
              </w:rPr>
              <w:t xml:space="preserve"> Science </w:t>
            </w:r>
            <w:proofErr w:type="spellStart"/>
            <w:r w:rsidRPr="00805A54">
              <w:rPr>
                <w:rStyle w:val="pubyear"/>
              </w:rPr>
              <w:t>Multidisciplinary</w:t>
            </w:r>
            <w:proofErr w:type="spellEnd"/>
          </w:p>
        </w:tc>
        <w:tc>
          <w:tcPr>
            <w:tcW w:w="1843" w:type="dxa"/>
            <w:noWrap/>
            <w:hideMark/>
          </w:tcPr>
          <w:p w14:paraId="371B3014" w14:textId="77777777" w:rsidR="008C6736" w:rsidRPr="00805A54" w:rsidRDefault="008C6736" w:rsidP="00805A54">
            <w:pPr>
              <w:pStyle w:val="odststandard"/>
              <w:spacing w:after="0"/>
              <w:jc w:val="center"/>
              <w:rPr>
                <w:rStyle w:val="pubyear"/>
              </w:rPr>
            </w:pPr>
            <w:r w:rsidRPr="00805A54">
              <w:rPr>
                <w:rStyle w:val="pubyear"/>
              </w:rPr>
              <w:t>16</w:t>
            </w:r>
          </w:p>
        </w:tc>
        <w:tc>
          <w:tcPr>
            <w:tcW w:w="1979" w:type="dxa"/>
            <w:noWrap/>
            <w:hideMark/>
          </w:tcPr>
          <w:p w14:paraId="29104CA1" w14:textId="77777777" w:rsidR="008C6736" w:rsidRPr="00805A54" w:rsidRDefault="008C6736" w:rsidP="00805A54">
            <w:pPr>
              <w:pStyle w:val="odststandard"/>
              <w:spacing w:after="0"/>
              <w:jc w:val="center"/>
              <w:rPr>
                <w:rStyle w:val="pubyear"/>
              </w:rPr>
            </w:pPr>
            <w:r w:rsidRPr="00805A54">
              <w:rPr>
                <w:rStyle w:val="pubyear"/>
              </w:rPr>
              <w:t>4,598</w:t>
            </w:r>
          </w:p>
        </w:tc>
      </w:tr>
      <w:tr w:rsidR="008C6736" w:rsidRPr="00805A54" w14:paraId="2D3FBFC1" w14:textId="77777777" w:rsidTr="00805A54">
        <w:trPr>
          <w:trHeight w:val="113"/>
        </w:trPr>
        <w:tc>
          <w:tcPr>
            <w:tcW w:w="5101" w:type="dxa"/>
            <w:noWrap/>
            <w:hideMark/>
          </w:tcPr>
          <w:p w14:paraId="6AA952EF" w14:textId="77777777" w:rsidR="008C6736" w:rsidRPr="00805A54" w:rsidRDefault="008C6736" w:rsidP="00805A54">
            <w:pPr>
              <w:pStyle w:val="odststandard"/>
              <w:spacing w:after="0"/>
              <w:rPr>
                <w:rStyle w:val="pubyear"/>
              </w:rPr>
            </w:pPr>
            <w:r w:rsidRPr="00805A54">
              <w:rPr>
                <w:rStyle w:val="pubyear"/>
              </w:rPr>
              <w:t xml:space="preserve">Instruments </w:t>
            </w:r>
            <w:proofErr w:type="spellStart"/>
            <w:r w:rsidRPr="00805A54">
              <w:rPr>
                <w:rStyle w:val="pubyear"/>
              </w:rPr>
              <w:t>Instrumentation</w:t>
            </w:r>
            <w:proofErr w:type="spellEnd"/>
          </w:p>
        </w:tc>
        <w:tc>
          <w:tcPr>
            <w:tcW w:w="1843" w:type="dxa"/>
            <w:noWrap/>
            <w:hideMark/>
          </w:tcPr>
          <w:p w14:paraId="7CDF7AA7" w14:textId="77777777" w:rsidR="008C6736" w:rsidRPr="00805A54" w:rsidRDefault="008C6736" w:rsidP="00805A54">
            <w:pPr>
              <w:pStyle w:val="odststandard"/>
              <w:spacing w:after="0"/>
              <w:jc w:val="center"/>
              <w:rPr>
                <w:rStyle w:val="pubyear"/>
              </w:rPr>
            </w:pPr>
            <w:r w:rsidRPr="00805A54">
              <w:rPr>
                <w:rStyle w:val="pubyear"/>
              </w:rPr>
              <w:t>14</w:t>
            </w:r>
          </w:p>
        </w:tc>
        <w:tc>
          <w:tcPr>
            <w:tcW w:w="1979" w:type="dxa"/>
            <w:noWrap/>
            <w:hideMark/>
          </w:tcPr>
          <w:p w14:paraId="24716516" w14:textId="77777777" w:rsidR="008C6736" w:rsidRPr="00805A54" w:rsidRDefault="008C6736" w:rsidP="00805A54">
            <w:pPr>
              <w:pStyle w:val="odststandard"/>
              <w:spacing w:after="0"/>
              <w:jc w:val="center"/>
              <w:rPr>
                <w:rStyle w:val="pubyear"/>
              </w:rPr>
            </w:pPr>
            <w:r w:rsidRPr="00805A54">
              <w:rPr>
                <w:rStyle w:val="pubyear"/>
              </w:rPr>
              <w:t>4,023</w:t>
            </w:r>
          </w:p>
        </w:tc>
      </w:tr>
      <w:tr w:rsidR="008C6736" w:rsidRPr="00805A54" w14:paraId="047F5EF3" w14:textId="77777777" w:rsidTr="00805A54">
        <w:trPr>
          <w:trHeight w:val="113"/>
        </w:trPr>
        <w:tc>
          <w:tcPr>
            <w:tcW w:w="5101" w:type="dxa"/>
            <w:noWrap/>
            <w:hideMark/>
          </w:tcPr>
          <w:p w14:paraId="01AC22E3" w14:textId="77777777" w:rsidR="008C6736" w:rsidRPr="00805A54" w:rsidRDefault="008C6736" w:rsidP="00805A54">
            <w:pPr>
              <w:pStyle w:val="odststandard"/>
              <w:spacing w:after="0"/>
              <w:rPr>
                <w:rStyle w:val="pubyear"/>
              </w:rPr>
            </w:pPr>
            <w:proofErr w:type="spellStart"/>
            <w:r w:rsidRPr="00805A54">
              <w:rPr>
                <w:rStyle w:val="pubyear"/>
              </w:rPr>
              <w:t>Chemistry</w:t>
            </w:r>
            <w:proofErr w:type="spellEnd"/>
            <w:r w:rsidRPr="00805A54">
              <w:rPr>
                <w:rStyle w:val="pubyear"/>
              </w:rPr>
              <w:t xml:space="preserve"> </w:t>
            </w:r>
            <w:proofErr w:type="spellStart"/>
            <w:r w:rsidRPr="00805A54">
              <w:rPr>
                <w:rStyle w:val="pubyear"/>
              </w:rPr>
              <w:t>Multidisciplinary</w:t>
            </w:r>
            <w:proofErr w:type="spellEnd"/>
          </w:p>
        </w:tc>
        <w:tc>
          <w:tcPr>
            <w:tcW w:w="1843" w:type="dxa"/>
            <w:noWrap/>
            <w:hideMark/>
          </w:tcPr>
          <w:p w14:paraId="43C314CA" w14:textId="77777777" w:rsidR="008C6736" w:rsidRPr="00805A54" w:rsidRDefault="008C6736" w:rsidP="00805A54">
            <w:pPr>
              <w:pStyle w:val="odststandard"/>
              <w:spacing w:after="0"/>
              <w:jc w:val="center"/>
              <w:rPr>
                <w:rStyle w:val="pubyear"/>
              </w:rPr>
            </w:pPr>
            <w:r w:rsidRPr="00805A54">
              <w:rPr>
                <w:rStyle w:val="pubyear"/>
              </w:rPr>
              <w:t>12</w:t>
            </w:r>
          </w:p>
        </w:tc>
        <w:tc>
          <w:tcPr>
            <w:tcW w:w="1979" w:type="dxa"/>
            <w:noWrap/>
            <w:hideMark/>
          </w:tcPr>
          <w:p w14:paraId="2E015750" w14:textId="77777777" w:rsidR="008C6736" w:rsidRPr="00805A54" w:rsidRDefault="008C6736" w:rsidP="00805A54">
            <w:pPr>
              <w:pStyle w:val="odststandard"/>
              <w:spacing w:after="0"/>
              <w:jc w:val="center"/>
              <w:rPr>
                <w:rStyle w:val="pubyear"/>
              </w:rPr>
            </w:pPr>
            <w:r w:rsidRPr="00805A54">
              <w:rPr>
                <w:rStyle w:val="pubyear"/>
              </w:rPr>
              <w:t>3,448</w:t>
            </w:r>
          </w:p>
        </w:tc>
      </w:tr>
      <w:tr w:rsidR="008C6736" w:rsidRPr="00805A54" w14:paraId="5E9F6501" w14:textId="77777777" w:rsidTr="00805A54">
        <w:trPr>
          <w:trHeight w:val="113"/>
        </w:trPr>
        <w:tc>
          <w:tcPr>
            <w:tcW w:w="5101" w:type="dxa"/>
            <w:noWrap/>
            <w:hideMark/>
          </w:tcPr>
          <w:p w14:paraId="256A3D50" w14:textId="77777777" w:rsidR="008C6736" w:rsidRPr="00805A54" w:rsidRDefault="008C6736" w:rsidP="00805A54">
            <w:pPr>
              <w:pStyle w:val="odststandard"/>
              <w:spacing w:after="0"/>
              <w:rPr>
                <w:rStyle w:val="pubyear"/>
              </w:rPr>
            </w:pPr>
            <w:proofErr w:type="spellStart"/>
            <w:r w:rsidRPr="00805A54">
              <w:rPr>
                <w:rStyle w:val="pubyear"/>
              </w:rPr>
              <w:t>Chemistry</w:t>
            </w:r>
            <w:proofErr w:type="spellEnd"/>
            <w:r w:rsidRPr="00805A54">
              <w:rPr>
                <w:rStyle w:val="pubyear"/>
              </w:rPr>
              <w:t xml:space="preserve"> </w:t>
            </w:r>
            <w:proofErr w:type="spellStart"/>
            <w:r w:rsidRPr="00805A54">
              <w:rPr>
                <w:rStyle w:val="pubyear"/>
              </w:rPr>
              <w:t>Analytical</w:t>
            </w:r>
            <w:proofErr w:type="spellEnd"/>
          </w:p>
        </w:tc>
        <w:tc>
          <w:tcPr>
            <w:tcW w:w="1843" w:type="dxa"/>
            <w:noWrap/>
            <w:hideMark/>
          </w:tcPr>
          <w:p w14:paraId="77BEDFE7" w14:textId="77777777" w:rsidR="008C6736" w:rsidRPr="00805A54" w:rsidRDefault="008C6736" w:rsidP="00805A54">
            <w:pPr>
              <w:pStyle w:val="odststandard"/>
              <w:spacing w:after="0"/>
              <w:jc w:val="center"/>
              <w:rPr>
                <w:rStyle w:val="pubyear"/>
              </w:rPr>
            </w:pPr>
            <w:r w:rsidRPr="00805A54">
              <w:rPr>
                <w:rStyle w:val="pubyear"/>
              </w:rPr>
              <w:t>11</w:t>
            </w:r>
          </w:p>
        </w:tc>
        <w:tc>
          <w:tcPr>
            <w:tcW w:w="1979" w:type="dxa"/>
            <w:noWrap/>
            <w:hideMark/>
          </w:tcPr>
          <w:p w14:paraId="70A0A9CF" w14:textId="77777777" w:rsidR="008C6736" w:rsidRPr="00805A54" w:rsidRDefault="008C6736" w:rsidP="00805A54">
            <w:pPr>
              <w:pStyle w:val="odststandard"/>
              <w:spacing w:after="0"/>
              <w:jc w:val="center"/>
              <w:rPr>
                <w:rStyle w:val="pubyear"/>
              </w:rPr>
            </w:pPr>
            <w:r w:rsidRPr="00805A54">
              <w:rPr>
                <w:rStyle w:val="pubyear"/>
              </w:rPr>
              <w:t>3,161</w:t>
            </w:r>
          </w:p>
        </w:tc>
      </w:tr>
      <w:tr w:rsidR="008C6736" w:rsidRPr="00805A54" w14:paraId="52B95B6C" w14:textId="77777777" w:rsidTr="00805A54">
        <w:trPr>
          <w:trHeight w:val="113"/>
        </w:trPr>
        <w:tc>
          <w:tcPr>
            <w:tcW w:w="5101" w:type="dxa"/>
            <w:noWrap/>
            <w:hideMark/>
          </w:tcPr>
          <w:p w14:paraId="23F2CC7A"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Mechanical</w:t>
            </w:r>
            <w:proofErr w:type="spellEnd"/>
          </w:p>
        </w:tc>
        <w:tc>
          <w:tcPr>
            <w:tcW w:w="1843" w:type="dxa"/>
            <w:noWrap/>
            <w:hideMark/>
          </w:tcPr>
          <w:p w14:paraId="349B3A7D" w14:textId="77777777" w:rsidR="008C6736" w:rsidRPr="00805A54" w:rsidRDefault="008C6736" w:rsidP="00805A54">
            <w:pPr>
              <w:pStyle w:val="odststandard"/>
              <w:spacing w:after="0"/>
              <w:jc w:val="center"/>
              <w:rPr>
                <w:rStyle w:val="pubyear"/>
              </w:rPr>
            </w:pPr>
            <w:r w:rsidRPr="00805A54">
              <w:rPr>
                <w:rStyle w:val="pubyear"/>
              </w:rPr>
              <w:t>11</w:t>
            </w:r>
          </w:p>
        </w:tc>
        <w:tc>
          <w:tcPr>
            <w:tcW w:w="1979" w:type="dxa"/>
            <w:noWrap/>
            <w:hideMark/>
          </w:tcPr>
          <w:p w14:paraId="421FA2E7" w14:textId="77777777" w:rsidR="008C6736" w:rsidRPr="00805A54" w:rsidRDefault="008C6736" w:rsidP="00805A54">
            <w:pPr>
              <w:pStyle w:val="odststandard"/>
              <w:spacing w:after="0"/>
              <w:jc w:val="center"/>
              <w:rPr>
                <w:rStyle w:val="pubyear"/>
              </w:rPr>
            </w:pPr>
            <w:r w:rsidRPr="00805A54">
              <w:rPr>
                <w:rStyle w:val="pubyear"/>
              </w:rPr>
              <w:t>3,161</w:t>
            </w:r>
          </w:p>
        </w:tc>
      </w:tr>
      <w:tr w:rsidR="008C6736" w:rsidRPr="00805A54" w14:paraId="59D1A2C1" w14:textId="77777777" w:rsidTr="00805A54">
        <w:trPr>
          <w:trHeight w:val="113"/>
        </w:trPr>
        <w:tc>
          <w:tcPr>
            <w:tcW w:w="5101" w:type="dxa"/>
            <w:noWrap/>
            <w:hideMark/>
          </w:tcPr>
          <w:p w14:paraId="2BF52078" w14:textId="77777777" w:rsidR="008C6736" w:rsidRPr="00805A54" w:rsidRDefault="008C6736" w:rsidP="00805A54">
            <w:pPr>
              <w:pStyle w:val="odststandard"/>
              <w:spacing w:after="0"/>
              <w:rPr>
                <w:rStyle w:val="pubyear"/>
              </w:rPr>
            </w:pPr>
            <w:proofErr w:type="spellStart"/>
            <w:r w:rsidRPr="00805A54">
              <w:rPr>
                <w:rStyle w:val="pubyear"/>
              </w:rPr>
              <w:t>Environmental</w:t>
            </w:r>
            <w:proofErr w:type="spellEnd"/>
            <w:r w:rsidRPr="00805A54">
              <w:rPr>
                <w:rStyle w:val="pubyear"/>
              </w:rPr>
              <w:t xml:space="preserve"> </w:t>
            </w:r>
            <w:proofErr w:type="spellStart"/>
            <w:r w:rsidRPr="00805A54">
              <w:rPr>
                <w:rStyle w:val="pubyear"/>
              </w:rPr>
              <w:t>Sciences</w:t>
            </w:r>
            <w:proofErr w:type="spellEnd"/>
          </w:p>
        </w:tc>
        <w:tc>
          <w:tcPr>
            <w:tcW w:w="1843" w:type="dxa"/>
            <w:noWrap/>
            <w:hideMark/>
          </w:tcPr>
          <w:p w14:paraId="75EB5416" w14:textId="77777777" w:rsidR="008C6736" w:rsidRPr="00805A54" w:rsidRDefault="008C6736" w:rsidP="00805A54">
            <w:pPr>
              <w:pStyle w:val="odststandard"/>
              <w:spacing w:after="0"/>
              <w:jc w:val="center"/>
              <w:rPr>
                <w:rStyle w:val="pubyear"/>
              </w:rPr>
            </w:pPr>
            <w:r w:rsidRPr="00805A54">
              <w:rPr>
                <w:rStyle w:val="pubyear"/>
              </w:rPr>
              <w:t>11</w:t>
            </w:r>
          </w:p>
        </w:tc>
        <w:tc>
          <w:tcPr>
            <w:tcW w:w="1979" w:type="dxa"/>
            <w:noWrap/>
            <w:hideMark/>
          </w:tcPr>
          <w:p w14:paraId="6005CE8B" w14:textId="77777777" w:rsidR="008C6736" w:rsidRPr="00805A54" w:rsidRDefault="008C6736" w:rsidP="00805A54">
            <w:pPr>
              <w:pStyle w:val="odststandard"/>
              <w:spacing w:after="0"/>
              <w:jc w:val="center"/>
              <w:rPr>
                <w:rStyle w:val="pubyear"/>
              </w:rPr>
            </w:pPr>
            <w:r w:rsidRPr="00805A54">
              <w:rPr>
                <w:rStyle w:val="pubyear"/>
              </w:rPr>
              <w:t>3,161</w:t>
            </w:r>
          </w:p>
        </w:tc>
      </w:tr>
      <w:tr w:rsidR="008C6736" w:rsidRPr="00805A54" w14:paraId="097582BA" w14:textId="77777777" w:rsidTr="00805A54">
        <w:trPr>
          <w:trHeight w:val="113"/>
        </w:trPr>
        <w:tc>
          <w:tcPr>
            <w:tcW w:w="5101" w:type="dxa"/>
            <w:noWrap/>
            <w:hideMark/>
          </w:tcPr>
          <w:p w14:paraId="5A5DB468" w14:textId="77777777" w:rsidR="008C6736" w:rsidRPr="00805A54" w:rsidRDefault="008C6736" w:rsidP="00805A54">
            <w:pPr>
              <w:pStyle w:val="odststandard"/>
              <w:spacing w:after="0"/>
              <w:rPr>
                <w:rStyle w:val="pubyear"/>
              </w:rPr>
            </w:pPr>
            <w:r w:rsidRPr="00805A54">
              <w:rPr>
                <w:rStyle w:val="pubyear"/>
              </w:rPr>
              <w:t>Polymer Science</w:t>
            </w:r>
          </w:p>
        </w:tc>
        <w:tc>
          <w:tcPr>
            <w:tcW w:w="1843" w:type="dxa"/>
            <w:noWrap/>
            <w:hideMark/>
          </w:tcPr>
          <w:p w14:paraId="57DEE201" w14:textId="77777777" w:rsidR="008C6736" w:rsidRPr="00805A54" w:rsidRDefault="008C6736" w:rsidP="00805A54">
            <w:pPr>
              <w:pStyle w:val="odststandard"/>
              <w:spacing w:after="0"/>
              <w:jc w:val="center"/>
              <w:rPr>
                <w:rStyle w:val="pubyear"/>
              </w:rPr>
            </w:pPr>
            <w:r w:rsidRPr="00805A54">
              <w:rPr>
                <w:rStyle w:val="pubyear"/>
              </w:rPr>
              <w:t>11</w:t>
            </w:r>
          </w:p>
        </w:tc>
        <w:tc>
          <w:tcPr>
            <w:tcW w:w="1979" w:type="dxa"/>
            <w:noWrap/>
            <w:hideMark/>
          </w:tcPr>
          <w:p w14:paraId="1C91339B" w14:textId="77777777" w:rsidR="008C6736" w:rsidRPr="00805A54" w:rsidRDefault="008C6736" w:rsidP="00805A54">
            <w:pPr>
              <w:pStyle w:val="odststandard"/>
              <w:spacing w:after="0"/>
              <w:jc w:val="center"/>
              <w:rPr>
                <w:rStyle w:val="pubyear"/>
              </w:rPr>
            </w:pPr>
            <w:r w:rsidRPr="00805A54">
              <w:rPr>
                <w:rStyle w:val="pubyear"/>
              </w:rPr>
              <w:t>3,161</w:t>
            </w:r>
          </w:p>
        </w:tc>
      </w:tr>
      <w:tr w:rsidR="008C6736" w:rsidRPr="00805A54" w14:paraId="41B4E04D" w14:textId="77777777" w:rsidTr="00805A54">
        <w:trPr>
          <w:trHeight w:val="113"/>
        </w:trPr>
        <w:tc>
          <w:tcPr>
            <w:tcW w:w="5101" w:type="dxa"/>
            <w:noWrap/>
            <w:hideMark/>
          </w:tcPr>
          <w:p w14:paraId="7C24BCA2" w14:textId="77777777" w:rsidR="008C6736" w:rsidRPr="00805A54" w:rsidRDefault="008C6736" w:rsidP="00805A54">
            <w:pPr>
              <w:pStyle w:val="odststandard"/>
              <w:spacing w:after="0"/>
              <w:rPr>
                <w:rStyle w:val="pubyear"/>
              </w:rPr>
            </w:pPr>
            <w:proofErr w:type="spellStart"/>
            <w:r w:rsidRPr="00805A54">
              <w:rPr>
                <w:rStyle w:val="pubyear"/>
              </w:rPr>
              <w:t>Computer</w:t>
            </w:r>
            <w:proofErr w:type="spellEnd"/>
            <w:r w:rsidRPr="00805A54">
              <w:rPr>
                <w:rStyle w:val="pubyear"/>
              </w:rPr>
              <w:t xml:space="preserve"> Science </w:t>
            </w:r>
            <w:proofErr w:type="spellStart"/>
            <w:r w:rsidRPr="00805A54">
              <w:rPr>
                <w:rStyle w:val="pubyear"/>
              </w:rPr>
              <w:t>Cybernetics</w:t>
            </w:r>
            <w:proofErr w:type="spellEnd"/>
          </w:p>
        </w:tc>
        <w:tc>
          <w:tcPr>
            <w:tcW w:w="1843" w:type="dxa"/>
            <w:noWrap/>
            <w:hideMark/>
          </w:tcPr>
          <w:p w14:paraId="2865935B" w14:textId="77777777" w:rsidR="008C6736" w:rsidRPr="00805A54" w:rsidRDefault="008C6736" w:rsidP="00805A54">
            <w:pPr>
              <w:pStyle w:val="odststandard"/>
              <w:spacing w:after="0"/>
              <w:jc w:val="center"/>
              <w:rPr>
                <w:rStyle w:val="pubyear"/>
              </w:rPr>
            </w:pPr>
            <w:r w:rsidRPr="00805A54">
              <w:rPr>
                <w:rStyle w:val="pubyear"/>
              </w:rPr>
              <w:t>9</w:t>
            </w:r>
          </w:p>
        </w:tc>
        <w:tc>
          <w:tcPr>
            <w:tcW w:w="1979" w:type="dxa"/>
            <w:noWrap/>
            <w:hideMark/>
          </w:tcPr>
          <w:p w14:paraId="5BD2D150" w14:textId="77777777" w:rsidR="008C6736" w:rsidRPr="00805A54" w:rsidRDefault="008C6736" w:rsidP="00805A54">
            <w:pPr>
              <w:pStyle w:val="odststandard"/>
              <w:spacing w:after="0"/>
              <w:jc w:val="center"/>
              <w:rPr>
                <w:rStyle w:val="pubyear"/>
              </w:rPr>
            </w:pPr>
            <w:r w:rsidRPr="00805A54">
              <w:rPr>
                <w:rStyle w:val="pubyear"/>
              </w:rPr>
              <w:t>2,586</w:t>
            </w:r>
          </w:p>
        </w:tc>
      </w:tr>
      <w:tr w:rsidR="008C6736" w:rsidRPr="00805A54" w14:paraId="68390823" w14:textId="77777777" w:rsidTr="00805A54">
        <w:trPr>
          <w:trHeight w:val="113"/>
        </w:trPr>
        <w:tc>
          <w:tcPr>
            <w:tcW w:w="5101" w:type="dxa"/>
            <w:noWrap/>
            <w:hideMark/>
          </w:tcPr>
          <w:p w14:paraId="530DB593"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Industrial</w:t>
            </w:r>
            <w:proofErr w:type="spellEnd"/>
          </w:p>
        </w:tc>
        <w:tc>
          <w:tcPr>
            <w:tcW w:w="1843" w:type="dxa"/>
            <w:noWrap/>
            <w:hideMark/>
          </w:tcPr>
          <w:p w14:paraId="4FFBACCE" w14:textId="77777777" w:rsidR="008C6736" w:rsidRPr="00805A54" w:rsidRDefault="008C6736" w:rsidP="00805A54">
            <w:pPr>
              <w:pStyle w:val="odststandard"/>
              <w:spacing w:after="0"/>
              <w:jc w:val="center"/>
              <w:rPr>
                <w:rStyle w:val="pubyear"/>
              </w:rPr>
            </w:pPr>
            <w:r w:rsidRPr="00805A54">
              <w:rPr>
                <w:rStyle w:val="pubyear"/>
              </w:rPr>
              <w:t>9</w:t>
            </w:r>
          </w:p>
        </w:tc>
        <w:tc>
          <w:tcPr>
            <w:tcW w:w="1979" w:type="dxa"/>
            <w:noWrap/>
            <w:hideMark/>
          </w:tcPr>
          <w:p w14:paraId="052143F7" w14:textId="77777777" w:rsidR="008C6736" w:rsidRPr="00805A54" w:rsidRDefault="008C6736" w:rsidP="00805A54">
            <w:pPr>
              <w:pStyle w:val="odststandard"/>
              <w:spacing w:after="0"/>
              <w:jc w:val="center"/>
              <w:rPr>
                <w:rStyle w:val="pubyear"/>
              </w:rPr>
            </w:pPr>
            <w:r w:rsidRPr="00805A54">
              <w:rPr>
                <w:rStyle w:val="pubyear"/>
              </w:rPr>
              <w:t>2,586</w:t>
            </w:r>
          </w:p>
        </w:tc>
      </w:tr>
      <w:tr w:rsidR="008C6736" w:rsidRPr="00805A54" w14:paraId="6BDC1614" w14:textId="77777777" w:rsidTr="00805A54">
        <w:trPr>
          <w:trHeight w:val="113"/>
        </w:trPr>
        <w:tc>
          <w:tcPr>
            <w:tcW w:w="5101" w:type="dxa"/>
            <w:noWrap/>
            <w:hideMark/>
          </w:tcPr>
          <w:p w14:paraId="6EFA0366" w14:textId="77777777" w:rsidR="008C6736" w:rsidRPr="00805A54" w:rsidRDefault="008C6736" w:rsidP="00805A54">
            <w:pPr>
              <w:pStyle w:val="odststandard"/>
              <w:spacing w:after="0"/>
              <w:rPr>
                <w:rStyle w:val="pubyear"/>
              </w:rPr>
            </w:pPr>
            <w:r w:rsidRPr="00805A54">
              <w:rPr>
                <w:rStyle w:val="pubyear"/>
              </w:rPr>
              <w:t xml:space="preserve">Green </w:t>
            </w:r>
            <w:proofErr w:type="spellStart"/>
            <w:r w:rsidRPr="00805A54">
              <w:rPr>
                <w:rStyle w:val="pubyear"/>
              </w:rPr>
              <w:t>Sustainable</w:t>
            </w:r>
            <w:proofErr w:type="spellEnd"/>
            <w:r w:rsidRPr="00805A54">
              <w:rPr>
                <w:rStyle w:val="pubyear"/>
              </w:rPr>
              <w:t xml:space="preserve"> Science Technology</w:t>
            </w:r>
          </w:p>
        </w:tc>
        <w:tc>
          <w:tcPr>
            <w:tcW w:w="1843" w:type="dxa"/>
            <w:noWrap/>
            <w:hideMark/>
          </w:tcPr>
          <w:p w14:paraId="08615459" w14:textId="77777777" w:rsidR="008C6736" w:rsidRPr="00805A54" w:rsidRDefault="008C6736" w:rsidP="00805A54">
            <w:pPr>
              <w:pStyle w:val="odststandard"/>
              <w:spacing w:after="0"/>
              <w:jc w:val="center"/>
              <w:rPr>
                <w:rStyle w:val="pubyear"/>
              </w:rPr>
            </w:pPr>
            <w:r w:rsidRPr="00805A54">
              <w:rPr>
                <w:rStyle w:val="pubyear"/>
              </w:rPr>
              <w:t>9</w:t>
            </w:r>
          </w:p>
        </w:tc>
        <w:tc>
          <w:tcPr>
            <w:tcW w:w="1979" w:type="dxa"/>
            <w:noWrap/>
            <w:hideMark/>
          </w:tcPr>
          <w:p w14:paraId="18ED8A37" w14:textId="77777777" w:rsidR="008C6736" w:rsidRPr="00805A54" w:rsidRDefault="008C6736" w:rsidP="00805A54">
            <w:pPr>
              <w:pStyle w:val="odststandard"/>
              <w:spacing w:after="0"/>
              <w:jc w:val="center"/>
              <w:rPr>
                <w:rStyle w:val="pubyear"/>
              </w:rPr>
            </w:pPr>
            <w:r w:rsidRPr="00805A54">
              <w:rPr>
                <w:rStyle w:val="pubyear"/>
              </w:rPr>
              <w:t>2,586</w:t>
            </w:r>
          </w:p>
        </w:tc>
      </w:tr>
      <w:tr w:rsidR="008C6736" w:rsidRPr="00805A54" w14:paraId="323AFFE5" w14:textId="77777777" w:rsidTr="00805A54">
        <w:trPr>
          <w:trHeight w:val="113"/>
        </w:trPr>
        <w:tc>
          <w:tcPr>
            <w:tcW w:w="5101" w:type="dxa"/>
            <w:noWrap/>
            <w:hideMark/>
          </w:tcPr>
          <w:p w14:paraId="7547DCA5" w14:textId="77777777" w:rsidR="008C6736" w:rsidRPr="00805A54" w:rsidRDefault="008C6736" w:rsidP="00805A54">
            <w:pPr>
              <w:pStyle w:val="odststandard"/>
              <w:spacing w:after="0"/>
              <w:rPr>
                <w:rStyle w:val="pubyear"/>
              </w:rPr>
            </w:pPr>
            <w:proofErr w:type="spellStart"/>
            <w:r w:rsidRPr="00805A54">
              <w:rPr>
                <w:rStyle w:val="pubyear"/>
              </w:rPr>
              <w:t>Multidisciplinary</w:t>
            </w:r>
            <w:proofErr w:type="spellEnd"/>
            <w:r w:rsidRPr="00805A54">
              <w:rPr>
                <w:rStyle w:val="pubyear"/>
              </w:rPr>
              <w:t xml:space="preserve"> </w:t>
            </w:r>
            <w:proofErr w:type="spellStart"/>
            <w:r w:rsidRPr="00805A54">
              <w:rPr>
                <w:rStyle w:val="pubyear"/>
              </w:rPr>
              <w:t>Sciences</w:t>
            </w:r>
            <w:proofErr w:type="spellEnd"/>
          </w:p>
        </w:tc>
        <w:tc>
          <w:tcPr>
            <w:tcW w:w="1843" w:type="dxa"/>
            <w:noWrap/>
            <w:hideMark/>
          </w:tcPr>
          <w:p w14:paraId="60E8AEFC" w14:textId="77777777" w:rsidR="008C6736" w:rsidRPr="00805A54" w:rsidRDefault="008C6736" w:rsidP="00805A54">
            <w:pPr>
              <w:pStyle w:val="odststandard"/>
              <w:spacing w:after="0"/>
              <w:jc w:val="center"/>
              <w:rPr>
                <w:rStyle w:val="pubyear"/>
              </w:rPr>
            </w:pPr>
            <w:r w:rsidRPr="00805A54">
              <w:rPr>
                <w:rStyle w:val="pubyear"/>
              </w:rPr>
              <w:t>9</w:t>
            </w:r>
          </w:p>
        </w:tc>
        <w:tc>
          <w:tcPr>
            <w:tcW w:w="1979" w:type="dxa"/>
            <w:noWrap/>
            <w:hideMark/>
          </w:tcPr>
          <w:p w14:paraId="598DDBED" w14:textId="77777777" w:rsidR="008C6736" w:rsidRPr="00805A54" w:rsidRDefault="008C6736" w:rsidP="00805A54">
            <w:pPr>
              <w:pStyle w:val="odststandard"/>
              <w:spacing w:after="0"/>
              <w:jc w:val="center"/>
              <w:rPr>
                <w:rStyle w:val="pubyear"/>
              </w:rPr>
            </w:pPr>
            <w:r w:rsidRPr="00805A54">
              <w:rPr>
                <w:rStyle w:val="pubyear"/>
              </w:rPr>
              <w:t>2,586</w:t>
            </w:r>
          </w:p>
        </w:tc>
      </w:tr>
      <w:tr w:rsidR="008C6736" w:rsidRPr="00805A54" w14:paraId="7AB926FD" w14:textId="77777777" w:rsidTr="00805A54">
        <w:trPr>
          <w:trHeight w:val="113"/>
        </w:trPr>
        <w:tc>
          <w:tcPr>
            <w:tcW w:w="5101" w:type="dxa"/>
            <w:noWrap/>
            <w:hideMark/>
          </w:tcPr>
          <w:p w14:paraId="1C77C424" w14:textId="77777777" w:rsidR="008C6736" w:rsidRPr="00805A54" w:rsidRDefault="008C6736" w:rsidP="00805A54">
            <w:pPr>
              <w:pStyle w:val="odststandard"/>
              <w:spacing w:after="0"/>
              <w:rPr>
                <w:rStyle w:val="pubyear"/>
              </w:rPr>
            </w:pPr>
            <w:proofErr w:type="spellStart"/>
            <w:r w:rsidRPr="00805A54">
              <w:rPr>
                <w:rStyle w:val="pubyear"/>
              </w:rPr>
              <w:t>Chemistry</w:t>
            </w:r>
            <w:proofErr w:type="spellEnd"/>
            <w:r w:rsidRPr="00805A54">
              <w:rPr>
                <w:rStyle w:val="pubyear"/>
              </w:rPr>
              <w:t xml:space="preserve"> </w:t>
            </w:r>
            <w:proofErr w:type="spellStart"/>
            <w:r w:rsidRPr="00805A54">
              <w:rPr>
                <w:rStyle w:val="pubyear"/>
              </w:rPr>
              <w:t>Physical</w:t>
            </w:r>
            <w:proofErr w:type="spellEnd"/>
          </w:p>
        </w:tc>
        <w:tc>
          <w:tcPr>
            <w:tcW w:w="1843" w:type="dxa"/>
            <w:noWrap/>
            <w:hideMark/>
          </w:tcPr>
          <w:p w14:paraId="39AC6BA6" w14:textId="77777777" w:rsidR="008C6736" w:rsidRPr="00805A54" w:rsidRDefault="008C6736" w:rsidP="00805A54">
            <w:pPr>
              <w:pStyle w:val="odststandard"/>
              <w:spacing w:after="0"/>
              <w:jc w:val="center"/>
              <w:rPr>
                <w:rStyle w:val="pubyear"/>
              </w:rPr>
            </w:pPr>
            <w:r w:rsidRPr="00805A54">
              <w:rPr>
                <w:rStyle w:val="pubyear"/>
              </w:rPr>
              <w:t>8</w:t>
            </w:r>
          </w:p>
        </w:tc>
        <w:tc>
          <w:tcPr>
            <w:tcW w:w="1979" w:type="dxa"/>
            <w:noWrap/>
            <w:hideMark/>
          </w:tcPr>
          <w:p w14:paraId="26AA9F97" w14:textId="77777777" w:rsidR="008C6736" w:rsidRPr="00805A54" w:rsidRDefault="008C6736" w:rsidP="00805A54">
            <w:pPr>
              <w:pStyle w:val="odststandard"/>
              <w:spacing w:after="0"/>
              <w:jc w:val="center"/>
              <w:rPr>
                <w:rStyle w:val="pubyear"/>
              </w:rPr>
            </w:pPr>
            <w:r w:rsidRPr="00805A54">
              <w:rPr>
                <w:rStyle w:val="pubyear"/>
              </w:rPr>
              <w:t>2,299</w:t>
            </w:r>
          </w:p>
        </w:tc>
      </w:tr>
      <w:tr w:rsidR="008C6736" w:rsidRPr="00805A54" w14:paraId="2E89CC41" w14:textId="77777777" w:rsidTr="00805A54">
        <w:trPr>
          <w:trHeight w:val="113"/>
        </w:trPr>
        <w:tc>
          <w:tcPr>
            <w:tcW w:w="5101" w:type="dxa"/>
            <w:noWrap/>
            <w:hideMark/>
          </w:tcPr>
          <w:p w14:paraId="2C19AE86" w14:textId="77777777" w:rsidR="008C6736" w:rsidRPr="00805A54" w:rsidRDefault="008C6736" w:rsidP="00805A54">
            <w:pPr>
              <w:pStyle w:val="odststandard"/>
              <w:spacing w:after="0"/>
              <w:rPr>
                <w:rStyle w:val="pubyear"/>
              </w:rPr>
            </w:pPr>
            <w:proofErr w:type="spellStart"/>
            <w:r w:rsidRPr="00805A54">
              <w:rPr>
                <w:rStyle w:val="pubyear"/>
              </w:rPr>
              <w:t>Physics</w:t>
            </w:r>
            <w:proofErr w:type="spellEnd"/>
            <w:r w:rsidRPr="00805A54">
              <w:rPr>
                <w:rStyle w:val="pubyear"/>
              </w:rPr>
              <w:t xml:space="preserve"> </w:t>
            </w:r>
            <w:proofErr w:type="spellStart"/>
            <w:r w:rsidRPr="00805A54">
              <w:rPr>
                <w:rStyle w:val="pubyear"/>
              </w:rPr>
              <w:t>Condensed</w:t>
            </w:r>
            <w:proofErr w:type="spellEnd"/>
            <w:r w:rsidRPr="00805A54">
              <w:rPr>
                <w:rStyle w:val="pubyear"/>
              </w:rPr>
              <w:t xml:space="preserve"> </w:t>
            </w:r>
            <w:proofErr w:type="spellStart"/>
            <w:r w:rsidRPr="00805A54">
              <w:rPr>
                <w:rStyle w:val="pubyear"/>
              </w:rPr>
              <w:t>Matter</w:t>
            </w:r>
            <w:proofErr w:type="spellEnd"/>
          </w:p>
        </w:tc>
        <w:tc>
          <w:tcPr>
            <w:tcW w:w="1843" w:type="dxa"/>
            <w:noWrap/>
            <w:hideMark/>
          </w:tcPr>
          <w:p w14:paraId="704912D5" w14:textId="77777777" w:rsidR="008C6736" w:rsidRPr="00805A54" w:rsidRDefault="008C6736" w:rsidP="00805A54">
            <w:pPr>
              <w:pStyle w:val="odststandard"/>
              <w:spacing w:after="0"/>
              <w:jc w:val="center"/>
              <w:rPr>
                <w:rStyle w:val="pubyear"/>
              </w:rPr>
            </w:pPr>
            <w:r w:rsidRPr="00805A54">
              <w:rPr>
                <w:rStyle w:val="pubyear"/>
              </w:rPr>
              <w:t>8</w:t>
            </w:r>
          </w:p>
        </w:tc>
        <w:tc>
          <w:tcPr>
            <w:tcW w:w="1979" w:type="dxa"/>
            <w:noWrap/>
            <w:hideMark/>
          </w:tcPr>
          <w:p w14:paraId="3E647282" w14:textId="77777777" w:rsidR="008C6736" w:rsidRPr="00805A54" w:rsidRDefault="008C6736" w:rsidP="00805A54">
            <w:pPr>
              <w:pStyle w:val="odststandard"/>
              <w:spacing w:after="0"/>
              <w:jc w:val="center"/>
              <w:rPr>
                <w:rStyle w:val="pubyear"/>
              </w:rPr>
            </w:pPr>
            <w:r w:rsidRPr="00805A54">
              <w:rPr>
                <w:rStyle w:val="pubyear"/>
              </w:rPr>
              <w:t>2,299</w:t>
            </w:r>
          </w:p>
        </w:tc>
      </w:tr>
      <w:tr w:rsidR="008C6736" w:rsidRPr="00805A54" w14:paraId="1BE01365" w14:textId="77777777" w:rsidTr="00805A54">
        <w:trPr>
          <w:trHeight w:val="113"/>
        </w:trPr>
        <w:tc>
          <w:tcPr>
            <w:tcW w:w="5101" w:type="dxa"/>
            <w:noWrap/>
            <w:hideMark/>
          </w:tcPr>
          <w:p w14:paraId="776DAA15"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Manufacturing</w:t>
            </w:r>
            <w:proofErr w:type="spellEnd"/>
          </w:p>
        </w:tc>
        <w:tc>
          <w:tcPr>
            <w:tcW w:w="1843" w:type="dxa"/>
            <w:noWrap/>
            <w:hideMark/>
          </w:tcPr>
          <w:p w14:paraId="4522EAFA" w14:textId="77777777" w:rsidR="008C6736" w:rsidRPr="00805A54" w:rsidRDefault="008C6736" w:rsidP="00805A54">
            <w:pPr>
              <w:pStyle w:val="odststandard"/>
              <w:spacing w:after="0"/>
              <w:jc w:val="center"/>
              <w:rPr>
                <w:rStyle w:val="pubyear"/>
              </w:rPr>
            </w:pPr>
            <w:r w:rsidRPr="00805A54">
              <w:rPr>
                <w:rStyle w:val="pubyear"/>
              </w:rPr>
              <w:t>7</w:t>
            </w:r>
          </w:p>
        </w:tc>
        <w:tc>
          <w:tcPr>
            <w:tcW w:w="1979" w:type="dxa"/>
            <w:noWrap/>
            <w:hideMark/>
          </w:tcPr>
          <w:p w14:paraId="679D62B1" w14:textId="77777777" w:rsidR="008C6736" w:rsidRPr="00805A54" w:rsidRDefault="008C6736" w:rsidP="00805A54">
            <w:pPr>
              <w:pStyle w:val="odststandard"/>
              <w:spacing w:after="0"/>
              <w:jc w:val="center"/>
              <w:rPr>
                <w:rStyle w:val="pubyear"/>
              </w:rPr>
            </w:pPr>
            <w:r w:rsidRPr="00805A54">
              <w:rPr>
                <w:rStyle w:val="pubyear"/>
              </w:rPr>
              <w:t>2,011</w:t>
            </w:r>
          </w:p>
        </w:tc>
      </w:tr>
      <w:tr w:rsidR="008C6736" w:rsidRPr="00805A54" w14:paraId="7015452E" w14:textId="77777777" w:rsidTr="00805A54">
        <w:trPr>
          <w:trHeight w:val="113"/>
        </w:trPr>
        <w:tc>
          <w:tcPr>
            <w:tcW w:w="5101" w:type="dxa"/>
            <w:noWrap/>
            <w:hideMark/>
          </w:tcPr>
          <w:p w14:paraId="7E54BD2A" w14:textId="77777777" w:rsidR="008C6736" w:rsidRPr="00805A54" w:rsidRDefault="008C6736" w:rsidP="00805A54">
            <w:pPr>
              <w:pStyle w:val="odststandard"/>
              <w:spacing w:after="0"/>
              <w:rPr>
                <w:rStyle w:val="pubyear"/>
              </w:rPr>
            </w:pPr>
            <w:proofErr w:type="spellStart"/>
            <w:r w:rsidRPr="00805A54">
              <w:rPr>
                <w:rStyle w:val="pubyear"/>
              </w:rPr>
              <w:t>Mathematical</w:t>
            </w:r>
            <w:proofErr w:type="spellEnd"/>
            <w:r w:rsidRPr="00805A54">
              <w:rPr>
                <w:rStyle w:val="pubyear"/>
              </w:rPr>
              <w:t xml:space="preserve"> </w:t>
            </w:r>
            <w:proofErr w:type="spellStart"/>
            <w:r w:rsidRPr="00805A54">
              <w:rPr>
                <w:rStyle w:val="pubyear"/>
              </w:rPr>
              <w:t>Computational</w:t>
            </w:r>
            <w:proofErr w:type="spellEnd"/>
            <w:r w:rsidRPr="00805A54">
              <w:rPr>
                <w:rStyle w:val="pubyear"/>
              </w:rPr>
              <w:t xml:space="preserve"> Biology</w:t>
            </w:r>
          </w:p>
        </w:tc>
        <w:tc>
          <w:tcPr>
            <w:tcW w:w="1843" w:type="dxa"/>
            <w:noWrap/>
            <w:hideMark/>
          </w:tcPr>
          <w:p w14:paraId="13E9EC4C" w14:textId="77777777" w:rsidR="008C6736" w:rsidRPr="00805A54" w:rsidRDefault="008C6736" w:rsidP="00805A54">
            <w:pPr>
              <w:pStyle w:val="odststandard"/>
              <w:spacing w:after="0"/>
              <w:jc w:val="center"/>
              <w:rPr>
                <w:rStyle w:val="pubyear"/>
              </w:rPr>
            </w:pPr>
            <w:r w:rsidRPr="00805A54">
              <w:rPr>
                <w:rStyle w:val="pubyear"/>
              </w:rPr>
              <w:t>7</w:t>
            </w:r>
          </w:p>
        </w:tc>
        <w:tc>
          <w:tcPr>
            <w:tcW w:w="1979" w:type="dxa"/>
            <w:noWrap/>
            <w:hideMark/>
          </w:tcPr>
          <w:p w14:paraId="101AD2CA" w14:textId="77777777" w:rsidR="008C6736" w:rsidRPr="00805A54" w:rsidRDefault="008C6736" w:rsidP="00805A54">
            <w:pPr>
              <w:pStyle w:val="odststandard"/>
              <w:spacing w:after="0"/>
              <w:jc w:val="center"/>
              <w:rPr>
                <w:rStyle w:val="pubyear"/>
              </w:rPr>
            </w:pPr>
            <w:r w:rsidRPr="00805A54">
              <w:rPr>
                <w:rStyle w:val="pubyear"/>
              </w:rPr>
              <w:t>2,011</w:t>
            </w:r>
          </w:p>
        </w:tc>
      </w:tr>
      <w:tr w:rsidR="008C6736" w:rsidRPr="00805A54" w14:paraId="54D9C682" w14:textId="77777777" w:rsidTr="00805A54">
        <w:trPr>
          <w:trHeight w:val="113"/>
        </w:trPr>
        <w:tc>
          <w:tcPr>
            <w:tcW w:w="5101" w:type="dxa"/>
            <w:noWrap/>
            <w:hideMark/>
          </w:tcPr>
          <w:p w14:paraId="7B0BDF95" w14:textId="77777777" w:rsidR="008C6736" w:rsidRPr="00805A54" w:rsidRDefault="008C6736" w:rsidP="00805A54">
            <w:pPr>
              <w:pStyle w:val="odststandard"/>
              <w:spacing w:after="0"/>
              <w:rPr>
                <w:rStyle w:val="pubyear"/>
              </w:rPr>
            </w:pPr>
            <w:proofErr w:type="spellStart"/>
            <w:r w:rsidRPr="00805A54">
              <w:rPr>
                <w:rStyle w:val="pubyear"/>
              </w:rPr>
              <w:t>Mathematics</w:t>
            </w:r>
            <w:proofErr w:type="spellEnd"/>
          </w:p>
        </w:tc>
        <w:tc>
          <w:tcPr>
            <w:tcW w:w="1843" w:type="dxa"/>
            <w:noWrap/>
            <w:hideMark/>
          </w:tcPr>
          <w:p w14:paraId="118D4A4C" w14:textId="77777777" w:rsidR="008C6736" w:rsidRPr="00805A54" w:rsidRDefault="008C6736" w:rsidP="00805A54">
            <w:pPr>
              <w:pStyle w:val="odststandard"/>
              <w:spacing w:after="0"/>
              <w:jc w:val="center"/>
              <w:rPr>
                <w:rStyle w:val="pubyear"/>
              </w:rPr>
            </w:pPr>
            <w:r w:rsidRPr="00805A54">
              <w:rPr>
                <w:rStyle w:val="pubyear"/>
              </w:rPr>
              <w:t>7</w:t>
            </w:r>
          </w:p>
        </w:tc>
        <w:tc>
          <w:tcPr>
            <w:tcW w:w="1979" w:type="dxa"/>
            <w:noWrap/>
            <w:hideMark/>
          </w:tcPr>
          <w:p w14:paraId="74680020" w14:textId="77777777" w:rsidR="008C6736" w:rsidRPr="00805A54" w:rsidRDefault="008C6736" w:rsidP="00805A54">
            <w:pPr>
              <w:pStyle w:val="odststandard"/>
              <w:spacing w:after="0"/>
              <w:jc w:val="center"/>
              <w:rPr>
                <w:rStyle w:val="pubyear"/>
              </w:rPr>
            </w:pPr>
            <w:r w:rsidRPr="00805A54">
              <w:rPr>
                <w:rStyle w:val="pubyear"/>
              </w:rPr>
              <w:t>2,011</w:t>
            </w:r>
          </w:p>
        </w:tc>
      </w:tr>
      <w:tr w:rsidR="008C6736" w:rsidRPr="00805A54" w14:paraId="750A4793" w14:textId="77777777" w:rsidTr="00805A54">
        <w:trPr>
          <w:trHeight w:val="113"/>
        </w:trPr>
        <w:tc>
          <w:tcPr>
            <w:tcW w:w="5101" w:type="dxa"/>
            <w:noWrap/>
            <w:hideMark/>
          </w:tcPr>
          <w:p w14:paraId="41A13EDF" w14:textId="77777777" w:rsidR="008C6736" w:rsidRPr="00805A54" w:rsidRDefault="008C6736" w:rsidP="00805A54">
            <w:pPr>
              <w:pStyle w:val="odststandard"/>
              <w:spacing w:after="0"/>
              <w:rPr>
                <w:rStyle w:val="pubyear"/>
              </w:rPr>
            </w:pPr>
            <w:r w:rsidRPr="00805A54">
              <w:rPr>
                <w:rStyle w:val="pubyear"/>
              </w:rPr>
              <w:t>Management</w:t>
            </w:r>
          </w:p>
        </w:tc>
        <w:tc>
          <w:tcPr>
            <w:tcW w:w="1843" w:type="dxa"/>
            <w:noWrap/>
            <w:hideMark/>
          </w:tcPr>
          <w:p w14:paraId="61F5BC17" w14:textId="77777777" w:rsidR="008C6736" w:rsidRPr="00805A54" w:rsidRDefault="008C6736" w:rsidP="00805A54">
            <w:pPr>
              <w:pStyle w:val="odststandard"/>
              <w:spacing w:after="0"/>
              <w:jc w:val="center"/>
              <w:rPr>
                <w:rStyle w:val="pubyear"/>
              </w:rPr>
            </w:pPr>
            <w:r w:rsidRPr="00805A54">
              <w:rPr>
                <w:rStyle w:val="pubyear"/>
              </w:rPr>
              <w:t>6</w:t>
            </w:r>
          </w:p>
        </w:tc>
        <w:tc>
          <w:tcPr>
            <w:tcW w:w="1979" w:type="dxa"/>
            <w:noWrap/>
            <w:hideMark/>
          </w:tcPr>
          <w:p w14:paraId="2B3D9859" w14:textId="77777777" w:rsidR="008C6736" w:rsidRPr="00805A54" w:rsidRDefault="008C6736" w:rsidP="00805A54">
            <w:pPr>
              <w:pStyle w:val="odststandard"/>
              <w:spacing w:after="0"/>
              <w:jc w:val="center"/>
              <w:rPr>
                <w:rStyle w:val="pubyear"/>
              </w:rPr>
            </w:pPr>
            <w:r w:rsidRPr="00805A54">
              <w:rPr>
                <w:rStyle w:val="pubyear"/>
              </w:rPr>
              <w:t>1,724</w:t>
            </w:r>
          </w:p>
        </w:tc>
      </w:tr>
      <w:tr w:rsidR="008C6736" w:rsidRPr="00805A54" w14:paraId="443582FF" w14:textId="77777777" w:rsidTr="00805A54">
        <w:trPr>
          <w:trHeight w:val="113"/>
        </w:trPr>
        <w:tc>
          <w:tcPr>
            <w:tcW w:w="5101" w:type="dxa"/>
            <w:noWrap/>
            <w:hideMark/>
          </w:tcPr>
          <w:p w14:paraId="2668C9EA" w14:textId="77777777" w:rsidR="008C6736" w:rsidRPr="00805A54" w:rsidRDefault="008C6736" w:rsidP="00805A54">
            <w:pPr>
              <w:pStyle w:val="odststandard"/>
              <w:spacing w:after="0"/>
              <w:rPr>
                <w:rStyle w:val="pubyear"/>
              </w:rPr>
            </w:pPr>
            <w:proofErr w:type="spellStart"/>
            <w:r w:rsidRPr="00805A54">
              <w:rPr>
                <w:rStyle w:val="pubyear"/>
              </w:rPr>
              <w:t>Mathematics</w:t>
            </w:r>
            <w:proofErr w:type="spellEnd"/>
            <w:r w:rsidRPr="00805A54">
              <w:rPr>
                <w:rStyle w:val="pubyear"/>
              </w:rPr>
              <w:t xml:space="preserve"> </w:t>
            </w:r>
            <w:proofErr w:type="spellStart"/>
            <w:r w:rsidRPr="00805A54">
              <w:rPr>
                <w:rStyle w:val="pubyear"/>
              </w:rPr>
              <w:t>Interdisciplinary</w:t>
            </w:r>
            <w:proofErr w:type="spellEnd"/>
            <w:r w:rsidRPr="00805A54">
              <w:rPr>
                <w:rStyle w:val="pubyear"/>
              </w:rPr>
              <w:t xml:space="preserve"> </w:t>
            </w:r>
            <w:proofErr w:type="spellStart"/>
            <w:r w:rsidRPr="00805A54">
              <w:rPr>
                <w:rStyle w:val="pubyear"/>
              </w:rPr>
              <w:t>Applications</w:t>
            </w:r>
            <w:proofErr w:type="spellEnd"/>
          </w:p>
        </w:tc>
        <w:tc>
          <w:tcPr>
            <w:tcW w:w="1843" w:type="dxa"/>
            <w:noWrap/>
            <w:hideMark/>
          </w:tcPr>
          <w:p w14:paraId="1D16E50F" w14:textId="77777777" w:rsidR="008C6736" w:rsidRPr="00805A54" w:rsidRDefault="008C6736" w:rsidP="00805A54">
            <w:pPr>
              <w:pStyle w:val="odststandard"/>
              <w:spacing w:after="0"/>
              <w:jc w:val="center"/>
              <w:rPr>
                <w:rStyle w:val="pubyear"/>
              </w:rPr>
            </w:pPr>
            <w:r w:rsidRPr="00805A54">
              <w:rPr>
                <w:rStyle w:val="pubyear"/>
              </w:rPr>
              <w:t>6</w:t>
            </w:r>
          </w:p>
        </w:tc>
        <w:tc>
          <w:tcPr>
            <w:tcW w:w="1979" w:type="dxa"/>
            <w:noWrap/>
            <w:hideMark/>
          </w:tcPr>
          <w:p w14:paraId="125E3C21" w14:textId="77777777" w:rsidR="008C6736" w:rsidRPr="00805A54" w:rsidRDefault="008C6736" w:rsidP="00805A54">
            <w:pPr>
              <w:pStyle w:val="odststandard"/>
              <w:spacing w:after="0"/>
              <w:jc w:val="center"/>
              <w:rPr>
                <w:rStyle w:val="pubyear"/>
              </w:rPr>
            </w:pPr>
            <w:r w:rsidRPr="00805A54">
              <w:rPr>
                <w:rStyle w:val="pubyear"/>
              </w:rPr>
              <w:t>1,724</w:t>
            </w:r>
          </w:p>
        </w:tc>
      </w:tr>
      <w:tr w:rsidR="008C6736" w:rsidRPr="00805A54" w14:paraId="7201AE31" w14:textId="77777777" w:rsidTr="00805A54">
        <w:trPr>
          <w:trHeight w:val="113"/>
        </w:trPr>
        <w:tc>
          <w:tcPr>
            <w:tcW w:w="5101" w:type="dxa"/>
            <w:noWrap/>
            <w:hideMark/>
          </w:tcPr>
          <w:p w14:paraId="53EF55A4"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Civil</w:t>
            </w:r>
          </w:p>
        </w:tc>
        <w:tc>
          <w:tcPr>
            <w:tcW w:w="1843" w:type="dxa"/>
            <w:noWrap/>
            <w:hideMark/>
          </w:tcPr>
          <w:p w14:paraId="1FB548BA"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08B3BA60"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0BAC94F6" w14:textId="77777777" w:rsidTr="00805A54">
        <w:trPr>
          <w:trHeight w:val="113"/>
        </w:trPr>
        <w:tc>
          <w:tcPr>
            <w:tcW w:w="5101" w:type="dxa"/>
            <w:noWrap/>
            <w:hideMark/>
          </w:tcPr>
          <w:p w14:paraId="45848C48" w14:textId="77777777" w:rsidR="008C6736" w:rsidRPr="00805A54" w:rsidRDefault="008C6736" w:rsidP="00805A54">
            <w:pPr>
              <w:pStyle w:val="odststandard"/>
              <w:spacing w:after="0"/>
              <w:rPr>
                <w:rStyle w:val="pubyear"/>
              </w:rPr>
            </w:pPr>
            <w:proofErr w:type="spellStart"/>
            <w:r w:rsidRPr="00805A54">
              <w:rPr>
                <w:rStyle w:val="pubyear"/>
              </w:rPr>
              <w:t>Environmental</w:t>
            </w:r>
            <w:proofErr w:type="spellEnd"/>
            <w:r w:rsidRPr="00805A54">
              <w:rPr>
                <w:rStyle w:val="pubyear"/>
              </w:rPr>
              <w:t xml:space="preserve"> </w:t>
            </w:r>
            <w:proofErr w:type="spellStart"/>
            <w:r w:rsidRPr="00805A54">
              <w:rPr>
                <w:rStyle w:val="pubyear"/>
              </w:rPr>
              <w:t>Studies</w:t>
            </w:r>
            <w:proofErr w:type="spellEnd"/>
          </w:p>
        </w:tc>
        <w:tc>
          <w:tcPr>
            <w:tcW w:w="1843" w:type="dxa"/>
            <w:noWrap/>
            <w:hideMark/>
          </w:tcPr>
          <w:p w14:paraId="09067103"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572A452C"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60BC7920" w14:textId="77777777" w:rsidTr="00805A54">
        <w:trPr>
          <w:trHeight w:val="113"/>
        </w:trPr>
        <w:tc>
          <w:tcPr>
            <w:tcW w:w="5101" w:type="dxa"/>
            <w:noWrap/>
            <w:hideMark/>
          </w:tcPr>
          <w:p w14:paraId="76DB4B06" w14:textId="77777777" w:rsidR="008C6736" w:rsidRPr="00805A54" w:rsidRDefault="008C6736" w:rsidP="00805A54">
            <w:pPr>
              <w:pStyle w:val="odststandard"/>
              <w:spacing w:after="0"/>
              <w:rPr>
                <w:rStyle w:val="pubyear"/>
              </w:rPr>
            </w:pPr>
            <w:proofErr w:type="spellStart"/>
            <w:r w:rsidRPr="00805A54">
              <w:rPr>
                <w:rStyle w:val="pubyear"/>
              </w:rPr>
              <w:t>Imaging</w:t>
            </w:r>
            <w:proofErr w:type="spellEnd"/>
            <w:r w:rsidRPr="00805A54">
              <w:rPr>
                <w:rStyle w:val="pubyear"/>
              </w:rPr>
              <w:t xml:space="preserve"> Science </w:t>
            </w:r>
            <w:proofErr w:type="spellStart"/>
            <w:r w:rsidRPr="00805A54">
              <w:rPr>
                <w:rStyle w:val="pubyear"/>
              </w:rPr>
              <w:t>Photographic</w:t>
            </w:r>
            <w:proofErr w:type="spellEnd"/>
            <w:r w:rsidRPr="00805A54">
              <w:rPr>
                <w:rStyle w:val="pubyear"/>
              </w:rPr>
              <w:t xml:space="preserve"> Technology</w:t>
            </w:r>
          </w:p>
        </w:tc>
        <w:tc>
          <w:tcPr>
            <w:tcW w:w="1843" w:type="dxa"/>
            <w:noWrap/>
            <w:hideMark/>
          </w:tcPr>
          <w:p w14:paraId="55DA2515"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2CCD72DE"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2C7D912E" w14:textId="77777777" w:rsidTr="00805A54">
        <w:trPr>
          <w:trHeight w:val="113"/>
        </w:trPr>
        <w:tc>
          <w:tcPr>
            <w:tcW w:w="5101" w:type="dxa"/>
            <w:noWrap/>
            <w:hideMark/>
          </w:tcPr>
          <w:p w14:paraId="397FAF98" w14:textId="77777777" w:rsidR="008C6736" w:rsidRPr="00805A54" w:rsidRDefault="008C6736" w:rsidP="00805A54">
            <w:pPr>
              <w:pStyle w:val="odststandard"/>
              <w:spacing w:after="0"/>
              <w:rPr>
                <w:rStyle w:val="pubyear"/>
              </w:rPr>
            </w:pPr>
            <w:proofErr w:type="spellStart"/>
            <w:r w:rsidRPr="00805A54">
              <w:rPr>
                <w:rStyle w:val="pubyear"/>
              </w:rPr>
              <w:t>Mechanics</w:t>
            </w:r>
            <w:proofErr w:type="spellEnd"/>
          </w:p>
        </w:tc>
        <w:tc>
          <w:tcPr>
            <w:tcW w:w="1843" w:type="dxa"/>
            <w:noWrap/>
            <w:hideMark/>
          </w:tcPr>
          <w:p w14:paraId="7280346E"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3B68547A"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7277E5D9" w14:textId="77777777" w:rsidTr="00805A54">
        <w:trPr>
          <w:trHeight w:val="113"/>
        </w:trPr>
        <w:tc>
          <w:tcPr>
            <w:tcW w:w="5101" w:type="dxa"/>
            <w:noWrap/>
            <w:hideMark/>
          </w:tcPr>
          <w:p w14:paraId="683768C7" w14:textId="77777777" w:rsidR="008C6736" w:rsidRPr="00805A54" w:rsidRDefault="008C6736" w:rsidP="00805A54">
            <w:pPr>
              <w:pStyle w:val="odststandard"/>
              <w:spacing w:after="0"/>
              <w:rPr>
                <w:rStyle w:val="pubyear"/>
              </w:rPr>
            </w:pPr>
            <w:proofErr w:type="spellStart"/>
            <w:r w:rsidRPr="00805A54">
              <w:rPr>
                <w:rStyle w:val="pubyear"/>
              </w:rPr>
              <w:t>Statistics</w:t>
            </w:r>
            <w:proofErr w:type="spellEnd"/>
            <w:r w:rsidRPr="00805A54">
              <w:rPr>
                <w:rStyle w:val="pubyear"/>
              </w:rPr>
              <w:t xml:space="preserve"> Probability</w:t>
            </w:r>
          </w:p>
        </w:tc>
        <w:tc>
          <w:tcPr>
            <w:tcW w:w="1843" w:type="dxa"/>
            <w:noWrap/>
            <w:hideMark/>
          </w:tcPr>
          <w:p w14:paraId="30BB76AE"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22C4C9A1"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5F78388B" w14:textId="77777777" w:rsidTr="00805A54">
        <w:trPr>
          <w:trHeight w:val="113"/>
        </w:trPr>
        <w:tc>
          <w:tcPr>
            <w:tcW w:w="5101" w:type="dxa"/>
            <w:noWrap/>
            <w:hideMark/>
          </w:tcPr>
          <w:p w14:paraId="7CB9B728" w14:textId="77777777" w:rsidR="008C6736" w:rsidRPr="00805A54" w:rsidRDefault="008C6736" w:rsidP="00805A54">
            <w:pPr>
              <w:pStyle w:val="odststandard"/>
              <w:spacing w:after="0"/>
              <w:rPr>
                <w:rStyle w:val="pubyear"/>
              </w:rPr>
            </w:pPr>
            <w:proofErr w:type="spellStart"/>
            <w:r w:rsidRPr="00805A54">
              <w:rPr>
                <w:rStyle w:val="pubyear"/>
              </w:rPr>
              <w:t>Thermodynamics</w:t>
            </w:r>
            <w:proofErr w:type="spellEnd"/>
          </w:p>
        </w:tc>
        <w:tc>
          <w:tcPr>
            <w:tcW w:w="1843" w:type="dxa"/>
            <w:noWrap/>
            <w:hideMark/>
          </w:tcPr>
          <w:p w14:paraId="7BB46726"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52E6131E"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04F49F94" w14:textId="77777777" w:rsidTr="00805A54">
        <w:trPr>
          <w:trHeight w:val="113"/>
        </w:trPr>
        <w:tc>
          <w:tcPr>
            <w:tcW w:w="5101" w:type="dxa"/>
            <w:noWrap/>
            <w:hideMark/>
          </w:tcPr>
          <w:p w14:paraId="221E13C0" w14:textId="77777777" w:rsidR="008C6736" w:rsidRPr="00805A54" w:rsidRDefault="008C6736" w:rsidP="00805A54">
            <w:pPr>
              <w:pStyle w:val="odststandard"/>
              <w:spacing w:after="0"/>
              <w:rPr>
                <w:rStyle w:val="pubyear"/>
              </w:rPr>
            </w:pPr>
            <w:proofErr w:type="spellStart"/>
            <w:r w:rsidRPr="00805A54">
              <w:rPr>
                <w:rStyle w:val="pubyear"/>
              </w:rPr>
              <w:t>Transportation</w:t>
            </w:r>
            <w:proofErr w:type="spellEnd"/>
            <w:r w:rsidRPr="00805A54">
              <w:rPr>
                <w:rStyle w:val="pubyear"/>
              </w:rPr>
              <w:t xml:space="preserve"> Science Technology</w:t>
            </w:r>
          </w:p>
        </w:tc>
        <w:tc>
          <w:tcPr>
            <w:tcW w:w="1843" w:type="dxa"/>
            <w:noWrap/>
            <w:hideMark/>
          </w:tcPr>
          <w:p w14:paraId="76E86BC3" w14:textId="77777777" w:rsidR="008C6736" w:rsidRPr="00805A54" w:rsidRDefault="008C6736" w:rsidP="00805A54">
            <w:pPr>
              <w:pStyle w:val="odststandard"/>
              <w:spacing w:after="0"/>
              <w:jc w:val="center"/>
              <w:rPr>
                <w:rStyle w:val="pubyear"/>
              </w:rPr>
            </w:pPr>
            <w:r w:rsidRPr="00805A54">
              <w:rPr>
                <w:rStyle w:val="pubyear"/>
              </w:rPr>
              <w:t>5</w:t>
            </w:r>
          </w:p>
        </w:tc>
        <w:tc>
          <w:tcPr>
            <w:tcW w:w="1979" w:type="dxa"/>
            <w:noWrap/>
            <w:hideMark/>
          </w:tcPr>
          <w:p w14:paraId="4D7B0ED3" w14:textId="77777777" w:rsidR="008C6736" w:rsidRPr="00805A54" w:rsidRDefault="008C6736" w:rsidP="00805A54">
            <w:pPr>
              <w:pStyle w:val="odststandard"/>
              <w:spacing w:after="0"/>
              <w:jc w:val="center"/>
              <w:rPr>
                <w:rStyle w:val="pubyear"/>
              </w:rPr>
            </w:pPr>
            <w:r w:rsidRPr="00805A54">
              <w:rPr>
                <w:rStyle w:val="pubyear"/>
              </w:rPr>
              <w:t>1,437</w:t>
            </w:r>
          </w:p>
        </w:tc>
      </w:tr>
      <w:tr w:rsidR="008C6736" w:rsidRPr="00805A54" w14:paraId="575125B2" w14:textId="77777777" w:rsidTr="00805A54">
        <w:trPr>
          <w:trHeight w:val="113"/>
        </w:trPr>
        <w:tc>
          <w:tcPr>
            <w:tcW w:w="5101" w:type="dxa"/>
            <w:noWrap/>
            <w:hideMark/>
          </w:tcPr>
          <w:p w14:paraId="379AABF6"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Chemical</w:t>
            </w:r>
            <w:proofErr w:type="spellEnd"/>
          </w:p>
        </w:tc>
        <w:tc>
          <w:tcPr>
            <w:tcW w:w="1843" w:type="dxa"/>
            <w:noWrap/>
            <w:hideMark/>
          </w:tcPr>
          <w:p w14:paraId="43C3C2E0"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4817E24B"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629D5B92" w14:textId="77777777" w:rsidTr="00805A54">
        <w:trPr>
          <w:trHeight w:val="113"/>
        </w:trPr>
        <w:tc>
          <w:tcPr>
            <w:tcW w:w="5101" w:type="dxa"/>
            <w:noWrap/>
            <w:hideMark/>
          </w:tcPr>
          <w:p w14:paraId="5F1FFE52" w14:textId="77777777" w:rsidR="008C6736" w:rsidRPr="00805A54" w:rsidRDefault="008C6736" w:rsidP="00805A54">
            <w:pPr>
              <w:pStyle w:val="odststandard"/>
              <w:spacing w:after="0"/>
              <w:rPr>
                <w:rStyle w:val="pubyear"/>
              </w:rPr>
            </w:pPr>
            <w:proofErr w:type="spellStart"/>
            <w:r w:rsidRPr="00805A54">
              <w:rPr>
                <w:rStyle w:val="pubyear"/>
              </w:rPr>
              <w:t>Engineering</w:t>
            </w:r>
            <w:proofErr w:type="spellEnd"/>
            <w:r w:rsidRPr="00805A54">
              <w:rPr>
                <w:rStyle w:val="pubyear"/>
              </w:rPr>
              <w:t xml:space="preserve"> </w:t>
            </w:r>
            <w:proofErr w:type="spellStart"/>
            <w:r w:rsidRPr="00805A54">
              <w:rPr>
                <w:rStyle w:val="pubyear"/>
              </w:rPr>
              <w:t>Environmental</w:t>
            </w:r>
            <w:proofErr w:type="spellEnd"/>
          </w:p>
        </w:tc>
        <w:tc>
          <w:tcPr>
            <w:tcW w:w="1843" w:type="dxa"/>
            <w:noWrap/>
            <w:hideMark/>
          </w:tcPr>
          <w:p w14:paraId="696C75C4"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00EEC237"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05180B44" w14:textId="77777777" w:rsidTr="00805A54">
        <w:trPr>
          <w:trHeight w:val="113"/>
        </w:trPr>
        <w:tc>
          <w:tcPr>
            <w:tcW w:w="5101" w:type="dxa"/>
            <w:noWrap/>
            <w:hideMark/>
          </w:tcPr>
          <w:p w14:paraId="49CED498" w14:textId="77777777" w:rsidR="008C6736" w:rsidRPr="00805A54" w:rsidRDefault="008C6736" w:rsidP="00805A54">
            <w:pPr>
              <w:pStyle w:val="odststandard"/>
              <w:spacing w:after="0"/>
              <w:rPr>
                <w:rStyle w:val="pubyear"/>
              </w:rPr>
            </w:pPr>
            <w:proofErr w:type="spellStart"/>
            <w:r w:rsidRPr="00805A54">
              <w:rPr>
                <w:rStyle w:val="pubyear"/>
              </w:rPr>
              <w:t>Logic</w:t>
            </w:r>
            <w:proofErr w:type="spellEnd"/>
          </w:p>
        </w:tc>
        <w:tc>
          <w:tcPr>
            <w:tcW w:w="1843" w:type="dxa"/>
            <w:noWrap/>
            <w:hideMark/>
          </w:tcPr>
          <w:p w14:paraId="1EBEA762"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13281E1D"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2EDB9B80" w14:textId="77777777" w:rsidTr="00805A54">
        <w:trPr>
          <w:trHeight w:val="113"/>
        </w:trPr>
        <w:tc>
          <w:tcPr>
            <w:tcW w:w="5101" w:type="dxa"/>
            <w:noWrap/>
            <w:hideMark/>
          </w:tcPr>
          <w:p w14:paraId="0674E32F" w14:textId="77777777" w:rsidR="008C6736" w:rsidRPr="00805A54" w:rsidRDefault="008C6736" w:rsidP="00805A54">
            <w:pPr>
              <w:pStyle w:val="odststandard"/>
              <w:spacing w:after="0"/>
              <w:rPr>
                <w:rStyle w:val="pubyear"/>
              </w:rPr>
            </w:pPr>
            <w:proofErr w:type="spellStart"/>
            <w:r w:rsidRPr="00805A54">
              <w:rPr>
                <w:rStyle w:val="pubyear"/>
              </w:rPr>
              <w:t>Nanoscience</w:t>
            </w:r>
            <w:proofErr w:type="spellEnd"/>
            <w:r w:rsidRPr="00805A54">
              <w:rPr>
                <w:rStyle w:val="pubyear"/>
              </w:rPr>
              <w:t xml:space="preserve"> </w:t>
            </w:r>
            <w:proofErr w:type="spellStart"/>
            <w:r w:rsidRPr="00805A54">
              <w:rPr>
                <w:rStyle w:val="pubyear"/>
              </w:rPr>
              <w:t>Nanotechnology</w:t>
            </w:r>
            <w:proofErr w:type="spellEnd"/>
          </w:p>
        </w:tc>
        <w:tc>
          <w:tcPr>
            <w:tcW w:w="1843" w:type="dxa"/>
            <w:noWrap/>
            <w:hideMark/>
          </w:tcPr>
          <w:p w14:paraId="4D3C2D62"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18A5E1FE"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68A2022D" w14:textId="77777777" w:rsidTr="00805A54">
        <w:trPr>
          <w:trHeight w:val="113"/>
        </w:trPr>
        <w:tc>
          <w:tcPr>
            <w:tcW w:w="5101" w:type="dxa"/>
            <w:noWrap/>
            <w:hideMark/>
          </w:tcPr>
          <w:p w14:paraId="39E94941" w14:textId="77777777" w:rsidR="008C6736" w:rsidRPr="00805A54" w:rsidRDefault="008C6736" w:rsidP="00805A54">
            <w:pPr>
              <w:pStyle w:val="odststandard"/>
              <w:spacing w:after="0"/>
              <w:rPr>
                <w:rStyle w:val="pubyear"/>
              </w:rPr>
            </w:pPr>
            <w:proofErr w:type="spellStart"/>
            <w:r w:rsidRPr="00805A54">
              <w:rPr>
                <w:rStyle w:val="pubyear"/>
              </w:rPr>
              <w:t>Robotics</w:t>
            </w:r>
            <w:proofErr w:type="spellEnd"/>
          </w:p>
        </w:tc>
        <w:tc>
          <w:tcPr>
            <w:tcW w:w="1843" w:type="dxa"/>
            <w:noWrap/>
            <w:hideMark/>
          </w:tcPr>
          <w:p w14:paraId="45AC0E97"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74B897BC"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17053300" w14:textId="77777777" w:rsidTr="00805A54">
        <w:trPr>
          <w:trHeight w:val="113"/>
        </w:trPr>
        <w:tc>
          <w:tcPr>
            <w:tcW w:w="5101" w:type="dxa"/>
            <w:noWrap/>
            <w:hideMark/>
          </w:tcPr>
          <w:p w14:paraId="2A3A745B" w14:textId="77777777" w:rsidR="008C6736" w:rsidRPr="00805A54" w:rsidRDefault="008C6736" w:rsidP="00805A54">
            <w:pPr>
              <w:pStyle w:val="odststandard"/>
              <w:spacing w:after="0"/>
              <w:rPr>
                <w:rStyle w:val="pubyear"/>
              </w:rPr>
            </w:pPr>
            <w:proofErr w:type="spellStart"/>
            <w:r w:rsidRPr="00805A54">
              <w:rPr>
                <w:rStyle w:val="pubyear"/>
              </w:rPr>
              <w:t>Transportation</w:t>
            </w:r>
            <w:proofErr w:type="spellEnd"/>
          </w:p>
        </w:tc>
        <w:tc>
          <w:tcPr>
            <w:tcW w:w="1843" w:type="dxa"/>
            <w:noWrap/>
            <w:hideMark/>
          </w:tcPr>
          <w:p w14:paraId="1F8E9224" w14:textId="77777777" w:rsidR="008C6736" w:rsidRPr="00805A54" w:rsidRDefault="008C6736" w:rsidP="00805A54">
            <w:pPr>
              <w:pStyle w:val="odststandard"/>
              <w:spacing w:after="0"/>
              <w:jc w:val="center"/>
              <w:rPr>
                <w:rStyle w:val="pubyear"/>
              </w:rPr>
            </w:pPr>
            <w:r w:rsidRPr="00805A54">
              <w:rPr>
                <w:rStyle w:val="pubyear"/>
              </w:rPr>
              <w:t>3</w:t>
            </w:r>
          </w:p>
        </w:tc>
        <w:tc>
          <w:tcPr>
            <w:tcW w:w="1979" w:type="dxa"/>
            <w:noWrap/>
            <w:hideMark/>
          </w:tcPr>
          <w:p w14:paraId="3B8922B4" w14:textId="77777777" w:rsidR="008C6736" w:rsidRPr="00805A54" w:rsidRDefault="008C6736" w:rsidP="00805A54">
            <w:pPr>
              <w:pStyle w:val="odststandard"/>
              <w:spacing w:after="0"/>
              <w:jc w:val="center"/>
              <w:rPr>
                <w:rStyle w:val="pubyear"/>
              </w:rPr>
            </w:pPr>
            <w:r w:rsidRPr="00805A54">
              <w:rPr>
                <w:rStyle w:val="pubyear"/>
              </w:rPr>
              <w:t>0,862</w:t>
            </w:r>
          </w:p>
        </w:tc>
      </w:tr>
      <w:tr w:rsidR="008C6736" w:rsidRPr="00805A54" w14:paraId="4C01C047" w14:textId="77777777" w:rsidTr="00805A54">
        <w:trPr>
          <w:trHeight w:val="113"/>
        </w:trPr>
        <w:tc>
          <w:tcPr>
            <w:tcW w:w="5101" w:type="dxa"/>
            <w:noWrap/>
            <w:hideMark/>
          </w:tcPr>
          <w:p w14:paraId="3D825826" w14:textId="77777777" w:rsidR="008C6736" w:rsidRPr="00805A54" w:rsidRDefault="008C6736" w:rsidP="00805A54">
            <w:pPr>
              <w:pStyle w:val="odststandard"/>
              <w:spacing w:after="0"/>
              <w:rPr>
                <w:rStyle w:val="pubyear"/>
              </w:rPr>
            </w:pPr>
            <w:r w:rsidRPr="00805A54">
              <w:rPr>
                <w:rStyle w:val="pubyear"/>
              </w:rPr>
              <w:t xml:space="preserve">Biotechnology </w:t>
            </w:r>
            <w:proofErr w:type="spellStart"/>
            <w:r w:rsidRPr="00805A54">
              <w:rPr>
                <w:rStyle w:val="pubyear"/>
              </w:rPr>
              <w:t>Applied</w:t>
            </w:r>
            <w:proofErr w:type="spellEnd"/>
            <w:r w:rsidRPr="00805A54">
              <w:rPr>
                <w:rStyle w:val="pubyear"/>
              </w:rPr>
              <w:t xml:space="preserve"> </w:t>
            </w:r>
            <w:proofErr w:type="spellStart"/>
            <w:r w:rsidRPr="00805A54">
              <w:rPr>
                <w:rStyle w:val="pubyear"/>
              </w:rPr>
              <w:t>Microbiology</w:t>
            </w:r>
            <w:proofErr w:type="spellEnd"/>
          </w:p>
        </w:tc>
        <w:tc>
          <w:tcPr>
            <w:tcW w:w="1843" w:type="dxa"/>
            <w:noWrap/>
            <w:hideMark/>
          </w:tcPr>
          <w:p w14:paraId="4C7C78C7" w14:textId="77777777" w:rsidR="008C6736" w:rsidRPr="00805A54" w:rsidRDefault="008C6736" w:rsidP="00805A54">
            <w:pPr>
              <w:pStyle w:val="odststandard"/>
              <w:spacing w:after="0"/>
              <w:jc w:val="center"/>
              <w:rPr>
                <w:rStyle w:val="pubyear"/>
              </w:rPr>
            </w:pPr>
            <w:r w:rsidRPr="00805A54">
              <w:rPr>
                <w:rStyle w:val="pubyear"/>
              </w:rPr>
              <w:t>2</w:t>
            </w:r>
          </w:p>
        </w:tc>
        <w:tc>
          <w:tcPr>
            <w:tcW w:w="1979" w:type="dxa"/>
            <w:noWrap/>
            <w:hideMark/>
          </w:tcPr>
          <w:p w14:paraId="5E32555D" w14:textId="77777777" w:rsidR="008C6736" w:rsidRPr="00805A54" w:rsidRDefault="008C6736" w:rsidP="00805A54">
            <w:pPr>
              <w:pStyle w:val="odststandard"/>
              <w:spacing w:after="0"/>
              <w:jc w:val="center"/>
              <w:rPr>
                <w:rStyle w:val="pubyear"/>
              </w:rPr>
            </w:pPr>
            <w:r w:rsidRPr="00805A54">
              <w:rPr>
                <w:rStyle w:val="pubyear"/>
              </w:rPr>
              <w:t>0,575</w:t>
            </w:r>
          </w:p>
        </w:tc>
      </w:tr>
      <w:tr w:rsidR="008C6736" w:rsidRPr="00805A54" w14:paraId="78EFDCB3" w14:textId="77777777" w:rsidTr="00805A54">
        <w:trPr>
          <w:trHeight w:val="113"/>
        </w:trPr>
        <w:tc>
          <w:tcPr>
            <w:tcW w:w="5101" w:type="dxa"/>
            <w:noWrap/>
            <w:hideMark/>
          </w:tcPr>
          <w:p w14:paraId="7A3A486B" w14:textId="77777777" w:rsidR="008C6736" w:rsidRPr="00805A54" w:rsidRDefault="008C6736" w:rsidP="00805A54">
            <w:pPr>
              <w:pStyle w:val="odststandard"/>
              <w:spacing w:after="0"/>
              <w:rPr>
                <w:rStyle w:val="pubyear"/>
              </w:rPr>
            </w:pPr>
            <w:proofErr w:type="spellStart"/>
            <w:r w:rsidRPr="00805A54">
              <w:rPr>
                <w:rStyle w:val="pubyear"/>
              </w:rPr>
              <w:t>Construction</w:t>
            </w:r>
            <w:proofErr w:type="spellEnd"/>
            <w:r w:rsidRPr="00805A54">
              <w:rPr>
                <w:rStyle w:val="pubyear"/>
              </w:rPr>
              <w:t xml:space="preserve"> </w:t>
            </w:r>
            <w:proofErr w:type="spellStart"/>
            <w:r w:rsidRPr="00805A54">
              <w:rPr>
                <w:rStyle w:val="pubyear"/>
              </w:rPr>
              <w:t>Building</w:t>
            </w:r>
            <w:proofErr w:type="spellEnd"/>
            <w:r w:rsidRPr="00805A54">
              <w:rPr>
                <w:rStyle w:val="pubyear"/>
              </w:rPr>
              <w:t xml:space="preserve"> Technology</w:t>
            </w:r>
          </w:p>
        </w:tc>
        <w:tc>
          <w:tcPr>
            <w:tcW w:w="1843" w:type="dxa"/>
            <w:noWrap/>
            <w:hideMark/>
          </w:tcPr>
          <w:p w14:paraId="28F92EE7" w14:textId="77777777" w:rsidR="008C6736" w:rsidRPr="00805A54" w:rsidRDefault="008C6736" w:rsidP="00805A54">
            <w:pPr>
              <w:pStyle w:val="odststandard"/>
              <w:spacing w:after="0"/>
              <w:jc w:val="center"/>
              <w:rPr>
                <w:rStyle w:val="pubyear"/>
              </w:rPr>
            </w:pPr>
            <w:r w:rsidRPr="00805A54">
              <w:rPr>
                <w:rStyle w:val="pubyear"/>
              </w:rPr>
              <w:t>2</w:t>
            </w:r>
          </w:p>
        </w:tc>
        <w:tc>
          <w:tcPr>
            <w:tcW w:w="1979" w:type="dxa"/>
            <w:noWrap/>
            <w:hideMark/>
          </w:tcPr>
          <w:p w14:paraId="7A891B79" w14:textId="77777777" w:rsidR="008C6736" w:rsidRPr="00805A54" w:rsidRDefault="008C6736" w:rsidP="00805A54">
            <w:pPr>
              <w:pStyle w:val="odststandard"/>
              <w:spacing w:after="0"/>
              <w:jc w:val="center"/>
              <w:rPr>
                <w:rStyle w:val="pubyear"/>
              </w:rPr>
            </w:pPr>
            <w:r w:rsidRPr="00805A54">
              <w:rPr>
                <w:rStyle w:val="pubyear"/>
              </w:rPr>
              <w:t>0,575</w:t>
            </w:r>
          </w:p>
        </w:tc>
      </w:tr>
      <w:tr w:rsidR="008C6736" w:rsidRPr="00805A54" w14:paraId="5B390EBB" w14:textId="77777777" w:rsidTr="00805A54">
        <w:trPr>
          <w:trHeight w:val="113"/>
        </w:trPr>
        <w:tc>
          <w:tcPr>
            <w:tcW w:w="5101" w:type="dxa"/>
            <w:noWrap/>
          </w:tcPr>
          <w:p w14:paraId="24F2C706" w14:textId="77777777" w:rsidR="008C6736" w:rsidRPr="00805A54" w:rsidRDefault="008C6736" w:rsidP="00805A54">
            <w:pPr>
              <w:pStyle w:val="odststandard"/>
              <w:spacing w:after="0"/>
              <w:rPr>
                <w:rStyle w:val="pubyear"/>
              </w:rPr>
            </w:pPr>
            <w:proofErr w:type="spellStart"/>
            <w:r w:rsidRPr="00805A54">
              <w:rPr>
                <w:rStyle w:val="pubyear"/>
              </w:rPr>
              <w:t>Optics</w:t>
            </w:r>
            <w:proofErr w:type="spellEnd"/>
          </w:p>
        </w:tc>
        <w:tc>
          <w:tcPr>
            <w:tcW w:w="1843" w:type="dxa"/>
            <w:noWrap/>
          </w:tcPr>
          <w:p w14:paraId="10C9FEBC" w14:textId="77777777" w:rsidR="008C6736" w:rsidRPr="00805A54" w:rsidRDefault="008C6736" w:rsidP="00805A54">
            <w:pPr>
              <w:pStyle w:val="odststandard"/>
              <w:spacing w:after="0"/>
              <w:jc w:val="center"/>
              <w:rPr>
                <w:rStyle w:val="pubyear"/>
              </w:rPr>
            </w:pPr>
            <w:r w:rsidRPr="00805A54">
              <w:rPr>
                <w:rStyle w:val="pubyear"/>
              </w:rPr>
              <w:t>2</w:t>
            </w:r>
          </w:p>
        </w:tc>
        <w:tc>
          <w:tcPr>
            <w:tcW w:w="1979" w:type="dxa"/>
            <w:noWrap/>
          </w:tcPr>
          <w:p w14:paraId="303E25B3" w14:textId="77777777" w:rsidR="008C6736" w:rsidRPr="00805A54" w:rsidRDefault="008C6736" w:rsidP="00805A54">
            <w:pPr>
              <w:pStyle w:val="odststandard"/>
              <w:spacing w:after="0"/>
              <w:jc w:val="center"/>
              <w:rPr>
                <w:rStyle w:val="pubyear"/>
              </w:rPr>
            </w:pPr>
            <w:r w:rsidRPr="00805A54">
              <w:rPr>
                <w:rStyle w:val="pubyear"/>
              </w:rPr>
              <w:t>0,575</w:t>
            </w:r>
          </w:p>
        </w:tc>
      </w:tr>
      <w:tr w:rsidR="008C6736" w:rsidRPr="00805A54" w14:paraId="54D01267" w14:textId="77777777" w:rsidTr="00805A54">
        <w:trPr>
          <w:trHeight w:val="113"/>
        </w:trPr>
        <w:tc>
          <w:tcPr>
            <w:tcW w:w="5101" w:type="dxa"/>
            <w:noWrap/>
          </w:tcPr>
          <w:p w14:paraId="36F6F972" w14:textId="77777777" w:rsidR="008C6736" w:rsidRPr="00805A54" w:rsidRDefault="008C6736" w:rsidP="00805A54">
            <w:pPr>
              <w:pStyle w:val="odststandard"/>
              <w:spacing w:after="0"/>
              <w:rPr>
                <w:rStyle w:val="pubyear"/>
              </w:rPr>
            </w:pPr>
            <w:r w:rsidRPr="00805A54">
              <w:rPr>
                <w:rStyle w:val="pubyear"/>
              </w:rPr>
              <w:t xml:space="preserve">Radiology </w:t>
            </w:r>
            <w:proofErr w:type="spellStart"/>
            <w:r w:rsidRPr="00805A54">
              <w:rPr>
                <w:rStyle w:val="pubyear"/>
              </w:rPr>
              <w:t>Nuclear</w:t>
            </w:r>
            <w:proofErr w:type="spellEnd"/>
            <w:r w:rsidRPr="00805A54">
              <w:rPr>
                <w:rStyle w:val="pubyear"/>
              </w:rPr>
              <w:t xml:space="preserve"> </w:t>
            </w:r>
            <w:proofErr w:type="spellStart"/>
            <w:r w:rsidRPr="00805A54">
              <w:rPr>
                <w:rStyle w:val="pubyear"/>
              </w:rPr>
              <w:t>Medicine</w:t>
            </w:r>
            <w:proofErr w:type="spellEnd"/>
            <w:r w:rsidRPr="00805A54">
              <w:rPr>
                <w:rStyle w:val="pubyear"/>
              </w:rPr>
              <w:t xml:space="preserve"> </w:t>
            </w:r>
            <w:proofErr w:type="spellStart"/>
            <w:r w:rsidRPr="00805A54">
              <w:rPr>
                <w:rStyle w:val="pubyear"/>
              </w:rPr>
              <w:t>Medical</w:t>
            </w:r>
            <w:proofErr w:type="spellEnd"/>
            <w:r w:rsidRPr="00805A54">
              <w:rPr>
                <w:rStyle w:val="pubyear"/>
              </w:rPr>
              <w:t xml:space="preserve"> </w:t>
            </w:r>
            <w:proofErr w:type="spellStart"/>
            <w:r w:rsidRPr="00805A54">
              <w:rPr>
                <w:rStyle w:val="pubyear"/>
              </w:rPr>
              <w:t>Imaging</w:t>
            </w:r>
            <w:proofErr w:type="spellEnd"/>
          </w:p>
        </w:tc>
        <w:tc>
          <w:tcPr>
            <w:tcW w:w="1843" w:type="dxa"/>
            <w:noWrap/>
          </w:tcPr>
          <w:p w14:paraId="3BCC5844" w14:textId="77777777" w:rsidR="008C6736" w:rsidRPr="00805A54" w:rsidRDefault="008C6736" w:rsidP="00805A54">
            <w:pPr>
              <w:pStyle w:val="odststandard"/>
              <w:spacing w:after="0"/>
              <w:jc w:val="center"/>
              <w:rPr>
                <w:rStyle w:val="pubyear"/>
              </w:rPr>
            </w:pPr>
            <w:r w:rsidRPr="00805A54">
              <w:rPr>
                <w:rStyle w:val="pubyear"/>
              </w:rPr>
              <w:t>2</w:t>
            </w:r>
          </w:p>
        </w:tc>
        <w:tc>
          <w:tcPr>
            <w:tcW w:w="1979" w:type="dxa"/>
            <w:noWrap/>
          </w:tcPr>
          <w:p w14:paraId="2962F7FB" w14:textId="77777777" w:rsidR="008C6736" w:rsidRPr="00805A54" w:rsidRDefault="008C6736" w:rsidP="00805A54">
            <w:pPr>
              <w:pStyle w:val="odststandard"/>
              <w:spacing w:after="0"/>
              <w:jc w:val="center"/>
              <w:rPr>
                <w:rStyle w:val="pubyear"/>
              </w:rPr>
            </w:pPr>
            <w:r w:rsidRPr="00805A54">
              <w:rPr>
                <w:rStyle w:val="pubyear"/>
              </w:rPr>
              <w:t>0,575</w:t>
            </w:r>
          </w:p>
        </w:tc>
      </w:tr>
    </w:tbl>
    <w:p w14:paraId="4D5ED86D" w14:textId="77777777" w:rsidR="008C6736" w:rsidRPr="00805A54" w:rsidRDefault="008C6736" w:rsidP="008C6736">
      <w:pPr>
        <w:pStyle w:val="Titulek"/>
        <w:rPr>
          <w:rStyle w:val="pubyear"/>
        </w:rPr>
      </w:pPr>
    </w:p>
    <w:p w14:paraId="4AA1B3B9" w14:textId="77777777" w:rsidR="008C6736" w:rsidRPr="00805A54" w:rsidRDefault="008C6736" w:rsidP="008C6736">
      <w:pPr>
        <w:spacing w:after="200" w:line="276" w:lineRule="auto"/>
        <w:rPr>
          <w:rStyle w:val="pubyear"/>
        </w:rPr>
      </w:pPr>
      <w:r w:rsidRPr="00805A54">
        <w:rPr>
          <w:rStyle w:val="pubyear"/>
        </w:rPr>
        <w:br w:type="page"/>
      </w:r>
    </w:p>
    <w:p w14:paraId="3878B027" w14:textId="2AFAAB2E" w:rsidR="008C6736" w:rsidRPr="00805A54" w:rsidRDefault="008C6736" w:rsidP="008C6736">
      <w:pPr>
        <w:pStyle w:val="Titulek"/>
        <w:rPr>
          <w:rStyle w:val="pubyear"/>
        </w:rPr>
      </w:pPr>
      <w:r w:rsidRPr="00805A54">
        <w:rPr>
          <w:rStyle w:val="pubyear"/>
        </w:rPr>
        <w:lastRenderedPageBreak/>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2</w:t>
      </w:r>
      <w:r w:rsidRPr="00805A54">
        <w:rPr>
          <w:rStyle w:val="pubyear"/>
        </w:rPr>
        <w:fldChar w:fldCharType="end"/>
      </w:r>
      <w:r w:rsidRPr="00805A54">
        <w:rPr>
          <w:rStyle w:val="pubyear"/>
        </w:rPr>
        <w:t>: Počet publikačních výstupů akademických pracovníků FAI indexovaných v databázi SCOPUS v letech 2019-2024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8C6736" w:rsidRPr="000E0A60" w14:paraId="4B9D146C" w14:textId="77777777" w:rsidTr="000E0A60">
        <w:trPr>
          <w:trHeight w:val="283"/>
        </w:trPr>
        <w:tc>
          <w:tcPr>
            <w:tcW w:w="5103" w:type="dxa"/>
            <w:shd w:val="clear" w:color="auto" w:fill="FDE9D9" w:themeFill="accent6" w:themeFillTint="33"/>
            <w:noWrap/>
            <w:vAlign w:val="center"/>
            <w:hideMark/>
          </w:tcPr>
          <w:p w14:paraId="090A89E2" w14:textId="77777777" w:rsidR="008C6736" w:rsidRPr="000E0A60" w:rsidRDefault="008C6736" w:rsidP="00805A54">
            <w:pPr>
              <w:pStyle w:val="odststandard"/>
              <w:rPr>
                <w:rStyle w:val="pubyear"/>
                <w:b/>
                <w:bCs/>
              </w:rPr>
            </w:pPr>
            <w:r w:rsidRPr="000E0A60">
              <w:rPr>
                <w:rStyle w:val="pubyear"/>
                <w:b/>
                <w:bCs/>
              </w:rPr>
              <w:t xml:space="preserve">SCOPUS </w:t>
            </w:r>
            <w:proofErr w:type="spellStart"/>
            <w:r w:rsidRPr="000E0A60">
              <w:rPr>
                <w:rStyle w:val="pubyear"/>
                <w:b/>
                <w:bCs/>
              </w:rPr>
              <w:t>subject</w:t>
            </w:r>
            <w:proofErr w:type="spellEnd"/>
            <w:r w:rsidRPr="000E0A60">
              <w:rPr>
                <w:rStyle w:val="pubyear"/>
                <w:b/>
                <w:bCs/>
              </w:rPr>
              <w:t xml:space="preserve"> Area</w:t>
            </w:r>
          </w:p>
        </w:tc>
        <w:tc>
          <w:tcPr>
            <w:tcW w:w="1832" w:type="dxa"/>
            <w:shd w:val="clear" w:color="auto" w:fill="FDE9D9" w:themeFill="accent6" w:themeFillTint="33"/>
            <w:noWrap/>
            <w:vAlign w:val="center"/>
            <w:hideMark/>
          </w:tcPr>
          <w:p w14:paraId="7458620A" w14:textId="77777777" w:rsidR="008C6736" w:rsidRPr="000E0A60" w:rsidRDefault="008C6736" w:rsidP="00805A54">
            <w:pPr>
              <w:pStyle w:val="odststandard"/>
              <w:jc w:val="center"/>
              <w:rPr>
                <w:rStyle w:val="pubyear"/>
                <w:b/>
                <w:bCs/>
              </w:rPr>
            </w:pPr>
            <w:r w:rsidRPr="000E0A60">
              <w:rPr>
                <w:rStyle w:val="pubyear"/>
                <w:b/>
                <w:bCs/>
              </w:rPr>
              <w:t>Počet záznamů</w:t>
            </w:r>
          </w:p>
        </w:tc>
        <w:tc>
          <w:tcPr>
            <w:tcW w:w="1995" w:type="dxa"/>
            <w:shd w:val="clear" w:color="auto" w:fill="FDE9D9" w:themeFill="accent6" w:themeFillTint="33"/>
            <w:noWrap/>
            <w:vAlign w:val="center"/>
            <w:hideMark/>
          </w:tcPr>
          <w:p w14:paraId="7DB609A6" w14:textId="77777777" w:rsidR="008C6736" w:rsidRPr="000E0A60" w:rsidRDefault="008C6736" w:rsidP="00805A54">
            <w:pPr>
              <w:pStyle w:val="odststandard"/>
              <w:jc w:val="center"/>
              <w:rPr>
                <w:rStyle w:val="pubyear"/>
                <w:b/>
                <w:bCs/>
              </w:rPr>
            </w:pPr>
            <w:r w:rsidRPr="000E0A60">
              <w:rPr>
                <w:rStyle w:val="pubyear"/>
                <w:b/>
                <w:bCs/>
              </w:rPr>
              <w:t>Procentuální podíl z </w:t>
            </w:r>
            <w:proofErr w:type="spellStart"/>
            <w:r w:rsidRPr="000E0A60">
              <w:rPr>
                <w:rStyle w:val="pubyear"/>
                <w:b/>
                <w:bCs/>
              </w:rPr>
              <w:t>celk</w:t>
            </w:r>
            <w:proofErr w:type="spellEnd"/>
            <w:r w:rsidRPr="000E0A60">
              <w:rPr>
                <w:rStyle w:val="pubyear"/>
                <w:b/>
                <w:bCs/>
              </w:rPr>
              <w:t>. počtu 739</w:t>
            </w:r>
          </w:p>
        </w:tc>
      </w:tr>
      <w:tr w:rsidR="008C6736" w:rsidRPr="00805A54" w14:paraId="5303BBE7" w14:textId="77777777" w:rsidTr="00805A54">
        <w:trPr>
          <w:trHeight w:val="283"/>
        </w:trPr>
        <w:tc>
          <w:tcPr>
            <w:tcW w:w="5103" w:type="dxa"/>
            <w:noWrap/>
            <w:hideMark/>
          </w:tcPr>
          <w:p w14:paraId="64255B75" w14:textId="77777777" w:rsidR="008C6736" w:rsidRPr="00805A54" w:rsidRDefault="008C6736" w:rsidP="00805A54">
            <w:pPr>
              <w:pStyle w:val="odststandard"/>
              <w:rPr>
                <w:rStyle w:val="pubyear"/>
              </w:rPr>
            </w:pPr>
            <w:proofErr w:type="spellStart"/>
            <w:r w:rsidRPr="00805A54">
              <w:rPr>
                <w:rStyle w:val="pubyear"/>
              </w:rPr>
              <w:t>Engineering</w:t>
            </w:r>
            <w:proofErr w:type="spellEnd"/>
          </w:p>
        </w:tc>
        <w:tc>
          <w:tcPr>
            <w:tcW w:w="1832" w:type="dxa"/>
            <w:noWrap/>
            <w:hideMark/>
          </w:tcPr>
          <w:p w14:paraId="08328ABF" w14:textId="77777777" w:rsidR="008C6736" w:rsidRPr="00805A54" w:rsidRDefault="008C6736" w:rsidP="00805A54">
            <w:pPr>
              <w:pStyle w:val="odststandard"/>
              <w:jc w:val="center"/>
              <w:rPr>
                <w:rStyle w:val="pubyear"/>
              </w:rPr>
            </w:pPr>
            <w:r w:rsidRPr="00805A54">
              <w:rPr>
                <w:rStyle w:val="pubyear"/>
              </w:rPr>
              <w:t>446</w:t>
            </w:r>
          </w:p>
        </w:tc>
        <w:tc>
          <w:tcPr>
            <w:tcW w:w="1995" w:type="dxa"/>
            <w:noWrap/>
            <w:hideMark/>
          </w:tcPr>
          <w:p w14:paraId="160182CD" w14:textId="77777777" w:rsidR="008C6736" w:rsidRPr="00805A54" w:rsidRDefault="008C6736" w:rsidP="00805A54">
            <w:pPr>
              <w:pStyle w:val="odststandard"/>
              <w:jc w:val="center"/>
              <w:rPr>
                <w:rStyle w:val="pubyear"/>
              </w:rPr>
            </w:pPr>
            <w:r w:rsidRPr="00805A54">
              <w:rPr>
                <w:rStyle w:val="pubyear"/>
              </w:rPr>
              <w:t>60,352</w:t>
            </w:r>
          </w:p>
        </w:tc>
      </w:tr>
      <w:tr w:rsidR="008C6736" w:rsidRPr="00805A54" w14:paraId="740A0E46" w14:textId="77777777" w:rsidTr="00805A54">
        <w:trPr>
          <w:trHeight w:val="283"/>
        </w:trPr>
        <w:tc>
          <w:tcPr>
            <w:tcW w:w="5103" w:type="dxa"/>
            <w:noWrap/>
            <w:hideMark/>
          </w:tcPr>
          <w:p w14:paraId="514C670E" w14:textId="77777777" w:rsidR="008C6736" w:rsidRPr="00805A54" w:rsidRDefault="008C6736" w:rsidP="00805A54">
            <w:pPr>
              <w:pStyle w:val="odststandard"/>
              <w:rPr>
                <w:rStyle w:val="pubyear"/>
              </w:rPr>
            </w:pPr>
            <w:proofErr w:type="spellStart"/>
            <w:r w:rsidRPr="00805A54">
              <w:rPr>
                <w:rStyle w:val="pubyear"/>
              </w:rPr>
              <w:t>Computer</w:t>
            </w:r>
            <w:proofErr w:type="spellEnd"/>
            <w:r w:rsidRPr="00805A54">
              <w:rPr>
                <w:rStyle w:val="pubyear"/>
              </w:rPr>
              <w:t xml:space="preserve"> Science</w:t>
            </w:r>
          </w:p>
        </w:tc>
        <w:tc>
          <w:tcPr>
            <w:tcW w:w="1832" w:type="dxa"/>
            <w:noWrap/>
            <w:hideMark/>
          </w:tcPr>
          <w:p w14:paraId="7B1A71A1" w14:textId="77777777" w:rsidR="008C6736" w:rsidRPr="00805A54" w:rsidRDefault="008C6736" w:rsidP="00805A54">
            <w:pPr>
              <w:pStyle w:val="odststandard"/>
              <w:jc w:val="center"/>
              <w:rPr>
                <w:rStyle w:val="pubyear"/>
              </w:rPr>
            </w:pPr>
            <w:r w:rsidRPr="00805A54">
              <w:rPr>
                <w:rStyle w:val="pubyear"/>
              </w:rPr>
              <w:t>416</w:t>
            </w:r>
          </w:p>
        </w:tc>
        <w:tc>
          <w:tcPr>
            <w:tcW w:w="1995" w:type="dxa"/>
            <w:noWrap/>
            <w:hideMark/>
          </w:tcPr>
          <w:p w14:paraId="40861CC2" w14:textId="77777777" w:rsidR="008C6736" w:rsidRPr="00805A54" w:rsidRDefault="008C6736" w:rsidP="00805A54">
            <w:pPr>
              <w:pStyle w:val="odststandard"/>
              <w:jc w:val="center"/>
              <w:rPr>
                <w:rStyle w:val="pubyear"/>
              </w:rPr>
            </w:pPr>
            <w:r w:rsidRPr="00805A54">
              <w:rPr>
                <w:rStyle w:val="pubyear"/>
              </w:rPr>
              <w:t>56,292</w:t>
            </w:r>
          </w:p>
        </w:tc>
      </w:tr>
      <w:tr w:rsidR="008C6736" w:rsidRPr="00805A54" w14:paraId="3ECA0462" w14:textId="77777777" w:rsidTr="00805A54">
        <w:trPr>
          <w:trHeight w:val="283"/>
        </w:trPr>
        <w:tc>
          <w:tcPr>
            <w:tcW w:w="5103" w:type="dxa"/>
            <w:noWrap/>
            <w:hideMark/>
          </w:tcPr>
          <w:p w14:paraId="40D27E6D" w14:textId="77777777" w:rsidR="008C6736" w:rsidRPr="00805A54" w:rsidRDefault="008C6736" w:rsidP="00805A54">
            <w:pPr>
              <w:pStyle w:val="odststandard"/>
              <w:rPr>
                <w:rStyle w:val="pubyear"/>
              </w:rPr>
            </w:pPr>
            <w:proofErr w:type="spellStart"/>
            <w:r w:rsidRPr="00805A54">
              <w:rPr>
                <w:rStyle w:val="pubyear"/>
              </w:rPr>
              <w:t>Mathematics</w:t>
            </w:r>
            <w:proofErr w:type="spellEnd"/>
          </w:p>
        </w:tc>
        <w:tc>
          <w:tcPr>
            <w:tcW w:w="1832" w:type="dxa"/>
            <w:noWrap/>
            <w:hideMark/>
          </w:tcPr>
          <w:p w14:paraId="6649041F" w14:textId="77777777" w:rsidR="008C6736" w:rsidRPr="00805A54" w:rsidRDefault="008C6736" w:rsidP="00805A54">
            <w:pPr>
              <w:pStyle w:val="odststandard"/>
              <w:jc w:val="center"/>
              <w:rPr>
                <w:rStyle w:val="pubyear"/>
              </w:rPr>
            </w:pPr>
            <w:r w:rsidRPr="00805A54">
              <w:rPr>
                <w:rStyle w:val="pubyear"/>
              </w:rPr>
              <w:t>141</w:t>
            </w:r>
          </w:p>
        </w:tc>
        <w:tc>
          <w:tcPr>
            <w:tcW w:w="1995" w:type="dxa"/>
            <w:noWrap/>
            <w:hideMark/>
          </w:tcPr>
          <w:p w14:paraId="1A300204" w14:textId="77777777" w:rsidR="008C6736" w:rsidRPr="00805A54" w:rsidRDefault="008C6736" w:rsidP="00805A54">
            <w:pPr>
              <w:pStyle w:val="odststandard"/>
              <w:jc w:val="center"/>
              <w:rPr>
                <w:rStyle w:val="pubyear"/>
              </w:rPr>
            </w:pPr>
            <w:r w:rsidRPr="00805A54">
              <w:rPr>
                <w:rStyle w:val="pubyear"/>
              </w:rPr>
              <w:t>19,08</w:t>
            </w:r>
          </w:p>
        </w:tc>
      </w:tr>
      <w:tr w:rsidR="008C6736" w:rsidRPr="00805A54" w14:paraId="6F711E9B" w14:textId="77777777" w:rsidTr="00805A54">
        <w:trPr>
          <w:trHeight w:val="283"/>
        </w:trPr>
        <w:tc>
          <w:tcPr>
            <w:tcW w:w="5103" w:type="dxa"/>
            <w:noWrap/>
            <w:hideMark/>
          </w:tcPr>
          <w:p w14:paraId="6716EE87" w14:textId="77777777" w:rsidR="008C6736" w:rsidRPr="00805A54" w:rsidRDefault="008C6736" w:rsidP="00805A54">
            <w:pPr>
              <w:pStyle w:val="odststandard"/>
              <w:rPr>
                <w:rStyle w:val="pubyear"/>
              </w:rPr>
            </w:pPr>
            <w:proofErr w:type="spellStart"/>
            <w:r w:rsidRPr="00805A54">
              <w:rPr>
                <w:rStyle w:val="pubyear"/>
              </w:rPr>
              <w:t>Materials</w:t>
            </w:r>
            <w:proofErr w:type="spellEnd"/>
            <w:r w:rsidRPr="00805A54">
              <w:rPr>
                <w:rStyle w:val="pubyear"/>
              </w:rPr>
              <w:t xml:space="preserve"> Science</w:t>
            </w:r>
          </w:p>
        </w:tc>
        <w:tc>
          <w:tcPr>
            <w:tcW w:w="1832" w:type="dxa"/>
            <w:noWrap/>
            <w:hideMark/>
          </w:tcPr>
          <w:p w14:paraId="75C9A375" w14:textId="77777777" w:rsidR="008C6736" w:rsidRPr="00805A54" w:rsidRDefault="008C6736" w:rsidP="00805A54">
            <w:pPr>
              <w:pStyle w:val="odststandard"/>
              <w:jc w:val="center"/>
              <w:rPr>
                <w:rStyle w:val="pubyear"/>
              </w:rPr>
            </w:pPr>
            <w:r w:rsidRPr="00805A54">
              <w:rPr>
                <w:rStyle w:val="pubyear"/>
              </w:rPr>
              <w:t>89</w:t>
            </w:r>
          </w:p>
        </w:tc>
        <w:tc>
          <w:tcPr>
            <w:tcW w:w="1995" w:type="dxa"/>
            <w:noWrap/>
            <w:hideMark/>
          </w:tcPr>
          <w:p w14:paraId="5390A75B" w14:textId="77777777" w:rsidR="008C6736" w:rsidRPr="00805A54" w:rsidRDefault="008C6736" w:rsidP="00805A54">
            <w:pPr>
              <w:pStyle w:val="odststandard"/>
              <w:jc w:val="center"/>
              <w:rPr>
                <w:rStyle w:val="pubyear"/>
              </w:rPr>
            </w:pPr>
            <w:r w:rsidRPr="00805A54">
              <w:rPr>
                <w:rStyle w:val="pubyear"/>
              </w:rPr>
              <w:t>12,043</w:t>
            </w:r>
          </w:p>
        </w:tc>
      </w:tr>
      <w:tr w:rsidR="008C6736" w:rsidRPr="00805A54" w14:paraId="4927ED7F" w14:textId="77777777" w:rsidTr="00805A54">
        <w:trPr>
          <w:trHeight w:val="283"/>
        </w:trPr>
        <w:tc>
          <w:tcPr>
            <w:tcW w:w="5103" w:type="dxa"/>
            <w:noWrap/>
            <w:hideMark/>
          </w:tcPr>
          <w:p w14:paraId="61B00443" w14:textId="77777777" w:rsidR="008C6736" w:rsidRPr="00805A54" w:rsidRDefault="008C6736" w:rsidP="00805A54">
            <w:pPr>
              <w:pStyle w:val="odststandard"/>
              <w:rPr>
                <w:rStyle w:val="pubyear"/>
              </w:rPr>
            </w:pPr>
            <w:proofErr w:type="spellStart"/>
            <w:r w:rsidRPr="00805A54">
              <w:rPr>
                <w:rStyle w:val="pubyear"/>
              </w:rPr>
              <w:t>Physics</w:t>
            </w:r>
            <w:proofErr w:type="spellEnd"/>
            <w:r w:rsidRPr="00805A54">
              <w:rPr>
                <w:rStyle w:val="pubyear"/>
              </w:rPr>
              <w:t xml:space="preserve"> and Astronomy</w:t>
            </w:r>
          </w:p>
        </w:tc>
        <w:tc>
          <w:tcPr>
            <w:tcW w:w="1832" w:type="dxa"/>
            <w:noWrap/>
            <w:hideMark/>
          </w:tcPr>
          <w:p w14:paraId="38A0642B" w14:textId="77777777" w:rsidR="008C6736" w:rsidRPr="00805A54" w:rsidRDefault="008C6736" w:rsidP="00805A54">
            <w:pPr>
              <w:pStyle w:val="odststandard"/>
              <w:jc w:val="center"/>
              <w:rPr>
                <w:rStyle w:val="pubyear"/>
              </w:rPr>
            </w:pPr>
            <w:r w:rsidRPr="00805A54">
              <w:rPr>
                <w:rStyle w:val="pubyear"/>
              </w:rPr>
              <w:t>72</w:t>
            </w:r>
          </w:p>
        </w:tc>
        <w:tc>
          <w:tcPr>
            <w:tcW w:w="1995" w:type="dxa"/>
            <w:noWrap/>
            <w:hideMark/>
          </w:tcPr>
          <w:p w14:paraId="7C2F99B0" w14:textId="77777777" w:rsidR="008C6736" w:rsidRPr="00805A54" w:rsidRDefault="008C6736" w:rsidP="00805A54">
            <w:pPr>
              <w:pStyle w:val="odststandard"/>
              <w:jc w:val="center"/>
              <w:rPr>
                <w:rStyle w:val="pubyear"/>
              </w:rPr>
            </w:pPr>
            <w:r w:rsidRPr="00805A54">
              <w:rPr>
                <w:rStyle w:val="pubyear"/>
              </w:rPr>
              <w:t>9,743</w:t>
            </w:r>
          </w:p>
        </w:tc>
      </w:tr>
      <w:tr w:rsidR="008C6736" w:rsidRPr="00805A54" w14:paraId="634B6DBA" w14:textId="77777777" w:rsidTr="00805A54">
        <w:trPr>
          <w:trHeight w:val="283"/>
        </w:trPr>
        <w:tc>
          <w:tcPr>
            <w:tcW w:w="5103" w:type="dxa"/>
            <w:noWrap/>
            <w:hideMark/>
          </w:tcPr>
          <w:p w14:paraId="1BCF0505" w14:textId="77777777" w:rsidR="008C6736" w:rsidRPr="00805A54" w:rsidRDefault="008C6736" w:rsidP="00805A54">
            <w:pPr>
              <w:pStyle w:val="odststandard"/>
              <w:rPr>
                <w:rStyle w:val="pubyear"/>
              </w:rPr>
            </w:pPr>
            <w:proofErr w:type="spellStart"/>
            <w:r w:rsidRPr="00805A54">
              <w:rPr>
                <w:rStyle w:val="pubyear"/>
              </w:rPr>
              <w:t>Social</w:t>
            </w:r>
            <w:proofErr w:type="spellEnd"/>
            <w:r w:rsidRPr="00805A54">
              <w:rPr>
                <w:rStyle w:val="pubyear"/>
              </w:rPr>
              <w:t xml:space="preserve"> </w:t>
            </w:r>
            <w:proofErr w:type="spellStart"/>
            <w:r w:rsidRPr="00805A54">
              <w:rPr>
                <w:rStyle w:val="pubyear"/>
              </w:rPr>
              <w:t>Sciences</w:t>
            </w:r>
            <w:proofErr w:type="spellEnd"/>
          </w:p>
        </w:tc>
        <w:tc>
          <w:tcPr>
            <w:tcW w:w="1832" w:type="dxa"/>
            <w:noWrap/>
            <w:hideMark/>
          </w:tcPr>
          <w:p w14:paraId="70004929" w14:textId="77777777" w:rsidR="008C6736" w:rsidRPr="00805A54" w:rsidRDefault="008C6736" w:rsidP="00805A54">
            <w:pPr>
              <w:pStyle w:val="odststandard"/>
              <w:jc w:val="center"/>
              <w:rPr>
                <w:rStyle w:val="pubyear"/>
              </w:rPr>
            </w:pPr>
            <w:r w:rsidRPr="00805A54">
              <w:rPr>
                <w:rStyle w:val="pubyear"/>
              </w:rPr>
              <w:t>65</w:t>
            </w:r>
          </w:p>
        </w:tc>
        <w:tc>
          <w:tcPr>
            <w:tcW w:w="1995" w:type="dxa"/>
            <w:noWrap/>
            <w:hideMark/>
          </w:tcPr>
          <w:p w14:paraId="56039A83" w14:textId="77777777" w:rsidR="008C6736" w:rsidRPr="00805A54" w:rsidRDefault="008C6736" w:rsidP="00805A54">
            <w:pPr>
              <w:pStyle w:val="odststandard"/>
              <w:jc w:val="center"/>
              <w:rPr>
                <w:rStyle w:val="pubyear"/>
              </w:rPr>
            </w:pPr>
            <w:r w:rsidRPr="00805A54">
              <w:rPr>
                <w:rStyle w:val="pubyear"/>
              </w:rPr>
              <w:t>8,796</w:t>
            </w:r>
          </w:p>
        </w:tc>
      </w:tr>
      <w:tr w:rsidR="008C6736" w:rsidRPr="00805A54" w14:paraId="593344FB" w14:textId="77777777" w:rsidTr="00805A54">
        <w:trPr>
          <w:trHeight w:val="283"/>
        </w:trPr>
        <w:tc>
          <w:tcPr>
            <w:tcW w:w="5103" w:type="dxa"/>
            <w:noWrap/>
            <w:hideMark/>
          </w:tcPr>
          <w:p w14:paraId="5FBD661D" w14:textId="77777777" w:rsidR="008C6736" w:rsidRPr="00805A54" w:rsidRDefault="008C6736" w:rsidP="00805A54">
            <w:pPr>
              <w:pStyle w:val="odststandard"/>
              <w:rPr>
                <w:rStyle w:val="pubyear"/>
              </w:rPr>
            </w:pPr>
            <w:proofErr w:type="spellStart"/>
            <w:r w:rsidRPr="00805A54">
              <w:rPr>
                <w:rStyle w:val="pubyear"/>
              </w:rPr>
              <w:t>Decision</w:t>
            </w:r>
            <w:proofErr w:type="spellEnd"/>
            <w:r w:rsidRPr="00805A54">
              <w:rPr>
                <w:rStyle w:val="pubyear"/>
              </w:rPr>
              <w:t xml:space="preserve"> </w:t>
            </w:r>
            <w:proofErr w:type="spellStart"/>
            <w:r w:rsidRPr="00805A54">
              <w:rPr>
                <w:rStyle w:val="pubyear"/>
              </w:rPr>
              <w:t>Sciences</w:t>
            </w:r>
            <w:proofErr w:type="spellEnd"/>
          </w:p>
        </w:tc>
        <w:tc>
          <w:tcPr>
            <w:tcW w:w="1832" w:type="dxa"/>
            <w:noWrap/>
            <w:hideMark/>
          </w:tcPr>
          <w:p w14:paraId="000355CF" w14:textId="77777777" w:rsidR="008C6736" w:rsidRPr="00805A54" w:rsidRDefault="008C6736" w:rsidP="00805A54">
            <w:pPr>
              <w:pStyle w:val="odststandard"/>
              <w:jc w:val="center"/>
              <w:rPr>
                <w:rStyle w:val="pubyear"/>
              </w:rPr>
            </w:pPr>
            <w:r w:rsidRPr="00805A54">
              <w:rPr>
                <w:rStyle w:val="pubyear"/>
              </w:rPr>
              <w:t>58</w:t>
            </w:r>
          </w:p>
        </w:tc>
        <w:tc>
          <w:tcPr>
            <w:tcW w:w="1995" w:type="dxa"/>
            <w:noWrap/>
            <w:hideMark/>
          </w:tcPr>
          <w:p w14:paraId="1AFF8F90" w14:textId="77777777" w:rsidR="008C6736" w:rsidRPr="00805A54" w:rsidRDefault="008C6736" w:rsidP="00805A54">
            <w:pPr>
              <w:pStyle w:val="odststandard"/>
              <w:jc w:val="center"/>
              <w:rPr>
                <w:rStyle w:val="pubyear"/>
              </w:rPr>
            </w:pPr>
            <w:r w:rsidRPr="00805A54">
              <w:rPr>
                <w:rStyle w:val="pubyear"/>
              </w:rPr>
              <w:t>7,848</w:t>
            </w:r>
          </w:p>
        </w:tc>
      </w:tr>
      <w:tr w:rsidR="008C6736" w:rsidRPr="00805A54" w14:paraId="1B240027" w14:textId="77777777" w:rsidTr="00805A54">
        <w:trPr>
          <w:trHeight w:val="283"/>
        </w:trPr>
        <w:tc>
          <w:tcPr>
            <w:tcW w:w="5103" w:type="dxa"/>
            <w:noWrap/>
            <w:hideMark/>
          </w:tcPr>
          <w:p w14:paraId="1EEA254B" w14:textId="77777777" w:rsidR="008C6736" w:rsidRPr="00805A54" w:rsidRDefault="008C6736" w:rsidP="00805A54">
            <w:pPr>
              <w:pStyle w:val="odststandard"/>
              <w:rPr>
                <w:rStyle w:val="pubyear"/>
              </w:rPr>
            </w:pPr>
            <w:proofErr w:type="spellStart"/>
            <w:r w:rsidRPr="00805A54">
              <w:rPr>
                <w:rStyle w:val="pubyear"/>
              </w:rPr>
              <w:t>Chemical</w:t>
            </w:r>
            <w:proofErr w:type="spellEnd"/>
            <w:r w:rsidRPr="00805A54">
              <w:rPr>
                <w:rStyle w:val="pubyear"/>
              </w:rPr>
              <w:t xml:space="preserve"> </w:t>
            </w:r>
            <w:proofErr w:type="spellStart"/>
            <w:r w:rsidRPr="00805A54">
              <w:rPr>
                <w:rStyle w:val="pubyear"/>
              </w:rPr>
              <w:t>Engineering</w:t>
            </w:r>
            <w:proofErr w:type="spellEnd"/>
          </w:p>
        </w:tc>
        <w:tc>
          <w:tcPr>
            <w:tcW w:w="1832" w:type="dxa"/>
            <w:noWrap/>
            <w:hideMark/>
          </w:tcPr>
          <w:p w14:paraId="17A570C9" w14:textId="77777777" w:rsidR="008C6736" w:rsidRPr="00805A54" w:rsidRDefault="008C6736" w:rsidP="00805A54">
            <w:pPr>
              <w:pStyle w:val="odststandard"/>
              <w:jc w:val="center"/>
              <w:rPr>
                <w:rStyle w:val="pubyear"/>
              </w:rPr>
            </w:pPr>
            <w:r w:rsidRPr="00805A54">
              <w:rPr>
                <w:rStyle w:val="pubyear"/>
              </w:rPr>
              <w:t>48</w:t>
            </w:r>
          </w:p>
        </w:tc>
        <w:tc>
          <w:tcPr>
            <w:tcW w:w="1995" w:type="dxa"/>
            <w:noWrap/>
            <w:hideMark/>
          </w:tcPr>
          <w:p w14:paraId="40E48DE2" w14:textId="77777777" w:rsidR="008C6736" w:rsidRPr="00805A54" w:rsidRDefault="008C6736" w:rsidP="00805A54">
            <w:pPr>
              <w:pStyle w:val="odststandard"/>
              <w:jc w:val="center"/>
              <w:rPr>
                <w:rStyle w:val="pubyear"/>
              </w:rPr>
            </w:pPr>
            <w:r w:rsidRPr="00805A54">
              <w:rPr>
                <w:rStyle w:val="pubyear"/>
              </w:rPr>
              <w:t>6,495</w:t>
            </w:r>
          </w:p>
        </w:tc>
      </w:tr>
      <w:tr w:rsidR="008C6736" w:rsidRPr="00805A54" w14:paraId="2EC7C25C" w14:textId="77777777" w:rsidTr="00805A54">
        <w:trPr>
          <w:trHeight w:val="283"/>
        </w:trPr>
        <w:tc>
          <w:tcPr>
            <w:tcW w:w="5103" w:type="dxa"/>
            <w:noWrap/>
            <w:hideMark/>
          </w:tcPr>
          <w:p w14:paraId="4F26A4F8" w14:textId="77777777" w:rsidR="008C6736" w:rsidRPr="00805A54" w:rsidRDefault="008C6736" w:rsidP="00805A54">
            <w:pPr>
              <w:pStyle w:val="odststandard"/>
              <w:rPr>
                <w:rStyle w:val="pubyear"/>
              </w:rPr>
            </w:pPr>
            <w:proofErr w:type="spellStart"/>
            <w:r w:rsidRPr="00805A54">
              <w:rPr>
                <w:rStyle w:val="pubyear"/>
              </w:rPr>
              <w:t>Energy</w:t>
            </w:r>
            <w:proofErr w:type="spellEnd"/>
          </w:p>
        </w:tc>
        <w:tc>
          <w:tcPr>
            <w:tcW w:w="1832" w:type="dxa"/>
            <w:noWrap/>
            <w:hideMark/>
          </w:tcPr>
          <w:p w14:paraId="18939EE7" w14:textId="77777777" w:rsidR="008C6736" w:rsidRPr="00805A54" w:rsidRDefault="008C6736" w:rsidP="00805A54">
            <w:pPr>
              <w:pStyle w:val="odststandard"/>
              <w:jc w:val="center"/>
              <w:rPr>
                <w:rStyle w:val="pubyear"/>
              </w:rPr>
            </w:pPr>
            <w:r w:rsidRPr="00805A54">
              <w:rPr>
                <w:rStyle w:val="pubyear"/>
              </w:rPr>
              <w:t>43</w:t>
            </w:r>
          </w:p>
        </w:tc>
        <w:tc>
          <w:tcPr>
            <w:tcW w:w="1995" w:type="dxa"/>
            <w:noWrap/>
            <w:hideMark/>
          </w:tcPr>
          <w:p w14:paraId="7243D177" w14:textId="77777777" w:rsidR="008C6736" w:rsidRPr="00805A54" w:rsidRDefault="008C6736" w:rsidP="00805A54">
            <w:pPr>
              <w:pStyle w:val="odststandard"/>
              <w:jc w:val="center"/>
              <w:rPr>
                <w:rStyle w:val="pubyear"/>
              </w:rPr>
            </w:pPr>
            <w:r w:rsidRPr="00805A54">
              <w:rPr>
                <w:rStyle w:val="pubyear"/>
              </w:rPr>
              <w:t>5,819</w:t>
            </w:r>
          </w:p>
        </w:tc>
      </w:tr>
      <w:tr w:rsidR="008C6736" w:rsidRPr="00805A54" w14:paraId="1DFC7D5C" w14:textId="77777777" w:rsidTr="00805A54">
        <w:trPr>
          <w:trHeight w:val="283"/>
        </w:trPr>
        <w:tc>
          <w:tcPr>
            <w:tcW w:w="5103" w:type="dxa"/>
            <w:noWrap/>
            <w:hideMark/>
          </w:tcPr>
          <w:p w14:paraId="40780E47" w14:textId="77777777" w:rsidR="008C6736" w:rsidRPr="00805A54" w:rsidRDefault="008C6736" w:rsidP="00805A54">
            <w:pPr>
              <w:pStyle w:val="odststandard"/>
              <w:rPr>
                <w:rStyle w:val="pubyear"/>
              </w:rPr>
            </w:pPr>
            <w:proofErr w:type="spellStart"/>
            <w:r w:rsidRPr="00805A54">
              <w:rPr>
                <w:rStyle w:val="pubyear"/>
              </w:rPr>
              <w:t>Chemistry</w:t>
            </w:r>
            <w:proofErr w:type="spellEnd"/>
          </w:p>
        </w:tc>
        <w:tc>
          <w:tcPr>
            <w:tcW w:w="1832" w:type="dxa"/>
            <w:noWrap/>
            <w:hideMark/>
          </w:tcPr>
          <w:p w14:paraId="58C87EE0" w14:textId="77777777" w:rsidR="008C6736" w:rsidRPr="00805A54" w:rsidRDefault="008C6736" w:rsidP="00805A54">
            <w:pPr>
              <w:pStyle w:val="odststandard"/>
              <w:jc w:val="center"/>
              <w:rPr>
                <w:rStyle w:val="pubyear"/>
              </w:rPr>
            </w:pPr>
            <w:r w:rsidRPr="00805A54">
              <w:rPr>
                <w:rStyle w:val="pubyear"/>
              </w:rPr>
              <w:t>32</w:t>
            </w:r>
          </w:p>
        </w:tc>
        <w:tc>
          <w:tcPr>
            <w:tcW w:w="1995" w:type="dxa"/>
            <w:noWrap/>
            <w:hideMark/>
          </w:tcPr>
          <w:p w14:paraId="1EB84359" w14:textId="77777777" w:rsidR="008C6736" w:rsidRPr="00805A54" w:rsidRDefault="008C6736" w:rsidP="00805A54">
            <w:pPr>
              <w:pStyle w:val="odststandard"/>
              <w:jc w:val="center"/>
              <w:rPr>
                <w:rStyle w:val="pubyear"/>
              </w:rPr>
            </w:pPr>
            <w:r w:rsidRPr="00805A54">
              <w:rPr>
                <w:rStyle w:val="pubyear"/>
              </w:rPr>
              <w:t>4,33</w:t>
            </w:r>
          </w:p>
        </w:tc>
      </w:tr>
      <w:tr w:rsidR="008C6736" w:rsidRPr="00805A54" w14:paraId="6D18E805" w14:textId="77777777" w:rsidTr="00805A54">
        <w:trPr>
          <w:trHeight w:val="283"/>
        </w:trPr>
        <w:tc>
          <w:tcPr>
            <w:tcW w:w="5103" w:type="dxa"/>
            <w:noWrap/>
            <w:hideMark/>
          </w:tcPr>
          <w:p w14:paraId="7A61E598" w14:textId="77777777" w:rsidR="008C6736" w:rsidRPr="00805A54" w:rsidRDefault="008C6736" w:rsidP="00805A54">
            <w:pPr>
              <w:pStyle w:val="odststandard"/>
              <w:rPr>
                <w:rStyle w:val="pubyear"/>
              </w:rPr>
            </w:pPr>
            <w:r w:rsidRPr="00805A54">
              <w:rPr>
                <w:rStyle w:val="pubyear"/>
              </w:rPr>
              <w:t xml:space="preserve">Business, Management and </w:t>
            </w:r>
            <w:proofErr w:type="spellStart"/>
            <w:r w:rsidRPr="00805A54">
              <w:rPr>
                <w:rStyle w:val="pubyear"/>
              </w:rPr>
              <w:t>Accounting</w:t>
            </w:r>
            <w:proofErr w:type="spellEnd"/>
          </w:p>
        </w:tc>
        <w:tc>
          <w:tcPr>
            <w:tcW w:w="1832" w:type="dxa"/>
            <w:noWrap/>
            <w:hideMark/>
          </w:tcPr>
          <w:p w14:paraId="18B1FABF" w14:textId="77777777" w:rsidR="008C6736" w:rsidRPr="00805A54" w:rsidRDefault="008C6736" w:rsidP="00805A54">
            <w:pPr>
              <w:pStyle w:val="odststandard"/>
              <w:jc w:val="center"/>
              <w:rPr>
                <w:rStyle w:val="pubyear"/>
              </w:rPr>
            </w:pPr>
            <w:r w:rsidRPr="00805A54">
              <w:rPr>
                <w:rStyle w:val="pubyear"/>
              </w:rPr>
              <w:t>25</w:t>
            </w:r>
          </w:p>
        </w:tc>
        <w:tc>
          <w:tcPr>
            <w:tcW w:w="1995" w:type="dxa"/>
            <w:noWrap/>
            <w:hideMark/>
          </w:tcPr>
          <w:p w14:paraId="7EED350B" w14:textId="77777777" w:rsidR="008C6736" w:rsidRPr="00805A54" w:rsidRDefault="008C6736" w:rsidP="00805A54">
            <w:pPr>
              <w:pStyle w:val="odststandard"/>
              <w:jc w:val="center"/>
              <w:rPr>
                <w:rStyle w:val="pubyear"/>
              </w:rPr>
            </w:pPr>
            <w:r w:rsidRPr="00805A54">
              <w:rPr>
                <w:rStyle w:val="pubyear"/>
              </w:rPr>
              <w:t>3,383</w:t>
            </w:r>
          </w:p>
        </w:tc>
      </w:tr>
      <w:tr w:rsidR="008C6736" w:rsidRPr="00805A54" w14:paraId="3C59BF90" w14:textId="77777777" w:rsidTr="00805A54">
        <w:trPr>
          <w:trHeight w:val="283"/>
        </w:trPr>
        <w:tc>
          <w:tcPr>
            <w:tcW w:w="5103" w:type="dxa"/>
            <w:noWrap/>
            <w:hideMark/>
          </w:tcPr>
          <w:p w14:paraId="6F89FFED" w14:textId="77777777" w:rsidR="008C6736" w:rsidRPr="00805A54" w:rsidRDefault="008C6736" w:rsidP="00805A54">
            <w:pPr>
              <w:pStyle w:val="odststandard"/>
              <w:rPr>
                <w:rStyle w:val="pubyear"/>
              </w:rPr>
            </w:pPr>
            <w:proofErr w:type="spellStart"/>
            <w:r w:rsidRPr="00805A54">
              <w:rPr>
                <w:rStyle w:val="pubyear"/>
              </w:rPr>
              <w:t>Environmental</w:t>
            </w:r>
            <w:proofErr w:type="spellEnd"/>
            <w:r w:rsidRPr="00805A54">
              <w:rPr>
                <w:rStyle w:val="pubyear"/>
              </w:rPr>
              <w:t xml:space="preserve"> Science</w:t>
            </w:r>
          </w:p>
        </w:tc>
        <w:tc>
          <w:tcPr>
            <w:tcW w:w="1832" w:type="dxa"/>
            <w:noWrap/>
            <w:hideMark/>
          </w:tcPr>
          <w:p w14:paraId="1C2C0788" w14:textId="77777777" w:rsidR="008C6736" w:rsidRPr="00805A54" w:rsidRDefault="008C6736" w:rsidP="00805A54">
            <w:pPr>
              <w:pStyle w:val="odststandard"/>
              <w:jc w:val="center"/>
              <w:rPr>
                <w:rStyle w:val="pubyear"/>
              </w:rPr>
            </w:pPr>
            <w:r w:rsidRPr="00805A54">
              <w:rPr>
                <w:rStyle w:val="pubyear"/>
              </w:rPr>
              <w:t>20</w:t>
            </w:r>
          </w:p>
        </w:tc>
        <w:tc>
          <w:tcPr>
            <w:tcW w:w="1995" w:type="dxa"/>
            <w:noWrap/>
            <w:hideMark/>
          </w:tcPr>
          <w:p w14:paraId="6029BD8D" w14:textId="77777777" w:rsidR="008C6736" w:rsidRPr="00805A54" w:rsidRDefault="008C6736" w:rsidP="00805A54">
            <w:pPr>
              <w:pStyle w:val="odststandard"/>
              <w:jc w:val="center"/>
              <w:rPr>
                <w:rStyle w:val="pubyear"/>
              </w:rPr>
            </w:pPr>
            <w:r w:rsidRPr="00805A54">
              <w:rPr>
                <w:rStyle w:val="pubyear"/>
              </w:rPr>
              <w:t>2,706</w:t>
            </w:r>
          </w:p>
        </w:tc>
      </w:tr>
      <w:tr w:rsidR="008C6736" w:rsidRPr="00805A54" w14:paraId="011A7030" w14:textId="77777777" w:rsidTr="00805A54">
        <w:trPr>
          <w:trHeight w:val="283"/>
        </w:trPr>
        <w:tc>
          <w:tcPr>
            <w:tcW w:w="5103" w:type="dxa"/>
            <w:noWrap/>
            <w:hideMark/>
          </w:tcPr>
          <w:p w14:paraId="5A16BC05" w14:textId="77777777" w:rsidR="008C6736" w:rsidRPr="00805A54" w:rsidRDefault="008C6736" w:rsidP="00805A54">
            <w:pPr>
              <w:pStyle w:val="odststandard"/>
              <w:rPr>
                <w:rStyle w:val="pubyear"/>
              </w:rPr>
            </w:pPr>
            <w:proofErr w:type="spellStart"/>
            <w:r w:rsidRPr="00805A54">
              <w:rPr>
                <w:rStyle w:val="pubyear"/>
              </w:rPr>
              <w:t>Earth</w:t>
            </w:r>
            <w:proofErr w:type="spellEnd"/>
            <w:r w:rsidRPr="00805A54">
              <w:rPr>
                <w:rStyle w:val="pubyear"/>
              </w:rPr>
              <w:t xml:space="preserve"> and </w:t>
            </w:r>
            <w:proofErr w:type="spellStart"/>
            <w:r w:rsidRPr="00805A54">
              <w:rPr>
                <w:rStyle w:val="pubyear"/>
              </w:rPr>
              <w:t>Planetary</w:t>
            </w:r>
            <w:proofErr w:type="spellEnd"/>
            <w:r w:rsidRPr="00805A54">
              <w:rPr>
                <w:rStyle w:val="pubyear"/>
              </w:rPr>
              <w:t xml:space="preserve"> </w:t>
            </w:r>
            <w:proofErr w:type="spellStart"/>
            <w:r w:rsidRPr="00805A54">
              <w:rPr>
                <w:rStyle w:val="pubyear"/>
              </w:rPr>
              <w:t>Sciences</w:t>
            </w:r>
            <w:proofErr w:type="spellEnd"/>
          </w:p>
        </w:tc>
        <w:tc>
          <w:tcPr>
            <w:tcW w:w="1832" w:type="dxa"/>
            <w:noWrap/>
            <w:hideMark/>
          </w:tcPr>
          <w:p w14:paraId="3537FB50" w14:textId="77777777" w:rsidR="008C6736" w:rsidRPr="00805A54" w:rsidRDefault="008C6736" w:rsidP="00805A54">
            <w:pPr>
              <w:pStyle w:val="odststandard"/>
              <w:jc w:val="center"/>
              <w:rPr>
                <w:rStyle w:val="pubyear"/>
              </w:rPr>
            </w:pPr>
            <w:r w:rsidRPr="00805A54">
              <w:rPr>
                <w:rStyle w:val="pubyear"/>
              </w:rPr>
              <w:t>19</w:t>
            </w:r>
          </w:p>
        </w:tc>
        <w:tc>
          <w:tcPr>
            <w:tcW w:w="1995" w:type="dxa"/>
            <w:noWrap/>
            <w:hideMark/>
          </w:tcPr>
          <w:p w14:paraId="3FB0EA54" w14:textId="77777777" w:rsidR="008C6736" w:rsidRPr="00805A54" w:rsidRDefault="008C6736" w:rsidP="00805A54">
            <w:pPr>
              <w:pStyle w:val="odststandard"/>
              <w:jc w:val="center"/>
              <w:rPr>
                <w:rStyle w:val="pubyear"/>
              </w:rPr>
            </w:pPr>
            <w:r w:rsidRPr="00805A54">
              <w:rPr>
                <w:rStyle w:val="pubyear"/>
              </w:rPr>
              <w:t>2,571</w:t>
            </w:r>
          </w:p>
        </w:tc>
      </w:tr>
      <w:tr w:rsidR="008C6736" w:rsidRPr="00805A54" w14:paraId="6D508E5F" w14:textId="77777777" w:rsidTr="00805A54">
        <w:trPr>
          <w:trHeight w:val="283"/>
        </w:trPr>
        <w:tc>
          <w:tcPr>
            <w:tcW w:w="5103" w:type="dxa"/>
            <w:noWrap/>
          </w:tcPr>
          <w:p w14:paraId="6E4E827A" w14:textId="77777777" w:rsidR="008C6736" w:rsidRPr="00805A54" w:rsidRDefault="008C6736" w:rsidP="00805A54">
            <w:pPr>
              <w:pStyle w:val="odststandard"/>
              <w:rPr>
                <w:rStyle w:val="pubyear"/>
              </w:rPr>
            </w:pPr>
            <w:proofErr w:type="spellStart"/>
            <w:r w:rsidRPr="00805A54">
              <w:rPr>
                <w:rStyle w:val="pubyear"/>
              </w:rPr>
              <w:t>Multidisciplinary</w:t>
            </w:r>
            <w:proofErr w:type="spellEnd"/>
          </w:p>
        </w:tc>
        <w:tc>
          <w:tcPr>
            <w:tcW w:w="1832" w:type="dxa"/>
            <w:noWrap/>
          </w:tcPr>
          <w:p w14:paraId="54F0867E" w14:textId="77777777" w:rsidR="008C6736" w:rsidRPr="00805A54" w:rsidRDefault="008C6736" w:rsidP="00805A54">
            <w:pPr>
              <w:pStyle w:val="odststandard"/>
              <w:jc w:val="center"/>
              <w:rPr>
                <w:rStyle w:val="pubyear"/>
              </w:rPr>
            </w:pPr>
            <w:r w:rsidRPr="00805A54">
              <w:rPr>
                <w:rStyle w:val="pubyear"/>
              </w:rPr>
              <w:t>6</w:t>
            </w:r>
          </w:p>
        </w:tc>
        <w:tc>
          <w:tcPr>
            <w:tcW w:w="1995" w:type="dxa"/>
            <w:noWrap/>
          </w:tcPr>
          <w:p w14:paraId="2A64850A" w14:textId="77777777" w:rsidR="008C6736" w:rsidRPr="00805A54" w:rsidRDefault="008C6736" w:rsidP="00805A54">
            <w:pPr>
              <w:pStyle w:val="odststandard"/>
              <w:jc w:val="center"/>
              <w:rPr>
                <w:rStyle w:val="pubyear"/>
              </w:rPr>
            </w:pPr>
            <w:r w:rsidRPr="00805A54">
              <w:rPr>
                <w:rStyle w:val="pubyear"/>
              </w:rPr>
              <w:t>0,812</w:t>
            </w:r>
          </w:p>
        </w:tc>
      </w:tr>
    </w:tbl>
    <w:p w14:paraId="4672C620" w14:textId="77777777" w:rsidR="008C6736" w:rsidRPr="00805A54" w:rsidRDefault="008C6736" w:rsidP="008C6736">
      <w:pPr>
        <w:pStyle w:val="Default"/>
        <w:rPr>
          <w:rStyle w:val="pubyear"/>
        </w:rPr>
      </w:pPr>
    </w:p>
    <w:p w14:paraId="3C279DF4" w14:textId="77777777" w:rsidR="008C6736" w:rsidRPr="00805A54" w:rsidRDefault="008C6736" w:rsidP="008C6736">
      <w:pPr>
        <w:pStyle w:val="odststandard"/>
        <w:rPr>
          <w:rStyle w:val="pubyear"/>
        </w:rPr>
      </w:pPr>
      <w:r w:rsidRPr="00805A54">
        <w:rPr>
          <w:rStyle w:val="pubyear"/>
        </w:rPr>
        <w:t>Plně v souladu s oblastmi vzdělávání, v </w:t>
      </w:r>
      <w:proofErr w:type="gramStart"/>
      <w:r w:rsidRPr="00805A54">
        <w:rPr>
          <w:rStyle w:val="pubyear"/>
        </w:rPr>
        <w:t>rámci</w:t>
      </w:r>
      <w:proofErr w:type="gramEnd"/>
      <w:r w:rsidRPr="00805A54">
        <w:rPr>
          <w:rStyle w:val="pubyear"/>
        </w:rPr>
        <w:t xml:space="preserve"> nichž bude studijní program uskutečňován, je i grantová a projektová činnost fakulty. Na fakultě byla v uplynulých letech řešena řada rezortních grantů a projektů, které svým zaměřením souvisí s oblastmi vzdělávání daného studijního programu – viz tabulka 3). V posledních 10 letech bylo úspěšně ukončeno řešení 8 projektů financovaných Ministerstvem vnitra (MV), 3 projekty financované Ministerstvem průmyslu a obchodu (MPO) a 2 projekty </w:t>
      </w:r>
      <w:proofErr w:type="spellStart"/>
      <w:r w:rsidRPr="00805A54">
        <w:rPr>
          <w:rStyle w:val="pubyear"/>
        </w:rPr>
        <w:t>financovanéTechnologickou</w:t>
      </w:r>
      <w:proofErr w:type="spellEnd"/>
      <w:r w:rsidRPr="00805A54">
        <w:rPr>
          <w:rStyle w:val="pubyear"/>
        </w:rPr>
        <w:t xml:space="preserve"> agenturou ČR (TAČR</w:t>
      </w:r>
      <w:proofErr w:type="gramStart"/>
      <w:r w:rsidRPr="00805A54">
        <w:rPr>
          <w:rStyle w:val="pubyear"/>
        </w:rPr>
        <w:t>).Dále</w:t>
      </w:r>
      <w:proofErr w:type="gramEnd"/>
      <w:r w:rsidRPr="00805A54">
        <w:rPr>
          <w:rStyle w:val="pubyear"/>
        </w:rPr>
        <w:t xml:space="preserve"> jsou aktuálně řešeny 2 projekty EU HORIZON, které přímo souvisí s oblastmi vzdělávání daného studijního programu..</w:t>
      </w:r>
    </w:p>
    <w:p w14:paraId="56E37BCC" w14:textId="77777777" w:rsidR="008C6736" w:rsidRPr="00805A54" w:rsidRDefault="008C6736" w:rsidP="008C6736">
      <w:pPr>
        <w:pStyle w:val="odststandard"/>
        <w:rPr>
          <w:rStyle w:val="pubyear"/>
        </w:rPr>
      </w:pPr>
      <w:r w:rsidRPr="00805A54">
        <w:rPr>
          <w:rStyle w:val="pubyear"/>
        </w:rPr>
        <w:t xml:space="preserve">Fakulta aplikované informatiky byla úspěšná i v přípravě a řešení projektových žádostí v rámci Operačního programu Věda, výzkum a vzdělávání. Pracovníci FAI se podíleli v letech </w:t>
      </w:r>
      <w:proofErr w:type="gramStart"/>
      <w:r w:rsidRPr="00805A54">
        <w:rPr>
          <w:rStyle w:val="pubyear"/>
        </w:rPr>
        <w:t>2017 - 2023</w:t>
      </w:r>
      <w:proofErr w:type="gramEnd"/>
      <w:r w:rsidRPr="00805A54">
        <w:rPr>
          <w:rStyle w:val="pubyear"/>
        </w:rPr>
        <w:t xml:space="preserve"> na řešení celkem 5 projektů OP VVV. Z pohledu této žádosti je </w:t>
      </w:r>
      <w:proofErr w:type="spellStart"/>
      <w:r w:rsidRPr="00805A54">
        <w:rPr>
          <w:rStyle w:val="pubyear"/>
        </w:rPr>
        <w:t>významnný</w:t>
      </w:r>
      <w:proofErr w:type="spellEnd"/>
      <w:r w:rsidRPr="00805A54">
        <w:rPr>
          <w:rStyle w:val="pubyear"/>
        </w:rPr>
        <w:t xml:space="preserve"> především projekt s názvem „Výzkumně zaměřené studijní programy na FAI“, který byl převážně určen pro tvorbu studijních materiálů pro doktorské studijní programy. Další dva projekty byly zaměřeny na inovaci a zabezpečení výuky studijních programů uskutečňovaných na FAI. Jeden z projektů byl určen pro rozvoj výukového prostředí (</w:t>
      </w:r>
      <w:proofErr w:type="spellStart"/>
      <w:r w:rsidRPr="00805A54">
        <w:rPr>
          <w:rStyle w:val="pubyear"/>
        </w:rPr>
        <w:t>MoVI</w:t>
      </w:r>
      <w:proofErr w:type="spellEnd"/>
      <w:r w:rsidRPr="00805A54">
        <w:rPr>
          <w:rStyle w:val="pubyear"/>
        </w:rPr>
        <w:t xml:space="preserve"> FAI) a druhý byl zaměřen na tvorbu a inovaci studijních programů (Strategický projekt UTB). FAI také úspěšně ukončila řešení projektu „Rozvoj kapacit pro výzkum a vývoj UTB ve Zlíně“ (</w:t>
      </w:r>
      <w:proofErr w:type="spellStart"/>
      <w:r w:rsidRPr="00805A54">
        <w:rPr>
          <w:rStyle w:val="pubyear"/>
        </w:rPr>
        <w:t>RoKaVaV</w:t>
      </w:r>
      <w:proofErr w:type="spellEnd"/>
      <w:r w:rsidRPr="00805A54">
        <w:rPr>
          <w:rStyle w:val="pubyear"/>
        </w:rPr>
        <w:t xml:space="preserve">), který primárně cílil na získání certifikátu Evropské unie – HR </w:t>
      </w:r>
      <w:proofErr w:type="spellStart"/>
      <w:r w:rsidRPr="00805A54">
        <w:rPr>
          <w:rStyle w:val="pubyear"/>
        </w:rPr>
        <w:t>Award</w:t>
      </w:r>
      <w:proofErr w:type="spellEnd"/>
      <w:r w:rsidRPr="00805A54">
        <w:rPr>
          <w:rStyle w:val="pubyear"/>
        </w:rPr>
        <w:t xml:space="preserve">. FAI a její RVC CEBIA-Tech tento certifikát získala již v průběhu řešení. Do této kategorie lze také zařadit projekt, který byl orientován na mezinárodní mobilitu výzkumných pracovníků na UTB. Vedle těchto „velkých“ projektů se pracovníci fakulty aktivně zapojují do řešení mezinárodních projektů typu COST </w:t>
      </w:r>
      <w:proofErr w:type="spellStart"/>
      <w:r w:rsidRPr="00805A54">
        <w:rPr>
          <w:rStyle w:val="pubyear"/>
        </w:rPr>
        <w:t>Action</w:t>
      </w:r>
      <w:proofErr w:type="spellEnd"/>
      <w:r w:rsidRPr="00805A54">
        <w:rPr>
          <w:rStyle w:val="pubyear"/>
        </w:rPr>
        <w:t>, inovačních voucherů a projektů aplikovaného a smluvního výzkumu.</w:t>
      </w:r>
    </w:p>
    <w:p w14:paraId="701118FF" w14:textId="77777777" w:rsidR="008C6736" w:rsidRPr="00805A54" w:rsidRDefault="008C6736" w:rsidP="008C6736">
      <w:pPr>
        <w:pStyle w:val="odststandard"/>
        <w:rPr>
          <w:rStyle w:val="pubyear"/>
        </w:rPr>
      </w:pPr>
      <w:bookmarkStart w:id="813" w:name="OLE_LINK99"/>
      <w:bookmarkStart w:id="814" w:name="OLE_LINK100"/>
    </w:p>
    <w:p w14:paraId="5AF8F14F" w14:textId="46BACF22" w:rsidR="008C6736" w:rsidRPr="00805A54" w:rsidRDefault="008C6736" w:rsidP="008C6736">
      <w:pPr>
        <w:pStyle w:val="Titulek"/>
        <w:rPr>
          <w:rStyle w:val="pubyear"/>
        </w:rPr>
      </w:pPr>
      <w:r w:rsidRPr="00805A54">
        <w:rPr>
          <w:rStyle w:val="pubyear"/>
        </w:rPr>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3</w:t>
      </w:r>
      <w:r w:rsidRPr="00805A54">
        <w:rPr>
          <w:rStyle w:val="pubyear"/>
        </w:rPr>
        <w:fldChar w:fldCharType="end"/>
      </w:r>
      <w:r w:rsidRPr="00805A54">
        <w:rPr>
          <w:rStyle w:val="pubyear"/>
        </w:rPr>
        <w:t>: Přehled řešených projektů v posledních deseti letech souvisejících s oblastmi vzdělávání daného studijního programu.</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43"/>
        <w:gridCol w:w="4394"/>
        <w:gridCol w:w="1559"/>
        <w:gridCol w:w="1134"/>
      </w:tblGrid>
      <w:tr w:rsidR="008C6736" w:rsidRPr="00914A4E" w14:paraId="1790D057" w14:textId="77777777" w:rsidTr="000E0A60">
        <w:trPr>
          <w:cantSplit/>
          <w:trHeight w:val="300"/>
        </w:trPr>
        <w:tc>
          <w:tcPr>
            <w:tcW w:w="1843" w:type="dxa"/>
            <w:shd w:val="clear" w:color="auto" w:fill="FDE9D9" w:themeFill="accent6" w:themeFillTint="33"/>
            <w:vAlign w:val="center"/>
          </w:tcPr>
          <w:p w14:paraId="1B4E5B83" w14:textId="77777777" w:rsidR="008C6736" w:rsidRPr="00914A4E" w:rsidRDefault="008C6736" w:rsidP="00805A54">
            <w:pPr>
              <w:spacing w:line="216" w:lineRule="auto"/>
              <w:rPr>
                <w:rStyle w:val="pubyear"/>
                <w:b/>
                <w:bCs/>
              </w:rPr>
            </w:pPr>
            <w:bookmarkStart w:id="815" w:name="OLE_LINK286"/>
            <w:bookmarkStart w:id="816" w:name="OLE_LINK287"/>
            <w:bookmarkStart w:id="817" w:name="OLE_LINK148"/>
            <w:r w:rsidRPr="00914A4E">
              <w:rPr>
                <w:rStyle w:val="pubyear"/>
                <w:b/>
                <w:bCs/>
              </w:rPr>
              <w:t>Řešitel/spoluřešitel</w:t>
            </w:r>
          </w:p>
        </w:tc>
        <w:tc>
          <w:tcPr>
            <w:tcW w:w="4394" w:type="dxa"/>
            <w:shd w:val="clear" w:color="auto" w:fill="FDE9D9" w:themeFill="accent6" w:themeFillTint="33"/>
            <w:vAlign w:val="center"/>
          </w:tcPr>
          <w:p w14:paraId="28197513" w14:textId="77777777" w:rsidR="008C6736" w:rsidRPr="00914A4E" w:rsidRDefault="008C6736" w:rsidP="00805A54">
            <w:pPr>
              <w:spacing w:line="216" w:lineRule="auto"/>
              <w:rPr>
                <w:rStyle w:val="pubyear"/>
                <w:b/>
                <w:bCs/>
              </w:rPr>
            </w:pPr>
            <w:r w:rsidRPr="00914A4E">
              <w:rPr>
                <w:rStyle w:val="pubyear"/>
                <w:b/>
                <w:bCs/>
              </w:rPr>
              <w:t>Názvy grantů a projektů získaných pro vědeckou, výzkumnou, uměleckou a další tvůrčí činnost v příslušné oblasti vzdělávání</w:t>
            </w:r>
          </w:p>
          <w:p w14:paraId="73AD347D" w14:textId="77777777" w:rsidR="008C6736" w:rsidRPr="00914A4E" w:rsidRDefault="008C6736" w:rsidP="00805A54">
            <w:pPr>
              <w:spacing w:line="216" w:lineRule="auto"/>
              <w:rPr>
                <w:rStyle w:val="pubyear"/>
                <w:b/>
                <w:bCs/>
              </w:rPr>
            </w:pPr>
            <w:r w:rsidRPr="00914A4E">
              <w:rPr>
                <w:rStyle w:val="pubyear"/>
                <w:b/>
                <w:bCs/>
              </w:rPr>
              <w:t>Odkaz na podrobnější informace</w:t>
            </w:r>
          </w:p>
        </w:tc>
        <w:tc>
          <w:tcPr>
            <w:tcW w:w="1559" w:type="dxa"/>
            <w:shd w:val="clear" w:color="auto" w:fill="FDE9D9" w:themeFill="accent6" w:themeFillTint="33"/>
            <w:vAlign w:val="center"/>
          </w:tcPr>
          <w:p w14:paraId="56C39067" w14:textId="77777777" w:rsidR="008C6736" w:rsidRPr="00914A4E" w:rsidRDefault="008C6736" w:rsidP="00805A54">
            <w:pPr>
              <w:spacing w:line="216" w:lineRule="auto"/>
              <w:jc w:val="center"/>
              <w:rPr>
                <w:rStyle w:val="pubyear"/>
                <w:b/>
                <w:bCs/>
              </w:rPr>
            </w:pPr>
            <w:r w:rsidRPr="00914A4E">
              <w:rPr>
                <w:rStyle w:val="pubyear"/>
                <w:b/>
                <w:bCs/>
              </w:rPr>
              <w:t>Zdroj</w:t>
            </w:r>
          </w:p>
        </w:tc>
        <w:tc>
          <w:tcPr>
            <w:tcW w:w="1134" w:type="dxa"/>
            <w:shd w:val="clear" w:color="auto" w:fill="FDE9D9" w:themeFill="accent6" w:themeFillTint="33"/>
            <w:vAlign w:val="center"/>
          </w:tcPr>
          <w:p w14:paraId="278795F6" w14:textId="77777777" w:rsidR="008C6736" w:rsidRPr="00914A4E" w:rsidRDefault="008C6736" w:rsidP="00805A54">
            <w:pPr>
              <w:spacing w:line="216" w:lineRule="auto"/>
              <w:jc w:val="center"/>
              <w:rPr>
                <w:rStyle w:val="pubyear"/>
                <w:b/>
                <w:bCs/>
              </w:rPr>
            </w:pPr>
            <w:r w:rsidRPr="00914A4E">
              <w:rPr>
                <w:rStyle w:val="pubyear"/>
                <w:b/>
                <w:bCs/>
              </w:rPr>
              <w:t>Období</w:t>
            </w:r>
          </w:p>
        </w:tc>
      </w:tr>
      <w:tr w:rsidR="008C6736" w:rsidRPr="00805A54" w14:paraId="3CA96534" w14:textId="77777777" w:rsidTr="00805A54">
        <w:trPr>
          <w:trHeight w:val="300"/>
        </w:trPr>
        <w:tc>
          <w:tcPr>
            <w:tcW w:w="1843" w:type="dxa"/>
            <w:vMerge w:val="restart"/>
            <w:shd w:val="clear" w:color="auto" w:fill="auto"/>
          </w:tcPr>
          <w:p w14:paraId="29956882" w14:textId="77777777" w:rsidR="008C6736" w:rsidRPr="00805A54" w:rsidRDefault="008C6736" w:rsidP="00805A54">
            <w:pPr>
              <w:spacing w:line="216" w:lineRule="auto"/>
              <w:rPr>
                <w:rStyle w:val="pubyear"/>
              </w:rPr>
            </w:pPr>
            <w:r w:rsidRPr="00805A54">
              <w:rPr>
                <w:rStyle w:val="pubyear"/>
              </w:rPr>
              <w:t>prof. Mgr. Milan Adámek, Ph.D.</w:t>
            </w:r>
          </w:p>
        </w:tc>
        <w:tc>
          <w:tcPr>
            <w:tcW w:w="4394" w:type="dxa"/>
            <w:shd w:val="clear" w:color="auto" w:fill="auto"/>
          </w:tcPr>
          <w:p w14:paraId="63D700F7" w14:textId="60DEC989" w:rsidR="008C6736" w:rsidRPr="00805A54" w:rsidRDefault="008C6736" w:rsidP="00805A54">
            <w:pPr>
              <w:spacing w:line="216" w:lineRule="auto"/>
              <w:rPr>
                <w:rStyle w:val="pubyear"/>
              </w:rPr>
            </w:pPr>
            <w:r w:rsidRPr="00805A54">
              <w:rPr>
                <w:rStyle w:val="pubyear"/>
              </w:rPr>
              <w:t>HORIZON projekt “</w:t>
            </w:r>
            <w:proofErr w:type="spellStart"/>
            <w:r w:rsidRPr="00805A54">
              <w:rPr>
                <w:rStyle w:val="pubyear"/>
              </w:rPr>
              <w:t>Pattern</w:t>
            </w:r>
            <w:proofErr w:type="spellEnd"/>
            <w:r w:rsidRPr="00805A54">
              <w:rPr>
                <w:rStyle w:val="pubyear"/>
              </w:rPr>
              <w:t xml:space="preserve">”, (HORIZON-MSCA-2021-DN-01) </w:t>
            </w:r>
          </w:p>
        </w:tc>
        <w:tc>
          <w:tcPr>
            <w:tcW w:w="1559" w:type="dxa"/>
            <w:vMerge w:val="restart"/>
            <w:shd w:val="clear" w:color="auto" w:fill="auto"/>
          </w:tcPr>
          <w:p w14:paraId="4A4CF758" w14:textId="77777777" w:rsidR="008C6736" w:rsidRPr="00805A54" w:rsidRDefault="008C6736" w:rsidP="00805A54">
            <w:pPr>
              <w:ind w:left="-67" w:firstLine="67"/>
              <w:jc w:val="center"/>
              <w:rPr>
                <w:rStyle w:val="pubyear"/>
              </w:rPr>
            </w:pPr>
            <w:r w:rsidRPr="00805A54">
              <w:rPr>
                <w:rStyle w:val="pubyear"/>
              </w:rPr>
              <w:t>A</w:t>
            </w:r>
          </w:p>
          <w:p w14:paraId="05B9CF3A" w14:textId="77777777" w:rsidR="008C6736" w:rsidRPr="00805A54" w:rsidRDefault="008C6736" w:rsidP="00805A54">
            <w:pPr>
              <w:spacing w:line="216" w:lineRule="auto"/>
              <w:jc w:val="center"/>
              <w:rPr>
                <w:rStyle w:val="pubyear"/>
              </w:rPr>
            </w:pPr>
            <w:r w:rsidRPr="00805A54">
              <w:rPr>
                <w:rStyle w:val="pubyear"/>
              </w:rPr>
              <w:t>EU</w:t>
            </w:r>
          </w:p>
        </w:tc>
        <w:tc>
          <w:tcPr>
            <w:tcW w:w="1134" w:type="dxa"/>
            <w:vMerge w:val="restart"/>
            <w:shd w:val="clear" w:color="auto" w:fill="auto"/>
          </w:tcPr>
          <w:p w14:paraId="444F98E5" w14:textId="77777777" w:rsidR="008C6736" w:rsidRPr="00805A54" w:rsidRDefault="008C6736" w:rsidP="00805A54">
            <w:pPr>
              <w:spacing w:line="216" w:lineRule="auto"/>
              <w:jc w:val="center"/>
              <w:rPr>
                <w:rStyle w:val="pubyear"/>
              </w:rPr>
            </w:pPr>
            <w:r w:rsidRPr="00805A54">
              <w:rPr>
                <w:rStyle w:val="pubyear"/>
              </w:rPr>
              <w:t>2024-2028</w:t>
            </w:r>
          </w:p>
        </w:tc>
      </w:tr>
      <w:tr w:rsidR="008C6736" w:rsidRPr="00805A54" w14:paraId="75EC17B2" w14:textId="77777777" w:rsidTr="00805A54">
        <w:trPr>
          <w:trHeight w:val="300"/>
        </w:trPr>
        <w:tc>
          <w:tcPr>
            <w:tcW w:w="1843" w:type="dxa"/>
            <w:vMerge/>
          </w:tcPr>
          <w:p w14:paraId="499C57D4" w14:textId="77777777" w:rsidR="008C6736" w:rsidRPr="00805A54" w:rsidRDefault="008C6736" w:rsidP="00805A54">
            <w:pPr>
              <w:spacing w:line="216" w:lineRule="auto"/>
              <w:rPr>
                <w:rStyle w:val="pubyear"/>
              </w:rPr>
            </w:pPr>
          </w:p>
        </w:tc>
        <w:tc>
          <w:tcPr>
            <w:tcW w:w="4394" w:type="dxa"/>
            <w:shd w:val="clear" w:color="auto" w:fill="auto"/>
          </w:tcPr>
          <w:p w14:paraId="0DE234FD" w14:textId="5E32E096" w:rsidR="008C6736" w:rsidRPr="00805A54" w:rsidRDefault="008C6736" w:rsidP="00805A54">
            <w:pPr>
              <w:spacing w:line="216" w:lineRule="auto"/>
              <w:rPr>
                <w:rStyle w:val="pubyear"/>
              </w:rPr>
            </w:pPr>
          </w:p>
        </w:tc>
        <w:tc>
          <w:tcPr>
            <w:tcW w:w="1559" w:type="dxa"/>
            <w:vMerge/>
          </w:tcPr>
          <w:p w14:paraId="3A1780A3" w14:textId="77777777" w:rsidR="008C6736" w:rsidRPr="00805A54" w:rsidRDefault="008C6736" w:rsidP="00805A54">
            <w:pPr>
              <w:ind w:left="-67" w:firstLine="67"/>
              <w:jc w:val="center"/>
              <w:rPr>
                <w:rStyle w:val="pubyear"/>
              </w:rPr>
            </w:pPr>
          </w:p>
        </w:tc>
        <w:tc>
          <w:tcPr>
            <w:tcW w:w="1134" w:type="dxa"/>
            <w:vMerge/>
          </w:tcPr>
          <w:p w14:paraId="32AEC5EE" w14:textId="77777777" w:rsidR="008C6736" w:rsidRPr="00805A54" w:rsidRDefault="008C6736" w:rsidP="00805A54">
            <w:pPr>
              <w:spacing w:line="216" w:lineRule="auto"/>
              <w:jc w:val="center"/>
              <w:rPr>
                <w:rStyle w:val="pubyear"/>
              </w:rPr>
            </w:pPr>
          </w:p>
        </w:tc>
      </w:tr>
      <w:tr w:rsidR="008C6736" w:rsidRPr="00805A54" w14:paraId="6156B0A6" w14:textId="77777777" w:rsidTr="00805A54">
        <w:trPr>
          <w:trHeight w:val="300"/>
        </w:trPr>
        <w:tc>
          <w:tcPr>
            <w:tcW w:w="1843" w:type="dxa"/>
            <w:vMerge w:val="restart"/>
            <w:shd w:val="clear" w:color="auto" w:fill="auto"/>
          </w:tcPr>
          <w:p w14:paraId="7D55F881" w14:textId="77777777" w:rsidR="008C6736" w:rsidRPr="00805A54" w:rsidRDefault="008C6736" w:rsidP="00805A54">
            <w:pPr>
              <w:spacing w:line="216" w:lineRule="auto"/>
              <w:rPr>
                <w:rStyle w:val="pubyear"/>
              </w:rPr>
            </w:pPr>
            <w:r w:rsidRPr="00805A54">
              <w:rPr>
                <w:rStyle w:val="pubyear"/>
              </w:rPr>
              <w:t>prof. Mgr. Milan Adámek, Ph.D.</w:t>
            </w:r>
          </w:p>
        </w:tc>
        <w:tc>
          <w:tcPr>
            <w:tcW w:w="4394" w:type="dxa"/>
            <w:shd w:val="clear" w:color="auto" w:fill="auto"/>
          </w:tcPr>
          <w:p w14:paraId="662B5BFB" w14:textId="77777777" w:rsidR="008C6736" w:rsidRPr="00805A54" w:rsidRDefault="008C6736" w:rsidP="00805A54">
            <w:pPr>
              <w:spacing w:line="216" w:lineRule="auto"/>
              <w:rPr>
                <w:rStyle w:val="pubyear"/>
                <w:highlight w:val="yellow"/>
              </w:rPr>
            </w:pPr>
            <w:r w:rsidRPr="00805A54">
              <w:rPr>
                <w:rStyle w:val="pubyear"/>
              </w:rPr>
              <w:t>HORIZON Projekt “Parasol” (</w:t>
            </w:r>
            <w:proofErr w:type="spellStart"/>
            <w:r w:rsidRPr="00805A54">
              <w:rPr>
                <w:rStyle w:val="pubyear"/>
              </w:rPr>
              <w:t>reg</w:t>
            </w:r>
            <w:proofErr w:type="spellEnd"/>
            <w:r w:rsidRPr="00805A54">
              <w:rPr>
                <w:rStyle w:val="pubyear"/>
              </w:rPr>
              <w:t>. Č. 101072881 — PARASOL — HORIZON-MSCA-2021-DN-01)</w:t>
            </w:r>
          </w:p>
        </w:tc>
        <w:tc>
          <w:tcPr>
            <w:tcW w:w="1559" w:type="dxa"/>
            <w:vMerge w:val="restart"/>
            <w:shd w:val="clear" w:color="auto" w:fill="auto"/>
          </w:tcPr>
          <w:p w14:paraId="28749469" w14:textId="77777777" w:rsidR="008C6736" w:rsidRPr="00805A54" w:rsidRDefault="008C6736" w:rsidP="00805A54">
            <w:pPr>
              <w:ind w:left="-67" w:firstLine="67"/>
              <w:jc w:val="center"/>
              <w:rPr>
                <w:rStyle w:val="pubyear"/>
              </w:rPr>
            </w:pPr>
            <w:r w:rsidRPr="00805A54">
              <w:rPr>
                <w:rStyle w:val="pubyear"/>
              </w:rPr>
              <w:t>A</w:t>
            </w:r>
          </w:p>
          <w:p w14:paraId="1B6E4D06" w14:textId="77777777" w:rsidR="008C6736" w:rsidRPr="00805A54" w:rsidRDefault="008C6736" w:rsidP="00805A54">
            <w:pPr>
              <w:ind w:left="-67" w:firstLine="67"/>
              <w:jc w:val="center"/>
              <w:rPr>
                <w:rStyle w:val="pubyear"/>
              </w:rPr>
            </w:pPr>
            <w:r w:rsidRPr="00805A54">
              <w:rPr>
                <w:rStyle w:val="pubyear"/>
              </w:rPr>
              <w:t>EU</w:t>
            </w:r>
          </w:p>
        </w:tc>
        <w:tc>
          <w:tcPr>
            <w:tcW w:w="1134" w:type="dxa"/>
            <w:vMerge w:val="restart"/>
            <w:shd w:val="clear" w:color="auto" w:fill="auto"/>
          </w:tcPr>
          <w:p w14:paraId="718DA097" w14:textId="77777777" w:rsidR="008C6736" w:rsidRPr="00805A54" w:rsidRDefault="008C6736" w:rsidP="00805A54">
            <w:pPr>
              <w:spacing w:line="216" w:lineRule="auto"/>
              <w:jc w:val="center"/>
              <w:rPr>
                <w:rStyle w:val="pubyear"/>
              </w:rPr>
            </w:pPr>
            <w:r w:rsidRPr="00805A54">
              <w:rPr>
                <w:rStyle w:val="pubyear"/>
              </w:rPr>
              <w:t>2023-2027</w:t>
            </w:r>
          </w:p>
        </w:tc>
      </w:tr>
      <w:tr w:rsidR="008C6736" w:rsidRPr="00805A54" w14:paraId="482A7761" w14:textId="77777777" w:rsidTr="00805A54">
        <w:trPr>
          <w:trHeight w:val="300"/>
        </w:trPr>
        <w:tc>
          <w:tcPr>
            <w:tcW w:w="1843" w:type="dxa"/>
            <w:vMerge/>
          </w:tcPr>
          <w:p w14:paraId="55C3AA71" w14:textId="77777777" w:rsidR="008C6736" w:rsidRPr="00805A54" w:rsidRDefault="008C6736" w:rsidP="00805A54">
            <w:pPr>
              <w:spacing w:line="216" w:lineRule="auto"/>
              <w:rPr>
                <w:rStyle w:val="pubyear"/>
              </w:rPr>
            </w:pPr>
          </w:p>
        </w:tc>
        <w:tc>
          <w:tcPr>
            <w:tcW w:w="4394" w:type="dxa"/>
            <w:shd w:val="clear" w:color="auto" w:fill="auto"/>
          </w:tcPr>
          <w:p w14:paraId="4E6E9E98" w14:textId="3DD49564" w:rsidR="008C6736" w:rsidRPr="00914A4E" w:rsidRDefault="008C6736" w:rsidP="00805A54">
            <w:pPr>
              <w:spacing w:line="216" w:lineRule="auto"/>
              <w:rPr>
                <w:rStyle w:val="Hypertextovodkaz"/>
              </w:rPr>
            </w:pPr>
            <w:r w:rsidRPr="00914A4E">
              <w:rPr>
                <w:rStyle w:val="Hypertextovodkaz"/>
              </w:rPr>
              <w:t xml:space="preserve"> </w:t>
            </w:r>
            <w:hyperlink r:id="rId91" w:history="1">
              <w:r w:rsidRPr="00914A4E">
                <w:rPr>
                  <w:rStyle w:val="Hypertextovodkaz"/>
                </w:rPr>
                <w:t>https://cordis.europa.eu/project/id/101072881</w:t>
              </w:r>
            </w:hyperlink>
            <w:r w:rsidRPr="00914A4E">
              <w:rPr>
                <w:rStyle w:val="Hypertextovodkaz"/>
              </w:rPr>
              <w:t xml:space="preserve"> </w:t>
            </w:r>
          </w:p>
        </w:tc>
        <w:tc>
          <w:tcPr>
            <w:tcW w:w="1559" w:type="dxa"/>
            <w:vMerge/>
          </w:tcPr>
          <w:p w14:paraId="04C71C7E" w14:textId="77777777" w:rsidR="008C6736" w:rsidRPr="00805A54" w:rsidRDefault="008C6736" w:rsidP="00805A54">
            <w:pPr>
              <w:ind w:left="-67" w:firstLine="67"/>
              <w:jc w:val="center"/>
              <w:rPr>
                <w:rStyle w:val="pubyear"/>
              </w:rPr>
            </w:pPr>
          </w:p>
        </w:tc>
        <w:tc>
          <w:tcPr>
            <w:tcW w:w="1134" w:type="dxa"/>
            <w:vMerge/>
          </w:tcPr>
          <w:p w14:paraId="659CB722" w14:textId="77777777" w:rsidR="008C6736" w:rsidRPr="00805A54" w:rsidRDefault="008C6736" w:rsidP="00805A54">
            <w:pPr>
              <w:spacing w:line="216" w:lineRule="auto"/>
              <w:jc w:val="center"/>
              <w:rPr>
                <w:rStyle w:val="pubyear"/>
              </w:rPr>
            </w:pPr>
          </w:p>
        </w:tc>
      </w:tr>
      <w:tr w:rsidR="008C6736" w:rsidRPr="00805A54" w14:paraId="5A2D76FB" w14:textId="77777777" w:rsidTr="00805A54">
        <w:trPr>
          <w:trHeight w:val="300"/>
        </w:trPr>
        <w:tc>
          <w:tcPr>
            <w:tcW w:w="1843" w:type="dxa"/>
            <w:vMerge w:val="restart"/>
            <w:shd w:val="clear" w:color="auto" w:fill="auto"/>
          </w:tcPr>
          <w:p w14:paraId="2032B0E3" w14:textId="77777777" w:rsidR="008C6736" w:rsidRPr="00805A54" w:rsidRDefault="008C6736" w:rsidP="00805A54">
            <w:pPr>
              <w:spacing w:line="216" w:lineRule="auto"/>
              <w:rPr>
                <w:rStyle w:val="pubyear"/>
              </w:rPr>
            </w:pPr>
            <w:r w:rsidRPr="00805A54">
              <w:rPr>
                <w:rStyle w:val="pubyear"/>
              </w:rPr>
              <w:t>prof. Mgr. Roman Jašek, Ph.D.</w:t>
            </w:r>
          </w:p>
        </w:tc>
        <w:tc>
          <w:tcPr>
            <w:tcW w:w="4394" w:type="dxa"/>
            <w:shd w:val="clear" w:color="auto" w:fill="auto"/>
          </w:tcPr>
          <w:p w14:paraId="53B8B67A" w14:textId="77777777" w:rsidR="008C6736" w:rsidRPr="00805A54" w:rsidRDefault="008C6736" w:rsidP="00805A54">
            <w:pPr>
              <w:spacing w:line="216" w:lineRule="auto"/>
              <w:rPr>
                <w:rStyle w:val="pubyear"/>
                <w:highlight w:val="yellow"/>
              </w:rPr>
            </w:pPr>
            <w:proofErr w:type="spellStart"/>
            <w:r w:rsidRPr="00805A54">
              <w:rPr>
                <w:rStyle w:val="pubyear"/>
              </w:rPr>
              <w:t>Fail-safe</w:t>
            </w:r>
            <w:proofErr w:type="spellEnd"/>
            <w:r w:rsidRPr="00805A54">
              <w:rPr>
                <w:rStyle w:val="pubyear"/>
              </w:rPr>
              <w:t xml:space="preserve"> a kyberneticky bezpečný distribuovaný řídicí systém založený na technologii blockchainu (</w:t>
            </w:r>
            <w:proofErr w:type="spellStart"/>
            <w:r w:rsidRPr="00805A54">
              <w:rPr>
                <w:rStyle w:val="pubyear"/>
              </w:rPr>
              <w:t>reg.č</w:t>
            </w:r>
            <w:proofErr w:type="spellEnd"/>
            <w:r w:rsidRPr="00805A54">
              <w:rPr>
                <w:rStyle w:val="pubyear"/>
              </w:rPr>
              <w:t>. FW10010237)</w:t>
            </w:r>
          </w:p>
        </w:tc>
        <w:tc>
          <w:tcPr>
            <w:tcW w:w="1559" w:type="dxa"/>
            <w:vMerge w:val="restart"/>
            <w:shd w:val="clear" w:color="auto" w:fill="auto"/>
          </w:tcPr>
          <w:p w14:paraId="703D4121" w14:textId="77777777" w:rsidR="008C6736" w:rsidRPr="00805A54" w:rsidRDefault="008C6736" w:rsidP="00805A54">
            <w:pPr>
              <w:ind w:left="-67" w:firstLine="67"/>
              <w:jc w:val="center"/>
              <w:rPr>
                <w:rStyle w:val="pubyear"/>
              </w:rPr>
            </w:pPr>
            <w:r w:rsidRPr="00805A54">
              <w:rPr>
                <w:rStyle w:val="pubyear"/>
              </w:rPr>
              <w:t>B</w:t>
            </w:r>
          </w:p>
          <w:p w14:paraId="78F894E2" w14:textId="77777777" w:rsidR="008C6736" w:rsidRPr="00805A54" w:rsidRDefault="008C6736" w:rsidP="00805A54">
            <w:pPr>
              <w:ind w:left="-67" w:firstLine="67"/>
              <w:jc w:val="center"/>
              <w:rPr>
                <w:rStyle w:val="pubyear"/>
              </w:rPr>
            </w:pPr>
            <w:r w:rsidRPr="00805A54">
              <w:rPr>
                <w:rStyle w:val="pubyear"/>
              </w:rPr>
              <w:t>TAČR</w:t>
            </w:r>
          </w:p>
        </w:tc>
        <w:tc>
          <w:tcPr>
            <w:tcW w:w="1134" w:type="dxa"/>
            <w:vMerge w:val="restart"/>
            <w:shd w:val="clear" w:color="auto" w:fill="auto"/>
          </w:tcPr>
          <w:p w14:paraId="737492B7" w14:textId="77777777" w:rsidR="008C6736" w:rsidRPr="00805A54" w:rsidRDefault="008C6736" w:rsidP="00805A54">
            <w:pPr>
              <w:spacing w:line="216" w:lineRule="auto"/>
              <w:jc w:val="center"/>
              <w:rPr>
                <w:rStyle w:val="pubyear"/>
              </w:rPr>
            </w:pPr>
            <w:proofErr w:type="gramStart"/>
            <w:r w:rsidRPr="00805A54">
              <w:rPr>
                <w:rStyle w:val="pubyear"/>
              </w:rPr>
              <w:t>2024 - 2025</w:t>
            </w:r>
            <w:proofErr w:type="gramEnd"/>
          </w:p>
        </w:tc>
      </w:tr>
      <w:tr w:rsidR="008C6736" w:rsidRPr="00805A54" w14:paraId="7EC73C02" w14:textId="77777777" w:rsidTr="00805A54">
        <w:trPr>
          <w:trHeight w:val="300"/>
        </w:trPr>
        <w:tc>
          <w:tcPr>
            <w:tcW w:w="1843" w:type="dxa"/>
            <w:vMerge/>
          </w:tcPr>
          <w:p w14:paraId="1D3A68CE" w14:textId="77777777" w:rsidR="008C6736" w:rsidRPr="00805A54" w:rsidRDefault="008C6736" w:rsidP="00805A54">
            <w:pPr>
              <w:spacing w:line="216" w:lineRule="auto"/>
              <w:rPr>
                <w:rStyle w:val="pubyear"/>
              </w:rPr>
            </w:pPr>
          </w:p>
        </w:tc>
        <w:tc>
          <w:tcPr>
            <w:tcW w:w="4394" w:type="dxa"/>
            <w:shd w:val="clear" w:color="auto" w:fill="auto"/>
          </w:tcPr>
          <w:p w14:paraId="64D376B5" w14:textId="1F73FC0A" w:rsidR="008C6736" w:rsidRPr="00914A4E" w:rsidRDefault="00007B99" w:rsidP="00805A54">
            <w:pPr>
              <w:spacing w:line="216" w:lineRule="auto"/>
              <w:rPr>
                <w:rStyle w:val="Hypertextovodkaz"/>
              </w:rPr>
            </w:pPr>
            <w:hyperlink r:id="rId92" w:history="1">
              <w:r w:rsidR="008C6736" w:rsidRPr="00914A4E">
                <w:rPr>
                  <w:rStyle w:val="Hypertextovodkaz"/>
                </w:rPr>
                <w:t>https://www.isvavai.cz/cep?s=jednoduche-vyhledavani&amp;ss=detail&amp;n=0&amp;h=FW10010237</w:t>
              </w:r>
            </w:hyperlink>
            <w:r w:rsidR="008C6736" w:rsidRPr="00914A4E">
              <w:rPr>
                <w:rStyle w:val="Hypertextovodkaz"/>
              </w:rPr>
              <w:t xml:space="preserve"> </w:t>
            </w:r>
          </w:p>
        </w:tc>
        <w:tc>
          <w:tcPr>
            <w:tcW w:w="1559" w:type="dxa"/>
            <w:vMerge/>
          </w:tcPr>
          <w:p w14:paraId="1F7DEFB9" w14:textId="77777777" w:rsidR="008C6736" w:rsidRPr="00805A54" w:rsidRDefault="008C6736" w:rsidP="00805A54">
            <w:pPr>
              <w:ind w:left="-67" w:firstLine="67"/>
              <w:jc w:val="center"/>
              <w:rPr>
                <w:rStyle w:val="pubyear"/>
              </w:rPr>
            </w:pPr>
          </w:p>
        </w:tc>
        <w:tc>
          <w:tcPr>
            <w:tcW w:w="1134" w:type="dxa"/>
            <w:vMerge/>
          </w:tcPr>
          <w:p w14:paraId="3D624A40" w14:textId="77777777" w:rsidR="008C6736" w:rsidRPr="00805A54" w:rsidRDefault="008C6736" w:rsidP="00805A54">
            <w:pPr>
              <w:spacing w:line="216" w:lineRule="auto"/>
              <w:jc w:val="center"/>
              <w:rPr>
                <w:rStyle w:val="pubyear"/>
              </w:rPr>
            </w:pPr>
          </w:p>
        </w:tc>
      </w:tr>
      <w:tr w:rsidR="008C6736" w:rsidRPr="00805A54" w14:paraId="780A54A7" w14:textId="77777777" w:rsidTr="00805A54">
        <w:trPr>
          <w:trHeight w:val="300"/>
        </w:trPr>
        <w:tc>
          <w:tcPr>
            <w:tcW w:w="1843" w:type="dxa"/>
            <w:vMerge w:val="restart"/>
            <w:shd w:val="clear" w:color="auto" w:fill="auto"/>
          </w:tcPr>
          <w:p w14:paraId="3C5612DC" w14:textId="77777777" w:rsidR="008C6736" w:rsidRPr="00805A54" w:rsidRDefault="008C6736" w:rsidP="00805A54">
            <w:pPr>
              <w:spacing w:line="216" w:lineRule="auto"/>
              <w:rPr>
                <w:rStyle w:val="pubyear"/>
              </w:rPr>
            </w:pPr>
            <w:r w:rsidRPr="00805A54">
              <w:rPr>
                <w:rStyle w:val="pubyear"/>
              </w:rPr>
              <w:t>Ing. Dora Lapková, Ph.D.</w:t>
            </w:r>
          </w:p>
        </w:tc>
        <w:tc>
          <w:tcPr>
            <w:tcW w:w="4394" w:type="dxa"/>
            <w:shd w:val="clear" w:color="auto" w:fill="auto"/>
          </w:tcPr>
          <w:p w14:paraId="4D1E5EC2" w14:textId="77777777" w:rsidR="008C6736" w:rsidRPr="00805A54" w:rsidRDefault="008C6736" w:rsidP="00805A54">
            <w:pPr>
              <w:spacing w:line="216" w:lineRule="auto"/>
              <w:rPr>
                <w:rStyle w:val="pubyear"/>
              </w:rPr>
            </w:pPr>
            <w:r w:rsidRPr="00805A54">
              <w:rPr>
                <w:rStyle w:val="pubyear"/>
              </w:rPr>
              <w:t>Vývoj metod identifikace a ochrany měkkých cílů dopravní infrastruktury pro zvýšení jejich bezpečnosti a odolnosti před teroristickým útokem (</w:t>
            </w:r>
            <w:proofErr w:type="spellStart"/>
            <w:r w:rsidRPr="00805A54">
              <w:rPr>
                <w:rStyle w:val="pubyear"/>
              </w:rPr>
              <w:t>reg</w:t>
            </w:r>
            <w:proofErr w:type="spellEnd"/>
            <w:r w:rsidRPr="00805A54">
              <w:rPr>
                <w:rStyle w:val="pubyear"/>
              </w:rPr>
              <w:t>. č. TH04010377)</w:t>
            </w:r>
          </w:p>
        </w:tc>
        <w:tc>
          <w:tcPr>
            <w:tcW w:w="1559" w:type="dxa"/>
            <w:vMerge w:val="restart"/>
            <w:shd w:val="clear" w:color="auto" w:fill="auto"/>
          </w:tcPr>
          <w:p w14:paraId="21261457" w14:textId="77777777" w:rsidR="008C6736" w:rsidRPr="00805A54" w:rsidRDefault="008C6736" w:rsidP="00805A54">
            <w:pPr>
              <w:ind w:left="-67" w:firstLine="67"/>
              <w:jc w:val="center"/>
              <w:rPr>
                <w:rStyle w:val="pubyear"/>
              </w:rPr>
            </w:pPr>
            <w:r w:rsidRPr="00805A54">
              <w:rPr>
                <w:rStyle w:val="pubyear"/>
              </w:rPr>
              <w:t>B</w:t>
            </w:r>
          </w:p>
          <w:p w14:paraId="4CE71B9B" w14:textId="77777777" w:rsidR="008C6736" w:rsidRPr="00805A54" w:rsidRDefault="008C6736" w:rsidP="00805A54">
            <w:pPr>
              <w:ind w:left="-67" w:firstLine="67"/>
              <w:jc w:val="center"/>
              <w:rPr>
                <w:rStyle w:val="pubyear"/>
              </w:rPr>
            </w:pPr>
            <w:r w:rsidRPr="00805A54">
              <w:rPr>
                <w:rStyle w:val="pubyear"/>
              </w:rPr>
              <w:t>TAČR</w:t>
            </w:r>
          </w:p>
        </w:tc>
        <w:tc>
          <w:tcPr>
            <w:tcW w:w="1134" w:type="dxa"/>
            <w:vMerge w:val="restart"/>
            <w:shd w:val="clear" w:color="auto" w:fill="auto"/>
          </w:tcPr>
          <w:p w14:paraId="591AE685" w14:textId="77777777" w:rsidR="008C6736" w:rsidRPr="00805A54" w:rsidRDefault="008C6736" w:rsidP="00805A54">
            <w:pPr>
              <w:spacing w:line="216" w:lineRule="auto"/>
              <w:jc w:val="center"/>
              <w:rPr>
                <w:rStyle w:val="pubyear"/>
              </w:rPr>
            </w:pPr>
            <w:proofErr w:type="gramStart"/>
            <w:r w:rsidRPr="00805A54">
              <w:rPr>
                <w:rStyle w:val="pubyear"/>
              </w:rPr>
              <w:t>2019 - 2022</w:t>
            </w:r>
            <w:proofErr w:type="gramEnd"/>
          </w:p>
        </w:tc>
      </w:tr>
      <w:tr w:rsidR="008C6736" w:rsidRPr="00805A54" w14:paraId="2BFE7E50" w14:textId="77777777" w:rsidTr="00805A54">
        <w:trPr>
          <w:trHeight w:val="300"/>
        </w:trPr>
        <w:tc>
          <w:tcPr>
            <w:tcW w:w="1843" w:type="dxa"/>
            <w:vMerge/>
          </w:tcPr>
          <w:p w14:paraId="3F5E90CA" w14:textId="77777777" w:rsidR="008C6736" w:rsidRPr="00805A54" w:rsidRDefault="008C6736" w:rsidP="00805A54">
            <w:pPr>
              <w:spacing w:line="216" w:lineRule="auto"/>
              <w:rPr>
                <w:rStyle w:val="pubyear"/>
              </w:rPr>
            </w:pPr>
          </w:p>
        </w:tc>
        <w:tc>
          <w:tcPr>
            <w:tcW w:w="4394" w:type="dxa"/>
            <w:shd w:val="clear" w:color="auto" w:fill="auto"/>
          </w:tcPr>
          <w:p w14:paraId="29E5749E" w14:textId="3F98D5E3" w:rsidR="008C6736" w:rsidRPr="00914A4E" w:rsidRDefault="00007B99" w:rsidP="00805A54">
            <w:pPr>
              <w:spacing w:line="216" w:lineRule="auto"/>
              <w:rPr>
                <w:rStyle w:val="Hypertextovodkaz"/>
              </w:rPr>
            </w:pPr>
            <w:hyperlink r:id="rId93" w:history="1">
              <w:r w:rsidR="008C6736" w:rsidRPr="00914A4E">
                <w:rPr>
                  <w:rStyle w:val="Hypertextovodkaz"/>
                </w:rPr>
                <w:t>https://www.isvavai.cz/cep?s=jednoduche-vyhledavani&amp;ss=detail&amp;n=0&amp;h=TH04010377</w:t>
              </w:r>
            </w:hyperlink>
            <w:r w:rsidR="008C6736" w:rsidRPr="00914A4E">
              <w:rPr>
                <w:rStyle w:val="Hypertextovodkaz"/>
              </w:rPr>
              <w:t xml:space="preserve"> </w:t>
            </w:r>
          </w:p>
        </w:tc>
        <w:tc>
          <w:tcPr>
            <w:tcW w:w="1559" w:type="dxa"/>
            <w:vMerge/>
          </w:tcPr>
          <w:p w14:paraId="62B7A611" w14:textId="77777777" w:rsidR="008C6736" w:rsidRPr="00805A54" w:rsidRDefault="008C6736" w:rsidP="00805A54">
            <w:pPr>
              <w:ind w:left="-67" w:firstLine="67"/>
              <w:jc w:val="center"/>
              <w:rPr>
                <w:rStyle w:val="pubyear"/>
              </w:rPr>
            </w:pPr>
          </w:p>
        </w:tc>
        <w:tc>
          <w:tcPr>
            <w:tcW w:w="1134" w:type="dxa"/>
            <w:vMerge/>
          </w:tcPr>
          <w:p w14:paraId="3A6ABDC2" w14:textId="77777777" w:rsidR="008C6736" w:rsidRPr="00805A54" w:rsidRDefault="008C6736" w:rsidP="00805A54">
            <w:pPr>
              <w:spacing w:line="216" w:lineRule="auto"/>
              <w:jc w:val="center"/>
              <w:rPr>
                <w:rStyle w:val="pubyear"/>
              </w:rPr>
            </w:pPr>
          </w:p>
        </w:tc>
      </w:tr>
      <w:tr w:rsidR="008C6736" w:rsidRPr="00805A54" w14:paraId="56340B73" w14:textId="77777777" w:rsidTr="00805A54">
        <w:trPr>
          <w:trHeight w:val="300"/>
        </w:trPr>
        <w:tc>
          <w:tcPr>
            <w:tcW w:w="1843" w:type="dxa"/>
            <w:vMerge w:val="restart"/>
            <w:shd w:val="clear" w:color="auto" w:fill="auto"/>
          </w:tcPr>
          <w:p w14:paraId="5D409DCD" w14:textId="77777777" w:rsidR="008C6736" w:rsidRPr="00805A54" w:rsidRDefault="008C6736" w:rsidP="00805A54">
            <w:pPr>
              <w:spacing w:line="216" w:lineRule="auto"/>
              <w:rPr>
                <w:rStyle w:val="pubyear"/>
              </w:rPr>
            </w:pPr>
            <w:r w:rsidRPr="00805A54">
              <w:rPr>
                <w:rStyle w:val="pubyear"/>
              </w:rPr>
              <w:t xml:space="preserve">Ing. David </w:t>
            </w:r>
            <w:proofErr w:type="spellStart"/>
            <w:r w:rsidRPr="00805A54">
              <w:rPr>
                <w:rStyle w:val="pubyear"/>
              </w:rPr>
              <w:t>Šaur</w:t>
            </w:r>
            <w:proofErr w:type="spellEnd"/>
            <w:r w:rsidRPr="00805A54">
              <w:rPr>
                <w:rStyle w:val="pubyear"/>
              </w:rPr>
              <w:t>, Ph.D.</w:t>
            </w:r>
          </w:p>
        </w:tc>
        <w:tc>
          <w:tcPr>
            <w:tcW w:w="4394" w:type="dxa"/>
            <w:shd w:val="clear" w:color="auto" w:fill="auto"/>
          </w:tcPr>
          <w:p w14:paraId="12F29A0A" w14:textId="77777777" w:rsidR="008C6736" w:rsidRPr="00805A54" w:rsidRDefault="008C6736" w:rsidP="00805A54">
            <w:pPr>
              <w:spacing w:line="216" w:lineRule="auto"/>
              <w:rPr>
                <w:rStyle w:val="pubyear"/>
              </w:rPr>
            </w:pPr>
            <w:r w:rsidRPr="00805A54">
              <w:rPr>
                <w:rStyle w:val="pubyear"/>
              </w:rPr>
              <w:t>Systém pro podporu zpřesněné a včasné předpovědi nebezpečí vzniku přívalových povodní a usnadnění činností krizových a povodňových orgánů kraje FLAPRIS (</w:t>
            </w:r>
            <w:proofErr w:type="spellStart"/>
            <w:r w:rsidRPr="00805A54">
              <w:rPr>
                <w:rStyle w:val="pubyear"/>
              </w:rPr>
              <w:t>reg.č</w:t>
            </w:r>
            <w:proofErr w:type="spellEnd"/>
            <w:r w:rsidRPr="00805A54">
              <w:rPr>
                <w:rStyle w:val="pubyear"/>
              </w:rPr>
              <w:t>. VB01000008)</w:t>
            </w:r>
          </w:p>
        </w:tc>
        <w:tc>
          <w:tcPr>
            <w:tcW w:w="1559" w:type="dxa"/>
            <w:vMerge w:val="restart"/>
            <w:shd w:val="clear" w:color="auto" w:fill="auto"/>
          </w:tcPr>
          <w:p w14:paraId="000C3FF0" w14:textId="77777777" w:rsidR="008C6736" w:rsidRPr="00805A54" w:rsidRDefault="008C6736" w:rsidP="00805A54">
            <w:pPr>
              <w:ind w:left="-67" w:firstLine="67"/>
              <w:jc w:val="center"/>
              <w:rPr>
                <w:rStyle w:val="pubyear"/>
              </w:rPr>
            </w:pPr>
            <w:r w:rsidRPr="00805A54">
              <w:rPr>
                <w:rStyle w:val="pubyear"/>
              </w:rPr>
              <w:t>C</w:t>
            </w:r>
          </w:p>
          <w:p w14:paraId="70FD868B"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491F70B7" w14:textId="77777777" w:rsidR="008C6736" w:rsidRPr="00805A54" w:rsidRDefault="008C6736" w:rsidP="00805A54">
            <w:pPr>
              <w:spacing w:line="216" w:lineRule="auto"/>
              <w:jc w:val="center"/>
              <w:rPr>
                <w:rStyle w:val="pubyear"/>
              </w:rPr>
            </w:pPr>
            <w:proofErr w:type="gramStart"/>
            <w:r w:rsidRPr="00805A54">
              <w:rPr>
                <w:rStyle w:val="pubyear"/>
              </w:rPr>
              <w:t>2022 - 2023</w:t>
            </w:r>
            <w:proofErr w:type="gramEnd"/>
          </w:p>
        </w:tc>
      </w:tr>
      <w:tr w:rsidR="008C6736" w:rsidRPr="00805A54" w14:paraId="52BCEA89" w14:textId="77777777" w:rsidTr="00805A54">
        <w:trPr>
          <w:trHeight w:val="300"/>
        </w:trPr>
        <w:tc>
          <w:tcPr>
            <w:tcW w:w="1843" w:type="dxa"/>
            <w:vMerge/>
          </w:tcPr>
          <w:p w14:paraId="25A814FE" w14:textId="77777777" w:rsidR="008C6736" w:rsidRPr="00805A54" w:rsidRDefault="008C6736" w:rsidP="00805A54">
            <w:pPr>
              <w:spacing w:line="216" w:lineRule="auto"/>
              <w:rPr>
                <w:rStyle w:val="pubyear"/>
              </w:rPr>
            </w:pPr>
          </w:p>
        </w:tc>
        <w:tc>
          <w:tcPr>
            <w:tcW w:w="4394" w:type="dxa"/>
            <w:shd w:val="clear" w:color="auto" w:fill="auto"/>
          </w:tcPr>
          <w:p w14:paraId="3C3A226D" w14:textId="65523F87" w:rsidR="008C6736" w:rsidRPr="00914A4E" w:rsidRDefault="00007B99" w:rsidP="00805A54">
            <w:pPr>
              <w:spacing w:line="216" w:lineRule="auto"/>
              <w:rPr>
                <w:rStyle w:val="Hypertextovodkaz"/>
              </w:rPr>
            </w:pPr>
            <w:hyperlink r:id="rId94" w:history="1">
              <w:r w:rsidR="008C6736" w:rsidRPr="00914A4E">
                <w:rPr>
                  <w:rStyle w:val="Hypertextovodkaz"/>
                </w:rPr>
                <w:t>https://www.isvavai.cz/cep?s=jednoduche-vyhledavani&amp;ss=detail&amp;n=0&amp;h=VB01000008</w:t>
              </w:r>
            </w:hyperlink>
          </w:p>
        </w:tc>
        <w:tc>
          <w:tcPr>
            <w:tcW w:w="1559" w:type="dxa"/>
            <w:vMerge/>
          </w:tcPr>
          <w:p w14:paraId="1D477462" w14:textId="77777777" w:rsidR="008C6736" w:rsidRPr="00805A54" w:rsidRDefault="008C6736" w:rsidP="00805A54">
            <w:pPr>
              <w:ind w:left="-67" w:firstLine="67"/>
              <w:jc w:val="center"/>
              <w:rPr>
                <w:rStyle w:val="pubyear"/>
              </w:rPr>
            </w:pPr>
          </w:p>
        </w:tc>
        <w:tc>
          <w:tcPr>
            <w:tcW w:w="1134" w:type="dxa"/>
            <w:vMerge/>
          </w:tcPr>
          <w:p w14:paraId="5948A3B3" w14:textId="77777777" w:rsidR="008C6736" w:rsidRPr="00805A54" w:rsidRDefault="008C6736" w:rsidP="00805A54">
            <w:pPr>
              <w:spacing w:line="216" w:lineRule="auto"/>
              <w:jc w:val="center"/>
              <w:rPr>
                <w:rStyle w:val="pubyear"/>
              </w:rPr>
            </w:pPr>
          </w:p>
        </w:tc>
      </w:tr>
      <w:tr w:rsidR="008C6736" w:rsidRPr="00805A54" w14:paraId="3C3CE090" w14:textId="77777777" w:rsidTr="00805A54">
        <w:trPr>
          <w:trHeight w:val="300"/>
        </w:trPr>
        <w:tc>
          <w:tcPr>
            <w:tcW w:w="1843" w:type="dxa"/>
            <w:vMerge w:val="restart"/>
            <w:shd w:val="clear" w:color="auto" w:fill="auto"/>
          </w:tcPr>
          <w:p w14:paraId="347E61D0" w14:textId="77777777" w:rsidR="008C6736" w:rsidRPr="00805A54" w:rsidRDefault="008C6736" w:rsidP="00805A54">
            <w:pPr>
              <w:spacing w:line="216" w:lineRule="auto"/>
              <w:rPr>
                <w:rStyle w:val="pubyear"/>
              </w:rPr>
            </w:pPr>
            <w:r w:rsidRPr="00805A54">
              <w:rPr>
                <w:rStyle w:val="pubyear"/>
              </w:rPr>
              <w:t>prof. Mgr. Milan Adámek, Ph.D.</w:t>
            </w:r>
          </w:p>
        </w:tc>
        <w:tc>
          <w:tcPr>
            <w:tcW w:w="4394" w:type="dxa"/>
            <w:shd w:val="clear" w:color="auto" w:fill="auto"/>
          </w:tcPr>
          <w:p w14:paraId="6F7B2C72" w14:textId="77777777" w:rsidR="008C6736" w:rsidRPr="00805A54" w:rsidRDefault="008C6736" w:rsidP="00805A54">
            <w:pPr>
              <w:spacing w:line="216" w:lineRule="auto"/>
              <w:rPr>
                <w:rStyle w:val="pubyear"/>
              </w:rPr>
            </w:pPr>
            <w:r w:rsidRPr="00805A54">
              <w:rPr>
                <w:rStyle w:val="pubyear"/>
              </w:rPr>
              <w:t>Rekonstrukce scénáře bezpečnostního incidentu v prostředí virtuální reality (</w:t>
            </w:r>
            <w:proofErr w:type="spellStart"/>
            <w:r w:rsidRPr="00805A54">
              <w:rPr>
                <w:rStyle w:val="pubyear"/>
              </w:rPr>
              <w:t>reg</w:t>
            </w:r>
            <w:proofErr w:type="spellEnd"/>
            <w:r w:rsidRPr="00805A54">
              <w:rPr>
                <w:rStyle w:val="pubyear"/>
              </w:rPr>
              <w:t>. č. VJ02010043)</w:t>
            </w:r>
          </w:p>
        </w:tc>
        <w:tc>
          <w:tcPr>
            <w:tcW w:w="1559" w:type="dxa"/>
            <w:vMerge w:val="restart"/>
            <w:shd w:val="clear" w:color="auto" w:fill="auto"/>
          </w:tcPr>
          <w:p w14:paraId="636500FB" w14:textId="77777777" w:rsidR="008C6736" w:rsidRPr="00805A54" w:rsidRDefault="008C6736" w:rsidP="00805A54">
            <w:pPr>
              <w:ind w:left="-67" w:firstLine="67"/>
              <w:jc w:val="center"/>
              <w:rPr>
                <w:rStyle w:val="pubyear"/>
              </w:rPr>
            </w:pPr>
            <w:r w:rsidRPr="00805A54">
              <w:rPr>
                <w:rStyle w:val="pubyear"/>
              </w:rPr>
              <w:t>C</w:t>
            </w:r>
          </w:p>
          <w:p w14:paraId="34E388DB"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18061413" w14:textId="77777777" w:rsidR="008C6736" w:rsidRPr="00805A54" w:rsidRDefault="008C6736" w:rsidP="00805A54">
            <w:pPr>
              <w:spacing w:line="216" w:lineRule="auto"/>
              <w:jc w:val="center"/>
              <w:rPr>
                <w:rStyle w:val="pubyear"/>
              </w:rPr>
            </w:pPr>
            <w:proofErr w:type="gramStart"/>
            <w:r w:rsidRPr="00805A54">
              <w:rPr>
                <w:rStyle w:val="pubyear"/>
              </w:rPr>
              <w:t>2022 - 2025</w:t>
            </w:r>
            <w:proofErr w:type="gramEnd"/>
          </w:p>
        </w:tc>
      </w:tr>
      <w:tr w:rsidR="008C6736" w:rsidRPr="00805A54" w14:paraId="23E68E99" w14:textId="77777777" w:rsidTr="00805A54">
        <w:trPr>
          <w:trHeight w:val="300"/>
        </w:trPr>
        <w:tc>
          <w:tcPr>
            <w:tcW w:w="1843" w:type="dxa"/>
            <w:vMerge/>
          </w:tcPr>
          <w:p w14:paraId="067FCEFB" w14:textId="77777777" w:rsidR="008C6736" w:rsidRPr="00805A54" w:rsidRDefault="008C6736" w:rsidP="00805A54">
            <w:pPr>
              <w:spacing w:line="216" w:lineRule="auto"/>
              <w:rPr>
                <w:rStyle w:val="pubyear"/>
              </w:rPr>
            </w:pPr>
          </w:p>
        </w:tc>
        <w:tc>
          <w:tcPr>
            <w:tcW w:w="4394" w:type="dxa"/>
            <w:shd w:val="clear" w:color="auto" w:fill="auto"/>
          </w:tcPr>
          <w:p w14:paraId="70341E6A" w14:textId="1F5C049F" w:rsidR="008C6736" w:rsidRPr="00914A4E" w:rsidRDefault="00007B99" w:rsidP="00805A54">
            <w:pPr>
              <w:spacing w:line="216" w:lineRule="auto"/>
              <w:rPr>
                <w:rStyle w:val="Hypertextovodkaz"/>
              </w:rPr>
            </w:pPr>
            <w:hyperlink r:id="rId95" w:history="1">
              <w:r w:rsidR="008C6736" w:rsidRPr="00914A4E">
                <w:rPr>
                  <w:rStyle w:val="Hypertextovodkaz"/>
                </w:rPr>
                <w:t>https://www.isvavai.cz/cep?s=jednoduche-vyhledavani&amp;ss=detail&amp;n=0&amp;h=VJ02010043</w:t>
              </w:r>
            </w:hyperlink>
          </w:p>
        </w:tc>
        <w:tc>
          <w:tcPr>
            <w:tcW w:w="1559" w:type="dxa"/>
            <w:vMerge/>
          </w:tcPr>
          <w:p w14:paraId="1A7FC14B" w14:textId="77777777" w:rsidR="008C6736" w:rsidRPr="00805A54" w:rsidRDefault="008C6736" w:rsidP="00805A54">
            <w:pPr>
              <w:ind w:left="-67" w:firstLine="67"/>
              <w:jc w:val="center"/>
              <w:rPr>
                <w:rStyle w:val="pubyear"/>
              </w:rPr>
            </w:pPr>
          </w:p>
        </w:tc>
        <w:tc>
          <w:tcPr>
            <w:tcW w:w="1134" w:type="dxa"/>
            <w:vMerge/>
          </w:tcPr>
          <w:p w14:paraId="32272C98" w14:textId="77777777" w:rsidR="008C6736" w:rsidRPr="00805A54" w:rsidRDefault="008C6736" w:rsidP="00805A54">
            <w:pPr>
              <w:spacing w:line="216" w:lineRule="auto"/>
              <w:jc w:val="center"/>
              <w:rPr>
                <w:rStyle w:val="pubyear"/>
              </w:rPr>
            </w:pPr>
          </w:p>
        </w:tc>
      </w:tr>
      <w:tr w:rsidR="008C6736" w:rsidRPr="00805A54" w14:paraId="4F1AB0E6" w14:textId="77777777" w:rsidTr="00805A54">
        <w:trPr>
          <w:trHeight w:val="300"/>
        </w:trPr>
        <w:tc>
          <w:tcPr>
            <w:tcW w:w="1843" w:type="dxa"/>
            <w:vMerge w:val="restart"/>
            <w:shd w:val="clear" w:color="auto" w:fill="auto"/>
          </w:tcPr>
          <w:p w14:paraId="5EF95314" w14:textId="77777777" w:rsidR="008C6736" w:rsidRPr="00805A54" w:rsidRDefault="008C6736" w:rsidP="00805A54">
            <w:pPr>
              <w:spacing w:line="216" w:lineRule="auto"/>
              <w:rPr>
                <w:rStyle w:val="pubyear"/>
              </w:rPr>
            </w:pPr>
            <w:r w:rsidRPr="00805A54">
              <w:rPr>
                <w:rStyle w:val="pubyear"/>
              </w:rPr>
              <w:t>prof. Ing. Martin Hromada, Ph.D.</w:t>
            </w:r>
          </w:p>
        </w:tc>
        <w:tc>
          <w:tcPr>
            <w:tcW w:w="4394" w:type="dxa"/>
            <w:shd w:val="clear" w:color="auto" w:fill="auto"/>
          </w:tcPr>
          <w:p w14:paraId="1DF51BC1" w14:textId="77777777" w:rsidR="008C6736" w:rsidRPr="00805A54" w:rsidRDefault="008C6736" w:rsidP="00805A54">
            <w:pPr>
              <w:spacing w:line="216" w:lineRule="auto"/>
              <w:rPr>
                <w:rStyle w:val="pubyear"/>
              </w:rPr>
            </w:pPr>
            <w:r w:rsidRPr="00805A54">
              <w:rPr>
                <w:rStyle w:val="pubyear"/>
              </w:rPr>
              <w:t>Ochrana měkkých cílů v bezpečnostním prostředí ČR (</w:t>
            </w:r>
            <w:proofErr w:type="spellStart"/>
            <w:r w:rsidRPr="00805A54">
              <w:rPr>
                <w:rStyle w:val="pubyear"/>
              </w:rPr>
              <w:t>reg.č</w:t>
            </w:r>
            <w:proofErr w:type="spellEnd"/>
            <w:r w:rsidRPr="00805A54">
              <w:rPr>
                <w:rStyle w:val="pubyear"/>
              </w:rPr>
              <w:t>. VI20192022118)</w:t>
            </w:r>
          </w:p>
        </w:tc>
        <w:tc>
          <w:tcPr>
            <w:tcW w:w="1559" w:type="dxa"/>
            <w:vMerge w:val="restart"/>
            <w:shd w:val="clear" w:color="auto" w:fill="auto"/>
          </w:tcPr>
          <w:p w14:paraId="5F368DC2" w14:textId="77777777" w:rsidR="008C6736" w:rsidRPr="00805A54" w:rsidRDefault="008C6736" w:rsidP="00805A54">
            <w:pPr>
              <w:ind w:left="-67" w:firstLine="67"/>
              <w:jc w:val="center"/>
              <w:rPr>
                <w:rStyle w:val="pubyear"/>
              </w:rPr>
            </w:pPr>
            <w:r w:rsidRPr="00805A54">
              <w:rPr>
                <w:rStyle w:val="pubyear"/>
              </w:rPr>
              <w:t>C</w:t>
            </w:r>
          </w:p>
          <w:p w14:paraId="4AE932BA"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6F4BEEF2" w14:textId="77777777" w:rsidR="008C6736" w:rsidRPr="00805A54" w:rsidRDefault="008C6736" w:rsidP="00805A54">
            <w:pPr>
              <w:spacing w:line="216" w:lineRule="auto"/>
              <w:jc w:val="center"/>
              <w:rPr>
                <w:rStyle w:val="pubyear"/>
              </w:rPr>
            </w:pPr>
            <w:proofErr w:type="gramStart"/>
            <w:r w:rsidRPr="00805A54">
              <w:rPr>
                <w:rStyle w:val="pubyear"/>
              </w:rPr>
              <w:t>2019 - 2022</w:t>
            </w:r>
            <w:proofErr w:type="gramEnd"/>
          </w:p>
        </w:tc>
      </w:tr>
      <w:tr w:rsidR="008C6736" w:rsidRPr="00805A54" w14:paraId="0F0A254A" w14:textId="77777777" w:rsidTr="00805A54">
        <w:trPr>
          <w:trHeight w:val="300"/>
        </w:trPr>
        <w:tc>
          <w:tcPr>
            <w:tcW w:w="1843" w:type="dxa"/>
            <w:vMerge/>
          </w:tcPr>
          <w:p w14:paraId="4E01527A" w14:textId="77777777" w:rsidR="008C6736" w:rsidRPr="00805A54" w:rsidRDefault="008C6736" w:rsidP="00805A54">
            <w:pPr>
              <w:spacing w:line="216" w:lineRule="auto"/>
              <w:rPr>
                <w:rStyle w:val="pubyear"/>
              </w:rPr>
            </w:pPr>
          </w:p>
        </w:tc>
        <w:tc>
          <w:tcPr>
            <w:tcW w:w="4394" w:type="dxa"/>
            <w:shd w:val="clear" w:color="auto" w:fill="auto"/>
          </w:tcPr>
          <w:p w14:paraId="23C5F3E1" w14:textId="282A14CA" w:rsidR="008C6736" w:rsidRPr="00914A4E" w:rsidRDefault="00007B99" w:rsidP="00805A54">
            <w:pPr>
              <w:spacing w:line="216" w:lineRule="auto"/>
              <w:rPr>
                <w:rStyle w:val="Hypertextovodkaz"/>
              </w:rPr>
            </w:pPr>
            <w:hyperlink r:id="rId96" w:history="1">
              <w:r w:rsidR="008C6736" w:rsidRPr="00914A4E">
                <w:rPr>
                  <w:rStyle w:val="Hypertextovodkaz"/>
                </w:rPr>
                <w:t>https://www.isvavai.cz/cep?s=jednoduche-vyhledavani&amp;ss=detail&amp;n=0&amp;h=VI20192022118</w:t>
              </w:r>
            </w:hyperlink>
          </w:p>
        </w:tc>
        <w:tc>
          <w:tcPr>
            <w:tcW w:w="1559" w:type="dxa"/>
            <w:vMerge/>
          </w:tcPr>
          <w:p w14:paraId="7C29C53E" w14:textId="77777777" w:rsidR="008C6736" w:rsidRPr="00805A54" w:rsidRDefault="008C6736" w:rsidP="00805A54">
            <w:pPr>
              <w:ind w:left="-67" w:firstLine="67"/>
              <w:jc w:val="center"/>
              <w:rPr>
                <w:rStyle w:val="pubyear"/>
              </w:rPr>
            </w:pPr>
          </w:p>
        </w:tc>
        <w:tc>
          <w:tcPr>
            <w:tcW w:w="1134" w:type="dxa"/>
            <w:vMerge/>
          </w:tcPr>
          <w:p w14:paraId="6980D8CD" w14:textId="77777777" w:rsidR="008C6736" w:rsidRPr="00805A54" w:rsidRDefault="008C6736" w:rsidP="00805A54">
            <w:pPr>
              <w:spacing w:line="216" w:lineRule="auto"/>
              <w:jc w:val="center"/>
              <w:rPr>
                <w:rStyle w:val="pubyear"/>
              </w:rPr>
            </w:pPr>
          </w:p>
        </w:tc>
      </w:tr>
      <w:tr w:rsidR="008C6736" w:rsidRPr="00805A54" w14:paraId="7CED41A9" w14:textId="77777777" w:rsidTr="00805A54">
        <w:trPr>
          <w:trHeight w:val="300"/>
        </w:trPr>
        <w:tc>
          <w:tcPr>
            <w:tcW w:w="1843" w:type="dxa"/>
            <w:vMerge w:val="restart"/>
            <w:shd w:val="clear" w:color="auto" w:fill="auto"/>
          </w:tcPr>
          <w:p w14:paraId="1345422E" w14:textId="77777777" w:rsidR="008C6736" w:rsidRPr="00805A54" w:rsidRDefault="008C6736" w:rsidP="00805A54">
            <w:pPr>
              <w:spacing w:line="216" w:lineRule="auto"/>
              <w:rPr>
                <w:rStyle w:val="pubyear"/>
              </w:rPr>
            </w:pPr>
            <w:r w:rsidRPr="00805A54">
              <w:rPr>
                <w:rStyle w:val="pubyear"/>
              </w:rPr>
              <w:t xml:space="preserve">Ing. David </w:t>
            </w:r>
            <w:proofErr w:type="spellStart"/>
            <w:r w:rsidRPr="00805A54">
              <w:rPr>
                <w:rStyle w:val="pubyear"/>
              </w:rPr>
              <w:t>Šaur</w:t>
            </w:r>
            <w:proofErr w:type="spellEnd"/>
            <w:r w:rsidRPr="00805A54">
              <w:rPr>
                <w:rStyle w:val="pubyear"/>
              </w:rPr>
              <w:t>, Ph.D.</w:t>
            </w:r>
          </w:p>
        </w:tc>
        <w:tc>
          <w:tcPr>
            <w:tcW w:w="4394" w:type="dxa"/>
            <w:shd w:val="clear" w:color="auto" w:fill="auto"/>
          </w:tcPr>
          <w:p w14:paraId="63089E53" w14:textId="77777777" w:rsidR="008C6736" w:rsidRPr="00805A54" w:rsidRDefault="008C6736" w:rsidP="00805A54">
            <w:pPr>
              <w:spacing w:line="216" w:lineRule="auto"/>
              <w:rPr>
                <w:rStyle w:val="pubyear"/>
              </w:rPr>
            </w:pPr>
            <w:r w:rsidRPr="00805A54">
              <w:rPr>
                <w:rStyle w:val="pubyear"/>
              </w:rPr>
              <w:t>Systém zpřesněné předpovědi konvektivních srážek pro krajský územní celek (</w:t>
            </w:r>
            <w:proofErr w:type="spellStart"/>
            <w:r w:rsidRPr="00805A54">
              <w:rPr>
                <w:rStyle w:val="pubyear"/>
              </w:rPr>
              <w:t>reg</w:t>
            </w:r>
            <w:proofErr w:type="spellEnd"/>
            <w:r w:rsidRPr="00805A54">
              <w:rPr>
                <w:rStyle w:val="pubyear"/>
              </w:rPr>
              <w:t>. č. VI20192022134)</w:t>
            </w:r>
          </w:p>
        </w:tc>
        <w:tc>
          <w:tcPr>
            <w:tcW w:w="1559" w:type="dxa"/>
            <w:vMerge w:val="restart"/>
            <w:shd w:val="clear" w:color="auto" w:fill="auto"/>
          </w:tcPr>
          <w:p w14:paraId="5CAEB828" w14:textId="77777777" w:rsidR="008C6736" w:rsidRPr="00805A54" w:rsidRDefault="008C6736" w:rsidP="00805A54">
            <w:pPr>
              <w:ind w:left="-67" w:firstLine="67"/>
              <w:jc w:val="center"/>
              <w:rPr>
                <w:rStyle w:val="pubyear"/>
              </w:rPr>
            </w:pPr>
            <w:r w:rsidRPr="00805A54">
              <w:rPr>
                <w:rStyle w:val="pubyear"/>
              </w:rPr>
              <w:t>C</w:t>
            </w:r>
          </w:p>
          <w:p w14:paraId="35DBC6DA"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4B685763" w14:textId="77777777" w:rsidR="008C6736" w:rsidRPr="00805A54" w:rsidRDefault="008C6736" w:rsidP="00805A54">
            <w:pPr>
              <w:spacing w:line="216" w:lineRule="auto"/>
              <w:jc w:val="center"/>
              <w:rPr>
                <w:rStyle w:val="pubyear"/>
              </w:rPr>
            </w:pPr>
            <w:proofErr w:type="gramStart"/>
            <w:r w:rsidRPr="00805A54">
              <w:rPr>
                <w:rStyle w:val="pubyear"/>
              </w:rPr>
              <w:t>2019 - 2022</w:t>
            </w:r>
            <w:proofErr w:type="gramEnd"/>
          </w:p>
        </w:tc>
      </w:tr>
      <w:tr w:rsidR="008C6736" w:rsidRPr="00805A54" w14:paraId="6D419B21" w14:textId="77777777" w:rsidTr="00805A54">
        <w:trPr>
          <w:trHeight w:val="300"/>
        </w:trPr>
        <w:tc>
          <w:tcPr>
            <w:tcW w:w="1843" w:type="dxa"/>
            <w:vMerge/>
          </w:tcPr>
          <w:p w14:paraId="34FCE249" w14:textId="77777777" w:rsidR="008C6736" w:rsidRPr="00805A54" w:rsidRDefault="008C6736" w:rsidP="00805A54">
            <w:pPr>
              <w:spacing w:line="216" w:lineRule="auto"/>
              <w:rPr>
                <w:rStyle w:val="pubyear"/>
              </w:rPr>
            </w:pPr>
          </w:p>
        </w:tc>
        <w:tc>
          <w:tcPr>
            <w:tcW w:w="4394" w:type="dxa"/>
            <w:shd w:val="clear" w:color="auto" w:fill="auto"/>
          </w:tcPr>
          <w:p w14:paraId="6481E7F4" w14:textId="716C58BB" w:rsidR="008C6736" w:rsidRPr="00805A54" w:rsidRDefault="00007B99" w:rsidP="00805A54">
            <w:pPr>
              <w:spacing w:line="216" w:lineRule="auto"/>
              <w:rPr>
                <w:rStyle w:val="pubyear"/>
              </w:rPr>
            </w:pPr>
            <w:hyperlink r:id="rId97" w:history="1">
              <w:r w:rsidR="008C6736" w:rsidRPr="00805A54">
                <w:rPr>
                  <w:rStyle w:val="pubyear"/>
                </w:rPr>
                <w:t>https://www.isvavai.cz/cep?s=jednoduche-vyhledavani&amp;ss=detail&amp;n=0&amp;h=VI20192022134</w:t>
              </w:r>
            </w:hyperlink>
          </w:p>
        </w:tc>
        <w:tc>
          <w:tcPr>
            <w:tcW w:w="1559" w:type="dxa"/>
            <w:vMerge/>
          </w:tcPr>
          <w:p w14:paraId="66AC68E2" w14:textId="77777777" w:rsidR="008C6736" w:rsidRPr="00805A54" w:rsidRDefault="008C6736" w:rsidP="00805A54">
            <w:pPr>
              <w:ind w:left="-67" w:firstLine="67"/>
              <w:jc w:val="center"/>
              <w:rPr>
                <w:rStyle w:val="pubyear"/>
              </w:rPr>
            </w:pPr>
          </w:p>
        </w:tc>
        <w:tc>
          <w:tcPr>
            <w:tcW w:w="1134" w:type="dxa"/>
            <w:vMerge/>
          </w:tcPr>
          <w:p w14:paraId="7F409FDB" w14:textId="77777777" w:rsidR="008C6736" w:rsidRPr="00805A54" w:rsidRDefault="008C6736" w:rsidP="00805A54">
            <w:pPr>
              <w:spacing w:line="216" w:lineRule="auto"/>
              <w:jc w:val="center"/>
              <w:rPr>
                <w:rStyle w:val="pubyear"/>
              </w:rPr>
            </w:pPr>
          </w:p>
        </w:tc>
      </w:tr>
      <w:tr w:rsidR="008C6736" w:rsidRPr="00805A54" w14:paraId="0E797792" w14:textId="77777777" w:rsidTr="00805A54">
        <w:trPr>
          <w:trHeight w:val="300"/>
        </w:trPr>
        <w:tc>
          <w:tcPr>
            <w:tcW w:w="1843" w:type="dxa"/>
            <w:vMerge w:val="restart"/>
            <w:shd w:val="clear" w:color="auto" w:fill="auto"/>
          </w:tcPr>
          <w:p w14:paraId="08E92386" w14:textId="77777777" w:rsidR="008C6736" w:rsidRPr="00805A54" w:rsidRDefault="008C6736" w:rsidP="00805A54">
            <w:pPr>
              <w:spacing w:line="216" w:lineRule="auto"/>
              <w:rPr>
                <w:rStyle w:val="pubyear"/>
              </w:rPr>
            </w:pPr>
            <w:r w:rsidRPr="00805A54">
              <w:rPr>
                <w:rStyle w:val="pubyear"/>
              </w:rPr>
              <w:t>Ing. Dora Lapková, Ph.D.</w:t>
            </w:r>
          </w:p>
        </w:tc>
        <w:tc>
          <w:tcPr>
            <w:tcW w:w="4394" w:type="dxa"/>
            <w:shd w:val="clear" w:color="auto" w:fill="auto"/>
          </w:tcPr>
          <w:p w14:paraId="730479C2" w14:textId="77777777" w:rsidR="008C6736" w:rsidRPr="00805A54" w:rsidRDefault="008C6736" w:rsidP="00805A54">
            <w:pPr>
              <w:spacing w:line="216" w:lineRule="auto"/>
              <w:rPr>
                <w:rStyle w:val="pubyear"/>
              </w:rPr>
            </w:pPr>
            <w:r w:rsidRPr="00805A54">
              <w:rPr>
                <w:rStyle w:val="pubyear"/>
              </w:rPr>
              <w:t>Nastavení a organizace systému bezpečnosti na hromadných společenských a kulturních akcích (</w:t>
            </w:r>
            <w:proofErr w:type="spellStart"/>
            <w:r w:rsidRPr="00805A54">
              <w:rPr>
                <w:rStyle w:val="pubyear"/>
              </w:rPr>
              <w:t>reg</w:t>
            </w:r>
            <w:proofErr w:type="spellEnd"/>
            <w:r w:rsidRPr="00805A54">
              <w:rPr>
                <w:rStyle w:val="pubyear"/>
              </w:rPr>
              <w:t>. č. 20192021163)</w:t>
            </w:r>
          </w:p>
        </w:tc>
        <w:tc>
          <w:tcPr>
            <w:tcW w:w="1559" w:type="dxa"/>
            <w:vMerge w:val="restart"/>
            <w:shd w:val="clear" w:color="auto" w:fill="auto"/>
          </w:tcPr>
          <w:p w14:paraId="0DBFFC85" w14:textId="77777777" w:rsidR="008C6736" w:rsidRPr="00805A54" w:rsidRDefault="008C6736" w:rsidP="00805A54">
            <w:pPr>
              <w:ind w:left="-67" w:firstLine="67"/>
              <w:jc w:val="center"/>
              <w:rPr>
                <w:rStyle w:val="pubyear"/>
              </w:rPr>
            </w:pPr>
            <w:r w:rsidRPr="00805A54">
              <w:rPr>
                <w:rStyle w:val="pubyear"/>
              </w:rPr>
              <w:t>C</w:t>
            </w:r>
          </w:p>
          <w:p w14:paraId="1947234E"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59222886" w14:textId="77777777" w:rsidR="008C6736" w:rsidRPr="00805A54" w:rsidRDefault="008C6736" w:rsidP="00805A54">
            <w:pPr>
              <w:spacing w:line="216" w:lineRule="auto"/>
              <w:jc w:val="center"/>
              <w:rPr>
                <w:rStyle w:val="pubyear"/>
              </w:rPr>
            </w:pPr>
            <w:proofErr w:type="gramStart"/>
            <w:r w:rsidRPr="00805A54">
              <w:rPr>
                <w:rStyle w:val="pubyear"/>
              </w:rPr>
              <w:t>2019 - 2021</w:t>
            </w:r>
            <w:proofErr w:type="gramEnd"/>
          </w:p>
        </w:tc>
      </w:tr>
      <w:tr w:rsidR="008C6736" w:rsidRPr="00805A54" w14:paraId="3FDBC291" w14:textId="77777777" w:rsidTr="00805A54">
        <w:trPr>
          <w:trHeight w:val="300"/>
        </w:trPr>
        <w:tc>
          <w:tcPr>
            <w:tcW w:w="1843" w:type="dxa"/>
            <w:vMerge/>
          </w:tcPr>
          <w:p w14:paraId="64ECDC2D" w14:textId="77777777" w:rsidR="008C6736" w:rsidRPr="00805A54" w:rsidRDefault="008C6736" w:rsidP="00805A54">
            <w:pPr>
              <w:spacing w:line="216" w:lineRule="auto"/>
              <w:rPr>
                <w:rStyle w:val="pubyear"/>
              </w:rPr>
            </w:pPr>
          </w:p>
        </w:tc>
        <w:tc>
          <w:tcPr>
            <w:tcW w:w="4394" w:type="dxa"/>
            <w:shd w:val="clear" w:color="auto" w:fill="auto"/>
          </w:tcPr>
          <w:p w14:paraId="6DC796C4" w14:textId="6494E57C" w:rsidR="008C6736" w:rsidRPr="00914A4E" w:rsidRDefault="00007B99" w:rsidP="00805A54">
            <w:pPr>
              <w:spacing w:line="216" w:lineRule="auto"/>
              <w:rPr>
                <w:rStyle w:val="Hypertextovodkaz"/>
              </w:rPr>
            </w:pPr>
            <w:hyperlink r:id="rId98" w:history="1">
              <w:r w:rsidR="008C6736" w:rsidRPr="00914A4E">
                <w:rPr>
                  <w:rStyle w:val="Hypertextovodkaz"/>
                </w:rPr>
                <w:t>https://www.isvavai.cz/cep?s=jednoduche-vyhledavani&amp;ss=detail&amp;n=0&amp;h=VI20192021163</w:t>
              </w:r>
            </w:hyperlink>
          </w:p>
        </w:tc>
        <w:tc>
          <w:tcPr>
            <w:tcW w:w="1559" w:type="dxa"/>
            <w:vMerge/>
          </w:tcPr>
          <w:p w14:paraId="1CEFD70A" w14:textId="77777777" w:rsidR="008C6736" w:rsidRPr="00805A54" w:rsidRDefault="008C6736" w:rsidP="00805A54">
            <w:pPr>
              <w:ind w:left="-67" w:firstLine="67"/>
              <w:jc w:val="center"/>
              <w:rPr>
                <w:rStyle w:val="pubyear"/>
              </w:rPr>
            </w:pPr>
          </w:p>
        </w:tc>
        <w:tc>
          <w:tcPr>
            <w:tcW w:w="1134" w:type="dxa"/>
            <w:vMerge/>
          </w:tcPr>
          <w:p w14:paraId="38195B99" w14:textId="77777777" w:rsidR="008C6736" w:rsidRPr="00805A54" w:rsidRDefault="008C6736" w:rsidP="00805A54">
            <w:pPr>
              <w:spacing w:line="216" w:lineRule="auto"/>
              <w:jc w:val="center"/>
              <w:rPr>
                <w:rStyle w:val="pubyear"/>
              </w:rPr>
            </w:pPr>
          </w:p>
        </w:tc>
      </w:tr>
      <w:tr w:rsidR="008C6736" w:rsidRPr="00805A54" w14:paraId="1423CFF0" w14:textId="77777777" w:rsidTr="00805A54">
        <w:trPr>
          <w:trHeight w:val="300"/>
        </w:trPr>
        <w:tc>
          <w:tcPr>
            <w:tcW w:w="1843" w:type="dxa"/>
            <w:vMerge w:val="restart"/>
            <w:shd w:val="clear" w:color="auto" w:fill="auto"/>
          </w:tcPr>
          <w:p w14:paraId="6CC4012D" w14:textId="77777777" w:rsidR="008C6736" w:rsidRPr="00805A54" w:rsidRDefault="008C6736" w:rsidP="00805A54">
            <w:pPr>
              <w:spacing w:line="216" w:lineRule="auto"/>
              <w:rPr>
                <w:rStyle w:val="pubyear"/>
              </w:rPr>
            </w:pPr>
            <w:r w:rsidRPr="00805A54">
              <w:rPr>
                <w:rStyle w:val="pubyear"/>
              </w:rPr>
              <w:t>Ing. Dora Lapková, Ph.D.</w:t>
            </w:r>
          </w:p>
        </w:tc>
        <w:tc>
          <w:tcPr>
            <w:tcW w:w="4394" w:type="dxa"/>
            <w:shd w:val="clear" w:color="auto" w:fill="auto"/>
          </w:tcPr>
          <w:p w14:paraId="366E06A5" w14:textId="77777777" w:rsidR="008C6736" w:rsidRPr="00805A54" w:rsidRDefault="008C6736" w:rsidP="00805A54">
            <w:pPr>
              <w:spacing w:line="216" w:lineRule="auto"/>
              <w:rPr>
                <w:rStyle w:val="pubyear"/>
              </w:rPr>
            </w:pPr>
            <w:r w:rsidRPr="00805A54">
              <w:rPr>
                <w:rStyle w:val="pubyear"/>
              </w:rPr>
              <w:t>Identifikace a metody ochrany měkkých cílů ČR před násilnými činy s rozpracováním systému včasného varování (</w:t>
            </w:r>
            <w:proofErr w:type="spellStart"/>
            <w:r w:rsidRPr="00805A54">
              <w:rPr>
                <w:rStyle w:val="pubyear"/>
              </w:rPr>
              <w:t>reg</w:t>
            </w:r>
            <w:proofErr w:type="spellEnd"/>
            <w:r w:rsidRPr="00805A54">
              <w:rPr>
                <w:rStyle w:val="pubyear"/>
              </w:rPr>
              <w:t>. č. VI20172019073)</w:t>
            </w:r>
          </w:p>
        </w:tc>
        <w:tc>
          <w:tcPr>
            <w:tcW w:w="1559" w:type="dxa"/>
            <w:vMerge w:val="restart"/>
            <w:shd w:val="clear" w:color="auto" w:fill="auto"/>
          </w:tcPr>
          <w:p w14:paraId="3601C5FA" w14:textId="77777777" w:rsidR="008C6736" w:rsidRPr="00805A54" w:rsidRDefault="008C6736" w:rsidP="00805A54">
            <w:pPr>
              <w:ind w:left="-67" w:firstLine="67"/>
              <w:jc w:val="center"/>
              <w:rPr>
                <w:rStyle w:val="pubyear"/>
              </w:rPr>
            </w:pPr>
            <w:r w:rsidRPr="00805A54">
              <w:rPr>
                <w:rStyle w:val="pubyear"/>
              </w:rPr>
              <w:t>C</w:t>
            </w:r>
          </w:p>
          <w:p w14:paraId="7D14E015"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24E584C9" w14:textId="77777777" w:rsidR="008C6736" w:rsidRPr="00805A54" w:rsidRDefault="008C6736" w:rsidP="00805A54">
            <w:pPr>
              <w:spacing w:line="216" w:lineRule="auto"/>
              <w:jc w:val="center"/>
              <w:rPr>
                <w:rStyle w:val="pubyear"/>
              </w:rPr>
            </w:pPr>
            <w:proofErr w:type="gramStart"/>
            <w:r w:rsidRPr="00805A54">
              <w:rPr>
                <w:rStyle w:val="pubyear"/>
              </w:rPr>
              <w:t>2017 - 2019</w:t>
            </w:r>
            <w:proofErr w:type="gramEnd"/>
          </w:p>
        </w:tc>
      </w:tr>
      <w:tr w:rsidR="008C6736" w:rsidRPr="00805A54" w14:paraId="13E6EACB" w14:textId="77777777" w:rsidTr="00805A54">
        <w:trPr>
          <w:trHeight w:val="300"/>
        </w:trPr>
        <w:tc>
          <w:tcPr>
            <w:tcW w:w="1843" w:type="dxa"/>
            <w:vMerge/>
          </w:tcPr>
          <w:p w14:paraId="3CECF784" w14:textId="77777777" w:rsidR="008C6736" w:rsidRPr="00805A54" w:rsidRDefault="008C6736" w:rsidP="00805A54">
            <w:pPr>
              <w:spacing w:line="216" w:lineRule="auto"/>
              <w:rPr>
                <w:rStyle w:val="pubyear"/>
              </w:rPr>
            </w:pPr>
          </w:p>
        </w:tc>
        <w:tc>
          <w:tcPr>
            <w:tcW w:w="4394" w:type="dxa"/>
            <w:shd w:val="clear" w:color="auto" w:fill="auto"/>
          </w:tcPr>
          <w:p w14:paraId="69E047CF" w14:textId="3F34A116" w:rsidR="008C6736" w:rsidRPr="00914A4E" w:rsidRDefault="00007B99" w:rsidP="00805A54">
            <w:pPr>
              <w:spacing w:line="216" w:lineRule="auto"/>
              <w:rPr>
                <w:rStyle w:val="Hypertextovodkaz"/>
              </w:rPr>
            </w:pPr>
            <w:hyperlink r:id="rId99" w:history="1">
              <w:r w:rsidR="008C6736" w:rsidRPr="00914A4E">
                <w:rPr>
                  <w:rStyle w:val="Hypertextovodkaz"/>
                </w:rPr>
                <w:t>https://www.isvavai.cz/cep?s=jednoduche-vyhledavani&amp;ss=detail&amp;n=0&amp;h=VI20172019073</w:t>
              </w:r>
            </w:hyperlink>
            <w:r w:rsidR="008C6736" w:rsidRPr="00914A4E">
              <w:rPr>
                <w:rStyle w:val="Hypertextovodkaz"/>
              </w:rPr>
              <w:t xml:space="preserve"> </w:t>
            </w:r>
          </w:p>
        </w:tc>
        <w:tc>
          <w:tcPr>
            <w:tcW w:w="1559" w:type="dxa"/>
            <w:vMerge/>
          </w:tcPr>
          <w:p w14:paraId="5C2FCDA1" w14:textId="77777777" w:rsidR="008C6736" w:rsidRPr="00805A54" w:rsidRDefault="008C6736" w:rsidP="00805A54">
            <w:pPr>
              <w:ind w:left="-67" w:firstLine="67"/>
              <w:jc w:val="center"/>
              <w:rPr>
                <w:rStyle w:val="pubyear"/>
              </w:rPr>
            </w:pPr>
          </w:p>
        </w:tc>
        <w:tc>
          <w:tcPr>
            <w:tcW w:w="1134" w:type="dxa"/>
            <w:vMerge/>
          </w:tcPr>
          <w:p w14:paraId="30F075E0" w14:textId="77777777" w:rsidR="008C6736" w:rsidRPr="00805A54" w:rsidRDefault="008C6736" w:rsidP="00805A54">
            <w:pPr>
              <w:spacing w:line="216" w:lineRule="auto"/>
              <w:jc w:val="center"/>
              <w:rPr>
                <w:rStyle w:val="pubyear"/>
              </w:rPr>
            </w:pPr>
          </w:p>
        </w:tc>
      </w:tr>
      <w:tr w:rsidR="008C6736" w:rsidRPr="00805A54" w14:paraId="275586AF" w14:textId="77777777" w:rsidTr="00805A54">
        <w:trPr>
          <w:trHeight w:val="300"/>
        </w:trPr>
        <w:tc>
          <w:tcPr>
            <w:tcW w:w="1843" w:type="dxa"/>
            <w:vMerge w:val="restart"/>
            <w:shd w:val="clear" w:color="auto" w:fill="auto"/>
          </w:tcPr>
          <w:p w14:paraId="1CCA2E1D" w14:textId="77777777" w:rsidR="008C6736" w:rsidRPr="00805A54" w:rsidRDefault="008C6736" w:rsidP="00805A54">
            <w:pPr>
              <w:spacing w:line="216" w:lineRule="auto"/>
              <w:rPr>
                <w:rStyle w:val="pubyear"/>
              </w:rPr>
            </w:pPr>
            <w:r w:rsidRPr="00805A54">
              <w:rPr>
                <w:rStyle w:val="pubyear"/>
              </w:rPr>
              <w:t>Ing. Jan Valouch, Ph.D.</w:t>
            </w:r>
          </w:p>
        </w:tc>
        <w:tc>
          <w:tcPr>
            <w:tcW w:w="4394" w:type="dxa"/>
            <w:shd w:val="clear" w:color="auto" w:fill="auto"/>
          </w:tcPr>
          <w:p w14:paraId="1357C323" w14:textId="77777777" w:rsidR="008C6736" w:rsidRPr="00805A54" w:rsidRDefault="008C6736" w:rsidP="00805A54">
            <w:pPr>
              <w:spacing w:line="216" w:lineRule="auto"/>
              <w:rPr>
                <w:rStyle w:val="pubyear"/>
              </w:rPr>
            </w:pPr>
            <w:r w:rsidRPr="00805A54">
              <w:rPr>
                <w:rStyle w:val="pubyear"/>
              </w:rPr>
              <w:t>Analytický programový modul pro hodnocení odolnosti v reálném čase z hlediska konvergované bezpečnosti (</w:t>
            </w:r>
            <w:proofErr w:type="spellStart"/>
            <w:r w:rsidRPr="00805A54">
              <w:rPr>
                <w:rStyle w:val="pubyear"/>
              </w:rPr>
              <w:t>reg</w:t>
            </w:r>
            <w:proofErr w:type="spellEnd"/>
            <w:r w:rsidRPr="00805A54">
              <w:rPr>
                <w:rStyle w:val="pubyear"/>
              </w:rPr>
              <w:t>. č. VI20172019054)</w:t>
            </w:r>
          </w:p>
        </w:tc>
        <w:tc>
          <w:tcPr>
            <w:tcW w:w="1559" w:type="dxa"/>
            <w:vMerge w:val="restart"/>
            <w:shd w:val="clear" w:color="auto" w:fill="auto"/>
          </w:tcPr>
          <w:p w14:paraId="28E5DCD3" w14:textId="77777777" w:rsidR="008C6736" w:rsidRPr="00805A54" w:rsidRDefault="008C6736" w:rsidP="00805A54">
            <w:pPr>
              <w:ind w:left="-67" w:firstLine="67"/>
              <w:jc w:val="center"/>
              <w:rPr>
                <w:rStyle w:val="pubyear"/>
              </w:rPr>
            </w:pPr>
            <w:r w:rsidRPr="00805A54">
              <w:rPr>
                <w:rStyle w:val="pubyear"/>
              </w:rPr>
              <w:t>C</w:t>
            </w:r>
          </w:p>
          <w:p w14:paraId="15554C98"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046810B4" w14:textId="77777777" w:rsidR="008C6736" w:rsidRPr="00805A54" w:rsidRDefault="008C6736" w:rsidP="00805A54">
            <w:pPr>
              <w:spacing w:line="216" w:lineRule="auto"/>
              <w:jc w:val="center"/>
              <w:rPr>
                <w:rStyle w:val="pubyear"/>
              </w:rPr>
            </w:pPr>
            <w:proofErr w:type="gramStart"/>
            <w:r w:rsidRPr="00805A54">
              <w:rPr>
                <w:rStyle w:val="pubyear"/>
              </w:rPr>
              <w:t>2017 - 2019</w:t>
            </w:r>
            <w:proofErr w:type="gramEnd"/>
          </w:p>
        </w:tc>
      </w:tr>
      <w:tr w:rsidR="008C6736" w:rsidRPr="00805A54" w14:paraId="586BD345" w14:textId="77777777" w:rsidTr="00805A54">
        <w:trPr>
          <w:trHeight w:val="300"/>
        </w:trPr>
        <w:tc>
          <w:tcPr>
            <w:tcW w:w="1843" w:type="dxa"/>
            <w:vMerge/>
          </w:tcPr>
          <w:p w14:paraId="171CB162" w14:textId="77777777" w:rsidR="008C6736" w:rsidRPr="00805A54" w:rsidRDefault="008C6736" w:rsidP="00805A54">
            <w:pPr>
              <w:spacing w:line="216" w:lineRule="auto"/>
              <w:rPr>
                <w:rStyle w:val="pubyear"/>
              </w:rPr>
            </w:pPr>
          </w:p>
        </w:tc>
        <w:tc>
          <w:tcPr>
            <w:tcW w:w="4394" w:type="dxa"/>
            <w:shd w:val="clear" w:color="auto" w:fill="auto"/>
          </w:tcPr>
          <w:p w14:paraId="42CDACDB" w14:textId="61149711" w:rsidR="008C6736" w:rsidRPr="00914A4E" w:rsidRDefault="00007B99" w:rsidP="00805A54">
            <w:pPr>
              <w:spacing w:line="216" w:lineRule="auto"/>
              <w:rPr>
                <w:rStyle w:val="Hypertextovodkaz"/>
              </w:rPr>
            </w:pPr>
            <w:hyperlink r:id="rId100" w:history="1">
              <w:r w:rsidR="008C6736" w:rsidRPr="00914A4E">
                <w:rPr>
                  <w:rStyle w:val="Hypertextovodkaz"/>
                </w:rPr>
                <w:t>https://www.isvavai.cz/cep?s=jednoduche-vyhledavani&amp;ss=detail&amp;n=0&amp;h=VI20172019054</w:t>
              </w:r>
            </w:hyperlink>
            <w:r w:rsidR="008C6736" w:rsidRPr="00914A4E">
              <w:rPr>
                <w:rStyle w:val="Hypertextovodkaz"/>
              </w:rPr>
              <w:t xml:space="preserve"> </w:t>
            </w:r>
          </w:p>
        </w:tc>
        <w:tc>
          <w:tcPr>
            <w:tcW w:w="1559" w:type="dxa"/>
            <w:vMerge/>
          </w:tcPr>
          <w:p w14:paraId="676D267F" w14:textId="77777777" w:rsidR="008C6736" w:rsidRPr="00805A54" w:rsidRDefault="008C6736" w:rsidP="00805A54">
            <w:pPr>
              <w:ind w:left="-67" w:firstLine="67"/>
              <w:jc w:val="center"/>
              <w:rPr>
                <w:rStyle w:val="pubyear"/>
              </w:rPr>
            </w:pPr>
          </w:p>
        </w:tc>
        <w:tc>
          <w:tcPr>
            <w:tcW w:w="1134" w:type="dxa"/>
            <w:vMerge/>
          </w:tcPr>
          <w:p w14:paraId="616AC747" w14:textId="77777777" w:rsidR="008C6736" w:rsidRPr="00805A54" w:rsidRDefault="008C6736" w:rsidP="00805A54">
            <w:pPr>
              <w:spacing w:line="216" w:lineRule="auto"/>
              <w:jc w:val="center"/>
              <w:rPr>
                <w:rStyle w:val="pubyear"/>
              </w:rPr>
            </w:pPr>
          </w:p>
        </w:tc>
      </w:tr>
      <w:tr w:rsidR="008C6736" w:rsidRPr="00805A54" w14:paraId="7B09D5FF" w14:textId="77777777" w:rsidTr="00805A54">
        <w:trPr>
          <w:trHeight w:val="300"/>
        </w:trPr>
        <w:tc>
          <w:tcPr>
            <w:tcW w:w="1843" w:type="dxa"/>
            <w:vMerge w:val="restart"/>
            <w:shd w:val="clear" w:color="auto" w:fill="auto"/>
          </w:tcPr>
          <w:p w14:paraId="3B94EE29" w14:textId="77777777" w:rsidR="008C6736" w:rsidRPr="00805A54" w:rsidRDefault="008C6736" w:rsidP="00805A54">
            <w:pPr>
              <w:spacing w:line="216" w:lineRule="auto"/>
              <w:rPr>
                <w:rStyle w:val="pubyear"/>
              </w:rPr>
            </w:pPr>
            <w:r w:rsidRPr="00805A54">
              <w:rPr>
                <w:rStyle w:val="pubyear"/>
              </w:rPr>
              <w:t xml:space="preserve">doc. RNDr. Vojtěch </w:t>
            </w:r>
            <w:proofErr w:type="spellStart"/>
            <w:r w:rsidRPr="00805A54">
              <w:rPr>
                <w:rStyle w:val="pubyear"/>
              </w:rPr>
              <w:t>Křesálek</w:t>
            </w:r>
            <w:proofErr w:type="spellEnd"/>
            <w:r w:rsidRPr="00805A54">
              <w:rPr>
                <w:rStyle w:val="pubyear"/>
              </w:rPr>
              <w:t xml:space="preserve">, CSc. </w:t>
            </w:r>
          </w:p>
        </w:tc>
        <w:tc>
          <w:tcPr>
            <w:tcW w:w="4394" w:type="dxa"/>
            <w:shd w:val="clear" w:color="auto" w:fill="auto"/>
          </w:tcPr>
          <w:p w14:paraId="5B816A8B" w14:textId="77777777" w:rsidR="008C6736" w:rsidRPr="00805A54" w:rsidRDefault="008C6736" w:rsidP="00805A54">
            <w:pPr>
              <w:spacing w:line="216" w:lineRule="auto"/>
              <w:rPr>
                <w:rStyle w:val="pubyear"/>
              </w:rPr>
            </w:pPr>
            <w:r w:rsidRPr="00805A54">
              <w:rPr>
                <w:rStyle w:val="pubyear"/>
              </w:rPr>
              <w:t>Bezpečnostní systém pro navigaci a komunikaci letištních vozidel</w:t>
            </w:r>
            <w:r w:rsidRPr="00805A54" w:rsidDel="0026679C">
              <w:rPr>
                <w:rStyle w:val="pubyear"/>
              </w:rPr>
              <w:t xml:space="preserve"> </w:t>
            </w:r>
            <w:r w:rsidRPr="00805A54">
              <w:rPr>
                <w:rStyle w:val="pubyear"/>
              </w:rPr>
              <w:t>(</w:t>
            </w:r>
            <w:proofErr w:type="spellStart"/>
            <w:r w:rsidRPr="00805A54">
              <w:rPr>
                <w:rStyle w:val="pubyear"/>
              </w:rPr>
              <w:t>reg</w:t>
            </w:r>
            <w:proofErr w:type="spellEnd"/>
            <w:r w:rsidRPr="00805A54">
              <w:rPr>
                <w:rStyle w:val="pubyear"/>
              </w:rPr>
              <w:t>. č. EG16_084/0010327)</w:t>
            </w:r>
          </w:p>
        </w:tc>
        <w:tc>
          <w:tcPr>
            <w:tcW w:w="1559" w:type="dxa"/>
            <w:vMerge w:val="restart"/>
            <w:shd w:val="clear" w:color="auto" w:fill="auto"/>
          </w:tcPr>
          <w:p w14:paraId="0EE1338F" w14:textId="77777777" w:rsidR="008C6736" w:rsidRPr="00805A54" w:rsidRDefault="008C6736" w:rsidP="00805A54">
            <w:pPr>
              <w:jc w:val="center"/>
              <w:rPr>
                <w:rStyle w:val="pubyear"/>
              </w:rPr>
            </w:pPr>
            <w:r w:rsidRPr="00805A54">
              <w:rPr>
                <w:rStyle w:val="pubyear"/>
              </w:rPr>
              <w:t>C</w:t>
            </w:r>
          </w:p>
          <w:p w14:paraId="7083BF5A" w14:textId="77777777" w:rsidR="008C6736" w:rsidRPr="00805A54" w:rsidRDefault="008C6736" w:rsidP="00805A54">
            <w:pPr>
              <w:ind w:left="-67" w:firstLine="67"/>
              <w:jc w:val="center"/>
              <w:rPr>
                <w:rStyle w:val="pubyear"/>
              </w:rPr>
            </w:pPr>
            <w:r w:rsidRPr="00805A54">
              <w:rPr>
                <w:rStyle w:val="pubyear"/>
              </w:rPr>
              <w:t>Ministerstvo průmyslu a obchodu</w:t>
            </w:r>
          </w:p>
        </w:tc>
        <w:tc>
          <w:tcPr>
            <w:tcW w:w="1134" w:type="dxa"/>
            <w:vMerge w:val="restart"/>
            <w:shd w:val="clear" w:color="auto" w:fill="auto"/>
          </w:tcPr>
          <w:p w14:paraId="0950C7B3" w14:textId="77777777" w:rsidR="008C6736" w:rsidRPr="00805A54" w:rsidRDefault="008C6736" w:rsidP="00805A54">
            <w:pPr>
              <w:spacing w:line="216" w:lineRule="auto"/>
              <w:jc w:val="center"/>
              <w:rPr>
                <w:rStyle w:val="pubyear"/>
              </w:rPr>
            </w:pPr>
            <w:proofErr w:type="gramStart"/>
            <w:r w:rsidRPr="00805A54">
              <w:rPr>
                <w:rStyle w:val="pubyear"/>
              </w:rPr>
              <w:t>2017 - 2020</w:t>
            </w:r>
            <w:proofErr w:type="gramEnd"/>
          </w:p>
        </w:tc>
      </w:tr>
      <w:tr w:rsidR="008C6736" w:rsidRPr="00805A54" w14:paraId="208BF43A" w14:textId="77777777" w:rsidTr="00805A54">
        <w:trPr>
          <w:trHeight w:val="300"/>
        </w:trPr>
        <w:tc>
          <w:tcPr>
            <w:tcW w:w="1843" w:type="dxa"/>
            <w:vMerge/>
          </w:tcPr>
          <w:p w14:paraId="43638BC7" w14:textId="77777777" w:rsidR="008C6736" w:rsidRPr="00805A54" w:rsidRDefault="008C6736" w:rsidP="00805A54">
            <w:pPr>
              <w:spacing w:line="216" w:lineRule="auto"/>
              <w:rPr>
                <w:rStyle w:val="pubyear"/>
              </w:rPr>
            </w:pPr>
          </w:p>
        </w:tc>
        <w:tc>
          <w:tcPr>
            <w:tcW w:w="4394" w:type="dxa"/>
            <w:shd w:val="clear" w:color="auto" w:fill="auto"/>
          </w:tcPr>
          <w:p w14:paraId="5CF619BF" w14:textId="6DF44B5A" w:rsidR="008C6736" w:rsidRPr="00805A54" w:rsidRDefault="00007B99" w:rsidP="00805A54">
            <w:pPr>
              <w:spacing w:line="216" w:lineRule="auto"/>
              <w:rPr>
                <w:rStyle w:val="pubyear"/>
              </w:rPr>
            </w:pPr>
            <w:hyperlink r:id="rId101" w:history="1">
              <w:r w:rsidR="00914A4E" w:rsidRPr="00B52BA6">
                <w:rPr>
                  <w:rStyle w:val="Hypertextovodkaz"/>
                </w:rPr>
                <w:t>https://www.isvavai.cz/cep?s=jednoduche-vyhledavani&amp;ss=detail&amp;n=0&amp;h=EG16_084%2F0010327</w:t>
              </w:r>
            </w:hyperlink>
          </w:p>
        </w:tc>
        <w:tc>
          <w:tcPr>
            <w:tcW w:w="1559" w:type="dxa"/>
            <w:vMerge/>
          </w:tcPr>
          <w:p w14:paraId="6846A706" w14:textId="77777777" w:rsidR="008C6736" w:rsidRPr="00805A54" w:rsidRDefault="008C6736" w:rsidP="00805A54">
            <w:pPr>
              <w:jc w:val="center"/>
              <w:rPr>
                <w:rStyle w:val="pubyear"/>
              </w:rPr>
            </w:pPr>
          </w:p>
        </w:tc>
        <w:tc>
          <w:tcPr>
            <w:tcW w:w="1134" w:type="dxa"/>
            <w:vMerge/>
          </w:tcPr>
          <w:p w14:paraId="79828DEF" w14:textId="77777777" w:rsidR="008C6736" w:rsidRPr="00805A54" w:rsidRDefault="008C6736" w:rsidP="00805A54">
            <w:pPr>
              <w:spacing w:line="216" w:lineRule="auto"/>
              <w:jc w:val="center"/>
              <w:rPr>
                <w:rStyle w:val="pubyear"/>
              </w:rPr>
            </w:pPr>
          </w:p>
        </w:tc>
      </w:tr>
      <w:tr w:rsidR="008C6736" w:rsidRPr="00805A54" w14:paraId="02B24610" w14:textId="77777777" w:rsidTr="00805A54">
        <w:trPr>
          <w:trHeight w:val="300"/>
        </w:trPr>
        <w:tc>
          <w:tcPr>
            <w:tcW w:w="1843" w:type="dxa"/>
            <w:vMerge w:val="restart"/>
            <w:shd w:val="clear" w:color="auto" w:fill="auto"/>
          </w:tcPr>
          <w:p w14:paraId="342505DA" w14:textId="77777777" w:rsidR="008C6736" w:rsidRPr="00805A54" w:rsidRDefault="008C6736" w:rsidP="00805A54">
            <w:pPr>
              <w:spacing w:line="216" w:lineRule="auto"/>
              <w:rPr>
                <w:rStyle w:val="pubyear"/>
              </w:rPr>
            </w:pPr>
            <w:r w:rsidRPr="00805A54">
              <w:rPr>
                <w:rStyle w:val="pubyear"/>
              </w:rPr>
              <w:t>prof. Mgr. Milan Adámek, Ph.D.</w:t>
            </w:r>
          </w:p>
        </w:tc>
        <w:tc>
          <w:tcPr>
            <w:tcW w:w="4394" w:type="dxa"/>
            <w:shd w:val="clear" w:color="auto" w:fill="auto"/>
          </w:tcPr>
          <w:p w14:paraId="0B5E3931" w14:textId="77777777" w:rsidR="008C6736" w:rsidRPr="00805A54" w:rsidRDefault="008C6736" w:rsidP="00805A54">
            <w:pPr>
              <w:spacing w:line="216" w:lineRule="auto"/>
              <w:rPr>
                <w:rStyle w:val="pubyear"/>
              </w:rPr>
            </w:pPr>
            <w:r w:rsidRPr="00805A54">
              <w:rPr>
                <w:rStyle w:val="pubyear"/>
              </w:rPr>
              <w:t>Platforma INFOS</w:t>
            </w:r>
            <w:r w:rsidRPr="00805A54">
              <w:rPr>
                <w:rStyle w:val="pubyear"/>
              </w:rPr>
              <w:br/>
              <w:t>(</w:t>
            </w:r>
            <w:proofErr w:type="spellStart"/>
            <w:r w:rsidRPr="00805A54">
              <w:rPr>
                <w:rStyle w:val="pubyear"/>
              </w:rPr>
              <w:t>reg</w:t>
            </w:r>
            <w:proofErr w:type="spellEnd"/>
            <w:r w:rsidRPr="00805A54">
              <w:rPr>
                <w:rStyle w:val="pubyear"/>
              </w:rPr>
              <w:t>. č. CZ.01.1.02/0.0/0.0/15_019/0004580)</w:t>
            </w:r>
          </w:p>
        </w:tc>
        <w:tc>
          <w:tcPr>
            <w:tcW w:w="1559" w:type="dxa"/>
            <w:vMerge w:val="restart"/>
            <w:shd w:val="clear" w:color="auto" w:fill="auto"/>
          </w:tcPr>
          <w:p w14:paraId="38C4BABC" w14:textId="77777777" w:rsidR="008C6736" w:rsidRPr="00805A54" w:rsidRDefault="008C6736" w:rsidP="00805A54">
            <w:pPr>
              <w:ind w:left="-67" w:firstLine="67"/>
              <w:jc w:val="center"/>
              <w:rPr>
                <w:rStyle w:val="pubyear"/>
              </w:rPr>
            </w:pPr>
            <w:r w:rsidRPr="00805A54">
              <w:rPr>
                <w:rStyle w:val="pubyear"/>
              </w:rPr>
              <w:t>C</w:t>
            </w:r>
          </w:p>
          <w:p w14:paraId="6E3C7F08" w14:textId="77777777" w:rsidR="008C6736" w:rsidRPr="00805A54" w:rsidRDefault="008C6736" w:rsidP="00805A54">
            <w:pPr>
              <w:jc w:val="center"/>
              <w:rPr>
                <w:rStyle w:val="pubyear"/>
              </w:rPr>
            </w:pPr>
            <w:r w:rsidRPr="00805A54">
              <w:rPr>
                <w:rStyle w:val="pubyear"/>
              </w:rPr>
              <w:t>Ministerstvo průmyslu a obchodu</w:t>
            </w:r>
          </w:p>
        </w:tc>
        <w:tc>
          <w:tcPr>
            <w:tcW w:w="1134" w:type="dxa"/>
            <w:vMerge w:val="restart"/>
            <w:shd w:val="clear" w:color="auto" w:fill="auto"/>
          </w:tcPr>
          <w:p w14:paraId="21E253B7" w14:textId="77777777" w:rsidR="008C6736" w:rsidRPr="00805A54" w:rsidRDefault="008C6736" w:rsidP="00805A54">
            <w:pPr>
              <w:spacing w:line="216" w:lineRule="auto"/>
              <w:jc w:val="center"/>
              <w:rPr>
                <w:rStyle w:val="pubyear"/>
              </w:rPr>
            </w:pPr>
            <w:proofErr w:type="gramStart"/>
            <w:r w:rsidRPr="00805A54">
              <w:rPr>
                <w:rStyle w:val="pubyear"/>
              </w:rPr>
              <w:t>2017 - 2019</w:t>
            </w:r>
            <w:proofErr w:type="gramEnd"/>
          </w:p>
        </w:tc>
      </w:tr>
      <w:tr w:rsidR="008C6736" w:rsidRPr="00805A54" w14:paraId="03E6FA3E" w14:textId="77777777" w:rsidTr="00805A54">
        <w:trPr>
          <w:trHeight w:val="300"/>
        </w:trPr>
        <w:tc>
          <w:tcPr>
            <w:tcW w:w="1843" w:type="dxa"/>
            <w:vMerge/>
          </w:tcPr>
          <w:p w14:paraId="0C36783B" w14:textId="77777777" w:rsidR="008C6736" w:rsidRPr="00805A54" w:rsidRDefault="008C6736" w:rsidP="00805A54">
            <w:pPr>
              <w:spacing w:line="216" w:lineRule="auto"/>
              <w:rPr>
                <w:rStyle w:val="pubyear"/>
              </w:rPr>
            </w:pPr>
          </w:p>
        </w:tc>
        <w:tc>
          <w:tcPr>
            <w:tcW w:w="4394" w:type="dxa"/>
            <w:shd w:val="clear" w:color="auto" w:fill="auto"/>
          </w:tcPr>
          <w:p w14:paraId="20AF2D8E" w14:textId="4FFBB647" w:rsidR="008C6736" w:rsidRPr="00914A4E" w:rsidRDefault="00007B99" w:rsidP="00805A54">
            <w:pPr>
              <w:spacing w:line="216" w:lineRule="auto"/>
              <w:rPr>
                <w:rStyle w:val="Hypertextovodkaz"/>
              </w:rPr>
            </w:pPr>
            <w:hyperlink r:id="rId102" w:history="1">
              <w:r w:rsidR="008C6736" w:rsidRPr="00914A4E">
                <w:rPr>
                  <w:rStyle w:val="Hypertextovodkaz"/>
                </w:rPr>
                <w:t>https://www.isvavai.cz/cep?s=jednoduche-vyhledavani&amp;ss=detail&amp;n=0&amp;h=EG15_019%2F0004580</w:t>
              </w:r>
            </w:hyperlink>
            <w:r w:rsidR="008C6736" w:rsidRPr="00914A4E">
              <w:rPr>
                <w:rStyle w:val="Hypertextovodkaz"/>
              </w:rPr>
              <w:t xml:space="preserve"> </w:t>
            </w:r>
          </w:p>
        </w:tc>
        <w:tc>
          <w:tcPr>
            <w:tcW w:w="1559" w:type="dxa"/>
            <w:vMerge/>
          </w:tcPr>
          <w:p w14:paraId="7B735AF1" w14:textId="77777777" w:rsidR="008C6736" w:rsidRPr="00805A54" w:rsidRDefault="008C6736" w:rsidP="00805A54">
            <w:pPr>
              <w:ind w:left="-67" w:firstLine="67"/>
              <w:jc w:val="center"/>
              <w:rPr>
                <w:rStyle w:val="pubyear"/>
              </w:rPr>
            </w:pPr>
          </w:p>
        </w:tc>
        <w:tc>
          <w:tcPr>
            <w:tcW w:w="1134" w:type="dxa"/>
            <w:vMerge/>
          </w:tcPr>
          <w:p w14:paraId="1374D39D" w14:textId="77777777" w:rsidR="008C6736" w:rsidRPr="00805A54" w:rsidRDefault="008C6736" w:rsidP="00805A54">
            <w:pPr>
              <w:spacing w:line="216" w:lineRule="auto"/>
              <w:jc w:val="center"/>
              <w:rPr>
                <w:rStyle w:val="pubyear"/>
              </w:rPr>
            </w:pPr>
          </w:p>
        </w:tc>
      </w:tr>
      <w:tr w:rsidR="008C6736" w:rsidRPr="00805A54" w14:paraId="5A683102" w14:textId="77777777" w:rsidTr="00805A54">
        <w:trPr>
          <w:trHeight w:val="300"/>
        </w:trPr>
        <w:tc>
          <w:tcPr>
            <w:tcW w:w="1843" w:type="dxa"/>
            <w:vMerge w:val="restart"/>
            <w:shd w:val="clear" w:color="auto" w:fill="auto"/>
          </w:tcPr>
          <w:p w14:paraId="4F1AC595" w14:textId="77777777" w:rsidR="008C6736" w:rsidRPr="00805A54" w:rsidRDefault="008C6736" w:rsidP="00805A54">
            <w:pPr>
              <w:spacing w:line="216" w:lineRule="auto"/>
              <w:rPr>
                <w:rStyle w:val="pubyear"/>
              </w:rPr>
            </w:pPr>
            <w:r w:rsidRPr="00805A54">
              <w:rPr>
                <w:rStyle w:val="pubyear"/>
              </w:rPr>
              <w:t>prof. Mgr. Milan Adámek, Ph.D.</w:t>
            </w:r>
          </w:p>
        </w:tc>
        <w:tc>
          <w:tcPr>
            <w:tcW w:w="4394" w:type="dxa"/>
            <w:shd w:val="clear" w:color="auto" w:fill="auto"/>
          </w:tcPr>
          <w:p w14:paraId="511AD3A6" w14:textId="77777777" w:rsidR="008C6736" w:rsidRPr="00805A54" w:rsidRDefault="008C6736" w:rsidP="00805A54">
            <w:pPr>
              <w:spacing w:line="216" w:lineRule="auto"/>
              <w:rPr>
                <w:rStyle w:val="pubyear"/>
              </w:rPr>
            </w:pPr>
            <w:r w:rsidRPr="00805A54">
              <w:rPr>
                <w:rStyle w:val="pubyear"/>
              </w:rPr>
              <w:t>Modulární systém ENTER (</w:t>
            </w:r>
            <w:proofErr w:type="spellStart"/>
            <w:r w:rsidRPr="00805A54">
              <w:rPr>
                <w:rStyle w:val="pubyear"/>
              </w:rPr>
              <w:t>reg</w:t>
            </w:r>
            <w:proofErr w:type="spellEnd"/>
            <w:r w:rsidRPr="00805A54">
              <w:rPr>
                <w:rStyle w:val="pubyear"/>
              </w:rPr>
              <w:t>. č. EG15_019/0004581)</w:t>
            </w:r>
          </w:p>
        </w:tc>
        <w:tc>
          <w:tcPr>
            <w:tcW w:w="1559" w:type="dxa"/>
            <w:vMerge w:val="restart"/>
            <w:shd w:val="clear" w:color="auto" w:fill="auto"/>
          </w:tcPr>
          <w:p w14:paraId="0D365E13" w14:textId="77777777" w:rsidR="008C6736" w:rsidRPr="00805A54" w:rsidRDefault="008C6736" w:rsidP="00805A54">
            <w:pPr>
              <w:ind w:left="-67" w:firstLine="67"/>
              <w:jc w:val="center"/>
              <w:rPr>
                <w:rStyle w:val="pubyear"/>
              </w:rPr>
            </w:pPr>
            <w:r w:rsidRPr="00805A54">
              <w:rPr>
                <w:rStyle w:val="pubyear"/>
              </w:rPr>
              <w:t>C</w:t>
            </w:r>
          </w:p>
          <w:p w14:paraId="79C3BF6A" w14:textId="77777777" w:rsidR="008C6736" w:rsidRPr="00805A54" w:rsidRDefault="008C6736" w:rsidP="00805A54">
            <w:pPr>
              <w:ind w:left="-67" w:firstLine="67"/>
              <w:jc w:val="center"/>
              <w:rPr>
                <w:rStyle w:val="pubyear"/>
              </w:rPr>
            </w:pPr>
            <w:r w:rsidRPr="00805A54">
              <w:rPr>
                <w:rStyle w:val="pubyear"/>
              </w:rPr>
              <w:t>Ministerstvo průmyslu a obchodu</w:t>
            </w:r>
          </w:p>
        </w:tc>
        <w:tc>
          <w:tcPr>
            <w:tcW w:w="1134" w:type="dxa"/>
            <w:vMerge w:val="restart"/>
            <w:shd w:val="clear" w:color="auto" w:fill="auto"/>
          </w:tcPr>
          <w:p w14:paraId="65932E68" w14:textId="77777777" w:rsidR="008C6736" w:rsidRPr="00805A54" w:rsidRDefault="008C6736" w:rsidP="00805A54">
            <w:pPr>
              <w:spacing w:line="216" w:lineRule="auto"/>
              <w:jc w:val="center"/>
              <w:rPr>
                <w:rStyle w:val="pubyear"/>
              </w:rPr>
            </w:pPr>
            <w:proofErr w:type="gramStart"/>
            <w:r w:rsidRPr="00805A54">
              <w:rPr>
                <w:rStyle w:val="pubyear"/>
              </w:rPr>
              <w:t>2017 - 2019</w:t>
            </w:r>
            <w:proofErr w:type="gramEnd"/>
          </w:p>
        </w:tc>
      </w:tr>
      <w:tr w:rsidR="008C6736" w:rsidRPr="00805A54" w14:paraId="793146FB" w14:textId="77777777" w:rsidTr="00805A54">
        <w:trPr>
          <w:trHeight w:val="300"/>
        </w:trPr>
        <w:tc>
          <w:tcPr>
            <w:tcW w:w="1843" w:type="dxa"/>
            <w:vMerge/>
          </w:tcPr>
          <w:p w14:paraId="6A2D02C6" w14:textId="77777777" w:rsidR="008C6736" w:rsidRPr="00805A54" w:rsidRDefault="008C6736" w:rsidP="00805A54">
            <w:pPr>
              <w:spacing w:line="216" w:lineRule="auto"/>
              <w:rPr>
                <w:rStyle w:val="pubyear"/>
              </w:rPr>
            </w:pPr>
          </w:p>
        </w:tc>
        <w:tc>
          <w:tcPr>
            <w:tcW w:w="4394" w:type="dxa"/>
            <w:shd w:val="clear" w:color="auto" w:fill="auto"/>
          </w:tcPr>
          <w:p w14:paraId="5BD05918" w14:textId="068CA1EE" w:rsidR="008C6736" w:rsidRPr="00914A4E" w:rsidRDefault="00007B99" w:rsidP="00805A54">
            <w:pPr>
              <w:spacing w:line="216" w:lineRule="auto"/>
              <w:rPr>
                <w:rStyle w:val="Hypertextovodkaz"/>
              </w:rPr>
            </w:pPr>
            <w:hyperlink r:id="rId103" w:history="1">
              <w:r w:rsidR="008C6736" w:rsidRPr="00914A4E">
                <w:rPr>
                  <w:rStyle w:val="Hypertextovodkaz"/>
                </w:rPr>
                <w:t>https://www.isvavai.cz/cep?s=jednoduche-vyhledavani&amp;ss=detail&amp;n=0&amp;h=EG15_019%2F0004581</w:t>
              </w:r>
            </w:hyperlink>
          </w:p>
        </w:tc>
        <w:tc>
          <w:tcPr>
            <w:tcW w:w="1559" w:type="dxa"/>
            <w:vMerge/>
          </w:tcPr>
          <w:p w14:paraId="62F6CE86" w14:textId="77777777" w:rsidR="008C6736" w:rsidRPr="00805A54" w:rsidRDefault="008C6736" w:rsidP="00805A54">
            <w:pPr>
              <w:ind w:left="-67" w:firstLine="67"/>
              <w:jc w:val="center"/>
              <w:rPr>
                <w:rStyle w:val="pubyear"/>
              </w:rPr>
            </w:pPr>
          </w:p>
        </w:tc>
        <w:tc>
          <w:tcPr>
            <w:tcW w:w="1134" w:type="dxa"/>
            <w:vMerge/>
          </w:tcPr>
          <w:p w14:paraId="315DDE98" w14:textId="77777777" w:rsidR="008C6736" w:rsidRPr="00805A54" w:rsidRDefault="008C6736" w:rsidP="00805A54">
            <w:pPr>
              <w:spacing w:line="216" w:lineRule="auto"/>
              <w:jc w:val="center"/>
              <w:rPr>
                <w:rStyle w:val="pubyear"/>
              </w:rPr>
            </w:pPr>
          </w:p>
        </w:tc>
      </w:tr>
      <w:tr w:rsidR="008C6736" w:rsidRPr="00805A54" w14:paraId="79029020" w14:textId="77777777" w:rsidTr="00805A54">
        <w:trPr>
          <w:trHeight w:val="300"/>
        </w:trPr>
        <w:tc>
          <w:tcPr>
            <w:tcW w:w="1843" w:type="dxa"/>
            <w:vMerge w:val="restart"/>
            <w:shd w:val="clear" w:color="auto" w:fill="auto"/>
          </w:tcPr>
          <w:p w14:paraId="727CFC3F" w14:textId="77777777" w:rsidR="008C6736" w:rsidRPr="00805A54" w:rsidRDefault="008C6736" w:rsidP="00805A54">
            <w:pPr>
              <w:spacing w:line="216" w:lineRule="auto"/>
              <w:rPr>
                <w:rStyle w:val="pubyear"/>
              </w:rPr>
            </w:pPr>
            <w:r w:rsidRPr="00805A54">
              <w:rPr>
                <w:rStyle w:val="pubyear"/>
              </w:rPr>
              <w:t>prof. Ing. Martin Hromada, Ph.D.</w:t>
            </w:r>
          </w:p>
        </w:tc>
        <w:tc>
          <w:tcPr>
            <w:tcW w:w="4394" w:type="dxa"/>
            <w:shd w:val="clear" w:color="auto" w:fill="auto"/>
          </w:tcPr>
          <w:p w14:paraId="3FE600D6" w14:textId="6C14F3AB" w:rsidR="008C6736" w:rsidRPr="00805A54" w:rsidRDefault="008C6736" w:rsidP="00805A54">
            <w:pPr>
              <w:spacing w:line="216" w:lineRule="auto"/>
              <w:rPr>
                <w:rStyle w:val="pubyear"/>
              </w:rPr>
            </w:pPr>
            <w:r w:rsidRPr="00805A54">
              <w:rPr>
                <w:rStyle w:val="pubyear"/>
              </w:rPr>
              <w:t>RESILIENCE 2015: Dynamické hodnocení odolnosti souvztažných subsystémů kritické infrastruktury (</w:t>
            </w:r>
            <w:proofErr w:type="spellStart"/>
            <w:r w:rsidRPr="00805A54">
              <w:rPr>
                <w:rStyle w:val="pubyear"/>
              </w:rPr>
              <w:t>reg.č</w:t>
            </w:r>
            <w:proofErr w:type="spellEnd"/>
            <w:r w:rsidRPr="00805A54">
              <w:rPr>
                <w:rStyle w:val="pubyear"/>
              </w:rPr>
              <w:t>. VI</w:t>
            </w:r>
            <w:proofErr w:type="gramStart"/>
            <w:r w:rsidRPr="00805A54">
              <w:rPr>
                <w:rStyle w:val="pubyear"/>
              </w:rPr>
              <w:t>20152019049 )</w:t>
            </w:r>
            <w:proofErr w:type="gramEnd"/>
          </w:p>
        </w:tc>
        <w:tc>
          <w:tcPr>
            <w:tcW w:w="1559" w:type="dxa"/>
            <w:vMerge w:val="restart"/>
            <w:shd w:val="clear" w:color="auto" w:fill="auto"/>
          </w:tcPr>
          <w:p w14:paraId="75BAE6A2" w14:textId="77777777" w:rsidR="008C6736" w:rsidRPr="00805A54" w:rsidRDefault="008C6736" w:rsidP="00805A54">
            <w:pPr>
              <w:ind w:left="-67" w:firstLine="67"/>
              <w:jc w:val="center"/>
              <w:rPr>
                <w:rStyle w:val="pubyear"/>
              </w:rPr>
            </w:pPr>
            <w:r w:rsidRPr="00805A54">
              <w:rPr>
                <w:rStyle w:val="pubyear"/>
              </w:rPr>
              <w:t>C</w:t>
            </w:r>
          </w:p>
          <w:p w14:paraId="1E2ECD57" w14:textId="77777777" w:rsidR="008C6736" w:rsidRPr="00805A54" w:rsidRDefault="008C6736" w:rsidP="00805A54">
            <w:pPr>
              <w:ind w:left="-67" w:firstLine="67"/>
              <w:jc w:val="center"/>
              <w:rPr>
                <w:rStyle w:val="pubyear"/>
              </w:rPr>
            </w:pPr>
            <w:r w:rsidRPr="00805A54">
              <w:rPr>
                <w:rStyle w:val="pubyear"/>
              </w:rPr>
              <w:t>Ministerstvo vnitra</w:t>
            </w:r>
          </w:p>
        </w:tc>
        <w:tc>
          <w:tcPr>
            <w:tcW w:w="1134" w:type="dxa"/>
            <w:vMerge w:val="restart"/>
            <w:shd w:val="clear" w:color="auto" w:fill="auto"/>
          </w:tcPr>
          <w:p w14:paraId="04883915" w14:textId="77777777" w:rsidR="008C6736" w:rsidRPr="00805A54" w:rsidRDefault="008C6736" w:rsidP="00805A54">
            <w:pPr>
              <w:spacing w:line="216" w:lineRule="auto"/>
              <w:jc w:val="center"/>
              <w:rPr>
                <w:rStyle w:val="pubyear"/>
              </w:rPr>
            </w:pPr>
            <w:proofErr w:type="gramStart"/>
            <w:r w:rsidRPr="00805A54">
              <w:rPr>
                <w:rStyle w:val="pubyear"/>
              </w:rPr>
              <w:t>2015 - 2019</w:t>
            </w:r>
            <w:proofErr w:type="gramEnd"/>
          </w:p>
        </w:tc>
      </w:tr>
      <w:tr w:rsidR="008C6736" w:rsidRPr="00805A54" w14:paraId="4ACB2091" w14:textId="77777777" w:rsidTr="00805A54">
        <w:trPr>
          <w:trHeight w:val="300"/>
        </w:trPr>
        <w:tc>
          <w:tcPr>
            <w:tcW w:w="1843" w:type="dxa"/>
            <w:vMerge/>
          </w:tcPr>
          <w:p w14:paraId="72600FFC" w14:textId="77777777" w:rsidR="008C6736" w:rsidRPr="00805A54" w:rsidRDefault="008C6736" w:rsidP="00805A54">
            <w:pPr>
              <w:rPr>
                <w:rStyle w:val="pubyear"/>
              </w:rPr>
            </w:pPr>
          </w:p>
        </w:tc>
        <w:tc>
          <w:tcPr>
            <w:tcW w:w="4394" w:type="dxa"/>
            <w:shd w:val="clear" w:color="auto" w:fill="auto"/>
          </w:tcPr>
          <w:p w14:paraId="6A523A32" w14:textId="5C2CDCA9" w:rsidR="008C6736" w:rsidRPr="00914A4E" w:rsidRDefault="00007B99" w:rsidP="00805A54">
            <w:pPr>
              <w:spacing w:line="216" w:lineRule="auto"/>
              <w:rPr>
                <w:rStyle w:val="Hypertextovodkaz"/>
              </w:rPr>
            </w:pPr>
            <w:hyperlink r:id="rId104" w:history="1">
              <w:r w:rsidR="008C6736" w:rsidRPr="00914A4E">
                <w:rPr>
                  <w:rStyle w:val="Hypertextovodkaz"/>
                </w:rPr>
                <w:t>https://www.isvavai.cz/cep?s=jednoduche-vyhledavani&amp;ss=detail&amp;n=0&amp;h=VI20152019049</w:t>
              </w:r>
            </w:hyperlink>
            <w:r w:rsidR="008C6736" w:rsidRPr="00914A4E">
              <w:rPr>
                <w:rStyle w:val="Hypertextovodkaz"/>
              </w:rPr>
              <w:t xml:space="preserve"> </w:t>
            </w:r>
          </w:p>
        </w:tc>
        <w:tc>
          <w:tcPr>
            <w:tcW w:w="1559" w:type="dxa"/>
            <w:vMerge/>
          </w:tcPr>
          <w:p w14:paraId="6F8F6F8C" w14:textId="77777777" w:rsidR="008C6736" w:rsidRPr="00805A54" w:rsidRDefault="008C6736" w:rsidP="00805A54">
            <w:pPr>
              <w:rPr>
                <w:rStyle w:val="pubyear"/>
              </w:rPr>
            </w:pPr>
          </w:p>
        </w:tc>
        <w:tc>
          <w:tcPr>
            <w:tcW w:w="1134" w:type="dxa"/>
            <w:vMerge/>
          </w:tcPr>
          <w:p w14:paraId="6CB73076" w14:textId="77777777" w:rsidR="008C6736" w:rsidRPr="00805A54" w:rsidRDefault="008C6736" w:rsidP="00805A54">
            <w:pPr>
              <w:rPr>
                <w:rStyle w:val="pubyear"/>
              </w:rPr>
            </w:pPr>
          </w:p>
        </w:tc>
      </w:tr>
      <w:bookmarkEnd w:id="815"/>
      <w:bookmarkEnd w:id="816"/>
      <w:bookmarkEnd w:id="817"/>
    </w:tbl>
    <w:p w14:paraId="6DAD44B2" w14:textId="77777777" w:rsidR="008C6736" w:rsidRPr="00805A54" w:rsidRDefault="008C6736" w:rsidP="008C6736">
      <w:pPr>
        <w:pStyle w:val="Default"/>
        <w:rPr>
          <w:rStyle w:val="pubyear"/>
        </w:rPr>
      </w:pPr>
    </w:p>
    <w:bookmarkEnd w:id="813"/>
    <w:bookmarkEnd w:id="814"/>
    <w:p w14:paraId="2B3161B1" w14:textId="77777777" w:rsidR="008C6736" w:rsidRPr="00805A54" w:rsidRDefault="008C6736" w:rsidP="008C6736">
      <w:pPr>
        <w:pStyle w:val="odststandard"/>
        <w:rPr>
          <w:rStyle w:val="pubyear"/>
        </w:rPr>
      </w:pPr>
      <w:r w:rsidRPr="00805A54">
        <w:rPr>
          <w:rStyle w:val="pubyear"/>
        </w:rPr>
        <w:t xml:space="preserve">Součástí Fakulty aplikované informatiky je i Regionální výzkumné centrum CEBIA-Tech, které bylo vybudováno v rámci evropského Operačního programu </w:t>
      </w:r>
      <w:proofErr w:type="spellStart"/>
      <w:r w:rsidRPr="00805A54">
        <w:rPr>
          <w:rStyle w:val="pubyear"/>
        </w:rPr>
        <w:t>VaVpI</w:t>
      </w:r>
      <w:proofErr w:type="spellEnd"/>
      <w:r w:rsidRPr="00805A54">
        <w:rPr>
          <w:rStyle w:val="pubyear"/>
        </w:rPr>
        <w:t xml:space="preserve">. Toto Centrum disponuje novými laboratořemi vybavenými moderními stroji, přístroji a zařízeními a jeho aktivity jsou mimo jiné orientovány i do oblastí přímo souvisejících se zaměřeními studijního programu. Toto výzkumné centrum významně podporuje vědeckou a tvůrčí činnost fakulty. </w:t>
      </w:r>
    </w:p>
    <w:p w14:paraId="207D950D" w14:textId="77777777" w:rsidR="008C6736" w:rsidRPr="00805A54" w:rsidRDefault="008C6736" w:rsidP="008C6736">
      <w:pPr>
        <w:pStyle w:val="odststandard"/>
        <w:rPr>
          <w:rStyle w:val="pubyear"/>
        </w:rPr>
      </w:pPr>
      <w:r w:rsidRPr="00805A54">
        <w:rPr>
          <w:rStyle w:val="pubyear"/>
        </w:rPr>
        <w:t>Zapojení akademických pracovníků Fakulty aplikované informatiky do tvůrčích činností je zřejmé z Centrální evidence projektů Informačního systému výzkumu, vývoje a inovací</w:t>
      </w:r>
      <w:r w:rsidRPr="000A7DE9">
        <w:rPr>
          <w:rStyle w:val="pubyear"/>
          <w:vertAlign w:val="superscript"/>
          <w:rPrChange w:id="818" w:author="Jiří Vojtěšek" w:date="2024-10-28T21:39:00Z">
            <w:rPr>
              <w:rStyle w:val="pubyear"/>
            </w:rPr>
          </w:rPrChange>
        </w:rPr>
        <w:footnoteReference w:id="31"/>
      </w:r>
      <w:r w:rsidRPr="00805A54">
        <w:rPr>
          <w:rStyle w:val="pubyear"/>
        </w:rPr>
        <w:t>, dále průběžně z Výročních zpráv fakulty</w:t>
      </w:r>
      <w:r w:rsidRPr="000A7DE9">
        <w:rPr>
          <w:rStyle w:val="pubyear"/>
          <w:vertAlign w:val="superscript"/>
          <w:rPrChange w:id="819" w:author="Jiří Vojtěšek" w:date="2024-10-28T21:39:00Z">
            <w:rPr>
              <w:rStyle w:val="pubyear"/>
            </w:rPr>
          </w:rPrChange>
        </w:rPr>
        <w:footnoteReference w:id="32"/>
      </w:r>
      <w:r w:rsidRPr="00805A54">
        <w:rPr>
          <w:rStyle w:val="pubyear"/>
        </w:rPr>
        <w:t xml:space="preserve"> a </w:t>
      </w:r>
      <w:r w:rsidRPr="00805A54">
        <w:rPr>
          <w:rStyle w:val="pubyear"/>
        </w:rPr>
        <w:lastRenderedPageBreak/>
        <w:t>Výročních zpráv UTB ve Zlíně</w:t>
      </w:r>
      <w:r w:rsidRPr="000A7DE9">
        <w:rPr>
          <w:rStyle w:val="pubyear"/>
          <w:vertAlign w:val="superscript"/>
          <w:rPrChange w:id="820" w:author="Jiří Vojtěšek" w:date="2024-10-28T21:39:00Z">
            <w:rPr>
              <w:rStyle w:val="pubyear"/>
            </w:rPr>
          </w:rPrChange>
        </w:rPr>
        <w:footnoteReference w:id="33"/>
      </w:r>
      <w:r w:rsidRPr="00805A54">
        <w:rPr>
          <w:rStyle w:val="pubyear"/>
        </w:rPr>
        <w:t xml:space="preserve">. Při řešení projektů, zejména rezortních jsou zapojování do vědecké a tvůrčí činnosti také studenti doktorského studijního programu zpravidla prezenční formy studia. </w:t>
      </w:r>
    </w:p>
    <w:p w14:paraId="0CCBCDB8" w14:textId="37726C7C" w:rsidR="008C6736" w:rsidRPr="00805A54" w:rsidRDefault="008C6736" w:rsidP="008C6736">
      <w:pPr>
        <w:pStyle w:val="odststandard"/>
        <w:rPr>
          <w:rStyle w:val="pubyear"/>
        </w:rPr>
      </w:pPr>
      <w:bookmarkStart w:id="821" w:name="OLE_LINK101"/>
      <w:bookmarkStart w:id="822" w:name="OLE_LINK102"/>
      <w:r w:rsidRPr="00805A54">
        <w:rPr>
          <w:rStyle w:val="pubyear"/>
        </w:rPr>
        <w:t>Pracovníci FAI, kteří se podílí na realizaci doktorského studijního programu, jsou aktivní také při organizování národních i mezinárodních konferencíc</w:t>
      </w:r>
      <w:ins w:id="823" w:author="Jiří Vojtěšek" w:date="2024-10-28T21:39:00Z">
        <w:r w:rsidR="000A7DE9">
          <w:rPr>
            <w:rStyle w:val="pubyear"/>
          </w:rPr>
          <w:t>h</w:t>
        </w:r>
      </w:ins>
      <w:r w:rsidRPr="00805A54">
        <w:rPr>
          <w:rStyle w:val="pubyear"/>
        </w:rPr>
        <w:t xml:space="preserve"> nebo workshopů. Od roku 2016 je FAI hlavním organizátorem, popřípadě spoluorganizátorem mezinárodního workshopu SECULIN. Workshop je zaměřen na oblast matematizace a využití modelování v oboru bezpečnosti, jeho cílem je diskuze o zkušenostech a praktických příkladech matematizace a modelovaní bezpečnostních problémů v širších souvislostech.</w:t>
      </w:r>
    </w:p>
    <w:p w14:paraId="019FD5F4" w14:textId="77777777" w:rsidR="008C6736" w:rsidRPr="00805A54" w:rsidRDefault="008C6736" w:rsidP="008C6736">
      <w:pPr>
        <w:pStyle w:val="odststandard"/>
        <w:rPr>
          <w:rStyle w:val="pubyear"/>
        </w:rPr>
      </w:pPr>
      <w:r w:rsidRPr="00805A54">
        <w:rPr>
          <w:rStyle w:val="pubyear"/>
        </w:rPr>
        <w:t>Od roku 2016 organizuje FAI pravidelně také konferenci Kybernetická bezpečnost. Konference je zaměřená na setkání profesionálů, expertů v oblasti informačních a bezpečnostních technologií, zabývajících se kybernetickou bezpečností a ochranou před technologickými hrozbami. Cílem je představení technologií a způsobů aktivní obrany před hrozbami v prostředí kyberprostoru.</w:t>
      </w:r>
    </w:p>
    <w:p w14:paraId="6BDF9767" w14:textId="77777777" w:rsidR="008C6736" w:rsidRPr="00805A54" w:rsidRDefault="008C6736" w:rsidP="008C6736">
      <w:pPr>
        <w:pStyle w:val="odststandard"/>
        <w:rPr>
          <w:rStyle w:val="pubyear"/>
        </w:rPr>
      </w:pPr>
      <w:r w:rsidRPr="00805A54">
        <w:rPr>
          <w:rStyle w:val="pubyear"/>
        </w:rPr>
        <w:t>Pracovníci FAI se také podílí na organizování konference Mladá věda. Tato konference je přímo určena studentům doktorského studia, na její organizaci se podílí také FBI, VŠB – TU Ostrava a FBI Žilinské univerzity v Žilině.</w:t>
      </w:r>
    </w:p>
    <w:p w14:paraId="7BC0393C" w14:textId="77777777" w:rsidR="008C6736" w:rsidRPr="00805A54" w:rsidRDefault="008C6736" w:rsidP="008C6736">
      <w:pPr>
        <w:pStyle w:val="odststandard"/>
        <w:rPr>
          <w:rStyle w:val="pubyear"/>
        </w:rPr>
      </w:pPr>
      <w:r w:rsidRPr="00805A54">
        <w:rPr>
          <w:rStyle w:val="pubyear"/>
        </w:rPr>
        <w:t xml:space="preserve">Dále se pracovníci podílí na organizování konference </w:t>
      </w:r>
      <w:proofErr w:type="spellStart"/>
      <w:r w:rsidRPr="00805A54">
        <w:rPr>
          <w:rStyle w:val="pubyear"/>
        </w:rPr>
        <w:t>Conference</w:t>
      </w:r>
      <w:proofErr w:type="spellEnd"/>
      <w:r w:rsidRPr="00805A54">
        <w:rPr>
          <w:rStyle w:val="pubyear"/>
        </w:rPr>
        <w:t xml:space="preserve"> on </w:t>
      </w:r>
      <w:proofErr w:type="spellStart"/>
      <w:r w:rsidRPr="00805A54">
        <w:rPr>
          <w:rStyle w:val="pubyear"/>
        </w:rPr>
        <w:t>Emerging</w:t>
      </w:r>
      <w:proofErr w:type="spellEnd"/>
      <w:r w:rsidRPr="00805A54">
        <w:rPr>
          <w:rStyle w:val="pubyear"/>
        </w:rPr>
        <w:t xml:space="preserve"> </w:t>
      </w:r>
      <w:proofErr w:type="spellStart"/>
      <w:r w:rsidRPr="00805A54">
        <w:rPr>
          <w:rStyle w:val="pubyear"/>
        </w:rPr>
        <w:t>Security</w:t>
      </w:r>
      <w:proofErr w:type="spellEnd"/>
      <w:r w:rsidRPr="00805A54">
        <w:rPr>
          <w:rStyle w:val="pubyear"/>
        </w:rPr>
        <w:t xml:space="preserve"> </w:t>
      </w:r>
      <w:proofErr w:type="spellStart"/>
      <w:r w:rsidRPr="00805A54">
        <w:rPr>
          <w:rStyle w:val="pubyear"/>
        </w:rPr>
        <w:t>Information</w:t>
      </w:r>
      <w:proofErr w:type="spellEnd"/>
      <w:r w:rsidRPr="00805A54">
        <w:rPr>
          <w:rStyle w:val="pubyear"/>
        </w:rPr>
        <w:t xml:space="preserve">, Systems and Technologies, IEEE International </w:t>
      </w:r>
      <w:proofErr w:type="spellStart"/>
      <w:r w:rsidRPr="00805A54">
        <w:rPr>
          <w:rStyle w:val="pubyear"/>
        </w:rPr>
        <w:t>Conference</w:t>
      </w:r>
      <w:proofErr w:type="spellEnd"/>
      <w:r w:rsidRPr="00805A54">
        <w:rPr>
          <w:rStyle w:val="pubyear"/>
        </w:rPr>
        <w:t xml:space="preserve"> on </w:t>
      </w:r>
      <w:proofErr w:type="spellStart"/>
      <w:r w:rsidRPr="00805A54">
        <w:rPr>
          <w:rStyle w:val="pubyear"/>
        </w:rPr>
        <w:t>Logistics</w:t>
      </w:r>
      <w:proofErr w:type="spellEnd"/>
      <w:r w:rsidRPr="00805A54">
        <w:rPr>
          <w:rStyle w:val="pubyear"/>
        </w:rPr>
        <w:t xml:space="preserve">, </w:t>
      </w:r>
      <w:proofErr w:type="spellStart"/>
      <w:r w:rsidRPr="00805A54">
        <w:rPr>
          <w:rStyle w:val="pubyear"/>
        </w:rPr>
        <w:t>Informatics</w:t>
      </w:r>
      <w:proofErr w:type="spellEnd"/>
      <w:r w:rsidRPr="00805A54">
        <w:rPr>
          <w:rStyle w:val="pubyear"/>
        </w:rPr>
        <w:t xml:space="preserve"> and </w:t>
      </w:r>
      <w:proofErr w:type="spellStart"/>
      <w:r w:rsidRPr="00805A54">
        <w:rPr>
          <w:rStyle w:val="pubyear"/>
        </w:rPr>
        <w:t>Service</w:t>
      </w:r>
      <w:proofErr w:type="spellEnd"/>
      <w:r w:rsidRPr="00805A54">
        <w:rPr>
          <w:rStyle w:val="pubyear"/>
        </w:rPr>
        <w:t xml:space="preserve"> </w:t>
      </w:r>
      <w:proofErr w:type="spellStart"/>
      <w:r w:rsidRPr="00805A54">
        <w:rPr>
          <w:rStyle w:val="pubyear"/>
        </w:rPr>
        <w:t>Sciences</w:t>
      </w:r>
      <w:proofErr w:type="spellEnd"/>
      <w:r w:rsidRPr="00805A54">
        <w:rPr>
          <w:rStyle w:val="pubyear"/>
        </w:rPr>
        <w:t xml:space="preserve"> a konference </w:t>
      </w:r>
      <w:proofErr w:type="spellStart"/>
      <w:r w:rsidRPr="00805A54">
        <w:rPr>
          <w:rStyle w:val="pubyear"/>
        </w:rPr>
        <w:t>Applied</w:t>
      </w:r>
      <w:proofErr w:type="spellEnd"/>
      <w:r w:rsidRPr="00805A54">
        <w:rPr>
          <w:rStyle w:val="pubyear"/>
        </w:rPr>
        <w:t xml:space="preserve"> </w:t>
      </w:r>
      <w:proofErr w:type="spellStart"/>
      <w:r w:rsidRPr="00805A54">
        <w:rPr>
          <w:rStyle w:val="pubyear"/>
        </w:rPr>
        <w:t>Mathematics</w:t>
      </w:r>
      <w:proofErr w:type="spellEnd"/>
      <w:r w:rsidRPr="00805A54">
        <w:rPr>
          <w:rStyle w:val="pubyear"/>
        </w:rPr>
        <w:t xml:space="preserve">, </w:t>
      </w:r>
      <w:proofErr w:type="spellStart"/>
      <w:r w:rsidRPr="00805A54">
        <w:rPr>
          <w:rStyle w:val="pubyear"/>
        </w:rPr>
        <w:t>Computational</w:t>
      </w:r>
      <w:proofErr w:type="spellEnd"/>
      <w:r w:rsidRPr="00805A54">
        <w:rPr>
          <w:rStyle w:val="pubyear"/>
        </w:rPr>
        <w:t xml:space="preserve"> Science &amp; </w:t>
      </w:r>
      <w:proofErr w:type="spellStart"/>
      <w:r w:rsidRPr="00805A54">
        <w:rPr>
          <w:rStyle w:val="pubyear"/>
        </w:rPr>
        <w:t>Engineering</w:t>
      </w:r>
      <w:proofErr w:type="spellEnd"/>
      <w:r w:rsidRPr="00805A54">
        <w:rPr>
          <w:rStyle w:val="pubyear"/>
        </w:rPr>
        <w:t xml:space="preserve">, </w:t>
      </w:r>
      <w:proofErr w:type="spellStart"/>
      <w:r w:rsidRPr="00805A54">
        <w:rPr>
          <w:rStyle w:val="pubyear"/>
        </w:rPr>
        <w:t>Europment</w:t>
      </w:r>
      <w:proofErr w:type="spellEnd"/>
      <w:r w:rsidRPr="00805A54">
        <w:rPr>
          <w:rStyle w:val="pubyear"/>
        </w:rPr>
        <w:t xml:space="preserve">. V roce 2022 byla FAI hlavním organizátorem konference ICCST2022: International </w:t>
      </w:r>
      <w:proofErr w:type="spellStart"/>
      <w:r w:rsidRPr="00805A54">
        <w:rPr>
          <w:rStyle w:val="pubyear"/>
        </w:rPr>
        <w:t>Carnahan</w:t>
      </w:r>
      <w:proofErr w:type="spellEnd"/>
      <w:r w:rsidRPr="00805A54">
        <w:rPr>
          <w:rStyle w:val="pubyear"/>
        </w:rPr>
        <w:t xml:space="preserve"> </w:t>
      </w:r>
      <w:proofErr w:type="spellStart"/>
      <w:r w:rsidRPr="00805A54">
        <w:rPr>
          <w:rStyle w:val="pubyear"/>
        </w:rPr>
        <w:t>Conference</w:t>
      </w:r>
      <w:proofErr w:type="spellEnd"/>
      <w:r w:rsidRPr="00805A54">
        <w:rPr>
          <w:rStyle w:val="pubyear"/>
        </w:rPr>
        <w:t xml:space="preserve"> on </w:t>
      </w:r>
      <w:proofErr w:type="spellStart"/>
      <w:r w:rsidRPr="00805A54">
        <w:rPr>
          <w:rStyle w:val="pubyear"/>
        </w:rPr>
        <w:t>Security</w:t>
      </w:r>
      <w:proofErr w:type="spellEnd"/>
      <w:r w:rsidRPr="00805A54">
        <w:rPr>
          <w:rStyle w:val="pubyear"/>
        </w:rPr>
        <w:t xml:space="preserve"> Technology.</w:t>
      </w:r>
    </w:p>
    <w:p w14:paraId="1860B10E" w14:textId="77777777" w:rsidR="008C6736" w:rsidRPr="00805A54" w:rsidRDefault="008C6736" w:rsidP="008C6736">
      <w:pPr>
        <w:pStyle w:val="Nadpis3"/>
        <w:rPr>
          <w:rStyle w:val="pubyear"/>
        </w:rPr>
      </w:pPr>
      <w:bookmarkStart w:id="824" w:name="_Toc176123844"/>
      <w:bookmarkEnd w:id="821"/>
      <w:bookmarkEnd w:id="822"/>
      <w:r w:rsidRPr="00805A54">
        <w:rPr>
          <w:rStyle w:val="pubyear"/>
        </w:rPr>
        <w:t>Standard 2.3: Mezinárodní rozměr studijního programu</w:t>
      </w:r>
      <w:bookmarkEnd w:id="824"/>
    </w:p>
    <w:p w14:paraId="50751C1C" w14:textId="77777777" w:rsidR="008C6736" w:rsidRPr="00805A54" w:rsidRDefault="008C6736" w:rsidP="008C6736">
      <w:pPr>
        <w:pStyle w:val="odststandard"/>
        <w:rPr>
          <w:rStyle w:val="pubyear"/>
        </w:rPr>
      </w:pPr>
      <w:r w:rsidRPr="00805A54">
        <w:rPr>
          <w:rStyle w:val="pubyear"/>
        </w:rPr>
        <w:t xml:space="preserve">Internacionalizace studijních programů je jedním z prioritních cílů Fakulty aplikované informatiky Univerzity Tomáše Bati ve Zlíně. Je v souladu se strategií určenou Strategickým záměrem UTB. Hlavním cílem internacionalizace doktorského studijního programu je trvalé navyšování počtu studentů, kteří absolvují během svého studia zahraniční studijní nebo odbornou praktickou stáž. </w:t>
      </w:r>
    </w:p>
    <w:p w14:paraId="37C43697" w14:textId="77777777" w:rsidR="008C6736" w:rsidRPr="00805A54" w:rsidRDefault="008C6736" w:rsidP="008C6736">
      <w:pPr>
        <w:pStyle w:val="odststandard"/>
        <w:rPr>
          <w:rStyle w:val="pubyear"/>
        </w:rPr>
      </w:pPr>
      <w:r w:rsidRPr="00805A54">
        <w:rPr>
          <w:rStyle w:val="pubyear"/>
        </w:rPr>
        <w:t xml:space="preserve">Studenti mají možnost vyjíždět na zahraniční univerzity zejména v rámci programu Erasmus+. Fakulta aplikované informatiky má uzavřeno více než 80 bilaterálních smluv se zahraničními univerzitami z téměř všech programových zemí programu Erasmus+. Všechna zahraniční partnerská pracoviště mají obdobné odborné zaměření jako Fakulta aplikované informatiky. V rámci programu </w:t>
      </w:r>
      <w:proofErr w:type="spellStart"/>
      <w:r w:rsidRPr="00805A54">
        <w:rPr>
          <w:rStyle w:val="pubyear"/>
        </w:rPr>
        <w:t>Freemover</w:t>
      </w:r>
      <w:proofErr w:type="spellEnd"/>
      <w:r w:rsidRPr="00805A54">
        <w:rPr>
          <w:rStyle w:val="pubyear"/>
        </w:rPr>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odborného zaměření.</w:t>
      </w:r>
    </w:p>
    <w:p w14:paraId="7D6EFF37" w14:textId="77777777" w:rsidR="008C6736" w:rsidRPr="00805A54" w:rsidRDefault="008C6736" w:rsidP="008C6736">
      <w:pPr>
        <w:pStyle w:val="odststandard"/>
        <w:rPr>
          <w:rStyle w:val="pubyear"/>
        </w:rPr>
      </w:pPr>
      <w:r w:rsidRPr="00805A54">
        <w:rPr>
          <w:rStyle w:val="pubyear"/>
        </w:rPr>
        <w:t xml:space="preserve">Výjezdy studentů na výukové pobyty i pracovní stáže podléhají výběrovému řízení. Kritérii ve výběrovém řízení jsou znalost anglického jazyka v ústním i písemném projevu plnění individuálního studijního plánu a tvůrčí činnost doktoranda. Doba trvání studijních pobytů a stáží je zpravidla 1-3 měsíce. Cílem těchto zahraničních pobytů je získání nových odborných zkušenosti, navázání kontaktů s kolegy na zahraničních </w:t>
      </w:r>
      <w:proofErr w:type="gramStart"/>
      <w:r w:rsidRPr="00805A54">
        <w:rPr>
          <w:rStyle w:val="pubyear"/>
        </w:rPr>
        <w:t>pracovištích</w:t>
      </w:r>
      <w:proofErr w:type="gramEnd"/>
      <w:r w:rsidRPr="00805A54">
        <w:rPr>
          <w:rStyle w:val="pubyear"/>
        </w:rPr>
        <w:t xml:space="preserve"> popřípadě provedení části výzkumu či měření na významných zahraničních institucích či laboratořích. Počty vyjíždějících studentů jsou každoročně zveřejňovány ve výroční zprávě FAI. </w:t>
      </w:r>
    </w:p>
    <w:p w14:paraId="2641E24F" w14:textId="77777777" w:rsidR="008C6736" w:rsidRPr="00805A54" w:rsidRDefault="008C6736" w:rsidP="008C6736">
      <w:pPr>
        <w:pStyle w:val="odststandard"/>
        <w:rPr>
          <w:rStyle w:val="pubyear"/>
        </w:rPr>
      </w:pPr>
      <w:r w:rsidRPr="00805A54">
        <w:rPr>
          <w:rStyle w:val="pubyear"/>
        </w:rPr>
        <w:t xml:space="preserve">V rámci projektu Erasmus+ přijíždí na krátkodobé pobyty v délce 1-3 měsíce studenti ze zahraničních vysokých škol, se kterými má FAI uzavřenu bilaterální smlouvu. </w:t>
      </w:r>
    </w:p>
    <w:p w14:paraId="4893B7F5" w14:textId="77777777" w:rsidR="008C6736" w:rsidRPr="00805A54" w:rsidRDefault="008C6736" w:rsidP="008C6736">
      <w:pPr>
        <w:pStyle w:val="odststandard"/>
        <w:rPr>
          <w:rStyle w:val="pubyear"/>
        </w:rPr>
      </w:pPr>
      <w:r w:rsidRPr="00805A54">
        <w:rPr>
          <w:rStyle w:val="pubyear"/>
        </w:rPr>
        <w:t>Podporu má rovněž mezinárodní výměna akademických pracovníků. Výukové pobyty přijíždějících akademických pracovníků jsou předem naplánovány v součinnosti s garanty předmětů, do nichž jsou odborné přednášky přijíždějících učitelů zahrnuty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660501E0" w14:textId="77777777" w:rsidR="008C6736" w:rsidRPr="00805A54" w:rsidRDefault="008C6736" w:rsidP="008C6736">
      <w:pPr>
        <w:pStyle w:val="odststandard"/>
        <w:rPr>
          <w:rStyle w:val="pubyear"/>
        </w:rPr>
      </w:pPr>
      <w:r w:rsidRPr="00805A54">
        <w:rPr>
          <w:rStyle w:val="pubyear"/>
        </w:rPr>
        <w:t xml:space="preserve">UTB ve Zlíně i FAI disponují mezinárodním oddělením, které poskytuje svým zahraničním studentům i zaměstnancům veškerý servis a informace týkající se podmínek studia v zahraničí a výukových pobytů, výběrového </w:t>
      </w:r>
      <w:r w:rsidRPr="00805A54">
        <w:rPr>
          <w:rStyle w:val="pubyear"/>
        </w:rPr>
        <w:lastRenderedPageBreak/>
        <w:t>řízení, víz, ubytování apod., a to před, během i po ukončení mobility. Rovněž zahraniční partneři mají předem k dispozici veškeré informace týkající se mobilit.</w:t>
      </w:r>
    </w:p>
    <w:p w14:paraId="6925E057" w14:textId="77777777" w:rsidR="008C6736" w:rsidRPr="00805A54" w:rsidRDefault="008C6736" w:rsidP="008C6736">
      <w:pPr>
        <w:spacing w:after="200" w:line="276" w:lineRule="auto"/>
        <w:rPr>
          <w:rStyle w:val="pubyear"/>
        </w:rPr>
      </w:pPr>
      <w:r w:rsidRPr="00805A54">
        <w:rPr>
          <w:rStyle w:val="pubyear"/>
        </w:rPr>
        <w:br w:type="page"/>
      </w:r>
    </w:p>
    <w:p w14:paraId="6D1C4E02" w14:textId="77777777" w:rsidR="008C6736" w:rsidRPr="00805A54" w:rsidRDefault="008C6736" w:rsidP="008C6736">
      <w:pPr>
        <w:pStyle w:val="Nadpis2"/>
        <w:rPr>
          <w:rStyle w:val="pubyear"/>
        </w:rPr>
      </w:pPr>
      <w:bookmarkStart w:id="825" w:name="_Toc176123845"/>
      <w:r w:rsidRPr="00805A54">
        <w:rPr>
          <w:rStyle w:val="pubyear"/>
        </w:rPr>
        <w:lastRenderedPageBreak/>
        <w:t>Profil absolventa a obsah studia</w:t>
      </w:r>
      <w:bookmarkEnd w:id="825"/>
    </w:p>
    <w:p w14:paraId="71E98BD9" w14:textId="77777777" w:rsidR="008C6736" w:rsidRPr="00805A54" w:rsidRDefault="008C6736" w:rsidP="008C6736">
      <w:pPr>
        <w:pStyle w:val="Nadpis3"/>
        <w:rPr>
          <w:rStyle w:val="pubyear"/>
        </w:rPr>
      </w:pPr>
      <w:bookmarkStart w:id="826" w:name="_Toc176123846"/>
      <w:r w:rsidRPr="00805A54">
        <w:rPr>
          <w:rStyle w:val="pubyear"/>
        </w:rPr>
        <w:t>Standard 2.4: Soulad získaných odborných znalostí, dovedností a způsobilostí s typem a profilem studijního programu</w:t>
      </w:r>
      <w:bookmarkEnd w:id="826"/>
      <w:r w:rsidRPr="00805A54">
        <w:rPr>
          <w:rStyle w:val="pubyear"/>
        </w:rPr>
        <w:t xml:space="preserve">         </w:t>
      </w:r>
    </w:p>
    <w:p w14:paraId="27A6FE0B" w14:textId="77777777" w:rsidR="008C6736" w:rsidRPr="00805A54" w:rsidRDefault="008C6736" w:rsidP="008C6736">
      <w:pPr>
        <w:pStyle w:val="odststandard"/>
        <w:rPr>
          <w:rStyle w:val="pubyear"/>
        </w:rPr>
      </w:pPr>
      <w:r w:rsidRPr="00805A54">
        <w:rPr>
          <w:rStyle w:val="pubyear"/>
        </w:rPr>
        <w:t xml:space="preserve">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xml:space="preserve"> je akademicky zaměřený studijní program, který klade důraz na multidisciplinární propojení znalostí technického, manažerského a právního charakteru. Studijní program je navržen tak, aby poskytoval potřebné odborné znalosti především akademického typu. Podstatou tohoto typu programu je nepřetržité sledování aktuálního vývoje a inovací v oboru. Z profilu studijního programu, skladby témat i školitelů a zejména požadavků na studenta jasně vyplývá soulad s typem a profilem studijního programu. </w:t>
      </w:r>
    </w:p>
    <w:p w14:paraId="4C6CA95D" w14:textId="77777777" w:rsidR="008C6736" w:rsidRPr="00805A54" w:rsidRDefault="008C6736" w:rsidP="008C6736">
      <w:pPr>
        <w:pStyle w:val="odststandard"/>
        <w:rPr>
          <w:rStyle w:val="pubyear"/>
        </w:rPr>
      </w:pPr>
      <w:r w:rsidRPr="00805A54">
        <w:rPr>
          <w:rStyle w:val="pubyear"/>
        </w:rPr>
        <w:t xml:space="preserve">Předkládaný studijní program včetně profilu absolventa je plně v souladu se Strategickým záměrem UTB a Strategickým záměrem FAI, kde jedním z cílů je aktualizace studijních plánů v souladu s profilem absolventa tak, aby odrážely vývojové trendy v oblasti informatiky, robotiky, automatizace a bezpečnosti. Podrobněji je profil absolventa studijního programu specifikován v části </w:t>
      </w:r>
      <w:proofErr w:type="gramStart"/>
      <w:r w:rsidRPr="00805A54">
        <w:rPr>
          <w:rStyle w:val="pubyear"/>
        </w:rPr>
        <w:t>B - I</w:t>
      </w:r>
      <w:proofErr w:type="gramEnd"/>
      <w:r w:rsidRPr="00805A54">
        <w:rPr>
          <w:rStyle w:val="pubyear"/>
        </w:rPr>
        <w:t xml:space="preserve"> žádosti o akreditaci.</w:t>
      </w:r>
    </w:p>
    <w:p w14:paraId="7FAA258E" w14:textId="77777777" w:rsidR="008C6736" w:rsidRPr="00805A54" w:rsidRDefault="008C6736" w:rsidP="008C6736">
      <w:pPr>
        <w:pStyle w:val="Nadpis3"/>
        <w:rPr>
          <w:rStyle w:val="pubyear"/>
        </w:rPr>
      </w:pPr>
      <w:bookmarkStart w:id="827" w:name="_Toc176123847"/>
      <w:r w:rsidRPr="00805A54">
        <w:rPr>
          <w:rStyle w:val="pubyear"/>
        </w:rPr>
        <w:t>Standard 2.5 Jazykové kompetence</w:t>
      </w:r>
      <w:bookmarkEnd w:id="827"/>
      <w:r w:rsidRPr="00805A54">
        <w:rPr>
          <w:rStyle w:val="pubyear"/>
        </w:rPr>
        <w:t xml:space="preserve"> </w:t>
      </w:r>
    </w:p>
    <w:p w14:paraId="3D6FB172" w14:textId="77777777" w:rsidR="008C6736" w:rsidRPr="00805A54" w:rsidRDefault="008C6736" w:rsidP="008C6736">
      <w:pPr>
        <w:pStyle w:val="odststandard"/>
        <w:rPr>
          <w:rStyle w:val="pubyear"/>
        </w:rPr>
      </w:pPr>
      <w:r w:rsidRPr="00805A54">
        <w:rPr>
          <w:rStyle w:val="pubyear"/>
        </w:rPr>
        <w:t xml:space="preserve">Výuka cizích jazyků byla na Univerzitě Tomáše Bati ve Zlíně zahrnuta mezi prioritní cíle již v Dlouhodobém záměru univerzity na období 2021–2025. </w:t>
      </w:r>
    </w:p>
    <w:p w14:paraId="00F73BCF" w14:textId="77777777" w:rsidR="008C6736" w:rsidRPr="00805A54" w:rsidRDefault="008C6736" w:rsidP="008C6736">
      <w:pPr>
        <w:pStyle w:val="odststandard"/>
        <w:rPr>
          <w:rStyle w:val="pubyear"/>
        </w:rPr>
      </w:pPr>
      <w:r w:rsidRPr="00805A54">
        <w:rPr>
          <w:rStyle w:val="pubyear"/>
        </w:rPr>
        <w:t xml:space="preserve">Studenti navrhovaného studijního programu </w:t>
      </w:r>
      <w:proofErr w:type="spellStart"/>
      <w:r>
        <w:rPr>
          <w:rStyle w:val="pubyear"/>
        </w:rPr>
        <w:t>Security</w:t>
      </w:r>
      <w:proofErr w:type="spellEnd"/>
      <w:r>
        <w:rPr>
          <w:rStyle w:val="pubyear"/>
        </w:rPr>
        <w:t xml:space="preserve"> Technologies, Systems and Management</w:t>
      </w:r>
      <w:r w:rsidRPr="00805A54">
        <w:rPr>
          <w:rStyle w:val="pubyear"/>
        </w:rPr>
        <w:t xml:space="preserve"> budou mít jazykovou průpravu již z bakalářského a magisterského stupně studia.  V bakalářském stupni studia je počítáno s výukou cizího jazyka ve čtyřech semestrech. Studenti v prezenční i kombinované formě studia povinně studují jazyk anglický. Podle nastavené koncepce výuky jazyků je výuka v prezenční i kombinované formě studia realizována formou povinných předmětů zakončených klasifikovaným zápočtem a zkouškou. Jazyková koncepce v magisterském stupni studia navazuje na jazykovou koncepci bakalářského stupně studia. V rámci magisterského stupně studenti v prezenční i kombinované formě absolvují formou povinného předmětu dva semestry odborné angličtiny, která je orientována do problematiky studijního programu. Předměty jsou zakončeny klasifikovaným zápočtem a zkouškou. U magisterského studijního programu </w:t>
      </w:r>
      <w:proofErr w:type="spellStart"/>
      <w:r>
        <w:rPr>
          <w:rStyle w:val="pubyear"/>
        </w:rPr>
        <w:t>Security</w:t>
      </w:r>
      <w:proofErr w:type="spellEnd"/>
      <w:r>
        <w:rPr>
          <w:rStyle w:val="pubyear"/>
        </w:rPr>
        <w:t xml:space="preserve"> Technologies, Systems and Management</w:t>
      </w:r>
      <w:r w:rsidRPr="00805A54">
        <w:rPr>
          <w:rStyle w:val="pubyear"/>
        </w:rPr>
        <w:t xml:space="preserve"> je odborná angličtina zaměřena do oblastí technických prostředků pro zabezpečení objektů, bezpečné společnosti, krizového řízení a ochrany kritické infrastruktury. Někteří studenti vypracovávají diplomové práce v anglickém jazyce. Během bakalářského i magisterského stupně studia studenti prohlubují své jazykové znalosti i v odborných předmětech.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K výraznému zvýšení jazykových kompetencí studentů přispívá i studium v zahraničí. V rámci programu Erasmus+ a </w:t>
      </w:r>
      <w:proofErr w:type="spellStart"/>
      <w:r w:rsidRPr="00805A54">
        <w:rPr>
          <w:rStyle w:val="pubyear"/>
        </w:rPr>
        <w:t>Freemover</w:t>
      </w:r>
      <w:proofErr w:type="spellEnd"/>
      <w:r w:rsidRPr="00805A54">
        <w:rPr>
          <w:rStyle w:val="pubyear"/>
        </w:rPr>
        <w:t xml:space="preserve"> mohou studenti absolvovat jeden semestr výuky v zahraničí na partnerské vysoké škole, se kterou má Fakulta aplikované informatiky uzavřenu bilaterální smlouvu. V době přípravy akreditační žádosti tohoto studijního programu měla Fakulta aplikované informatiky uzavřeno více jak 80 bilaterálních smluv, což skýtá dostatečnou nabídku pro studium v zahraničí. </w:t>
      </w:r>
    </w:p>
    <w:p w14:paraId="27BE1C10" w14:textId="77777777" w:rsidR="008C6736" w:rsidRPr="00805A54" w:rsidRDefault="008C6736" w:rsidP="008C6736">
      <w:pPr>
        <w:pStyle w:val="odststandard"/>
        <w:rPr>
          <w:rStyle w:val="pubyear"/>
        </w:rPr>
      </w:pPr>
      <w:r w:rsidRPr="00805A54">
        <w:rPr>
          <w:rStyle w:val="pubyear"/>
        </w:rPr>
        <w:t xml:space="preserve">V rámci doktorského studia studenti absolvují povinný předmět Angličtina, který je zakončen úrovní C1. V tomto předmětu povinně absolvují část „Akademické psaní“ a „Technické prezentace“. Cílem první části předmětu je připravit studenty pro práci s textem a psaní odborných textů v angličtině z pohledu jazyka a stylu na úrovni </w:t>
      </w:r>
      <w:proofErr w:type="gramStart"/>
      <w:r w:rsidRPr="00805A54">
        <w:rPr>
          <w:rStyle w:val="pubyear"/>
        </w:rPr>
        <w:t>B2 - C1</w:t>
      </w:r>
      <w:proofErr w:type="gramEnd"/>
      <w:r w:rsidRPr="00805A54">
        <w:rPr>
          <w:rStyle w:val="pubyear"/>
        </w:rPr>
        <w:t xml:space="preserve">. Cílem kurzu „Technické prezentace“ je získání znalostí a dovedností pro ústní prezentace jednoduchých technických témat, především ze studentovy oblasti, v angličtině a pochopení základních pravidel úspěšné prezentace na mezinárodních konferencích. Dále jsou jazykové dovednosti v rámci doktorských studií prohlubovány </w:t>
      </w:r>
      <w:proofErr w:type="spellStart"/>
      <w:r w:rsidRPr="00805A54">
        <w:rPr>
          <w:rStyle w:val="pubyear"/>
        </w:rPr>
        <w:t>psáním</w:t>
      </w:r>
      <w:proofErr w:type="spellEnd"/>
      <w:r w:rsidRPr="00805A54">
        <w:rPr>
          <w:rStyle w:val="pubyear"/>
        </w:rPr>
        <w:t xml:space="preserve"> odborných článků v angličtině s dodržením všech oborových zvyklostí ohledně jeho formátu a jejich prezentováním na mezinárodních konferencích včetně diskuse. Součástí studia je povinná zahraniční stáž v délce minimálně jednoho měsíce na zahraniční univerzitě nebo zahraničním vědecko-výzkumném pracovišti, kde se věnují výzkumu v souladu se zaměřením disertační práce. Absolvování této zahraniční stáže přispěje ke zvýšení jazykových kompetencí studentů DSP.</w:t>
      </w:r>
    </w:p>
    <w:p w14:paraId="43475D91" w14:textId="77777777" w:rsidR="008C6736" w:rsidRPr="00805A54" w:rsidRDefault="008C6736" w:rsidP="008C6736">
      <w:pPr>
        <w:pStyle w:val="Nadpis3"/>
        <w:rPr>
          <w:rStyle w:val="pubyear"/>
        </w:rPr>
      </w:pPr>
      <w:bookmarkStart w:id="828" w:name="_Toc176123848"/>
      <w:r w:rsidRPr="00805A54">
        <w:rPr>
          <w:rStyle w:val="pubyear"/>
        </w:rPr>
        <w:t>Standard 2.6d Pravidla a podmínky utváření studijních plánů</w:t>
      </w:r>
      <w:bookmarkEnd w:id="828"/>
      <w:r w:rsidRPr="00805A54">
        <w:rPr>
          <w:rStyle w:val="pubyear"/>
        </w:rPr>
        <w:t xml:space="preserve"> </w:t>
      </w:r>
    </w:p>
    <w:p w14:paraId="23DD5B28" w14:textId="77777777" w:rsidR="008C6736" w:rsidRPr="00805A54" w:rsidRDefault="008C6736" w:rsidP="008C6736">
      <w:pPr>
        <w:pStyle w:val="odststandard"/>
        <w:rPr>
          <w:rStyle w:val="pubyear"/>
        </w:rPr>
      </w:pPr>
      <w:r w:rsidRPr="00805A54">
        <w:rPr>
          <w:rStyle w:val="pubyear"/>
        </w:rPr>
        <w:t>Studium v doktorských studijních programech na Univerzitě Tomáše Bati ve Zlíně je upraveno vnitřním předpisem Studijní a zkušební řád UTB ve Zlíně (SZŘ UTB ve Zlíně). Podrobnosti k organizaci studia jsou upraveny směrnicí děkana Směrnice děkana doplňující pravidla průběhu studia v doktorských studijních programech na Fakultě aplikované informatiky.  Oba dokumenty jsou dostupné na úřední desce fakulty</w:t>
      </w:r>
      <w:r w:rsidRPr="00DD5235">
        <w:rPr>
          <w:rStyle w:val="pubyear"/>
          <w:vertAlign w:val="superscript"/>
          <w:rPrChange w:id="829" w:author="Jiří Vojtěšek" w:date="2024-10-28T21:40:00Z">
            <w:rPr>
              <w:rStyle w:val="pubyear"/>
            </w:rPr>
          </w:rPrChange>
        </w:rPr>
        <w:footnoteReference w:id="34"/>
      </w:r>
      <w:r w:rsidRPr="00805A54">
        <w:rPr>
          <w:rStyle w:val="pubyear"/>
        </w:rPr>
        <w:t xml:space="preserve">: </w:t>
      </w:r>
    </w:p>
    <w:p w14:paraId="7DFED6A8" w14:textId="77777777" w:rsidR="008C6736" w:rsidRPr="00805A54" w:rsidRDefault="008C6736" w:rsidP="008C6736">
      <w:pPr>
        <w:pStyle w:val="odststandard"/>
        <w:rPr>
          <w:rStyle w:val="pubyear"/>
        </w:rPr>
      </w:pPr>
      <w:r w:rsidRPr="00805A54">
        <w:rPr>
          <w:rStyle w:val="pubyear"/>
        </w:rPr>
        <w:lastRenderedPageBreak/>
        <w:t xml:space="preserve">V souladu s možnostmi nabízenými SZŘ UTB ve Zlíně je pro hodnocení průběhu studia v doktorských studijních programech využíván kreditní systém, který je podrobně specifikován ve Směrnici děkana doplňující pravidla průběhu studia v doktorských studijních programech na Fakultě aplikované informatiky. </w:t>
      </w:r>
    </w:p>
    <w:p w14:paraId="347DF606" w14:textId="77777777" w:rsidR="008C6736" w:rsidRPr="00805A54" w:rsidRDefault="008C6736" w:rsidP="008C6736">
      <w:pPr>
        <w:pStyle w:val="odststandard"/>
        <w:rPr>
          <w:rStyle w:val="pubyear"/>
        </w:rPr>
      </w:pPr>
      <w:r w:rsidRPr="00805A54">
        <w:rPr>
          <w:rStyle w:val="pubyear"/>
        </w:rPr>
        <w:t>Pravidla a podmínky pro sestavení individuálního studijního plánu (ISP) studenta doktorského studijního programu DSP jsou upravena SZŘ UTB ve Zlíně a Směrnicí děkana doplňující pravidla průběhu studia v doktorských studijních programech na Fakultě aplikované informatiky. Pro každého studenta je na počátku studia školitelem sestaven ISP, podle něhož studium ve studijním programu probíhá. Tento ISP stanovuje doktorandovi zejména:</w:t>
      </w:r>
    </w:p>
    <w:p w14:paraId="5F541BEB" w14:textId="77777777" w:rsidR="008C6736" w:rsidRPr="00805A54" w:rsidRDefault="008C6736" w:rsidP="000E0A60">
      <w:pPr>
        <w:pStyle w:val="odststandard"/>
        <w:numPr>
          <w:ilvl w:val="0"/>
          <w:numId w:val="24"/>
        </w:numPr>
        <w:rPr>
          <w:rStyle w:val="pubyear"/>
        </w:rPr>
      </w:pPr>
      <w:r w:rsidRPr="00805A54">
        <w:rPr>
          <w:rStyle w:val="pubyear"/>
        </w:rPr>
        <w:t>obsahové zaměření jeho samostatné vědecké, výzkumné, vývojové činnosti a jeho vlastní vzdělávací činnosti s ohledem na oborovou specializaci a téma disertační práce,</w:t>
      </w:r>
    </w:p>
    <w:p w14:paraId="38BFFB1C" w14:textId="77777777" w:rsidR="008C6736" w:rsidRPr="00805A54" w:rsidRDefault="008C6736" w:rsidP="000E0A60">
      <w:pPr>
        <w:pStyle w:val="odststandard"/>
        <w:numPr>
          <w:ilvl w:val="0"/>
          <w:numId w:val="24"/>
        </w:numPr>
        <w:rPr>
          <w:rStyle w:val="pubyear"/>
        </w:rPr>
      </w:pPr>
      <w:r w:rsidRPr="00805A54">
        <w:rPr>
          <w:rStyle w:val="pubyear"/>
        </w:rPr>
        <w:t>předměty, které bude doktorand povinen absolvovat,</w:t>
      </w:r>
    </w:p>
    <w:p w14:paraId="38113ADD" w14:textId="77777777" w:rsidR="008C6736" w:rsidRPr="00805A54" w:rsidRDefault="008C6736" w:rsidP="000E0A60">
      <w:pPr>
        <w:pStyle w:val="odststandard"/>
        <w:numPr>
          <w:ilvl w:val="0"/>
          <w:numId w:val="24"/>
        </w:numPr>
        <w:rPr>
          <w:rStyle w:val="pubyear"/>
        </w:rPr>
      </w:pPr>
      <w:r w:rsidRPr="00805A54">
        <w:rPr>
          <w:rStyle w:val="pubyear"/>
        </w:rPr>
        <w:t>aktivity související s tvůrčí činností, zejména stáže a pobyty na jiných pracovištích, účast na konferencích, seminářích, letních školách,</w:t>
      </w:r>
    </w:p>
    <w:p w14:paraId="080BF406" w14:textId="77777777" w:rsidR="008C6736" w:rsidRPr="00805A54" w:rsidRDefault="008C6736" w:rsidP="000E0A60">
      <w:pPr>
        <w:pStyle w:val="odststandard"/>
        <w:numPr>
          <w:ilvl w:val="0"/>
          <w:numId w:val="24"/>
        </w:numPr>
        <w:rPr>
          <w:rStyle w:val="pubyear"/>
        </w:rPr>
      </w:pPr>
      <w:r w:rsidRPr="00805A54">
        <w:rPr>
          <w:rStyle w:val="pubyear"/>
        </w:rPr>
        <w:t>rozsah a formu jeho pedagogického působení,</w:t>
      </w:r>
    </w:p>
    <w:p w14:paraId="4D9D4573" w14:textId="77777777" w:rsidR="008C6736" w:rsidRPr="00805A54" w:rsidRDefault="008C6736" w:rsidP="000E0A60">
      <w:pPr>
        <w:pStyle w:val="odststandard"/>
        <w:numPr>
          <w:ilvl w:val="0"/>
          <w:numId w:val="24"/>
        </w:numPr>
        <w:rPr>
          <w:rStyle w:val="pubyear"/>
        </w:rPr>
      </w:pPr>
      <w:r w:rsidRPr="00805A54">
        <w:rPr>
          <w:rStyle w:val="pubyear"/>
        </w:rPr>
        <w:t>časové rozvržení studia, které je zpravidla realizováno ve dvou etapách:</w:t>
      </w:r>
    </w:p>
    <w:p w14:paraId="257E1A41" w14:textId="77777777" w:rsidR="008C6736" w:rsidRPr="00805A54" w:rsidRDefault="008C6736" w:rsidP="000E0A60">
      <w:pPr>
        <w:pStyle w:val="odststandard"/>
        <w:numPr>
          <w:ilvl w:val="1"/>
          <w:numId w:val="25"/>
        </w:numPr>
        <w:rPr>
          <w:rStyle w:val="pubyear"/>
        </w:rPr>
      </w:pPr>
      <w:r w:rsidRPr="00805A54">
        <w:rPr>
          <w:rStyle w:val="pubyear"/>
        </w:rPr>
        <w:t>počáteční, v níž doktorand skládá předepsané zkoušky a současně zpracovává zadané téma disertační práce; tato etapa je zakončena státní doktorskou zkouškou,</w:t>
      </w:r>
    </w:p>
    <w:p w14:paraId="71C20268" w14:textId="77777777" w:rsidR="008C6736" w:rsidRPr="00805A54" w:rsidRDefault="008C6736" w:rsidP="000E0A60">
      <w:pPr>
        <w:pStyle w:val="odststandard"/>
        <w:numPr>
          <w:ilvl w:val="1"/>
          <w:numId w:val="25"/>
        </w:numPr>
        <w:rPr>
          <w:rStyle w:val="pubyear"/>
        </w:rPr>
      </w:pPr>
      <w:r w:rsidRPr="00805A54">
        <w:rPr>
          <w:rStyle w:val="pubyear"/>
        </w:rPr>
        <w:t xml:space="preserve">závěrečné, zaměřené na vypracování vlastní disertační práce a ukončené obhajobou této práce. </w:t>
      </w:r>
    </w:p>
    <w:p w14:paraId="3AE344F8" w14:textId="77777777" w:rsidR="008C6736" w:rsidRPr="00805A54" w:rsidRDefault="008C6736" w:rsidP="008C6736">
      <w:pPr>
        <w:pStyle w:val="odststandard"/>
        <w:rPr>
          <w:rStyle w:val="pubyear"/>
        </w:rPr>
      </w:pPr>
      <w:r w:rsidRPr="00805A54">
        <w:rPr>
          <w:rStyle w:val="pubyear"/>
        </w:rPr>
        <w:t xml:space="preserve">Návrh studijního plánu, zpracovaný školitelem za součinnosti studenta, je schvalován ředitelem ústavu, předsedou Oborové rady a děkanem.  </w:t>
      </w:r>
    </w:p>
    <w:p w14:paraId="3BD9BB3B" w14:textId="77777777" w:rsidR="008C6736" w:rsidRPr="00805A54" w:rsidRDefault="008C6736" w:rsidP="008C6736">
      <w:pPr>
        <w:pStyle w:val="Nadpis3"/>
        <w:rPr>
          <w:rStyle w:val="pubyear"/>
        </w:rPr>
      </w:pPr>
      <w:bookmarkStart w:id="832" w:name="_Toc176123849"/>
      <w:r w:rsidRPr="00805A54">
        <w:rPr>
          <w:rStyle w:val="pubyear"/>
        </w:rPr>
        <w:t>Standard 2.7 Vymezení uplatnění absolventů</w:t>
      </w:r>
      <w:bookmarkEnd w:id="832"/>
      <w:r w:rsidRPr="00805A54">
        <w:rPr>
          <w:rStyle w:val="pubyear"/>
        </w:rPr>
        <w:t xml:space="preserve"> </w:t>
      </w:r>
    </w:p>
    <w:p w14:paraId="2AF097CF" w14:textId="77777777" w:rsidR="008C6736" w:rsidRPr="00805A54" w:rsidRDefault="008C6736" w:rsidP="008C6736">
      <w:pPr>
        <w:pStyle w:val="odststandard"/>
        <w:rPr>
          <w:rStyle w:val="pubyear"/>
        </w:rPr>
      </w:pPr>
      <w:r w:rsidRPr="00805A54">
        <w:rPr>
          <w:rStyle w:val="pubyear"/>
        </w:rPr>
        <w:t xml:space="preserve">Uplatnění absolventů doktorského studijního programu </w:t>
      </w:r>
      <w:proofErr w:type="spellStart"/>
      <w:r>
        <w:rPr>
          <w:rStyle w:val="pubyear"/>
        </w:rPr>
        <w:t>Security</w:t>
      </w:r>
      <w:proofErr w:type="spellEnd"/>
      <w:r>
        <w:rPr>
          <w:rStyle w:val="pubyear"/>
        </w:rPr>
        <w:t xml:space="preserve"> Technologies, Systems and Management</w:t>
      </w:r>
      <w:r w:rsidRPr="00805A54">
        <w:rPr>
          <w:rStyle w:val="pubyear"/>
        </w:rPr>
        <w:t xml:space="preserve"> je uvedeno v části B-I akreditační žádosti. Profil absolventa studijního programu, typické pracovní pozice jsou pak specifikovány v části D-I téhož materiálu. Vzhledem k akademickému profilu programu se absolventi uplatní především jako výzkumní a akademičtí pracovníci na univerzitách a ve vědeckých či výzkumných institucích, dále jako vývojoví a řídicí pracovníci ve vývojových útvarech firem v sektoru bezpečnostní technologie. Dále se uplatní jako řídicí pracovníci ve státní správě. </w:t>
      </w:r>
    </w:p>
    <w:p w14:paraId="6AFC9DB7" w14:textId="77777777" w:rsidR="008C6736" w:rsidRPr="00805A54" w:rsidRDefault="008C6736" w:rsidP="008C6736">
      <w:pPr>
        <w:pStyle w:val="Nadpis3"/>
        <w:rPr>
          <w:rStyle w:val="pubyear"/>
        </w:rPr>
      </w:pPr>
      <w:bookmarkStart w:id="833" w:name="_Toc176123850"/>
      <w:r w:rsidRPr="00805A54">
        <w:rPr>
          <w:rStyle w:val="pubyear"/>
        </w:rPr>
        <w:t>Standard 2.8 Standardní doba studia</w:t>
      </w:r>
      <w:bookmarkEnd w:id="833"/>
      <w:r w:rsidRPr="00805A54">
        <w:rPr>
          <w:rStyle w:val="pubyear"/>
        </w:rPr>
        <w:t xml:space="preserve"> </w:t>
      </w:r>
    </w:p>
    <w:p w14:paraId="783B5430" w14:textId="77777777" w:rsidR="008C6736" w:rsidRPr="00805A54" w:rsidRDefault="008C6736" w:rsidP="008C6736">
      <w:pPr>
        <w:pStyle w:val="odststandard"/>
        <w:rPr>
          <w:rStyle w:val="pubyear"/>
        </w:rPr>
      </w:pPr>
      <w:r w:rsidRPr="00805A54">
        <w:rPr>
          <w:rStyle w:val="pubyear"/>
        </w:rPr>
        <w:t xml:space="preserve">Standardní doba studia pro předkládaný doktorský studijní program je čtyři roky. V souladu s možnostmi nabízenými SZŘ UTB ve Zlíně je pro hodnocení průběhu studia v doktorských studijních programech využíván kreditní systém, který je podrobně specifikován ve Směrnici děkana doplňující pravidla průběhu studia v doktorských studijních programech na Fakultě aplikované informatiky. Stanovené standardní době studia odpovídá celkem 180 kreditů. Kreditové hodnocení je podrobně popsáno ve Směrnici děkana doplňující pravidla průběhu studia v doktorských studijních programech na Fakultě aplikované informatiky. </w:t>
      </w:r>
    </w:p>
    <w:p w14:paraId="1719A60F" w14:textId="77777777" w:rsidR="008C6736" w:rsidRPr="00805A54" w:rsidRDefault="008C6736" w:rsidP="008C6736">
      <w:pPr>
        <w:pStyle w:val="odststandard"/>
        <w:rPr>
          <w:rStyle w:val="pubyear"/>
        </w:rPr>
      </w:pPr>
      <w:r w:rsidRPr="00805A54">
        <w:rPr>
          <w:rStyle w:val="pubyear"/>
        </w:rPr>
        <w:t>Dokončení studia v uvedené standardní čtyřleté době studia je reálné za podmínky odpovídající intenzity práce studenta a jeho zacílení na studium. Odborné zrání studenta vedoucí k výsledkům, které svým významem a novostí umožňují publikaci v impaktovaném časopisu, je časově náročný proces, který i v případě velmi zdatného a motivovaného studenta trvá nejméně 3 roky. Obvyklá doba uveřejnění článku v impaktovaném časopisu v relevantním oboru je ve většině případů 1 rok a déle.  Zkušenosti s uskutečňováním doktorských studijních programů na FAI i ostatních technicky orientovaných školících pracovištích ukazují, že čtyřleté doba studia je přiměřeně dlouhá.</w:t>
      </w:r>
    </w:p>
    <w:p w14:paraId="4E044139" w14:textId="77777777" w:rsidR="008C6736" w:rsidRPr="00805A54" w:rsidRDefault="008C6736" w:rsidP="008C6736">
      <w:pPr>
        <w:pStyle w:val="Nadpis3"/>
        <w:rPr>
          <w:rStyle w:val="pubyear"/>
        </w:rPr>
      </w:pPr>
      <w:bookmarkStart w:id="834" w:name="_Toc176123851"/>
      <w:r w:rsidRPr="00805A54">
        <w:rPr>
          <w:rStyle w:val="pubyear"/>
        </w:rPr>
        <w:t>Standard 2.9d Soulad obsahu studia s cíli studia a profilem absolventa</w:t>
      </w:r>
      <w:bookmarkEnd w:id="834"/>
      <w:r w:rsidRPr="00805A54">
        <w:rPr>
          <w:rStyle w:val="pubyear"/>
        </w:rPr>
        <w:t xml:space="preserve"> </w:t>
      </w:r>
    </w:p>
    <w:p w14:paraId="14471541" w14:textId="77777777" w:rsidR="008C6736" w:rsidRPr="00805A54" w:rsidRDefault="008C6736" w:rsidP="008C6736">
      <w:pPr>
        <w:pStyle w:val="odststandard"/>
        <w:rPr>
          <w:rStyle w:val="pubyear"/>
        </w:rPr>
      </w:pPr>
      <w:r w:rsidRPr="00805A54">
        <w:rPr>
          <w:rStyle w:val="pubyear"/>
        </w:rPr>
        <w:t>Soulad mezi cíli studia a obsahem studia je zřejmý z obsahu předložených akreditačních dokumentů. Cíle studia a profil absolventa jsou popsány v části B-I – Charakteristika studijního programu. Těmto cílům odpovídá skladba i obsah studovaných předmětů, které si student doktorského studijního programu vybírá ze seznamu předmětů studijního programu a jsou uvedeny v ISP studenta.</w:t>
      </w:r>
    </w:p>
    <w:p w14:paraId="06072786" w14:textId="77777777" w:rsidR="008C6736" w:rsidRPr="00805A54" w:rsidRDefault="008C6736" w:rsidP="008C6736">
      <w:pPr>
        <w:pStyle w:val="odststandard"/>
        <w:rPr>
          <w:rStyle w:val="pubyear"/>
        </w:rPr>
      </w:pPr>
      <w:r w:rsidRPr="00805A54">
        <w:rPr>
          <w:rStyle w:val="pubyear"/>
        </w:rPr>
        <w:t xml:space="preserve">ISP je koncipován tak, aby si student v rámci studia prohloubil znalosti potřebné pro vypracování disertační práce. Během studia student absolvuje řadu prezentací a diskuzí v češtině i v angličtině, absolvuje zahraniční návštěvy </w:t>
      </w:r>
      <w:r w:rsidRPr="00805A54">
        <w:rPr>
          <w:rStyle w:val="pubyear"/>
        </w:rPr>
        <w:lastRenderedPageBreak/>
        <w:t xml:space="preserve">a pobyty, pracuje s odbornou zahraniční literaturou. Důraz je kladen na aplikovaný i teoretický výzkum odpovídající akademickému profilu absolventa. </w:t>
      </w:r>
    </w:p>
    <w:p w14:paraId="5B83E90A" w14:textId="77777777" w:rsidR="008C6736" w:rsidRPr="00805A54" w:rsidRDefault="008C6736" w:rsidP="008C6736">
      <w:pPr>
        <w:pStyle w:val="Nadpis3"/>
        <w:rPr>
          <w:rStyle w:val="pubyear"/>
        </w:rPr>
      </w:pPr>
      <w:bookmarkStart w:id="835" w:name="_Toc176123852"/>
      <w:r w:rsidRPr="00805A54">
        <w:rPr>
          <w:rStyle w:val="pubyear"/>
        </w:rPr>
        <w:t>Standard 2.10 – 2.11 Odlišení doktorského studijního programu od ostatních typů studijních programů</w:t>
      </w:r>
      <w:bookmarkEnd w:id="835"/>
    </w:p>
    <w:p w14:paraId="6E9008A9" w14:textId="77777777" w:rsidR="008C6736" w:rsidRPr="00805A54" w:rsidRDefault="008C6736" w:rsidP="008C6736">
      <w:pPr>
        <w:pStyle w:val="odststandard"/>
        <w:rPr>
          <w:rStyle w:val="pubyear"/>
        </w:rPr>
      </w:pPr>
      <w:r w:rsidRPr="00805A54">
        <w:rPr>
          <w:rStyle w:val="pubyear"/>
        </w:rPr>
        <w:t xml:space="preserve">Doktorské studium má na rozdíl od ostatních typů studia vedle studijní části také vědecko-odbornou část. Studijní část je v rozsahu minimálně 90 kreditů a zahrnuje vykonání zkoušek z předmětů, které si student zapsal ve svém ISP a složení státní doktorské zkoušky (SDZ). </w:t>
      </w:r>
      <w:bookmarkStart w:id="836" w:name="OLE_LINK107"/>
      <w:bookmarkStart w:id="837" w:name="OLE_LINK108"/>
      <w:r w:rsidRPr="00805A54">
        <w:rPr>
          <w:rStyle w:val="pubyear"/>
        </w:rPr>
        <w:t>Úspěšné vykonání zkoušky z předmětu zapsaného v ISP studenta je hodnoceno 10 kredity. Vykonání SDZ je hodnoceno 30 kredity.</w:t>
      </w:r>
      <w:bookmarkEnd w:id="836"/>
      <w:bookmarkEnd w:id="837"/>
    </w:p>
    <w:p w14:paraId="26A9280B" w14:textId="77777777" w:rsidR="008C6736" w:rsidRPr="00805A54" w:rsidRDefault="008C6736" w:rsidP="008C6736">
      <w:pPr>
        <w:pStyle w:val="odststandard"/>
        <w:rPr>
          <w:rStyle w:val="pubyear"/>
        </w:rPr>
      </w:pPr>
      <w:r w:rsidRPr="00805A54">
        <w:rPr>
          <w:rStyle w:val="pubyear"/>
        </w:rPr>
        <w:t xml:space="preserve">Studijní předměty pro doktorské studium se svou obsahovou náplní liší od předmětů pro bakalářské a magisterské studium. Tyto předměty byly vytvořeny speciálně pro tento stupeň studia, obsahují výrazně hlubší znalosti na rozdíl od předmětů bakalářského a magisterského stupně vzdělávání. Předměty jsou koncipovány tak, aby jejich obsah bylo možné upřesnit podle úrovně vstupních znalostí a potřebných výstupních znalostí studenta s ohledem na téma jeho dizertační práce. Tyto předměty jsou podrobně uvedeny v části B-III. Předměty doktorského studijního programu nejsou dostupné pro zápis studentům nižších forem studia. </w:t>
      </w:r>
    </w:p>
    <w:p w14:paraId="4271F028" w14:textId="43A1AD9E" w:rsidR="008C6736" w:rsidRPr="006C4C43" w:rsidRDefault="008C6736">
      <w:pPr>
        <w:autoSpaceDE w:val="0"/>
        <w:autoSpaceDN w:val="0"/>
        <w:adjustRightInd w:val="0"/>
        <w:spacing w:after="120"/>
        <w:ind w:left="142"/>
        <w:jc w:val="both"/>
        <w:rPr>
          <w:rStyle w:val="pubyear"/>
          <w:sz w:val="22"/>
          <w:szCs w:val="22"/>
        </w:rPr>
        <w:pPrChange w:id="838" w:author="Jiří Vojtěšek" w:date="2024-10-28T21:44:00Z">
          <w:pPr>
            <w:autoSpaceDE w:val="0"/>
            <w:autoSpaceDN w:val="0"/>
            <w:adjustRightInd w:val="0"/>
            <w:spacing w:after="120"/>
            <w:ind w:left="142"/>
          </w:pPr>
        </w:pPrChange>
      </w:pPr>
      <w:r w:rsidRPr="00DD5235">
        <w:rPr>
          <w:rStyle w:val="pubyear"/>
          <w:sz w:val="22"/>
          <w:szCs w:val="22"/>
          <w:rPrChange w:id="839" w:author="Jiří Vojtěšek" w:date="2024-10-28T21:40:00Z">
            <w:rPr>
              <w:rStyle w:val="pubyear"/>
            </w:rPr>
          </w:rPrChange>
        </w:rPr>
        <w:t>V</w:t>
      </w:r>
      <w:ins w:id="840" w:author="Jiří Vojtěšek" w:date="2024-10-28T21:40:00Z">
        <w:r w:rsidR="00DD5235">
          <w:rPr>
            <w:rStyle w:val="pubyear"/>
            <w:sz w:val="22"/>
            <w:szCs w:val="22"/>
          </w:rPr>
          <w:t>ě</w:t>
        </w:r>
      </w:ins>
      <w:del w:id="841" w:author="Jiří Vojtěšek" w:date="2024-10-28T21:40:00Z">
        <w:r w:rsidRPr="00DD5235" w:rsidDel="002E63C0">
          <w:rPr>
            <w:rStyle w:val="pubyear"/>
            <w:sz w:val="22"/>
            <w:szCs w:val="22"/>
            <w:rPrChange w:id="842" w:author="Jiří Vojtěšek" w:date="2024-10-28T21:40:00Z">
              <w:rPr>
                <w:rStyle w:val="pubyear"/>
              </w:rPr>
            </w:rPrChange>
          </w:rPr>
          <w:delText>e</w:delText>
        </w:r>
        <w:r w:rsidRPr="00DD5235" w:rsidDel="002E63C0">
          <w:rPr>
            <w:rStyle w:val="pubyear"/>
            <w:rFonts w:ascii="Arial" w:hAnsi="Arial" w:cs="Arial"/>
            <w:sz w:val="22"/>
            <w:szCs w:val="22"/>
            <w:rPrChange w:id="843" w:author="Jiří Vojtěšek" w:date="2024-10-28T21:40:00Z">
              <w:rPr>
                <w:rStyle w:val="pubyear"/>
                <w:rFonts w:ascii="Arial" w:hAnsi="Arial" w:cs="Arial"/>
              </w:rPr>
            </w:rPrChange>
          </w:rPr>
          <w:delText>̌</w:delText>
        </w:r>
      </w:del>
      <w:r w:rsidRPr="00DD5235">
        <w:rPr>
          <w:rStyle w:val="pubyear"/>
          <w:sz w:val="22"/>
          <w:szCs w:val="22"/>
          <w:rPrChange w:id="844" w:author="Jiří Vojtěšek" w:date="2024-10-28T21:40:00Z">
            <w:rPr>
              <w:rStyle w:val="pubyear"/>
            </w:rPr>
          </w:rPrChange>
        </w:rPr>
        <w:t>decko-odborn</w:t>
      </w:r>
      <w:ins w:id="845" w:author="Jiří Vojtěšek" w:date="2024-10-28T21:41:00Z">
        <w:r w:rsidR="002C6228">
          <w:rPr>
            <w:rStyle w:val="pubyear"/>
            <w:sz w:val="22"/>
            <w:szCs w:val="22"/>
          </w:rPr>
          <w:t>á</w:t>
        </w:r>
      </w:ins>
      <w:del w:id="846" w:author="Jiří Vojtěšek" w:date="2024-10-28T21:41:00Z">
        <w:r w:rsidRPr="00DD5235" w:rsidDel="002C6228">
          <w:rPr>
            <w:rStyle w:val="pubyear"/>
            <w:sz w:val="22"/>
            <w:szCs w:val="22"/>
            <w:rPrChange w:id="847" w:author="Jiří Vojtěšek" w:date="2024-10-28T21:40:00Z">
              <w:rPr>
                <w:rStyle w:val="pubyear"/>
              </w:rPr>
            </w:rPrChange>
          </w:rPr>
          <w:delText>á</w:delText>
        </w:r>
      </w:del>
      <w:r w:rsidRPr="00DD5235">
        <w:rPr>
          <w:rStyle w:val="pubyear"/>
          <w:sz w:val="22"/>
          <w:szCs w:val="22"/>
          <w:rPrChange w:id="848" w:author="Jiří Vojtěšek" w:date="2024-10-28T21:40:00Z">
            <w:rPr>
              <w:rStyle w:val="pubyear"/>
            </w:rPr>
          </w:rPrChange>
        </w:rPr>
        <w:t xml:space="preserve"> </w:t>
      </w:r>
      <w:del w:id="849" w:author="Jiří Vojtěšek" w:date="2024-10-28T21:41:00Z">
        <w:r w:rsidRPr="00DD5235" w:rsidDel="002C6228">
          <w:rPr>
            <w:rStyle w:val="pubyear"/>
            <w:sz w:val="22"/>
            <w:szCs w:val="22"/>
            <w:rPrChange w:id="850" w:author="Jiří Vojtěšek" w:date="2024-10-28T21:40:00Z">
              <w:rPr>
                <w:rStyle w:val="pubyear"/>
              </w:rPr>
            </w:rPrChange>
          </w:rPr>
          <w:delText>c</w:delText>
        </w:r>
        <w:r w:rsidRPr="00DD5235" w:rsidDel="002C6228">
          <w:rPr>
            <w:rStyle w:val="pubyear"/>
            <w:rFonts w:ascii="Arial" w:hAnsi="Arial" w:cs="Arial"/>
            <w:sz w:val="22"/>
            <w:szCs w:val="22"/>
            <w:rPrChange w:id="851" w:author="Jiří Vojtěšek" w:date="2024-10-28T21:40:00Z">
              <w:rPr>
                <w:rStyle w:val="pubyear"/>
                <w:rFonts w:ascii="Arial" w:hAnsi="Arial" w:cs="Arial"/>
              </w:rPr>
            </w:rPrChange>
          </w:rPr>
          <w:delText>̌</w:delText>
        </w:r>
        <w:r w:rsidRPr="00DD5235" w:rsidDel="002C6228">
          <w:rPr>
            <w:rStyle w:val="pubyear"/>
            <w:sz w:val="22"/>
            <w:szCs w:val="22"/>
            <w:rPrChange w:id="852" w:author="Jiří Vojtěšek" w:date="2024-10-28T21:40:00Z">
              <w:rPr>
                <w:rStyle w:val="pubyear"/>
              </w:rPr>
            </w:rPrChange>
          </w:rPr>
          <w:delText>á</w:delText>
        </w:r>
      </w:del>
      <w:ins w:id="853" w:author="Jiří Vojtěšek" w:date="2024-10-28T21:41:00Z">
        <w:r w:rsidR="002C6228">
          <w:rPr>
            <w:rStyle w:val="pubyear"/>
            <w:sz w:val="22"/>
            <w:szCs w:val="22"/>
          </w:rPr>
          <w:t>čá</w:t>
        </w:r>
      </w:ins>
      <w:r w:rsidRPr="00DD5235">
        <w:rPr>
          <w:rStyle w:val="pubyear"/>
          <w:sz w:val="22"/>
          <w:szCs w:val="22"/>
          <w:rPrChange w:id="854" w:author="Jiří Vojtěšek" w:date="2024-10-28T21:40:00Z">
            <w:rPr>
              <w:rStyle w:val="pubyear"/>
            </w:rPr>
          </w:rPrChange>
        </w:rPr>
        <w:t>st studia je v rozsahu minim</w:t>
      </w:r>
      <w:ins w:id="855" w:author="Jiří Vojtěšek" w:date="2024-10-28T21:41:00Z">
        <w:r w:rsidR="002C6228">
          <w:rPr>
            <w:rStyle w:val="pubyear"/>
            <w:sz w:val="22"/>
            <w:szCs w:val="22"/>
          </w:rPr>
          <w:t>á</w:t>
        </w:r>
      </w:ins>
      <w:del w:id="856" w:author="Jiří Vojtěšek" w:date="2024-10-28T21:41:00Z">
        <w:r w:rsidRPr="00DD5235" w:rsidDel="002C6228">
          <w:rPr>
            <w:rStyle w:val="pubyear"/>
            <w:sz w:val="22"/>
            <w:szCs w:val="22"/>
            <w:rPrChange w:id="857" w:author="Jiří Vojtěšek" w:date="2024-10-28T21:40:00Z">
              <w:rPr>
                <w:rStyle w:val="pubyear"/>
              </w:rPr>
            </w:rPrChange>
          </w:rPr>
          <w:delText>á</w:delText>
        </w:r>
      </w:del>
      <w:r w:rsidRPr="00DD5235">
        <w:rPr>
          <w:rStyle w:val="pubyear"/>
          <w:sz w:val="22"/>
          <w:szCs w:val="22"/>
          <w:rPrChange w:id="858" w:author="Jiří Vojtěšek" w:date="2024-10-28T21:40:00Z">
            <w:rPr>
              <w:rStyle w:val="pubyear"/>
            </w:rPr>
          </w:rPrChange>
        </w:rPr>
        <w:t>ln</w:t>
      </w:r>
      <w:ins w:id="859" w:author="Jiří Vojtěšek" w:date="2024-10-28T21:41:00Z">
        <w:r w:rsidR="002C6228">
          <w:rPr>
            <w:rStyle w:val="pubyear"/>
            <w:sz w:val="22"/>
            <w:szCs w:val="22"/>
          </w:rPr>
          <w:t>ě</w:t>
        </w:r>
      </w:ins>
      <w:del w:id="860" w:author="Jiří Vojtěšek" w:date="2024-10-28T21:41:00Z">
        <w:r w:rsidRPr="00DD5235" w:rsidDel="002C6228">
          <w:rPr>
            <w:rStyle w:val="pubyear"/>
            <w:sz w:val="22"/>
            <w:szCs w:val="22"/>
            <w:rPrChange w:id="861" w:author="Jiří Vojtěšek" w:date="2024-10-28T21:40:00Z">
              <w:rPr>
                <w:rStyle w:val="pubyear"/>
              </w:rPr>
            </w:rPrChange>
          </w:rPr>
          <w:delText>e</w:delText>
        </w:r>
        <w:r w:rsidRPr="00DD5235" w:rsidDel="002C6228">
          <w:rPr>
            <w:rStyle w:val="pubyear"/>
            <w:rFonts w:ascii="Arial" w:hAnsi="Arial" w:cs="Arial"/>
            <w:sz w:val="22"/>
            <w:szCs w:val="22"/>
            <w:rPrChange w:id="862" w:author="Jiří Vojtěšek" w:date="2024-10-28T21:40:00Z">
              <w:rPr>
                <w:rStyle w:val="pubyear"/>
                <w:rFonts w:ascii="Arial" w:hAnsi="Arial" w:cs="Arial"/>
              </w:rPr>
            </w:rPrChange>
          </w:rPr>
          <w:delText>̌</w:delText>
        </w:r>
      </w:del>
      <w:r w:rsidRPr="00DD5235">
        <w:rPr>
          <w:rStyle w:val="pubyear"/>
          <w:sz w:val="22"/>
          <w:szCs w:val="22"/>
          <w:rPrChange w:id="863" w:author="Jiří Vojtěšek" w:date="2024-10-28T21:40:00Z">
            <w:rPr>
              <w:rStyle w:val="pubyear"/>
            </w:rPr>
          </w:rPrChange>
        </w:rPr>
        <w:t xml:space="preserve"> 90 kredit</w:t>
      </w:r>
      <w:ins w:id="864" w:author="Jiří Vojtěšek" w:date="2024-10-28T21:41:00Z">
        <w:r w:rsidR="006213D4">
          <w:rPr>
            <w:rStyle w:val="pubyear"/>
            <w:sz w:val="22"/>
            <w:szCs w:val="22"/>
          </w:rPr>
          <w:t>ů</w:t>
        </w:r>
      </w:ins>
      <w:del w:id="865" w:author="Jiří Vojtěšek" w:date="2024-10-28T21:41:00Z">
        <w:r w:rsidRPr="00DD5235" w:rsidDel="006213D4">
          <w:rPr>
            <w:rStyle w:val="pubyear"/>
            <w:sz w:val="22"/>
            <w:szCs w:val="22"/>
            <w:rPrChange w:id="866" w:author="Jiří Vojtěšek" w:date="2024-10-28T21:40:00Z">
              <w:rPr>
                <w:rStyle w:val="pubyear"/>
              </w:rPr>
            </w:rPrChange>
          </w:rPr>
          <w:delText>u</w:delText>
        </w:r>
        <w:r w:rsidRPr="00DD5235" w:rsidDel="006213D4">
          <w:rPr>
            <w:rStyle w:val="pubyear"/>
            <w:rFonts w:ascii="Arial" w:hAnsi="Arial" w:cs="Arial"/>
            <w:sz w:val="22"/>
            <w:szCs w:val="22"/>
            <w:rPrChange w:id="867" w:author="Jiří Vojtěšek" w:date="2024-10-28T21:40:00Z">
              <w:rPr>
                <w:rStyle w:val="pubyear"/>
                <w:rFonts w:ascii="Arial" w:hAnsi="Arial" w:cs="Arial"/>
              </w:rPr>
            </w:rPrChange>
          </w:rPr>
          <w:delText>̊</w:delText>
        </w:r>
      </w:del>
      <w:r w:rsidRPr="00DD5235">
        <w:rPr>
          <w:rStyle w:val="pubyear"/>
          <w:sz w:val="22"/>
          <w:szCs w:val="22"/>
          <w:rPrChange w:id="868" w:author="Jiří Vojtěšek" w:date="2024-10-28T21:40:00Z">
            <w:rPr>
              <w:rStyle w:val="pubyear"/>
            </w:rPr>
          </w:rPrChange>
        </w:rPr>
        <w:t>, jej</w:t>
      </w:r>
      <w:ins w:id="869" w:author="Jiří Vojtěšek" w:date="2024-10-28T21:41:00Z">
        <w:r w:rsidR="006213D4">
          <w:rPr>
            <w:rStyle w:val="pubyear"/>
            <w:sz w:val="22"/>
            <w:szCs w:val="22"/>
          </w:rPr>
          <w:t>í</w:t>
        </w:r>
      </w:ins>
      <w:del w:id="870" w:author="Jiří Vojtěšek" w:date="2024-10-28T21:41:00Z">
        <w:r w:rsidRPr="00DD5235" w:rsidDel="006213D4">
          <w:rPr>
            <w:rStyle w:val="pubyear"/>
            <w:sz w:val="22"/>
            <w:szCs w:val="22"/>
            <w:rPrChange w:id="871" w:author="Jiří Vojtěšek" w:date="2024-10-28T21:40:00Z">
              <w:rPr>
                <w:rStyle w:val="pubyear"/>
              </w:rPr>
            </w:rPrChange>
          </w:rPr>
          <w:delText>í</w:delText>
        </w:r>
      </w:del>
      <w:r w:rsidRPr="00DD5235">
        <w:rPr>
          <w:rStyle w:val="pubyear"/>
          <w:sz w:val="22"/>
          <w:szCs w:val="22"/>
          <w:rPrChange w:id="872" w:author="Jiří Vojtěšek" w:date="2024-10-28T21:40:00Z">
            <w:rPr>
              <w:rStyle w:val="pubyear"/>
            </w:rPr>
          </w:rPrChange>
        </w:rPr>
        <w:t xml:space="preserve"> obsah je stanoven v ISP doktoranda. Tato část spo</w:t>
      </w:r>
      <w:ins w:id="873" w:author="Jiří Vojtěšek" w:date="2024-10-28T21:42:00Z">
        <w:r w:rsidR="006213D4">
          <w:rPr>
            <w:rStyle w:val="pubyear"/>
            <w:sz w:val="22"/>
            <w:szCs w:val="22"/>
          </w:rPr>
          <w:t>čívá</w:t>
        </w:r>
      </w:ins>
      <w:del w:id="874" w:author="Jiří Vojtěšek" w:date="2024-10-28T21:42:00Z">
        <w:r w:rsidRPr="00DD5235" w:rsidDel="006213D4">
          <w:rPr>
            <w:rStyle w:val="pubyear"/>
            <w:sz w:val="22"/>
            <w:szCs w:val="22"/>
            <w:rPrChange w:id="875" w:author="Jiří Vojtěšek" w:date="2024-10-28T21:40:00Z">
              <w:rPr>
                <w:rStyle w:val="pubyear"/>
              </w:rPr>
            </w:rPrChange>
          </w:rPr>
          <w:delText>c</w:delText>
        </w:r>
        <w:r w:rsidRPr="00DD5235" w:rsidDel="006213D4">
          <w:rPr>
            <w:rStyle w:val="pubyear"/>
            <w:rFonts w:ascii="Arial" w:hAnsi="Arial" w:cs="Arial"/>
            <w:sz w:val="22"/>
            <w:szCs w:val="22"/>
            <w:rPrChange w:id="876" w:author="Jiří Vojtěšek" w:date="2024-10-28T21:40:00Z">
              <w:rPr>
                <w:rStyle w:val="pubyear"/>
                <w:rFonts w:ascii="Arial" w:hAnsi="Arial" w:cs="Arial"/>
              </w:rPr>
            </w:rPrChange>
          </w:rPr>
          <w:delText>̌</w:delText>
        </w:r>
        <w:r w:rsidRPr="00DD5235" w:rsidDel="006213D4">
          <w:rPr>
            <w:rStyle w:val="pubyear"/>
            <w:sz w:val="22"/>
            <w:szCs w:val="22"/>
            <w:rPrChange w:id="877" w:author="Jiří Vojtěšek" w:date="2024-10-28T21:40:00Z">
              <w:rPr>
                <w:rStyle w:val="pubyear"/>
              </w:rPr>
            </w:rPrChange>
          </w:rPr>
          <w:delText>ívá</w:delText>
        </w:r>
      </w:del>
      <w:r w:rsidRPr="00DD5235">
        <w:rPr>
          <w:rStyle w:val="pubyear"/>
          <w:sz w:val="22"/>
          <w:szCs w:val="22"/>
          <w:rPrChange w:id="878" w:author="Jiří Vojtěšek" w:date="2024-10-28T21:40:00Z">
            <w:rPr>
              <w:rStyle w:val="pubyear"/>
            </w:rPr>
          </w:rPrChange>
        </w:rPr>
        <w:t xml:space="preserve"> ve zpracov</w:t>
      </w:r>
      <w:ins w:id="879" w:author="Jiří Vojtěšek" w:date="2024-10-28T21:42:00Z">
        <w:r w:rsidR="006213D4">
          <w:rPr>
            <w:rStyle w:val="pubyear"/>
            <w:sz w:val="22"/>
            <w:szCs w:val="22"/>
          </w:rPr>
          <w:t>á</w:t>
        </w:r>
      </w:ins>
      <w:del w:id="880" w:author="Jiří Vojtěšek" w:date="2024-10-28T21:42:00Z">
        <w:r w:rsidRPr="00DD5235" w:rsidDel="006213D4">
          <w:rPr>
            <w:rStyle w:val="pubyear"/>
            <w:sz w:val="22"/>
            <w:szCs w:val="22"/>
            <w:rPrChange w:id="881" w:author="Jiří Vojtěšek" w:date="2024-10-28T21:40:00Z">
              <w:rPr>
                <w:rStyle w:val="pubyear"/>
              </w:rPr>
            </w:rPrChange>
          </w:rPr>
          <w:delText>á</w:delText>
        </w:r>
      </w:del>
      <w:r w:rsidRPr="00DD5235">
        <w:rPr>
          <w:rStyle w:val="pubyear"/>
          <w:sz w:val="22"/>
          <w:szCs w:val="22"/>
          <w:rPrChange w:id="882" w:author="Jiří Vojtěšek" w:date="2024-10-28T21:40:00Z">
            <w:rPr>
              <w:rStyle w:val="pubyear"/>
            </w:rPr>
          </w:rPrChange>
        </w:rPr>
        <w:t>n</w:t>
      </w:r>
      <w:ins w:id="883" w:author="Jiří Vojtěšek" w:date="2024-10-28T21:42:00Z">
        <w:r w:rsidR="006213D4">
          <w:rPr>
            <w:rStyle w:val="pubyear"/>
            <w:sz w:val="22"/>
            <w:szCs w:val="22"/>
          </w:rPr>
          <w:t>í</w:t>
        </w:r>
      </w:ins>
      <w:del w:id="884" w:author="Jiří Vojtěšek" w:date="2024-10-28T21:42:00Z">
        <w:r w:rsidRPr="00DD5235" w:rsidDel="006213D4">
          <w:rPr>
            <w:rStyle w:val="pubyear"/>
            <w:sz w:val="22"/>
            <w:szCs w:val="22"/>
            <w:rPrChange w:id="885" w:author="Jiří Vojtěšek" w:date="2024-10-28T21:40:00Z">
              <w:rPr>
                <w:rStyle w:val="pubyear"/>
              </w:rPr>
            </w:rPrChange>
          </w:rPr>
          <w:delText>í</w:delText>
        </w:r>
      </w:del>
      <w:r w:rsidRPr="00DD5235">
        <w:rPr>
          <w:rStyle w:val="pubyear"/>
          <w:sz w:val="22"/>
          <w:szCs w:val="22"/>
          <w:rPrChange w:id="886" w:author="Jiří Vojtěšek" w:date="2024-10-28T21:40:00Z">
            <w:rPr>
              <w:rStyle w:val="pubyear"/>
            </w:rPr>
          </w:rPrChange>
        </w:rPr>
        <w:t xml:space="preserve"> diserta</w:t>
      </w:r>
      <w:ins w:id="887" w:author="Jiří Vojtěšek" w:date="2024-10-28T21:42:00Z">
        <w:r w:rsidR="006213D4">
          <w:rPr>
            <w:rStyle w:val="pubyear"/>
            <w:sz w:val="22"/>
            <w:szCs w:val="22"/>
          </w:rPr>
          <w:t>ční</w:t>
        </w:r>
      </w:ins>
      <w:del w:id="888" w:author="Jiří Vojtěšek" w:date="2024-10-28T21:42:00Z">
        <w:r w:rsidRPr="00DD5235" w:rsidDel="006213D4">
          <w:rPr>
            <w:rStyle w:val="pubyear"/>
            <w:sz w:val="22"/>
            <w:szCs w:val="22"/>
            <w:rPrChange w:id="889" w:author="Jiří Vojtěšek" w:date="2024-10-28T21:40:00Z">
              <w:rPr>
                <w:rStyle w:val="pubyear"/>
              </w:rPr>
            </w:rPrChange>
          </w:rPr>
          <w:delText>c</w:delText>
        </w:r>
        <w:r w:rsidRPr="00DD5235" w:rsidDel="006213D4">
          <w:rPr>
            <w:rStyle w:val="pubyear"/>
            <w:rFonts w:ascii="Arial" w:hAnsi="Arial" w:cs="Arial"/>
            <w:sz w:val="22"/>
            <w:szCs w:val="22"/>
            <w:rPrChange w:id="890" w:author="Jiří Vojtěšek" w:date="2024-10-28T21:40:00Z">
              <w:rPr>
                <w:rStyle w:val="pubyear"/>
                <w:rFonts w:ascii="Arial" w:hAnsi="Arial" w:cs="Arial"/>
              </w:rPr>
            </w:rPrChange>
          </w:rPr>
          <w:delText>̌</w:delText>
        </w:r>
        <w:r w:rsidRPr="00DD5235" w:rsidDel="006213D4">
          <w:rPr>
            <w:rStyle w:val="pubyear"/>
            <w:sz w:val="22"/>
            <w:szCs w:val="22"/>
            <w:rPrChange w:id="891" w:author="Jiří Vojtěšek" w:date="2024-10-28T21:40:00Z">
              <w:rPr>
                <w:rStyle w:val="pubyear"/>
              </w:rPr>
            </w:rPrChange>
          </w:rPr>
          <w:delText>ní</w:delText>
        </w:r>
      </w:del>
      <w:r w:rsidRPr="00DD5235">
        <w:rPr>
          <w:rStyle w:val="pubyear"/>
          <w:sz w:val="22"/>
          <w:szCs w:val="22"/>
          <w:rPrChange w:id="892" w:author="Jiří Vojtěšek" w:date="2024-10-28T21:40:00Z">
            <w:rPr>
              <w:rStyle w:val="pubyear"/>
            </w:rPr>
          </w:rPrChange>
        </w:rPr>
        <w:t xml:space="preserve"> pr</w:t>
      </w:r>
      <w:ins w:id="893" w:author="Jiří Vojtěšek" w:date="2024-10-28T21:42:00Z">
        <w:r w:rsidR="006213D4">
          <w:rPr>
            <w:rStyle w:val="pubyear"/>
            <w:sz w:val="22"/>
            <w:szCs w:val="22"/>
          </w:rPr>
          <w:t>á</w:t>
        </w:r>
      </w:ins>
      <w:del w:id="894" w:author="Jiří Vojtěšek" w:date="2024-10-28T21:42:00Z">
        <w:r w:rsidRPr="00DD5235" w:rsidDel="006213D4">
          <w:rPr>
            <w:rStyle w:val="pubyear"/>
            <w:sz w:val="22"/>
            <w:szCs w:val="22"/>
            <w:rPrChange w:id="895" w:author="Jiří Vojtěšek" w:date="2024-10-28T21:40:00Z">
              <w:rPr>
                <w:rStyle w:val="pubyear"/>
              </w:rPr>
            </w:rPrChange>
          </w:rPr>
          <w:delText>á</w:delText>
        </w:r>
      </w:del>
      <w:r w:rsidRPr="00DD5235">
        <w:rPr>
          <w:rStyle w:val="pubyear"/>
          <w:sz w:val="22"/>
          <w:szCs w:val="22"/>
          <w:rPrChange w:id="896" w:author="Jiří Vojtěšek" w:date="2024-10-28T21:40:00Z">
            <w:rPr>
              <w:rStyle w:val="pubyear"/>
            </w:rPr>
          </w:rPrChange>
        </w:rPr>
        <w:t>ce, v publika</w:t>
      </w:r>
      <w:ins w:id="897" w:author="Jiří Vojtěšek" w:date="2024-10-28T21:42:00Z">
        <w:r w:rsidR="006213D4">
          <w:rPr>
            <w:rStyle w:val="pubyear"/>
            <w:sz w:val="22"/>
            <w:szCs w:val="22"/>
          </w:rPr>
          <w:t>ční</w:t>
        </w:r>
      </w:ins>
      <w:del w:id="898" w:author="Jiří Vojtěšek" w:date="2024-10-28T21:42:00Z">
        <w:r w:rsidRPr="00DD5235" w:rsidDel="006213D4">
          <w:rPr>
            <w:rStyle w:val="pubyear"/>
            <w:sz w:val="22"/>
            <w:szCs w:val="22"/>
            <w:rPrChange w:id="899" w:author="Jiří Vojtěšek" w:date="2024-10-28T21:40:00Z">
              <w:rPr>
                <w:rStyle w:val="pubyear"/>
              </w:rPr>
            </w:rPrChange>
          </w:rPr>
          <w:delText>c</w:delText>
        </w:r>
        <w:r w:rsidRPr="00DD5235" w:rsidDel="006213D4">
          <w:rPr>
            <w:rStyle w:val="pubyear"/>
            <w:rFonts w:ascii="Arial" w:hAnsi="Arial" w:cs="Arial"/>
            <w:sz w:val="22"/>
            <w:szCs w:val="22"/>
            <w:rPrChange w:id="900" w:author="Jiří Vojtěšek" w:date="2024-10-28T21:40:00Z">
              <w:rPr>
                <w:rStyle w:val="pubyear"/>
                <w:rFonts w:ascii="Arial" w:hAnsi="Arial" w:cs="Arial"/>
              </w:rPr>
            </w:rPrChange>
          </w:rPr>
          <w:delText>̌</w:delText>
        </w:r>
        <w:r w:rsidRPr="00DD5235" w:rsidDel="006213D4">
          <w:rPr>
            <w:rStyle w:val="pubyear"/>
            <w:sz w:val="22"/>
            <w:szCs w:val="22"/>
            <w:rPrChange w:id="901" w:author="Jiří Vojtěšek" w:date="2024-10-28T21:40:00Z">
              <w:rPr>
                <w:rStyle w:val="pubyear"/>
              </w:rPr>
            </w:rPrChange>
          </w:rPr>
          <w:delText>ní</w:delText>
        </w:r>
      </w:del>
      <w:r w:rsidRPr="00DD5235">
        <w:rPr>
          <w:rStyle w:val="pubyear"/>
          <w:sz w:val="22"/>
          <w:szCs w:val="22"/>
          <w:rPrChange w:id="902" w:author="Jiří Vojtěšek" w:date="2024-10-28T21:40:00Z">
            <w:rPr>
              <w:rStyle w:val="pubyear"/>
            </w:rPr>
          </w:rPrChange>
        </w:rPr>
        <w:t>, tv</w:t>
      </w:r>
      <w:ins w:id="903" w:author="Jiří Vojtěšek" w:date="2024-10-28T21:42:00Z">
        <w:r w:rsidR="00BD3F8C">
          <w:rPr>
            <w:rStyle w:val="pubyear"/>
            <w:sz w:val="22"/>
            <w:szCs w:val="22"/>
          </w:rPr>
          <w:t>ůrčí</w:t>
        </w:r>
      </w:ins>
      <w:del w:id="904" w:author="Jiří Vojtěšek" w:date="2024-10-28T21:42:00Z">
        <w:r w:rsidRPr="00DD5235" w:rsidDel="00BD3F8C">
          <w:rPr>
            <w:rStyle w:val="pubyear"/>
            <w:sz w:val="22"/>
            <w:szCs w:val="22"/>
            <w:rPrChange w:id="905" w:author="Jiří Vojtěšek" w:date="2024-10-28T21:40:00Z">
              <w:rPr>
                <w:rStyle w:val="pubyear"/>
              </w:rPr>
            </w:rPrChange>
          </w:rPr>
          <w:delText>u</w:delText>
        </w:r>
        <w:r w:rsidRPr="00DD5235" w:rsidDel="00BD3F8C">
          <w:rPr>
            <w:rStyle w:val="pubyear"/>
            <w:rFonts w:ascii="Arial" w:hAnsi="Arial" w:cs="Arial"/>
            <w:sz w:val="22"/>
            <w:szCs w:val="22"/>
            <w:rPrChange w:id="906" w:author="Jiří Vojtěšek" w:date="2024-10-28T21:40:00Z">
              <w:rPr>
                <w:rStyle w:val="pubyear"/>
                <w:rFonts w:ascii="Arial" w:hAnsi="Arial" w:cs="Arial"/>
              </w:rPr>
            </w:rPrChange>
          </w:rPr>
          <w:delText>̊</w:delText>
        </w:r>
        <w:r w:rsidRPr="00DD5235" w:rsidDel="00BD3F8C">
          <w:rPr>
            <w:rStyle w:val="pubyear"/>
            <w:sz w:val="22"/>
            <w:szCs w:val="22"/>
            <w:rPrChange w:id="907" w:author="Jiří Vojtěšek" w:date="2024-10-28T21:40:00Z">
              <w:rPr>
                <w:rStyle w:val="pubyear"/>
              </w:rPr>
            </w:rPrChange>
          </w:rPr>
          <w:delText>rc</w:delText>
        </w:r>
        <w:r w:rsidRPr="00DD5235" w:rsidDel="00BD3F8C">
          <w:rPr>
            <w:rStyle w:val="pubyear"/>
            <w:rFonts w:ascii="Arial" w:hAnsi="Arial" w:cs="Arial"/>
            <w:sz w:val="22"/>
            <w:szCs w:val="22"/>
            <w:rPrChange w:id="908" w:author="Jiří Vojtěšek" w:date="2024-10-28T21:40:00Z">
              <w:rPr>
                <w:rStyle w:val="pubyear"/>
                <w:rFonts w:ascii="Arial" w:hAnsi="Arial" w:cs="Arial"/>
              </w:rPr>
            </w:rPrChange>
          </w:rPr>
          <w:delText>̌</w:delText>
        </w:r>
        <w:r w:rsidRPr="00DD5235" w:rsidDel="00BD3F8C">
          <w:rPr>
            <w:rStyle w:val="pubyear"/>
            <w:sz w:val="22"/>
            <w:szCs w:val="22"/>
            <w:rPrChange w:id="909" w:author="Jiří Vojtěšek" w:date="2024-10-28T21:40:00Z">
              <w:rPr>
                <w:rStyle w:val="pubyear"/>
              </w:rPr>
            </w:rPrChange>
          </w:rPr>
          <w:delText>í</w:delText>
        </w:r>
      </w:del>
      <w:r w:rsidRPr="00DD5235">
        <w:rPr>
          <w:rStyle w:val="pubyear"/>
          <w:sz w:val="22"/>
          <w:szCs w:val="22"/>
          <w:rPrChange w:id="910" w:author="Jiří Vojtěšek" w:date="2024-10-28T21:40:00Z">
            <w:rPr>
              <w:rStyle w:val="pubyear"/>
            </w:rPr>
          </w:rPrChange>
        </w:rPr>
        <w:t>, grantov</w:t>
      </w:r>
      <w:ins w:id="911" w:author="Jiří Vojtěšek" w:date="2024-10-28T21:42:00Z">
        <w:r w:rsidR="00BD3F8C">
          <w:rPr>
            <w:rStyle w:val="pubyear"/>
            <w:sz w:val="22"/>
            <w:szCs w:val="22"/>
          </w:rPr>
          <w:t>é</w:t>
        </w:r>
      </w:ins>
      <w:del w:id="912" w:author="Jiří Vojtěšek" w:date="2024-10-28T21:42:00Z">
        <w:r w:rsidRPr="00DD5235" w:rsidDel="00BD3F8C">
          <w:rPr>
            <w:rStyle w:val="pubyear"/>
            <w:sz w:val="22"/>
            <w:szCs w:val="22"/>
            <w:rPrChange w:id="913" w:author="Jiří Vojtěšek" w:date="2024-10-28T21:40:00Z">
              <w:rPr>
                <w:rStyle w:val="pubyear"/>
              </w:rPr>
            </w:rPrChange>
          </w:rPr>
          <w:delText>é</w:delText>
        </w:r>
      </w:del>
      <w:r w:rsidRPr="00DD5235">
        <w:rPr>
          <w:rStyle w:val="pubyear"/>
          <w:sz w:val="22"/>
          <w:szCs w:val="22"/>
          <w:rPrChange w:id="914" w:author="Jiří Vojtěšek" w:date="2024-10-28T21:40:00Z">
            <w:rPr>
              <w:rStyle w:val="pubyear"/>
            </w:rPr>
          </w:rPrChange>
        </w:rPr>
        <w:t>, odborn</w:t>
      </w:r>
      <w:ins w:id="915" w:author="Jiří Vojtěšek" w:date="2024-10-28T21:42:00Z">
        <w:r w:rsidR="00BD3F8C">
          <w:rPr>
            <w:rStyle w:val="pubyear"/>
            <w:sz w:val="22"/>
            <w:szCs w:val="22"/>
          </w:rPr>
          <w:t>ě-</w:t>
        </w:r>
      </w:ins>
      <w:del w:id="916" w:author="Jiří Vojtěšek" w:date="2024-10-28T21:42:00Z">
        <w:r w:rsidRPr="00DD5235" w:rsidDel="00BD3F8C">
          <w:rPr>
            <w:rStyle w:val="pubyear"/>
            <w:sz w:val="22"/>
            <w:szCs w:val="22"/>
            <w:rPrChange w:id="917" w:author="Jiří Vojtěšek" w:date="2024-10-28T21:40:00Z">
              <w:rPr>
                <w:rStyle w:val="pubyear"/>
              </w:rPr>
            </w:rPrChange>
          </w:rPr>
          <w:delText>e</w:delText>
        </w:r>
        <w:r w:rsidRPr="00DD5235" w:rsidDel="00BD3F8C">
          <w:rPr>
            <w:rStyle w:val="pubyear"/>
            <w:rFonts w:ascii="Arial" w:hAnsi="Arial" w:cs="Arial"/>
            <w:sz w:val="22"/>
            <w:szCs w:val="22"/>
            <w:rPrChange w:id="918" w:author="Jiří Vojtěšek" w:date="2024-10-28T21:40:00Z">
              <w:rPr>
                <w:rStyle w:val="pubyear"/>
                <w:rFonts w:ascii="Arial" w:hAnsi="Arial" w:cs="Arial"/>
              </w:rPr>
            </w:rPrChange>
          </w:rPr>
          <w:delText>̌</w:delText>
        </w:r>
        <w:r w:rsidRPr="00DD5235" w:rsidDel="00BD3F8C">
          <w:rPr>
            <w:rStyle w:val="pubyear"/>
            <w:sz w:val="22"/>
            <w:szCs w:val="22"/>
            <w:rPrChange w:id="919" w:author="Jiří Vojtěšek" w:date="2024-10-28T21:40:00Z">
              <w:rPr>
                <w:rStyle w:val="pubyear"/>
              </w:rPr>
            </w:rPrChange>
          </w:rPr>
          <w:delText xml:space="preserve"> </w:delText>
        </w:r>
      </w:del>
      <w:r w:rsidRPr="00DD5235">
        <w:rPr>
          <w:rStyle w:val="pubyear"/>
          <w:sz w:val="22"/>
          <w:szCs w:val="22"/>
          <w:rPrChange w:id="920" w:author="Jiří Vojtěšek" w:date="2024-10-28T21:40:00Z">
            <w:rPr>
              <w:rStyle w:val="pubyear"/>
            </w:rPr>
          </w:rPrChange>
        </w:rPr>
        <w:t>pedagogick</w:t>
      </w:r>
      <w:ins w:id="921" w:author="Jiří Vojtěšek" w:date="2024-10-28T21:42:00Z">
        <w:r w:rsidR="00BD3F8C">
          <w:rPr>
            <w:rStyle w:val="pubyear"/>
            <w:sz w:val="22"/>
            <w:szCs w:val="22"/>
          </w:rPr>
          <w:t>é</w:t>
        </w:r>
      </w:ins>
      <w:del w:id="922" w:author="Jiří Vojtěšek" w:date="2024-10-28T21:42:00Z">
        <w:r w:rsidRPr="00DD5235" w:rsidDel="00BD3F8C">
          <w:rPr>
            <w:rStyle w:val="pubyear"/>
            <w:sz w:val="22"/>
            <w:szCs w:val="22"/>
            <w:rPrChange w:id="923" w:author="Jiří Vojtěšek" w:date="2024-10-28T21:40:00Z">
              <w:rPr>
                <w:rStyle w:val="pubyear"/>
              </w:rPr>
            </w:rPrChange>
          </w:rPr>
          <w:delText>é</w:delText>
        </w:r>
      </w:del>
      <w:r w:rsidRPr="00DD5235">
        <w:rPr>
          <w:rStyle w:val="pubyear"/>
          <w:sz w:val="22"/>
          <w:szCs w:val="22"/>
          <w:rPrChange w:id="924" w:author="Jiří Vojtěšek" w:date="2024-10-28T21:40:00Z">
            <w:rPr>
              <w:rStyle w:val="pubyear"/>
            </w:rPr>
          </w:rPrChange>
        </w:rPr>
        <w:t xml:space="preserve"> a </w:t>
      </w:r>
      <w:proofErr w:type="spellStart"/>
      <w:ins w:id="925" w:author="Jiří Vojtěšek" w:date="2024-10-28T21:43:00Z">
        <w:r w:rsidR="00BD3F8C">
          <w:rPr>
            <w:rStyle w:val="pubyear"/>
            <w:sz w:val="22"/>
            <w:szCs w:val="22"/>
          </w:rPr>
          <w:t>mobilitní</w:t>
        </w:r>
        <w:proofErr w:type="spellEnd"/>
        <w:r w:rsidR="00BD3F8C">
          <w:rPr>
            <w:rStyle w:val="pubyear"/>
            <w:sz w:val="22"/>
            <w:szCs w:val="22"/>
          </w:rPr>
          <w:t xml:space="preserve"> </w:t>
        </w:r>
      </w:ins>
      <w:del w:id="926" w:author="Jiří Vojtěšek" w:date="2024-10-28T21:43:00Z">
        <w:r w:rsidRPr="00DD5235" w:rsidDel="003005BA">
          <w:rPr>
            <w:rStyle w:val="pubyear"/>
            <w:sz w:val="22"/>
            <w:szCs w:val="22"/>
            <w:rPrChange w:id="927" w:author="Jiří Vojtěšek" w:date="2024-10-28T21:40:00Z">
              <w:rPr>
                <w:rStyle w:val="pubyear"/>
              </w:rPr>
            </w:rPrChange>
          </w:rPr>
          <w:delText>mobilitn</w:delText>
        </w:r>
        <w:r w:rsidRPr="00DD5235" w:rsidDel="00BD3F8C">
          <w:rPr>
            <w:rStyle w:val="pubyear"/>
            <w:sz w:val="22"/>
            <w:szCs w:val="22"/>
            <w:rPrChange w:id="928" w:author="Jiří Vojtěšek" w:date="2024-10-28T21:40:00Z">
              <w:rPr>
                <w:rStyle w:val="pubyear"/>
              </w:rPr>
            </w:rPrChange>
          </w:rPr>
          <w:delText>í</w:delText>
        </w:r>
        <w:r w:rsidRPr="00DD5235" w:rsidDel="003005BA">
          <w:rPr>
            <w:rStyle w:val="pubyear"/>
            <w:sz w:val="22"/>
            <w:szCs w:val="22"/>
            <w:rPrChange w:id="929" w:author="Jiří Vojtěšek" w:date="2024-10-28T21:40:00Z">
              <w:rPr>
                <w:rStyle w:val="pubyear"/>
              </w:rPr>
            </w:rPrChange>
          </w:rPr>
          <w:delText xml:space="preserve"> c</w:delText>
        </w:r>
        <w:r w:rsidRPr="00DD5235" w:rsidDel="003005BA">
          <w:rPr>
            <w:rStyle w:val="pubyear"/>
            <w:rFonts w:ascii="Arial" w:hAnsi="Arial" w:cs="Arial"/>
            <w:sz w:val="22"/>
            <w:szCs w:val="22"/>
            <w:rPrChange w:id="930" w:author="Jiří Vojtěšek" w:date="2024-10-28T21:40:00Z">
              <w:rPr>
                <w:rStyle w:val="pubyear"/>
                <w:rFonts w:ascii="Arial" w:hAnsi="Arial" w:cs="Arial"/>
              </w:rPr>
            </w:rPrChange>
          </w:rPr>
          <w:delText>̌</w:delText>
        </w:r>
      </w:del>
      <w:ins w:id="931" w:author="Jiří Vojtěšek" w:date="2024-10-28T21:43:00Z">
        <w:r w:rsidR="003005BA">
          <w:rPr>
            <w:rStyle w:val="pubyear"/>
            <w:rFonts w:ascii="Arial" w:hAnsi="Arial" w:cs="Arial"/>
            <w:sz w:val="22"/>
            <w:szCs w:val="22"/>
          </w:rPr>
          <w:t>č</w:t>
        </w:r>
      </w:ins>
      <w:r w:rsidRPr="00DD5235">
        <w:rPr>
          <w:rStyle w:val="pubyear"/>
          <w:sz w:val="22"/>
          <w:szCs w:val="22"/>
          <w:rPrChange w:id="932" w:author="Jiří Vojtěšek" w:date="2024-10-28T21:40:00Z">
            <w:rPr>
              <w:rStyle w:val="pubyear"/>
            </w:rPr>
          </w:rPrChange>
        </w:rPr>
        <w:t>innosti, ve kter</w:t>
      </w:r>
      <w:ins w:id="933" w:author="Jiří Vojtěšek" w:date="2024-10-28T21:43:00Z">
        <w:r w:rsidR="003005BA">
          <w:rPr>
            <w:rStyle w:val="pubyear"/>
            <w:sz w:val="22"/>
            <w:szCs w:val="22"/>
          </w:rPr>
          <w:t>ý</w:t>
        </w:r>
      </w:ins>
      <w:del w:id="934" w:author="Jiří Vojtěšek" w:date="2024-10-28T21:43:00Z">
        <w:r w:rsidRPr="00DD5235" w:rsidDel="003005BA">
          <w:rPr>
            <w:rStyle w:val="pubyear"/>
            <w:sz w:val="22"/>
            <w:szCs w:val="22"/>
            <w:rPrChange w:id="935" w:author="Jiří Vojtěšek" w:date="2024-10-28T21:40:00Z">
              <w:rPr>
                <w:rStyle w:val="pubyear"/>
              </w:rPr>
            </w:rPrChange>
          </w:rPr>
          <w:delText>ý</w:delText>
        </w:r>
      </w:del>
      <w:r w:rsidRPr="00DD5235">
        <w:rPr>
          <w:rStyle w:val="pubyear"/>
          <w:sz w:val="22"/>
          <w:szCs w:val="22"/>
          <w:rPrChange w:id="936" w:author="Jiří Vojtěšek" w:date="2024-10-28T21:40:00Z">
            <w:rPr>
              <w:rStyle w:val="pubyear"/>
            </w:rPr>
          </w:rPrChange>
        </w:rPr>
        <w:t>ch doktorand prokazuje schopnost dosahovat p</w:t>
      </w:r>
      <w:ins w:id="937" w:author="Jiří Vojtěšek" w:date="2024-10-28T21:43:00Z">
        <w:r w:rsidR="003005BA">
          <w:rPr>
            <w:rStyle w:val="pubyear"/>
            <w:sz w:val="22"/>
            <w:szCs w:val="22"/>
          </w:rPr>
          <w:t>ůvodních vědeckých výsledků</w:t>
        </w:r>
      </w:ins>
      <w:del w:id="938" w:author="Jiří Vojtěšek" w:date="2024-10-28T21:43:00Z">
        <w:r w:rsidRPr="00DD5235" w:rsidDel="003005BA">
          <w:rPr>
            <w:rStyle w:val="pubyear"/>
            <w:sz w:val="22"/>
            <w:szCs w:val="22"/>
            <w:rPrChange w:id="939" w:author="Jiří Vojtěšek" w:date="2024-10-28T21:40:00Z">
              <w:rPr>
                <w:rStyle w:val="pubyear"/>
              </w:rPr>
            </w:rPrChange>
          </w:rPr>
          <w:delText>u</w:delText>
        </w:r>
        <w:r w:rsidRPr="00DD5235" w:rsidDel="003005BA">
          <w:rPr>
            <w:rStyle w:val="pubyear"/>
            <w:rFonts w:ascii="Arial" w:hAnsi="Arial" w:cs="Arial"/>
            <w:sz w:val="22"/>
            <w:szCs w:val="22"/>
            <w:rPrChange w:id="940" w:author="Jiří Vojtěšek" w:date="2024-10-28T21:40:00Z">
              <w:rPr>
                <w:rStyle w:val="pubyear"/>
                <w:rFonts w:ascii="Arial" w:hAnsi="Arial" w:cs="Arial"/>
              </w:rPr>
            </w:rPrChange>
          </w:rPr>
          <w:delText>̊</w:delText>
        </w:r>
        <w:r w:rsidRPr="00DD5235" w:rsidDel="003005BA">
          <w:rPr>
            <w:rStyle w:val="pubyear"/>
            <w:sz w:val="22"/>
            <w:szCs w:val="22"/>
            <w:rPrChange w:id="941" w:author="Jiří Vojtěšek" w:date="2024-10-28T21:40:00Z">
              <w:rPr>
                <w:rStyle w:val="pubyear"/>
              </w:rPr>
            </w:rPrChange>
          </w:rPr>
          <w:delText>vodních ve</w:delText>
        </w:r>
        <w:r w:rsidRPr="00DD5235" w:rsidDel="003005BA">
          <w:rPr>
            <w:rStyle w:val="pubyear"/>
            <w:rFonts w:ascii="Arial" w:hAnsi="Arial" w:cs="Arial"/>
            <w:sz w:val="22"/>
            <w:szCs w:val="22"/>
            <w:rPrChange w:id="942" w:author="Jiří Vojtěšek" w:date="2024-10-28T21:40:00Z">
              <w:rPr>
                <w:rStyle w:val="pubyear"/>
                <w:rFonts w:ascii="Arial" w:hAnsi="Arial" w:cs="Arial"/>
              </w:rPr>
            </w:rPrChange>
          </w:rPr>
          <w:delText>̌</w:delText>
        </w:r>
        <w:r w:rsidRPr="00DD5235" w:rsidDel="003005BA">
          <w:rPr>
            <w:rStyle w:val="pubyear"/>
            <w:sz w:val="22"/>
            <w:szCs w:val="22"/>
            <w:rPrChange w:id="943" w:author="Jiří Vojtěšek" w:date="2024-10-28T21:40:00Z">
              <w:rPr>
                <w:rStyle w:val="pubyear"/>
              </w:rPr>
            </w:rPrChange>
          </w:rPr>
          <w:delText>deckých výsledku</w:delText>
        </w:r>
        <w:r w:rsidRPr="00DD5235" w:rsidDel="003005BA">
          <w:rPr>
            <w:rStyle w:val="pubyear"/>
            <w:rFonts w:ascii="Arial" w:hAnsi="Arial" w:cs="Arial"/>
            <w:sz w:val="22"/>
            <w:szCs w:val="22"/>
            <w:rPrChange w:id="944" w:author="Jiří Vojtěšek" w:date="2024-10-28T21:40:00Z">
              <w:rPr>
                <w:rStyle w:val="pubyear"/>
                <w:rFonts w:ascii="Arial" w:hAnsi="Arial" w:cs="Arial"/>
              </w:rPr>
            </w:rPrChange>
          </w:rPr>
          <w:delText>̊</w:delText>
        </w:r>
      </w:del>
      <w:r w:rsidRPr="00DD5235">
        <w:rPr>
          <w:rStyle w:val="pubyear"/>
          <w:sz w:val="22"/>
          <w:szCs w:val="22"/>
          <w:rPrChange w:id="945" w:author="Jiří Vojtěšek" w:date="2024-10-28T21:40:00Z">
            <w:rPr>
              <w:rStyle w:val="pubyear"/>
            </w:rPr>
          </w:rPrChange>
        </w:rPr>
        <w:t>. Po</w:t>
      </w:r>
      <w:ins w:id="946" w:author="Jiří Vojtěšek" w:date="2024-10-28T21:43:00Z">
        <w:r w:rsidR="009E56ED">
          <w:rPr>
            <w:rStyle w:val="pubyear"/>
            <w:sz w:val="22"/>
            <w:szCs w:val="22"/>
          </w:rPr>
          <w:t>ž</w:t>
        </w:r>
      </w:ins>
      <w:del w:id="947" w:author="Jiří Vojtěšek" w:date="2024-10-28T21:43:00Z">
        <w:r w:rsidRPr="00DD5235" w:rsidDel="009E56ED">
          <w:rPr>
            <w:rStyle w:val="pubyear"/>
            <w:sz w:val="22"/>
            <w:szCs w:val="22"/>
            <w:rPrChange w:id="948" w:author="Jiří Vojtěšek" w:date="2024-10-28T21:40:00Z">
              <w:rPr>
                <w:rStyle w:val="pubyear"/>
              </w:rPr>
            </w:rPrChange>
          </w:rPr>
          <w:delText>z</w:delText>
        </w:r>
        <w:r w:rsidRPr="00DD5235" w:rsidDel="009E56ED">
          <w:rPr>
            <w:rStyle w:val="pubyear"/>
            <w:rFonts w:ascii="Arial" w:hAnsi="Arial" w:cs="Arial"/>
            <w:sz w:val="22"/>
            <w:szCs w:val="22"/>
            <w:rPrChange w:id="949" w:author="Jiří Vojtěšek" w:date="2024-10-28T21:40:00Z">
              <w:rPr>
                <w:rStyle w:val="pubyear"/>
                <w:rFonts w:ascii="Arial" w:hAnsi="Arial" w:cs="Arial"/>
              </w:rPr>
            </w:rPrChange>
          </w:rPr>
          <w:delText>̌</w:delText>
        </w:r>
      </w:del>
      <w:r w:rsidRPr="00DD5235">
        <w:rPr>
          <w:rStyle w:val="pubyear"/>
          <w:sz w:val="22"/>
          <w:szCs w:val="22"/>
          <w:rPrChange w:id="950" w:author="Jiří Vojtěšek" w:date="2024-10-28T21:40:00Z">
            <w:rPr>
              <w:rStyle w:val="pubyear"/>
            </w:rPr>
          </w:rPrChange>
        </w:rPr>
        <w:t>adavky pro spln</w:t>
      </w:r>
      <w:ins w:id="951" w:author="Jiří Vojtěšek" w:date="2024-10-28T21:44:00Z">
        <w:r w:rsidR="007E37A3">
          <w:rPr>
            <w:rStyle w:val="pubyear"/>
            <w:sz w:val="22"/>
            <w:szCs w:val="22"/>
          </w:rPr>
          <w:t>ě</w:t>
        </w:r>
      </w:ins>
      <w:del w:id="952" w:author="Jiří Vojtěšek" w:date="2024-10-28T21:44:00Z">
        <w:r w:rsidRPr="00DD5235" w:rsidDel="007E37A3">
          <w:rPr>
            <w:rStyle w:val="pubyear"/>
            <w:sz w:val="22"/>
            <w:szCs w:val="22"/>
            <w:rPrChange w:id="953" w:author="Jiří Vojtěšek" w:date="2024-10-28T21:40:00Z">
              <w:rPr>
                <w:rStyle w:val="pubyear"/>
              </w:rPr>
            </w:rPrChange>
          </w:rPr>
          <w:delText>e</w:delText>
        </w:r>
        <w:r w:rsidRPr="00DD5235" w:rsidDel="007E37A3">
          <w:rPr>
            <w:rStyle w:val="pubyear"/>
            <w:rFonts w:ascii="Arial" w:hAnsi="Arial" w:cs="Arial"/>
            <w:sz w:val="22"/>
            <w:szCs w:val="22"/>
            <w:rPrChange w:id="954" w:author="Jiří Vojtěšek" w:date="2024-10-28T21:40:00Z">
              <w:rPr>
                <w:rStyle w:val="pubyear"/>
                <w:rFonts w:ascii="Arial" w:hAnsi="Arial" w:cs="Arial"/>
              </w:rPr>
            </w:rPrChange>
          </w:rPr>
          <w:delText>̌</w:delText>
        </w:r>
      </w:del>
      <w:r w:rsidRPr="00DD5235">
        <w:rPr>
          <w:rStyle w:val="pubyear"/>
          <w:sz w:val="22"/>
          <w:szCs w:val="22"/>
          <w:rPrChange w:id="955" w:author="Jiří Vojtěšek" w:date="2024-10-28T21:40:00Z">
            <w:rPr>
              <w:rStyle w:val="pubyear"/>
            </w:rPr>
          </w:rPrChange>
        </w:rPr>
        <w:t>ní jednotliv</w:t>
      </w:r>
      <w:ins w:id="956" w:author="Jiří Vojtěšek" w:date="2024-10-28T21:44:00Z">
        <w:r w:rsidR="007E37A3">
          <w:rPr>
            <w:rStyle w:val="pubyear"/>
            <w:sz w:val="22"/>
            <w:szCs w:val="22"/>
          </w:rPr>
          <w:t>ý</w:t>
        </w:r>
      </w:ins>
      <w:del w:id="957" w:author="Jiří Vojtěšek" w:date="2024-10-28T21:44:00Z">
        <w:r w:rsidRPr="00DD5235" w:rsidDel="007E37A3">
          <w:rPr>
            <w:rStyle w:val="pubyear"/>
            <w:sz w:val="22"/>
            <w:szCs w:val="22"/>
            <w:rPrChange w:id="958" w:author="Jiří Vojtěšek" w:date="2024-10-28T21:40:00Z">
              <w:rPr>
                <w:rStyle w:val="pubyear"/>
              </w:rPr>
            </w:rPrChange>
          </w:rPr>
          <w:delText>ý</w:delText>
        </w:r>
      </w:del>
      <w:r w:rsidRPr="00DD5235">
        <w:rPr>
          <w:rStyle w:val="pubyear"/>
          <w:sz w:val="22"/>
          <w:szCs w:val="22"/>
          <w:rPrChange w:id="959" w:author="Jiří Vojtěšek" w:date="2024-10-28T21:40:00Z">
            <w:rPr>
              <w:rStyle w:val="pubyear"/>
            </w:rPr>
          </w:rPrChange>
        </w:rPr>
        <w:t>ch aktivit a jejich kreditov</w:t>
      </w:r>
      <w:ins w:id="960" w:author="Jiří Vojtěšek" w:date="2024-10-28T21:44:00Z">
        <w:r w:rsidR="007E37A3">
          <w:rPr>
            <w:rStyle w:val="pubyear"/>
            <w:sz w:val="22"/>
            <w:szCs w:val="22"/>
          </w:rPr>
          <w:t>é</w:t>
        </w:r>
      </w:ins>
      <w:del w:id="961" w:author="Jiří Vojtěšek" w:date="2024-10-28T21:44:00Z">
        <w:r w:rsidRPr="00DD5235" w:rsidDel="007E37A3">
          <w:rPr>
            <w:rStyle w:val="pubyear"/>
            <w:sz w:val="22"/>
            <w:szCs w:val="22"/>
            <w:rPrChange w:id="962" w:author="Jiří Vojtěšek" w:date="2024-10-28T21:40:00Z">
              <w:rPr>
                <w:rStyle w:val="pubyear"/>
              </w:rPr>
            </w:rPrChange>
          </w:rPr>
          <w:delText>é</w:delText>
        </w:r>
      </w:del>
      <w:r w:rsidRPr="00DD5235">
        <w:rPr>
          <w:rStyle w:val="pubyear"/>
          <w:sz w:val="22"/>
          <w:szCs w:val="22"/>
          <w:rPrChange w:id="963" w:author="Jiří Vojtěšek" w:date="2024-10-28T21:40:00Z">
            <w:rPr>
              <w:rStyle w:val="pubyear"/>
            </w:rPr>
          </w:rPrChange>
        </w:rPr>
        <w:t xml:space="preserve"> hodnocení je uvedeno v tabulce 4. </w:t>
      </w:r>
      <w:bookmarkStart w:id="964" w:name="OLE_LINK109"/>
      <w:bookmarkStart w:id="965" w:name="OLE_LINK110"/>
      <w:r w:rsidRPr="00DD5235">
        <w:rPr>
          <w:rStyle w:val="pubyear"/>
          <w:sz w:val="22"/>
          <w:szCs w:val="22"/>
          <w:rPrChange w:id="966" w:author="Jiří Vojtěšek" w:date="2024-10-28T21:40:00Z">
            <w:rPr>
              <w:rStyle w:val="pubyear"/>
            </w:rPr>
          </w:rPrChange>
        </w:rPr>
        <w:t>Podrobnosti ke kreditovému systému doktorského studia na FAI lze najít ve</w:t>
      </w:r>
      <w:del w:id="967" w:author="Jiří Vojtěšek" w:date="2024-10-28T21:44:00Z">
        <w:r w:rsidRPr="00DD5235" w:rsidDel="007E37A3">
          <w:rPr>
            <w:rStyle w:val="pubyear"/>
            <w:sz w:val="22"/>
            <w:szCs w:val="22"/>
            <w:rPrChange w:id="968" w:author="Jiří Vojtěšek" w:date="2024-10-28T21:40:00Z">
              <w:rPr>
                <w:rStyle w:val="pubyear"/>
              </w:rPr>
            </w:rPrChange>
          </w:rPr>
          <w:delText xml:space="preserve"> </w:delText>
        </w:r>
      </w:del>
      <w:bookmarkEnd w:id="964"/>
      <w:bookmarkEnd w:id="965"/>
      <w:r w:rsidRPr="00DD5235">
        <w:rPr>
          <w:rStyle w:val="pubyear"/>
          <w:sz w:val="22"/>
          <w:szCs w:val="22"/>
          <w:rPrChange w:id="969" w:author="Jiří Vojtěšek" w:date="2024-10-28T21:40:00Z">
            <w:rPr>
              <w:rStyle w:val="pubyear"/>
            </w:rPr>
          </w:rPrChange>
        </w:rPr>
        <w:t xml:space="preserve"> Sm</w:t>
      </w:r>
      <w:ins w:id="970" w:author="Jiří Vojtěšek" w:date="2024-10-28T21:44:00Z">
        <w:r w:rsidR="001A7A66">
          <w:rPr>
            <w:rStyle w:val="pubyear"/>
            <w:sz w:val="22"/>
            <w:szCs w:val="22"/>
          </w:rPr>
          <w:t>ě</w:t>
        </w:r>
      </w:ins>
      <w:del w:id="971" w:author="Jiří Vojtěšek" w:date="2024-10-28T21:44:00Z">
        <w:r w:rsidRPr="00DD5235" w:rsidDel="001A7A66">
          <w:rPr>
            <w:rStyle w:val="pubyear"/>
            <w:sz w:val="22"/>
            <w:szCs w:val="22"/>
            <w:rPrChange w:id="972" w:author="Jiří Vojtěšek" w:date="2024-10-28T21:40:00Z">
              <w:rPr>
                <w:rStyle w:val="pubyear"/>
              </w:rPr>
            </w:rPrChange>
          </w:rPr>
          <w:delText>e</w:delText>
        </w:r>
        <w:r w:rsidRPr="00DD5235" w:rsidDel="001A7A66">
          <w:rPr>
            <w:rStyle w:val="pubyear"/>
            <w:rFonts w:ascii="Arial" w:hAnsi="Arial" w:cs="Arial"/>
            <w:sz w:val="22"/>
            <w:szCs w:val="22"/>
            <w:rPrChange w:id="973" w:author="Jiří Vojtěšek" w:date="2024-10-28T21:40:00Z">
              <w:rPr>
                <w:rStyle w:val="pubyear"/>
                <w:rFonts w:ascii="Arial" w:hAnsi="Arial" w:cs="Arial"/>
              </w:rPr>
            </w:rPrChange>
          </w:rPr>
          <w:delText>̌</w:delText>
        </w:r>
      </w:del>
      <w:r w:rsidRPr="00DD5235">
        <w:rPr>
          <w:rStyle w:val="pubyear"/>
          <w:sz w:val="22"/>
          <w:szCs w:val="22"/>
          <w:rPrChange w:id="974" w:author="Jiří Vojtěšek" w:date="2024-10-28T21:40:00Z">
            <w:rPr>
              <w:rStyle w:val="pubyear"/>
            </w:rPr>
          </w:rPrChange>
        </w:rPr>
        <w:t>rnici d</w:t>
      </w:r>
      <w:ins w:id="975" w:author="Jiří Vojtěšek" w:date="2024-10-28T21:44:00Z">
        <w:r w:rsidR="001A7A66">
          <w:rPr>
            <w:rStyle w:val="pubyear"/>
            <w:sz w:val="22"/>
            <w:szCs w:val="22"/>
          </w:rPr>
          <w:t>ě</w:t>
        </w:r>
      </w:ins>
      <w:del w:id="976" w:author="Jiří Vojtěšek" w:date="2024-10-28T21:44:00Z">
        <w:r w:rsidRPr="00DD5235" w:rsidDel="001A7A66">
          <w:rPr>
            <w:rStyle w:val="pubyear"/>
            <w:sz w:val="22"/>
            <w:szCs w:val="22"/>
            <w:rPrChange w:id="977" w:author="Jiří Vojtěšek" w:date="2024-10-28T21:40:00Z">
              <w:rPr>
                <w:rStyle w:val="pubyear"/>
              </w:rPr>
            </w:rPrChange>
          </w:rPr>
          <w:delText>e</w:delText>
        </w:r>
        <w:r w:rsidRPr="00DD5235" w:rsidDel="001A7A66">
          <w:rPr>
            <w:rStyle w:val="pubyear"/>
            <w:rFonts w:ascii="Arial" w:hAnsi="Arial" w:cs="Arial"/>
            <w:sz w:val="22"/>
            <w:szCs w:val="22"/>
            <w:rPrChange w:id="978" w:author="Jiří Vojtěšek" w:date="2024-10-28T21:40:00Z">
              <w:rPr>
                <w:rStyle w:val="pubyear"/>
                <w:rFonts w:ascii="Arial" w:hAnsi="Arial" w:cs="Arial"/>
              </w:rPr>
            </w:rPrChange>
          </w:rPr>
          <w:delText>̌</w:delText>
        </w:r>
      </w:del>
      <w:r w:rsidRPr="00DD5235">
        <w:rPr>
          <w:rStyle w:val="pubyear"/>
          <w:sz w:val="22"/>
          <w:szCs w:val="22"/>
          <w:rPrChange w:id="979" w:author="Jiří Vojtěšek" w:date="2024-10-28T21:40:00Z">
            <w:rPr>
              <w:rStyle w:val="pubyear"/>
            </w:rPr>
          </w:rPrChange>
        </w:rPr>
        <w:t>kana dopl</w:t>
      </w:r>
      <w:ins w:id="980" w:author="Jiří Vojtěšek" w:date="2024-10-28T21:45:00Z">
        <w:r w:rsidR="001A7A66">
          <w:rPr>
            <w:rStyle w:val="pubyear"/>
            <w:sz w:val="22"/>
            <w:szCs w:val="22"/>
          </w:rPr>
          <w:t>ň</w:t>
        </w:r>
      </w:ins>
      <w:del w:id="981" w:author="Jiří Vojtěšek" w:date="2024-10-28T21:45:00Z">
        <w:r w:rsidRPr="00DD5235" w:rsidDel="001A7A66">
          <w:rPr>
            <w:rStyle w:val="pubyear"/>
            <w:sz w:val="22"/>
            <w:szCs w:val="22"/>
            <w:rPrChange w:id="982" w:author="Jiří Vojtěšek" w:date="2024-10-28T21:40:00Z">
              <w:rPr>
                <w:rStyle w:val="pubyear"/>
              </w:rPr>
            </w:rPrChange>
          </w:rPr>
          <w:delText>n</w:delText>
        </w:r>
        <w:r w:rsidRPr="00DD5235" w:rsidDel="001A7A66">
          <w:rPr>
            <w:rStyle w:val="pubyear"/>
            <w:rFonts w:ascii="Arial" w:hAnsi="Arial" w:cs="Arial"/>
            <w:sz w:val="22"/>
            <w:szCs w:val="22"/>
            <w:rPrChange w:id="983" w:author="Jiří Vojtěšek" w:date="2024-10-28T21:40:00Z">
              <w:rPr>
                <w:rStyle w:val="pubyear"/>
                <w:rFonts w:ascii="Arial" w:hAnsi="Arial" w:cs="Arial"/>
              </w:rPr>
            </w:rPrChange>
          </w:rPr>
          <w:delText>̌</w:delText>
        </w:r>
      </w:del>
      <w:r w:rsidRPr="00DD5235">
        <w:rPr>
          <w:rStyle w:val="pubyear"/>
          <w:sz w:val="22"/>
          <w:szCs w:val="22"/>
          <w:rPrChange w:id="984" w:author="Jiří Vojtěšek" w:date="2024-10-28T21:40:00Z">
            <w:rPr>
              <w:rStyle w:val="pubyear"/>
            </w:rPr>
          </w:rPrChange>
        </w:rPr>
        <w:t>uj</w:t>
      </w:r>
      <w:ins w:id="985" w:author="Jiří Vojtěšek" w:date="2024-10-28T21:45:00Z">
        <w:r w:rsidR="001A7A66">
          <w:rPr>
            <w:rStyle w:val="pubyear"/>
            <w:sz w:val="22"/>
            <w:szCs w:val="22"/>
          </w:rPr>
          <w:t>ící</w:t>
        </w:r>
      </w:ins>
      <w:del w:id="986" w:author="Jiří Vojtěšek" w:date="2024-10-28T21:45:00Z">
        <w:r w:rsidRPr="00DD5235" w:rsidDel="001A7A66">
          <w:rPr>
            <w:rStyle w:val="pubyear"/>
            <w:sz w:val="22"/>
            <w:szCs w:val="22"/>
            <w:rPrChange w:id="987" w:author="Jiří Vojtěšek" w:date="2024-10-28T21:40:00Z">
              <w:rPr>
                <w:rStyle w:val="pubyear"/>
              </w:rPr>
            </w:rPrChange>
          </w:rPr>
          <w:delText>ící</w:delText>
        </w:r>
      </w:del>
      <w:r w:rsidRPr="00DD5235">
        <w:rPr>
          <w:rStyle w:val="pubyear"/>
          <w:sz w:val="22"/>
          <w:szCs w:val="22"/>
          <w:rPrChange w:id="988" w:author="Jiří Vojtěšek" w:date="2024-10-28T21:40:00Z">
            <w:rPr>
              <w:rStyle w:val="pubyear"/>
            </w:rPr>
          </w:rPrChange>
        </w:rPr>
        <w:t xml:space="preserve"> pravidla pr</w:t>
      </w:r>
      <w:ins w:id="989" w:author="Jiří Vojtěšek" w:date="2024-10-28T21:45:00Z">
        <w:r w:rsidR="001A7A66">
          <w:rPr>
            <w:rStyle w:val="pubyear"/>
            <w:sz w:val="22"/>
            <w:szCs w:val="22"/>
          </w:rPr>
          <w:t>ůběhu</w:t>
        </w:r>
      </w:ins>
      <w:del w:id="990" w:author="Jiří Vojtěšek" w:date="2024-10-28T21:45:00Z">
        <w:r w:rsidRPr="00DD5235" w:rsidDel="001A7A66">
          <w:rPr>
            <w:rStyle w:val="pubyear"/>
            <w:sz w:val="22"/>
            <w:szCs w:val="22"/>
            <w:rPrChange w:id="991" w:author="Jiří Vojtěšek" w:date="2024-10-28T21:40:00Z">
              <w:rPr>
                <w:rStyle w:val="pubyear"/>
              </w:rPr>
            </w:rPrChange>
          </w:rPr>
          <w:delText>u</w:delText>
        </w:r>
        <w:r w:rsidRPr="00DD5235" w:rsidDel="001A7A66">
          <w:rPr>
            <w:rStyle w:val="pubyear"/>
            <w:rFonts w:ascii="Arial" w:hAnsi="Arial" w:cs="Arial"/>
            <w:sz w:val="22"/>
            <w:szCs w:val="22"/>
            <w:rPrChange w:id="992" w:author="Jiří Vojtěšek" w:date="2024-10-28T21:40:00Z">
              <w:rPr>
                <w:rStyle w:val="pubyear"/>
                <w:rFonts w:ascii="Arial" w:hAnsi="Arial" w:cs="Arial"/>
              </w:rPr>
            </w:rPrChange>
          </w:rPr>
          <w:delText>̊</w:delText>
        </w:r>
        <w:r w:rsidRPr="00DD5235" w:rsidDel="001A7A66">
          <w:rPr>
            <w:rStyle w:val="pubyear"/>
            <w:sz w:val="22"/>
            <w:szCs w:val="22"/>
            <w:rPrChange w:id="993" w:author="Jiří Vojtěšek" w:date="2024-10-28T21:40:00Z">
              <w:rPr>
                <w:rStyle w:val="pubyear"/>
              </w:rPr>
            </w:rPrChange>
          </w:rPr>
          <w:delText>be</w:delText>
        </w:r>
        <w:r w:rsidRPr="00DD5235" w:rsidDel="001A7A66">
          <w:rPr>
            <w:rStyle w:val="pubyear"/>
            <w:rFonts w:ascii="Arial" w:hAnsi="Arial" w:cs="Arial"/>
            <w:sz w:val="22"/>
            <w:szCs w:val="22"/>
            <w:rPrChange w:id="994" w:author="Jiří Vojtěšek" w:date="2024-10-28T21:40:00Z">
              <w:rPr>
                <w:rStyle w:val="pubyear"/>
                <w:rFonts w:ascii="Arial" w:hAnsi="Arial" w:cs="Arial"/>
              </w:rPr>
            </w:rPrChange>
          </w:rPr>
          <w:delText>̌</w:delText>
        </w:r>
        <w:r w:rsidRPr="00DD5235" w:rsidDel="001A7A66">
          <w:rPr>
            <w:rStyle w:val="pubyear"/>
            <w:sz w:val="22"/>
            <w:szCs w:val="22"/>
            <w:rPrChange w:id="995" w:author="Jiří Vojtěšek" w:date="2024-10-28T21:40:00Z">
              <w:rPr>
                <w:rStyle w:val="pubyear"/>
              </w:rPr>
            </w:rPrChange>
          </w:rPr>
          <w:delText>hu</w:delText>
        </w:r>
      </w:del>
      <w:r w:rsidRPr="00DD5235">
        <w:rPr>
          <w:rStyle w:val="pubyear"/>
          <w:sz w:val="22"/>
          <w:szCs w:val="22"/>
          <w:rPrChange w:id="996" w:author="Jiří Vojtěšek" w:date="2024-10-28T21:40:00Z">
            <w:rPr>
              <w:rStyle w:val="pubyear"/>
            </w:rPr>
          </w:rPrChange>
        </w:rPr>
        <w:t xml:space="preserve"> studia v doktorsk</w:t>
      </w:r>
      <w:ins w:id="997" w:author="Jiří Vojtěšek" w:date="2024-10-28T21:45:00Z">
        <w:r w:rsidR="001A7A66">
          <w:rPr>
            <w:rStyle w:val="pubyear"/>
            <w:sz w:val="22"/>
            <w:szCs w:val="22"/>
          </w:rPr>
          <w:t>ý</w:t>
        </w:r>
      </w:ins>
      <w:del w:id="998" w:author="Jiří Vojtěšek" w:date="2024-10-28T21:45:00Z">
        <w:r w:rsidRPr="00DD5235" w:rsidDel="001A7A66">
          <w:rPr>
            <w:rStyle w:val="pubyear"/>
            <w:sz w:val="22"/>
            <w:szCs w:val="22"/>
            <w:rPrChange w:id="999" w:author="Jiří Vojtěšek" w:date="2024-10-28T21:40:00Z">
              <w:rPr>
                <w:rStyle w:val="pubyear"/>
              </w:rPr>
            </w:rPrChange>
          </w:rPr>
          <w:delText>ý</w:delText>
        </w:r>
      </w:del>
      <w:r w:rsidRPr="00DD5235">
        <w:rPr>
          <w:rStyle w:val="pubyear"/>
          <w:sz w:val="22"/>
          <w:szCs w:val="22"/>
          <w:rPrChange w:id="1000" w:author="Jiří Vojtěšek" w:date="2024-10-28T21:40:00Z">
            <w:rPr>
              <w:rStyle w:val="pubyear"/>
            </w:rPr>
          </w:rPrChange>
        </w:rPr>
        <w:t>ch studijn</w:t>
      </w:r>
      <w:ins w:id="1001" w:author="Jiří Vojtěšek" w:date="2024-10-28T21:45:00Z">
        <w:r w:rsidR="001A7A66">
          <w:rPr>
            <w:rStyle w:val="pubyear"/>
            <w:sz w:val="22"/>
            <w:szCs w:val="22"/>
          </w:rPr>
          <w:t>í</w:t>
        </w:r>
      </w:ins>
      <w:del w:id="1002" w:author="Jiří Vojtěšek" w:date="2024-10-28T21:45:00Z">
        <w:r w:rsidRPr="00DD5235" w:rsidDel="001A7A66">
          <w:rPr>
            <w:rStyle w:val="pubyear"/>
            <w:sz w:val="22"/>
            <w:szCs w:val="22"/>
            <w:rPrChange w:id="1003" w:author="Jiří Vojtěšek" w:date="2024-10-28T21:40:00Z">
              <w:rPr>
                <w:rStyle w:val="pubyear"/>
              </w:rPr>
            </w:rPrChange>
          </w:rPr>
          <w:delText>í</w:delText>
        </w:r>
      </w:del>
      <w:r w:rsidRPr="00DD5235">
        <w:rPr>
          <w:rStyle w:val="pubyear"/>
          <w:sz w:val="22"/>
          <w:szCs w:val="22"/>
          <w:rPrChange w:id="1004" w:author="Jiří Vojtěšek" w:date="2024-10-28T21:40:00Z">
            <w:rPr>
              <w:rStyle w:val="pubyear"/>
            </w:rPr>
          </w:rPrChange>
        </w:rPr>
        <w:t>ch programech na Fakult</w:t>
      </w:r>
      <w:ins w:id="1005" w:author="Jiří Vojtěšek" w:date="2024-10-28T21:45:00Z">
        <w:r w:rsidR="001A7A66">
          <w:rPr>
            <w:rStyle w:val="pubyear"/>
            <w:sz w:val="22"/>
            <w:szCs w:val="22"/>
          </w:rPr>
          <w:t>ě</w:t>
        </w:r>
      </w:ins>
      <w:del w:id="1006" w:author="Jiří Vojtěšek" w:date="2024-10-28T21:45:00Z">
        <w:r w:rsidRPr="00DD5235" w:rsidDel="001A7A66">
          <w:rPr>
            <w:rStyle w:val="pubyear"/>
            <w:sz w:val="22"/>
            <w:szCs w:val="22"/>
            <w:rPrChange w:id="1007" w:author="Jiří Vojtěšek" w:date="2024-10-28T21:40:00Z">
              <w:rPr>
                <w:rStyle w:val="pubyear"/>
              </w:rPr>
            </w:rPrChange>
          </w:rPr>
          <w:delText>e</w:delText>
        </w:r>
        <w:r w:rsidRPr="00DD5235" w:rsidDel="001A7A66">
          <w:rPr>
            <w:rStyle w:val="pubyear"/>
            <w:rFonts w:ascii="Arial" w:hAnsi="Arial" w:cs="Arial"/>
            <w:sz w:val="22"/>
            <w:szCs w:val="22"/>
            <w:rPrChange w:id="1008" w:author="Jiří Vojtěšek" w:date="2024-10-28T21:40:00Z">
              <w:rPr>
                <w:rStyle w:val="pubyear"/>
                <w:rFonts w:ascii="Arial" w:hAnsi="Arial" w:cs="Arial"/>
              </w:rPr>
            </w:rPrChange>
          </w:rPr>
          <w:delText>̌</w:delText>
        </w:r>
      </w:del>
      <w:r w:rsidRPr="00DD5235">
        <w:rPr>
          <w:rStyle w:val="pubyear"/>
          <w:sz w:val="22"/>
          <w:szCs w:val="22"/>
          <w:rPrChange w:id="1009" w:author="Jiří Vojtěšek" w:date="2024-10-28T21:40:00Z">
            <w:rPr>
              <w:rStyle w:val="pubyear"/>
            </w:rPr>
          </w:rPrChange>
        </w:rPr>
        <w:t xml:space="preserve"> aplikovan</w:t>
      </w:r>
      <w:ins w:id="1010" w:author="Jiří Vojtěšek" w:date="2024-10-28T21:45:00Z">
        <w:r w:rsidR="001A7A66">
          <w:rPr>
            <w:rStyle w:val="pubyear"/>
            <w:sz w:val="22"/>
            <w:szCs w:val="22"/>
          </w:rPr>
          <w:t>é</w:t>
        </w:r>
      </w:ins>
      <w:del w:id="1011" w:author="Jiří Vojtěšek" w:date="2024-10-28T21:45:00Z">
        <w:r w:rsidRPr="00DD5235" w:rsidDel="001A7A66">
          <w:rPr>
            <w:rStyle w:val="pubyear"/>
            <w:sz w:val="22"/>
            <w:szCs w:val="22"/>
            <w:rPrChange w:id="1012" w:author="Jiří Vojtěšek" w:date="2024-10-28T21:40:00Z">
              <w:rPr>
                <w:rStyle w:val="pubyear"/>
              </w:rPr>
            </w:rPrChange>
          </w:rPr>
          <w:delText>é</w:delText>
        </w:r>
      </w:del>
      <w:r w:rsidRPr="00DD5235">
        <w:rPr>
          <w:rStyle w:val="pubyear"/>
          <w:sz w:val="22"/>
          <w:szCs w:val="22"/>
          <w:rPrChange w:id="1013" w:author="Jiří Vojtěšek" w:date="2024-10-28T21:40:00Z">
            <w:rPr>
              <w:rStyle w:val="pubyear"/>
            </w:rPr>
          </w:rPrChange>
        </w:rPr>
        <w:t xml:space="preserve"> informatiky</w:t>
      </w:r>
      <w:r w:rsidRPr="002E63C0">
        <w:rPr>
          <w:rStyle w:val="pubyear"/>
          <w:sz w:val="22"/>
          <w:szCs w:val="22"/>
          <w:vertAlign w:val="superscript"/>
          <w:rPrChange w:id="1014" w:author="Jiří Vojtěšek" w:date="2024-10-28T21:40:00Z">
            <w:rPr>
              <w:rStyle w:val="pubyear"/>
            </w:rPr>
          </w:rPrChange>
        </w:rPr>
        <w:footnoteReference w:id="35"/>
      </w:r>
      <w:r w:rsidRPr="00DD5235">
        <w:rPr>
          <w:rStyle w:val="pubyear"/>
          <w:sz w:val="22"/>
          <w:szCs w:val="22"/>
          <w:rPrChange w:id="1017" w:author="Jiří Vojtěšek" w:date="2024-10-28T21:40:00Z">
            <w:rPr>
              <w:rStyle w:val="pubyear"/>
            </w:rPr>
          </w:rPrChange>
        </w:rPr>
        <w:t xml:space="preserve">. </w:t>
      </w:r>
    </w:p>
    <w:p w14:paraId="28171748" w14:textId="77777777" w:rsidR="008C6736" w:rsidRPr="00805A54" w:rsidRDefault="008C6736" w:rsidP="008C6736">
      <w:pPr>
        <w:pStyle w:val="Default"/>
        <w:rPr>
          <w:rStyle w:val="pubyear"/>
        </w:rPr>
      </w:pPr>
      <w:bookmarkStart w:id="1018" w:name="OLE_LINK113"/>
      <w:bookmarkStart w:id="1019" w:name="OLE_LINK114"/>
    </w:p>
    <w:p w14:paraId="18E4FC73" w14:textId="7054499B" w:rsidR="008C6736" w:rsidRPr="00805A54" w:rsidRDefault="008C6736" w:rsidP="008C6736">
      <w:pPr>
        <w:pStyle w:val="Titulek"/>
        <w:rPr>
          <w:rStyle w:val="pubyear"/>
        </w:rPr>
      </w:pPr>
      <w:r w:rsidRPr="00805A54">
        <w:rPr>
          <w:rStyle w:val="pubyear"/>
        </w:rPr>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4</w:t>
      </w:r>
      <w:r w:rsidRPr="00805A54">
        <w:rPr>
          <w:rStyle w:val="pubyear"/>
        </w:rPr>
        <w:fldChar w:fldCharType="end"/>
      </w:r>
      <w:r w:rsidRPr="00805A54">
        <w:rPr>
          <w:rStyle w:val="pubyear"/>
        </w:rPr>
        <w:t>: Přehled kreditového hodnocení jednotlivých aktivit vědecko-odborné části studia</w:t>
      </w:r>
    </w:p>
    <w:tbl>
      <w:tblPr>
        <w:tblW w:w="893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000" w:firstRow="0" w:lastRow="0" w:firstColumn="0" w:lastColumn="0" w:noHBand="0" w:noVBand="0"/>
      </w:tblPr>
      <w:tblGrid>
        <w:gridCol w:w="2717"/>
        <w:gridCol w:w="1033"/>
        <w:gridCol w:w="5180"/>
      </w:tblGrid>
      <w:tr w:rsidR="006C4C43" w:rsidRPr="00E71889" w14:paraId="42E48895" w14:textId="77777777" w:rsidTr="00060C75">
        <w:trPr>
          <w:trHeight w:val="20"/>
        </w:trPr>
        <w:tc>
          <w:tcPr>
            <w:tcW w:w="2717" w:type="dxa"/>
            <w:tcMar>
              <w:top w:w="57" w:type="dxa"/>
              <w:bottom w:w="57" w:type="dxa"/>
            </w:tcMar>
          </w:tcPr>
          <w:p w14:paraId="6BD372ED" w14:textId="77777777" w:rsidR="006C4C43" w:rsidRPr="00650D99" w:rsidRDefault="006C4C43" w:rsidP="00060C75">
            <w:pPr>
              <w:pStyle w:val="Default"/>
              <w:rPr>
                <w:rFonts w:ascii="Arial Narrow" w:hAnsi="Arial Narrow"/>
                <w:b/>
                <w:bCs/>
                <w:sz w:val="18"/>
                <w:szCs w:val="18"/>
              </w:rPr>
            </w:pPr>
            <w:bookmarkStart w:id="1020" w:name="_Toc176123853"/>
            <w:bookmarkEnd w:id="1018"/>
            <w:bookmarkEnd w:id="1019"/>
            <w:r w:rsidRPr="00650D99">
              <w:rPr>
                <w:rFonts w:ascii="Arial Narrow" w:hAnsi="Arial Narrow"/>
                <w:b/>
                <w:bCs/>
                <w:sz w:val="18"/>
                <w:szCs w:val="18"/>
              </w:rPr>
              <w:t>Název aktivity</w:t>
            </w:r>
          </w:p>
        </w:tc>
        <w:tc>
          <w:tcPr>
            <w:tcW w:w="1033" w:type="dxa"/>
          </w:tcPr>
          <w:p w14:paraId="29ECCE9B"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Počet kreditů</w:t>
            </w:r>
          </w:p>
        </w:tc>
        <w:tc>
          <w:tcPr>
            <w:tcW w:w="5180" w:type="dxa"/>
          </w:tcPr>
          <w:p w14:paraId="7CBEE859"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Požadavky pro splnění</w:t>
            </w:r>
          </w:p>
        </w:tc>
      </w:tr>
      <w:tr w:rsidR="006C4C43" w:rsidRPr="00E71889" w14:paraId="492F162E" w14:textId="77777777" w:rsidTr="00060C75">
        <w:trPr>
          <w:trHeight w:val="20"/>
        </w:trPr>
        <w:tc>
          <w:tcPr>
            <w:tcW w:w="2717" w:type="dxa"/>
            <w:tcMar>
              <w:top w:w="57" w:type="dxa"/>
              <w:bottom w:w="57" w:type="dxa"/>
            </w:tcMar>
          </w:tcPr>
          <w:p w14:paraId="5458857C"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P-</w:t>
            </w:r>
            <w:proofErr w:type="spellStart"/>
            <w:r w:rsidRPr="00650D99">
              <w:rPr>
                <w:rFonts w:ascii="Arial Narrow" w:hAnsi="Arial Narrow"/>
                <w:b/>
                <w:bCs/>
                <w:sz w:val="18"/>
                <w:szCs w:val="18"/>
              </w:rPr>
              <w:t>Jrec</w:t>
            </w:r>
            <w:proofErr w:type="spellEnd"/>
          </w:p>
          <w:p w14:paraId="6305B937" w14:textId="77777777" w:rsidR="006C4C43" w:rsidRPr="00650D99" w:rsidRDefault="006C4C43" w:rsidP="00060C75">
            <w:pPr>
              <w:pStyle w:val="Default"/>
              <w:rPr>
                <w:rFonts w:ascii="Arial Narrow" w:hAnsi="Arial Narrow"/>
                <w:bCs/>
                <w:sz w:val="18"/>
                <w:szCs w:val="18"/>
              </w:rPr>
            </w:pPr>
            <w:r w:rsidRPr="00650D99">
              <w:rPr>
                <w:rFonts w:ascii="Arial Narrow" w:hAnsi="Arial Narrow"/>
                <w:bCs/>
                <w:sz w:val="18"/>
                <w:szCs w:val="18"/>
              </w:rPr>
              <w:t>Publikační činnost v odborných recenzovaných časopisech (odborných knihách)</w:t>
            </w:r>
          </w:p>
        </w:tc>
        <w:tc>
          <w:tcPr>
            <w:tcW w:w="1033" w:type="dxa"/>
          </w:tcPr>
          <w:p w14:paraId="6D9F64A5"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16E4FCD7" w14:textId="77777777" w:rsidR="006C4C43" w:rsidRPr="00650D99" w:rsidRDefault="006C4C43" w:rsidP="00060C75">
            <w:pPr>
              <w:pStyle w:val="Default"/>
              <w:rPr>
                <w:rFonts w:ascii="Arial Narrow" w:hAnsi="Arial Narrow"/>
                <w:bCs/>
                <w:i/>
                <w:sz w:val="16"/>
                <w:szCs w:val="16"/>
              </w:rPr>
            </w:pPr>
            <w:r w:rsidRPr="00650D99">
              <w:rPr>
                <w:rFonts w:ascii="Arial Narrow" w:hAnsi="Arial Narrow"/>
                <w:bCs/>
                <w:i/>
                <w:sz w:val="16"/>
                <w:szCs w:val="16"/>
              </w:rPr>
              <w:t>Podíl na vzniku minimálně 2 publikačních nebo tvůrčích výstupů následujícího typu:</w:t>
            </w:r>
          </w:p>
          <w:p w14:paraId="69C470FC" w14:textId="77777777" w:rsidR="006C4C43" w:rsidRPr="00650D99" w:rsidRDefault="006C4C43" w:rsidP="00060C75">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 xml:space="preserve">článek v recenzovaném časopise typu </w:t>
            </w:r>
            <w:proofErr w:type="spellStart"/>
            <w:r w:rsidRPr="00650D99">
              <w:rPr>
                <w:rFonts w:ascii="Arial Narrow" w:hAnsi="Arial Narrow"/>
                <w:bCs/>
                <w:i/>
                <w:sz w:val="16"/>
                <w:szCs w:val="16"/>
              </w:rPr>
              <w:t>Jimp</w:t>
            </w:r>
            <w:proofErr w:type="spellEnd"/>
            <w:r w:rsidRPr="00650D99">
              <w:rPr>
                <w:rFonts w:ascii="Arial Narrow" w:hAnsi="Arial Narrow"/>
                <w:bCs/>
                <w:i/>
                <w:sz w:val="16"/>
                <w:szCs w:val="16"/>
              </w:rPr>
              <w:t xml:space="preserve">, </w:t>
            </w:r>
            <w:proofErr w:type="spellStart"/>
            <w:r w:rsidRPr="00650D99">
              <w:rPr>
                <w:rFonts w:ascii="Arial Narrow" w:hAnsi="Arial Narrow"/>
                <w:bCs/>
                <w:i/>
                <w:sz w:val="16"/>
                <w:szCs w:val="16"/>
              </w:rPr>
              <w:t>Jsc</w:t>
            </w:r>
            <w:proofErr w:type="spellEnd"/>
          </w:p>
          <w:p w14:paraId="302F6C2F" w14:textId="77777777" w:rsidR="006C4C43" w:rsidRPr="00650D99" w:rsidRDefault="006C4C43" w:rsidP="00060C75">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odborná kniha, kapitola v odborné knize</w:t>
            </w:r>
          </w:p>
          <w:p w14:paraId="26560B7C" w14:textId="77777777" w:rsidR="006C4C43" w:rsidRPr="00650D99" w:rsidRDefault="006C4C43" w:rsidP="00060C75">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podíl na vzniku patentu nebo poloprovozu</w:t>
            </w:r>
          </w:p>
          <w:p w14:paraId="4E0367AB" w14:textId="77777777" w:rsidR="006C4C43" w:rsidRPr="00650D99" w:rsidRDefault="006C4C43" w:rsidP="00060C75">
            <w:pPr>
              <w:pStyle w:val="Default"/>
              <w:numPr>
                <w:ilvl w:val="3"/>
                <w:numId w:val="28"/>
              </w:numPr>
              <w:suppressAutoHyphens w:val="0"/>
              <w:autoSpaceDE w:val="0"/>
              <w:autoSpaceDN w:val="0"/>
              <w:adjustRightInd w:val="0"/>
              <w:ind w:left="289" w:firstLine="0"/>
              <w:jc w:val="both"/>
              <w:rPr>
                <w:rFonts w:ascii="Arial Narrow" w:hAnsi="Arial Narrow"/>
                <w:bCs/>
                <w:i/>
                <w:sz w:val="16"/>
                <w:szCs w:val="16"/>
              </w:rPr>
            </w:pPr>
            <w:r w:rsidRPr="00650D99">
              <w:rPr>
                <w:rFonts w:ascii="Arial Narrow" w:hAnsi="Arial Narrow"/>
                <w:bCs/>
                <w:i/>
                <w:sz w:val="16"/>
                <w:szCs w:val="16"/>
              </w:rPr>
              <w:t>článek v recenzovaném časopise uvedeného v seznamu českých recenzovaných periodik</w:t>
            </w:r>
          </w:p>
          <w:p w14:paraId="73ACD9DE" w14:textId="77777777" w:rsidR="006C4C43" w:rsidRPr="00650D99" w:rsidRDefault="006C4C43" w:rsidP="00060C75">
            <w:pPr>
              <w:pStyle w:val="Default"/>
              <w:rPr>
                <w:rFonts w:ascii="Arial Narrow" w:hAnsi="Arial Narrow"/>
                <w:bCs/>
                <w:i/>
                <w:sz w:val="16"/>
                <w:szCs w:val="16"/>
              </w:rPr>
            </w:pPr>
            <w:r w:rsidRPr="00650D99">
              <w:rPr>
                <w:rFonts w:ascii="Arial Narrow" w:hAnsi="Arial Narrow"/>
                <w:bCs/>
                <w:i/>
                <w:sz w:val="16"/>
                <w:szCs w:val="16"/>
              </w:rPr>
              <w:t xml:space="preserve">Minimálně jeden z výstupů musí být typu a), b), nebo c). V případě typu a) a b) musí být výstup v anglickém jazyce. Součet jednotlivých mentálních podílů na vzniku výstupu musí dosáhnout minimálně 60 %. </w:t>
            </w:r>
          </w:p>
        </w:tc>
      </w:tr>
      <w:tr w:rsidR="006C4C43" w:rsidRPr="00E71889" w14:paraId="52CDF326" w14:textId="77777777" w:rsidTr="00060C75">
        <w:trPr>
          <w:trHeight w:val="20"/>
        </w:trPr>
        <w:tc>
          <w:tcPr>
            <w:tcW w:w="2717" w:type="dxa"/>
            <w:tcMar>
              <w:top w:w="57" w:type="dxa"/>
              <w:bottom w:w="57" w:type="dxa"/>
            </w:tcMar>
          </w:tcPr>
          <w:p w14:paraId="2E72B85B"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P-</w:t>
            </w:r>
            <w:proofErr w:type="spellStart"/>
            <w:r w:rsidRPr="00650D99">
              <w:rPr>
                <w:rFonts w:ascii="Arial Narrow" w:hAnsi="Arial Narrow"/>
                <w:b/>
                <w:bCs/>
                <w:sz w:val="18"/>
                <w:szCs w:val="18"/>
              </w:rPr>
              <w:t>Konf</w:t>
            </w:r>
            <w:proofErr w:type="spellEnd"/>
          </w:p>
          <w:p w14:paraId="02174624" w14:textId="77777777" w:rsidR="006C4C43" w:rsidRPr="00650D99" w:rsidRDefault="006C4C43" w:rsidP="00060C75">
            <w:pPr>
              <w:pStyle w:val="Default"/>
              <w:rPr>
                <w:rFonts w:ascii="Arial Narrow" w:hAnsi="Arial Narrow"/>
                <w:bCs/>
                <w:sz w:val="18"/>
                <w:szCs w:val="18"/>
              </w:rPr>
            </w:pPr>
            <w:r w:rsidRPr="00650D99">
              <w:rPr>
                <w:rFonts w:ascii="Arial Narrow" w:hAnsi="Arial Narrow"/>
                <w:bCs/>
                <w:sz w:val="18"/>
                <w:szCs w:val="18"/>
              </w:rPr>
              <w:t xml:space="preserve">Publikační činnost ve sbornících konferencí evidovaných v databázích </w:t>
            </w:r>
            <w:proofErr w:type="spellStart"/>
            <w:r w:rsidRPr="00650D99">
              <w:rPr>
                <w:rFonts w:ascii="Arial Narrow" w:hAnsi="Arial Narrow"/>
                <w:bCs/>
                <w:sz w:val="18"/>
                <w:szCs w:val="18"/>
              </w:rPr>
              <w:t>WoS</w:t>
            </w:r>
            <w:proofErr w:type="spellEnd"/>
            <w:r w:rsidRPr="00650D99">
              <w:rPr>
                <w:rFonts w:ascii="Arial Narrow" w:hAnsi="Arial Narrow"/>
                <w:bCs/>
                <w:sz w:val="18"/>
                <w:szCs w:val="18"/>
              </w:rPr>
              <w:t>, SCOPUS</w:t>
            </w:r>
          </w:p>
        </w:tc>
        <w:tc>
          <w:tcPr>
            <w:tcW w:w="1033" w:type="dxa"/>
          </w:tcPr>
          <w:p w14:paraId="51EA86B4"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2D3E8701" w14:textId="77777777" w:rsidR="006C4C43" w:rsidRPr="00650D99" w:rsidRDefault="006C4C43" w:rsidP="00060C75">
            <w:pPr>
              <w:pStyle w:val="Default"/>
              <w:jc w:val="both"/>
              <w:rPr>
                <w:rFonts w:ascii="Arial Narrow" w:hAnsi="Arial Narrow"/>
                <w:bCs/>
                <w:i/>
                <w:sz w:val="16"/>
                <w:szCs w:val="16"/>
              </w:rPr>
            </w:pPr>
            <w:r w:rsidRPr="00650D99">
              <w:rPr>
                <w:rFonts w:ascii="Arial Narrow" w:hAnsi="Arial Narrow"/>
                <w:bCs/>
                <w:i/>
                <w:sz w:val="16"/>
                <w:szCs w:val="16"/>
              </w:rPr>
              <w:t xml:space="preserve">Publikace minimálně 3 článků ve sborníku konference evidované v databázi </w:t>
            </w:r>
            <w:proofErr w:type="spellStart"/>
            <w:r w:rsidRPr="00650D99">
              <w:rPr>
                <w:rFonts w:ascii="Arial Narrow" w:hAnsi="Arial Narrow"/>
                <w:bCs/>
                <w:i/>
                <w:sz w:val="16"/>
                <w:szCs w:val="16"/>
              </w:rPr>
              <w:t>WoS</w:t>
            </w:r>
            <w:proofErr w:type="spellEnd"/>
            <w:r w:rsidRPr="00650D99">
              <w:rPr>
                <w:rFonts w:ascii="Arial Narrow" w:hAnsi="Arial Narrow"/>
                <w:bCs/>
                <w:i/>
                <w:sz w:val="16"/>
                <w:szCs w:val="16"/>
              </w:rPr>
              <w:t xml:space="preserve"> nebo SCOPUS. Součet jednotlivých mentálních podílů na vzniku výstupu musí dosáhnout minimálně 150 %.</w:t>
            </w:r>
          </w:p>
        </w:tc>
      </w:tr>
      <w:tr w:rsidR="006C4C43" w:rsidRPr="00E71889" w14:paraId="18112E7D" w14:textId="77777777" w:rsidTr="00060C75">
        <w:trPr>
          <w:trHeight w:val="20"/>
        </w:trPr>
        <w:tc>
          <w:tcPr>
            <w:tcW w:w="2717" w:type="dxa"/>
            <w:tcMar>
              <w:top w:w="57" w:type="dxa"/>
              <w:bottom w:w="57" w:type="dxa"/>
            </w:tcMar>
          </w:tcPr>
          <w:p w14:paraId="41F5E514"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Rešerše</w:t>
            </w:r>
          </w:p>
          <w:p w14:paraId="1161F5CD" w14:textId="77777777" w:rsidR="006C4C43" w:rsidRPr="00650D99" w:rsidRDefault="006C4C43" w:rsidP="00060C75">
            <w:pPr>
              <w:pStyle w:val="Default"/>
              <w:rPr>
                <w:rFonts w:ascii="Arial Narrow" w:hAnsi="Arial Narrow"/>
                <w:bCs/>
                <w:sz w:val="18"/>
                <w:szCs w:val="18"/>
              </w:rPr>
            </w:pPr>
            <w:r w:rsidRPr="00650D99">
              <w:rPr>
                <w:rFonts w:ascii="Arial Narrow" w:hAnsi="Arial Narrow"/>
                <w:bCs/>
                <w:sz w:val="18"/>
                <w:szCs w:val="18"/>
              </w:rPr>
              <w:t>Zpracování současného stavu poznání v tématu disertační práce</w:t>
            </w:r>
          </w:p>
        </w:tc>
        <w:tc>
          <w:tcPr>
            <w:tcW w:w="1033" w:type="dxa"/>
          </w:tcPr>
          <w:p w14:paraId="761F8286"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31DF52B4" w14:textId="77777777" w:rsidR="006C4C43" w:rsidRPr="00650D99" w:rsidRDefault="006C4C43" w:rsidP="00060C75">
            <w:pPr>
              <w:pStyle w:val="Default"/>
              <w:jc w:val="both"/>
              <w:rPr>
                <w:rFonts w:ascii="Arial Narrow" w:hAnsi="Arial Narrow"/>
                <w:bCs/>
                <w:i/>
                <w:sz w:val="16"/>
                <w:szCs w:val="16"/>
              </w:rPr>
            </w:pPr>
            <w:r w:rsidRPr="00650D99">
              <w:rPr>
                <w:rFonts w:ascii="Arial Narrow" w:hAnsi="Arial Narrow"/>
                <w:bCs/>
                <w:i/>
                <w:sz w:val="16"/>
                <w:szCs w:val="16"/>
              </w:rPr>
              <w:t xml:space="preserve">Zpracování kritického přehledu literatury zvláště s ohledem na nejnovější mezinárodní poznatky výzkumných článků ve zvolené tématice. Tento dokument bude mimo jiné obsahovat </w:t>
            </w:r>
            <w:proofErr w:type="spellStart"/>
            <w:r w:rsidRPr="00650D99">
              <w:rPr>
                <w:rFonts w:ascii="Arial Narrow" w:hAnsi="Arial Narrow"/>
                <w:bCs/>
                <w:i/>
                <w:sz w:val="16"/>
                <w:szCs w:val="16"/>
              </w:rPr>
              <w:t>bibliometrickou</w:t>
            </w:r>
            <w:proofErr w:type="spellEnd"/>
            <w:r w:rsidRPr="00650D99">
              <w:rPr>
                <w:rFonts w:ascii="Arial Narrow" w:hAnsi="Arial Narrow"/>
                <w:bCs/>
                <w:i/>
                <w:sz w:val="16"/>
                <w:szCs w:val="16"/>
              </w:rPr>
              <w:t xml:space="preserve"> analýzu publikovaných výstupů z dané oblasti. Tato analýza by měla poskytnout vhled do předmětné problematiky a identifikovat výzkumem pokryté a nepokryté oblasti. Na základě provedené </w:t>
            </w:r>
            <w:proofErr w:type="spellStart"/>
            <w:r w:rsidRPr="00650D99">
              <w:rPr>
                <w:rFonts w:ascii="Arial Narrow" w:hAnsi="Arial Narrow"/>
                <w:bCs/>
                <w:i/>
                <w:sz w:val="16"/>
                <w:szCs w:val="16"/>
              </w:rPr>
              <w:t>bibliometrické</w:t>
            </w:r>
            <w:proofErr w:type="spellEnd"/>
            <w:r w:rsidRPr="00650D99">
              <w:rPr>
                <w:rFonts w:ascii="Arial Narrow" w:hAnsi="Arial Narrow"/>
                <w:bCs/>
                <w:i/>
                <w:sz w:val="16"/>
                <w:szCs w:val="16"/>
              </w:rPr>
              <w:t xml:space="preserve"> a obsahové analýzy by mělo být upozorněno na hlavní limity a výzvy současných studií včetně z nich vyplývajících vědeckých mezer neboli bílých míst, které jsou nedostatečně rozpracovány či zcela opomíjeny ve zveřejněných publikacích. Na základě tohoto dokumenty budou definovány výzkumné </w:t>
            </w:r>
            <w:proofErr w:type="gramStart"/>
            <w:r w:rsidRPr="00650D99">
              <w:rPr>
                <w:rFonts w:ascii="Arial Narrow" w:hAnsi="Arial Narrow"/>
                <w:bCs/>
                <w:i/>
                <w:sz w:val="16"/>
                <w:szCs w:val="16"/>
              </w:rPr>
              <w:t>cíle</w:t>
            </w:r>
            <w:proofErr w:type="gramEnd"/>
            <w:r w:rsidRPr="00650D99">
              <w:rPr>
                <w:rFonts w:ascii="Arial Narrow" w:hAnsi="Arial Narrow"/>
                <w:bCs/>
                <w:i/>
                <w:sz w:val="16"/>
                <w:szCs w:val="16"/>
              </w:rPr>
              <w:t xml:space="preserve"> popřípadě hypotézy disertační práce.</w:t>
            </w:r>
          </w:p>
          <w:p w14:paraId="5F749F53" w14:textId="77777777" w:rsidR="006C4C43" w:rsidRPr="00650D99" w:rsidRDefault="006C4C43" w:rsidP="00060C75">
            <w:pPr>
              <w:pStyle w:val="Default"/>
              <w:jc w:val="both"/>
              <w:rPr>
                <w:rFonts w:ascii="Arial Narrow" w:hAnsi="Arial Narrow"/>
                <w:bCs/>
                <w:i/>
                <w:sz w:val="16"/>
                <w:szCs w:val="16"/>
              </w:rPr>
            </w:pPr>
            <w:r w:rsidRPr="00650D99">
              <w:rPr>
                <w:rFonts w:ascii="Arial Narrow" w:eastAsiaTheme="minorHAnsi" w:hAnsi="Arial Narrow" w:cs="Calibri"/>
                <w:bCs/>
                <w:i/>
                <w:sz w:val="16"/>
                <w:szCs w:val="16"/>
                <w:lang w:eastAsia="en-US"/>
              </w:rPr>
              <w:t xml:space="preserve">Dokument musí být odevzdán do jednoho roku od začátku </w:t>
            </w:r>
            <w:proofErr w:type="gramStart"/>
            <w:r w:rsidRPr="00650D99">
              <w:rPr>
                <w:rFonts w:ascii="Arial Narrow" w:eastAsiaTheme="minorHAnsi" w:hAnsi="Arial Narrow" w:cs="Calibri"/>
                <w:bCs/>
                <w:i/>
                <w:sz w:val="16"/>
                <w:szCs w:val="16"/>
                <w:lang w:eastAsia="en-US"/>
              </w:rPr>
              <w:t>studia.</w:t>
            </w:r>
            <w:r w:rsidRPr="00650D99">
              <w:rPr>
                <w:rFonts w:ascii="Arial Narrow" w:hAnsi="Arial Narrow"/>
                <w:bCs/>
                <w:i/>
                <w:sz w:val="16"/>
                <w:szCs w:val="16"/>
              </w:rPr>
              <w:t>.</w:t>
            </w:r>
            <w:proofErr w:type="gramEnd"/>
          </w:p>
        </w:tc>
      </w:tr>
      <w:tr w:rsidR="006C4C43" w:rsidRPr="00E71889" w14:paraId="67E25755" w14:textId="77777777" w:rsidTr="00060C75">
        <w:trPr>
          <w:trHeight w:val="20"/>
        </w:trPr>
        <w:tc>
          <w:tcPr>
            <w:tcW w:w="2717" w:type="dxa"/>
            <w:tcMar>
              <w:top w:w="57" w:type="dxa"/>
              <w:bottom w:w="57" w:type="dxa"/>
            </w:tcMar>
          </w:tcPr>
          <w:p w14:paraId="66312422"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G-Akt</w:t>
            </w:r>
          </w:p>
          <w:p w14:paraId="06442B6F" w14:textId="77777777" w:rsidR="006C4C43" w:rsidRPr="00650D99" w:rsidRDefault="006C4C43" w:rsidP="00060C75">
            <w:pPr>
              <w:pStyle w:val="Default"/>
              <w:rPr>
                <w:rFonts w:ascii="Arial Narrow" w:hAnsi="Arial Narrow"/>
                <w:bCs/>
                <w:sz w:val="18"/>
                <w:szCs w:val="18"/>
              </w:rPr>
            </w:pPr>
            <w:r w:rsidRPr="00650D99">
              <w:rPr>
                <w:rFonts w:ascii="Arial Narrow" w:hAnsi="Arial Narrow"/>
                <w:bCs/>
                <w:sz w:val="18"/>
                <w:szCs w:val="18"/>
              </w:rPr>
              <w:t>Grantové činnosti a doplňková činnost FAI</w:t>
            </w:r>
          </w:p>
        </w:tc>
        <w:tc>
          <w:tcPr>
            <w:tcW w:w="1033" w:type="dxa"/>
          </w:tcPr>
          <w:p w14:paraId="0042F734"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24122A02" w14:textId="77777777" w:rsidR="006C4C43" w:rsidRPr="00650D99" w:rsidRDefault="006C4C43" w:rsidP="00060C75">
            <w:pPr>
              <w:pStyle w:val="Default"/>
              <w:jc w:val="both"/>
              <w:rPr>
                <w:rFonts w:ascii="Arial Narrow" w:hAnsi="Arial Narrow"/>
                <w:bCs/>
                <w:i/>
                <w:sz w:val="16"/>
                <w:szCs w:val="16"/>
              </w:rPr>
            </w:pPr>
            <w:r w:rsidRPr="00650D99">
              <w:rPr>
                <w:rFonts w:ascii="Arial Narrow" w:hAnsi="Arial Narrow"/>
                <w:bCs/>
                <w:i/>
                <w:sz w:val="16"/>
                <w:szCs w:val="16"/>
              </w:rPr>
              <w:t xml:space="preserve">Účast na úspěšném řešení výzkumného projektu, kde řešitelem (spoluřešitelem) je </w:t>
            </w:r>
            <w:proofErr w:type="gramStart"/>
            <w:r w:rsidRPr="00650D99">
              <w:rPr>
                <w:rFonts w:ascii="Arial Narrow" w:hAnsi="Arial Narrow"/>
                <w:bCs/>
                <w:i/>
                <w:sz w:val="16"/>
                <w:szCs w:val="16"/>
              </w:rPr>
              <w:t>FAI</w:t>
            </w:r>
            <w:proofErr w:type="gramEnd"/>
            <w:r w:rsidRPr="00650D99">
              <w:rPr>
                <w:rFonts w:ascii="Arial Narrow" w:hAnsi="Arial Narrow"/>
                <w:bCs/>
                <w:i/>
                <w:sz w:val="16"/>
                <w:szCs w:val="16"/>
              </w:rPr>
              <w:t xml:space="preserve"> resp. UTB po dobu minimálně jednoho roku. Lze uplatnit také významnou účast na úspěšném řešení projektu Interní grantové agentury organizované UTB, případně významný podíl na řešení doplňkové činnosti FAI.</w:t>
            </w:r>
          </w:p>
        </w:tc>
      </w:tr>
      <w:tr w:rsidR="006C4C43" w:rsidRPr="00E71889" w14:paraId="0D5713A7" w14:textId="77777777" w:rsidTr="00060C75">
        <w:trPr>
          <w:trHeight w:val="20"/>
        </w:trPr>
        <w:tc>
          <w:tcPr>
            <w:tcW w:w="2717" w:type="dxa"/>
            <w:tcMar>
              <w:top w:w="57" w:type="dxa"/>
              <w:bottom w:w="57" w:type="dxa"/>
            </w:tcMar>
          </w:tcPr>
          <w:p w14:paraId="713D407A"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t>Mobilita</w:t>
            </w:r>
          </w:p>
          <w:p w14:paraId="55DF780A" w14:textId="77777777" w:rsidR="006C4C43" w:rsidRPr="00650D99" w:rsidRDefault="006C4C43" w:rsidP="00060C75">
            <w:pPr>
              <w:pStyle w:val="Default"/>
              <w:rPr>
                <w:rFonts w:ascii="Arial Narrow" w:hAnsi="Arial Narrow"/>
                <w:bCs/>
                <w:sz w:val="18"/>
                <w:szCs w:val="18"/>
              </w:rPr>
            </w:pPr>
            <w:proofErr w:type="spellStart"/>
            <w:r w:rsidRPr="00650D99">
              <w:rPr>
                <w:rFonts w:ascii="Arial Narrow" w:hAnsi="Arial Narrow"/>
                <w:bCs/>
                <w:sz w:val="18"/>
                <w:szCs w:val="18"/>
              </w:rPr>
              <w:t>Mobilitní</w:t>
            </w:r>
            <w:proofErr w:type="spellEnd"/>
            <w:r w:rsidRPr="00650D99">
              <w:rPr>
                <w:rFonts w:ascii="Arial Narrow" w:hAnsi="Arial Narrow"/>
                <w:bCs/>
                <w:sz w:val="18"/>
                <w:szCs w:val="18"/>
              </w:rPr>
              <w:t xml:space="preserve"> a mezinárodní aktivita</w:t>
            </w:r>
          </w:p>
        </w:tc>
        <w:tc>
          <w:tcPr>
            <w:tcW w:w="1033" w:type="dxa"/>
          </w:tcPr>
          <w:p w14:paraId="790CEAE0"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7F9B8C02" w14:textId="77777777" w:rsidR="006C4C43" w:rsidRPr="00650D99" w:rsidRDefault="006C4C43" w:rsidP="00060C75">
            <w:pPr>
              <w:pStyle w:val="Default"/>
              <w:jc w:val="both"/>
              <w:rPr>
                <w:rFonts w:ascii="Arial Narrow" w:hAnsi="Arial Narrow"/>
                <w:bCs/>
                <w:i/>
                <w:sz w:val="16"/>
                <w:szCs w:val="16"/>
              </w:rPr>
            </w:pPr>
            <w:r w:rsidRPr="00650D99">
              <w:rPr>
                <w:rFonts w:ascii="Arial Narrow" w:hAnsi="Arial Narrow"/>
                <w:bCs/>
                <w:i/>
                <w:sz w:val="16"/>
                <w:szCs w:val="16"/>
              </w:rPr>
              <w:t xml:space="preserve">Studijní pobyt v délce minimálně jednoho měsíce na zahraniční univerzitě nebo zahraničním vědecko-výzkumném pracovišti, kde se věnují výzkumu v souladu se zaměřením disertační práce. Tato povinnost může být (po schválení příslušným proděkanem) nahrazena odbornou stáží v zahraničním podniku (instituci) nebo české </w:t>
            </w:r>
            <w:r w:rsidRPr="00650D99">
              <w:rPr>
                <w:rFonts w:ascii="Arial Narrow" w:hAnsi="Arial Narrow"/>
                <w:bCs/>
                <w:i/>
                <w:sz w:val="16"/>
                <w:szCs w:val="16"/>
              </w:rPr>
              <w:lastRenderedPageBreak/>
              <w:t xml:space="preserve">instituci s mezinárodní působností případně účastí na mezinárodním tvůrčím projektu s výsledky publikovanými nebo prezentovanými v zahraničí. </w:t>
            </w:r>
          </w:p>
        </w:tc>
      </w:tr>
      <w:tr w:rsidR="006C4C43" w:rsidRPr="00E71889" w14:paraId="2E0E5649" w14:textId="77777777" w:rsidTr="00060C75">
        <w:trPr>
          <w:trHeight w:val="20"/>
        </w:trPr>
        <w:tc>
          <w:tcPr>
            <w:tcW w:w="2717" w:type="dxa"/>
            <w:tcMar>
              <w:top w:w="57" w:type="dxa"/>
              <w:bottom w:w="57" w:type="dxa"/>
            </w:tcMar>
          </w:tcPr>
          <w:p w14:paraId="6099A8EF" w14:textId="77777777" w:rsidR="006C4C43" w:rsidRPr="00650D99" w:rsidRDefault="006C4C43" w:rsidP="00060C75">
            <w:pPr>
              <w:pStyle w:val="Default"/>
              <w:rPr>
                <w:rFonts w:ascii="Arial Narrow" w:hAnsi="Arial Narrow"/>
                <w:b/>
                <w:bCs/>
                <w:sz w:val="18"/>
                <w:szCs w:val="18"/>
              </w:rPr>
            </w:pPr>
            <w:r w:rsidRPr="00650D99">
              <w:rPr>
                <w:rFonts w:ascii="Arial Narrow" w:hAnsi="Arial Narrow"/>
                <w:b/>
                <w:bCs/>
                <w:sz w:val="18"/>
                <w:szCs w:val="18"/>
              </w:rPr>
              <w:lastRenderedPageBreak/>
              <w:t>Pedagogika</w:t>
            </w:r>
          </w:p>
          <w:p w14:paraId="01F2CCAB" w14:textId="77777777" w:rsidR="006C4C43" w:rsidRPr="00650D99" w:rsidRDefault="006C4C43" w:rsidP="00060C75">
            <w:pPr>
              <w:pStyle w:val="Default"/>
              <w:rPr>
                <w:rFonts w:ascii="Arial Narrow" w:hAnsi="Arial Narrow"/>
                <w:bCs/>
                <w:sz w:val="18"/>
                <w:szCs w:val="18"/>
              </w:rPr>
            </w:pPr>
            <w:r w:rsidRPr="00650D99">
              <w:rPr>
                <w:rFonts w:ascii="Arial Narrow" w:hAnsi="Arial Narrow"/>
                <w:bCs/>
                <w:sz w:val="18"/>
                <w:szCs w:val="18"/>
              </w:rPr>
              <w:t>Odborně pedagogická činnost</w:t>
            </w:r>
          </w:p>
        </w:tc>
        <w:tc>
          <w:tcPr>
            <w:tcW w:w="1033" w:type="dxa"/>
          </w:tcPr>
          <w:p w14:paraId="5AA2688D" w14:textId="77777777" w:rsidR="006C4C43" w:rsidRPr="00650D99" w:rsidRDefault="006C4C43" w:rsidP="00060C75">
            <w:pPr>
              <w:pStyle w:val="Default"/>
              <w:jc w:val="center"/>
              <w:rPr>
                <w:rFonts w:ascii="Arial Narrow" w:hAnsi="Arial Narrow"/>
                <w:b/>
                <w:bCs/>
                <w:sz w:val="18"/>
                <w:szCs w:val="18"/>
              </w:rPr>
            </w:pPr>
            <w:r w:rsidRPr="00650D99">
              <w:rPr>
                <w:rFonts w:ascii="Arial Narrow" w:hAnsi="Arial Narrow"/>
                <w:b/>
                <w:bCs/>
                <w:sz w:val="18"/>
                <w:szCs w:val="18"/>
              </w:rPr>
              <w:t>10</w:t>
            </w:r>
          </w:p>
        </w:tc>
        <w:tc>
          <w:tcPr>
            <w:tcW w:w="5180" w:type="dxa"/>
          </w:tcPr>
          <w:p w14:paraId="2391DE6A" w14:textId="77777777" w:rsidR="006C4C43" w:rsidRPr="00650D99" w:rsidRDefault="006C4C43" w:rsidP="00060C75">
            <w:pPr>
              <w:pStyle w:val="Default"/>
              <w:jc w:val="both"/>
              <w:rPr>
                <w:rFonts w:ascii="Arial Narrow" w:hAnsi="Arial Narrow"/>
                <w:bCs/>
                <w:i/>
                <w:sz w:val="16"/>
                <w:szCs w:val="16"/>
              </w:rPr>
            </w:pPr>
            <w:r w:rsidRPr="00650D99">
              <w:rPr>
                <w:rFonts w:ascii="Arial Narrow" w:hAnsi="Arial Narrow"/>
                <w:bCs/>
                <w:i/>
                <w:sz w:val="16"/>
                <w:szCs w:val="16"/>
              </w:rPr>
              <w:t>Minimální pedagogická činnost doktoranda (přímá výuka, odborná pedagogická přednáška, vedení semináře, popřípadě cvičení, náslechy v odborných předmětech, návrh experimentu do laboratorního cvičení, příprava učební pomůcky, popřípadě textu)</w:t>
            </w:r>
          </w:p>
        </w:tc>
      </w:tr>
    </w:tbl>
    <w:p w14:paraId="20FED8E4" w14:textId="77777777" w:rsidR="006C4C43" w:rsidRDefault="006C4C43" w:rsidP="008C6736">
      <w:pPr>
        <w:pStyle w:val="Nadpis3"/>
        <w:rPr>
          <w:rStyle w:val="pubyear"/>
        </w:rPr>
      </w:pPr>
    </w:p>
    <w:p w14:paraId="4B0674CF" w14:textId="75999BE7" w:rsidR="008C6736" w:rsidRPr="00805A54" w:rsidRDefault="008C6736" w:rsidP="008C6736">
      <w:pPr>
        <w:pStyle w:val="Nadpis3"/>
        <w:rPr>
          <w:rStyle w:val="pubyear"/>
        </w:rPr>
      </w:pPr>
      <w:r w:rsidRPr="00805A54">
        <w:rPr>
          <w:rStyle w:val="pubyear"/>
        </w:rPr>
        <w:t>Standard 2.12 Struktura a rozsah studijních předmětů</w:t>
      </w:r>
      <w:bookmarkEnd w:id="1020"/>
      <w:r w:rsidRPr="00805A54">
        <w:rPr>
          <w:rStyle w:val="pubyear"/>
        </w:rPr>
        <w:t xml:space="preserve"> </w:t>
      </w:r>
    </w:p>
    <w:p w14:paraId="51BC1745" w14:textId="77777777" w:rsidR="008C6736" w:rsidRPr="00805A54" w:rsidRDefault="008C6736" w:rsidP="008C6736">
      <w:pPr>
        <w:pStyle w:val="odststandard"/>
        <w:rPr>
          <w:rStyle w:val="pubyear"/>
        </w:rPr>
      </w:pPr>
      <w:r w:rsidRPr="00805A54">
        <w:rPr>
          <w:rStyle w:val="pubyear"/>
        </w:rPr>
        <w:t xml:space="preserve">Předměty a jejich volba pro individuální studijní plán byla popsána v části BII-b. Student zpravidla v prvních dvou letech studia skládá zkoušky z předmětů předepsaných jeho ISP. </w:t>
      </w:r>
    </w:p>
    <w:p w14:paraId="37D58563" w14:textId="77777777" w:rsidR="008C6736" w:rsidRPr="00805A54" w:rsidRDefault="008C6736" w:rsidP="008C6736">
      <w:pPr>
        <w:pStyle w:val="odststandard"/>
        <w:rPr>
          <w:rStyle w:val="pubyear"/>
        </w:rPr>
      </w:pPr>
      <w:r w:rsidRPr="00805A54">
        <w:rPr>
          <w:rStyle w:val="pubyear"/>
        </w:rPr>
        <w:t>Doktorand v rámci studijní části doktorského studijního programu absolvuje zkoušky ze čtyř povinných předmětů. Mezi povinné předměty patří cizí jazyk (</w:t>
      </w:r>
      <w:proofErr w:type="gramStart"/>
      <w:r w:rsidRPr="00805A54">
        <w:rPr>
          <w:rStyle w:val="pubyear"/>
        </w:rPr>
        <w:t>Angličtina</w:t>
      </w:r>
      <w:proofErr w:type="gramEnd"/>
      <w:r w:rsidRPr="00805A54">
        <w:rPr>
          <w:rStyle w:val="pubyear"/>
        </w:rPr>
        <w:t>), Matematika, Metodologie vědecké práce a jeden ze dvou odborných předmětů, buď Technické prostředky bezpečnostního průmyslu nebo Pokročilá teorie bezpečnosti. Jeden z těchto předmětů si student volí po dohodě se školitelem. Doktorand dále absolvuje zkoušky minimálně ze dvou dalších odborných povinně volitelných předmětů. Tyto předměty si student volí po dohodě se školitelem a jsou tematicky blízké obsahu disertační práce. Je zvykem v rámci konečné skladby předmětů využívat i konzultace s odborníky z významných akademických pracovišť mimo domovské pracoviště doktoranda. Pokud to specifika řešené disertační práce vyžadují, může si doktorand zvolit jeden volitelný předmět jako Předmět oboru. Předmět oboru navrhuje školitel a musí být schválený předsedou oborové rady doktorského studijního programu. Podmínkou je, aby byl takovýto studijní předmět součástí akreditovaného doktorského studijního programu na jiné vysoké škole v České republice nebo v zahraničí. Student absolvuje všechny stanovené zkoušky z předmětů přibližně do poloviny délky studia.</w:t>
      </w:r>
    </w:p>
    <w:p w14:paraId="156B0035" w14:textId="77777777" w:rsidR="008C6736" w:rsidRPr="00805A54" w:rsidRDefault="008C6736" w:rsidP="008C6736">
      <w:pPr>
        <w:pStyle w:val="odststandard"/>
        <w:rPr>
          <w:rStyle w:val="pubyear"/>
        </w:rPr>
      </w:pPr>
      <w:r w:rsidRPr="00805A54">
        <w:rPr>
          <w:rStyle w:val="pubyear"/>
        </w:rPr>
        <w:t>V části B-III jsou uvedeny podrobnosti o jednotlivých povinných, povinně volitelných a volitelných předmětech, Povinný předmět Angličtina je vyučován v délce čtyř semestrů, povinný předmět Matematika je vyučován v délce dvou semestrů. Výuka v povinném předmětu Metodologie vědecké práce probíhá částečně řízenou formou výuky, a to v délce jednoho semestru. U ostatních nabízených předmětů se předpokládá konzultační forma s minimálním rozsahem konzultací 8 hodin a dále dle potřeby zejména v rámci vyhrazených pravidelných konzultačních hodin. K zajištění průběžné komunikace mezi studentem a vyučujícím předmětu jsou dále využívány ad-hoc konzultace, účast na odborných seminářích a elektronické nástroje pro komunikaci.</w:t>
      </w:r>
    </w:p>
    <w:p w14:paraId="44F3B18B" w14:textId="77777777" w:rsidR="008C6736" w:rsidRPr="00805A54" w:rsidRDefault="008C6736" w:rsidP="008C6736">
      <w:pPr>
        <w:pStyle w:val="odststandard"/>
        <w:rPr>
          <w:rStyle w:val="pubyear"/>
        </w:rPr>
      </w:pPr>
      <w:r w:rsidRPr="00805A54">
        <w:rPr>
          <w:rStyle w:val="pubyear"/>
        </w:rPr>
        <w:t xml:space="preserve">Obsah jednotlivých studijních předmětů, metody výuky i způsob hodnocení jsou kompatibilní s mezinárodními standardy doktorských studijních programů. Dosažení znalostí a dovedností v rámci předepsaných předmětů je nutným předpokladem pro úspěšné složení státní doktorské zkoušky, která je svojí formou, obsahem i způsobem hodnocení realizována jakožto formální zakončení první etapy studia. </w:t>
      </w:r>
    </w:p>
    <w:p w14:paraId="53EEF57D" w14:textId="77777777" w:rsidR="008C6736" w:rsidRPr="00805A54" w:rsidRDefault="008C6736" w:rsidP="008C6736">
      <w:pPr>
        <w:pStyle w:val="Nadpis3"/>
        <w:rPr>
          <w:rStyle w:val="pubyear"/>
        </w:rPr>
      </w:pPr>
      <w:bookmarkStart w:id="1021" w:name="_Toc1136280"/>
      <w:bookmarkStart w:id="1022" w:name="_Toc176123854"/>
      <w:bookmarkStart w:id="1023" w:name="OLE_LINK115"/>
      <w:bookmarkStart w:id="1024" w:name="OLE_LINK116"/>
      <w:r w:rsidRPr="00805A54">
        <w:rPr>
          <w:rStyle w:val="pubyear"/>
        </w:rPr>
        <w:t>Standard 2.14 Soulad obsahu studijních předmětů, státních zkoušek a kvalifikačních prací s výsledky učení a profilem absolventa</w:t>
      </w:r>
      <w:bookmarkEnd w:id="1021"/>
      <w:bookmarkEnd w:id="1022"/>
    </w:p>
    <w:p w14:paraId="114CAE01" w14:textId="77777777" w:rsidR="008C6736" w:rsidRPr="00805A54" w:rsidRDefault="008C6736" w:rsidP="008C6736">
      <w:pPr>
        <w:pStyle w:val="odststandard"/>
        <w:rPr>
          <w:rStyle w:val="pubyear"/>
        </w:rPr>
      </w:pPr>
      <w:r w:rsidRPr="00805A54">
        <w:rPr>
          <w:rStyle w:val="pubyear"/>
        </w:rPr>
        <w:t xml:space="preserve">V předchozí části byla podrobně nastíněna struktura studijních předmětů a sestavení ISP studenta. V části B-III jsou pak uvedeny podrobnosti o jednotlivých povinných a povinně volitelných předmětech. Všechny nabízené předměty souvisí svým obsahem s vědeckou a tvůrčí činností fakulty a zaměřením studijního programu. Obsah předmětů a použité metody výuky jsou pak plně v souladu s plánovanými výsledky učení a profilem absolventa. </w:t>
      </w:r>
    </w:p>
    <w:p w14:paraId="45BC1DED" w14:textId="77777777" w:rsidR="008C6736" w:rsidRPr="00805A54" w:rsidRDefault="008C6736" w:rsidP="008C6736">
      <w:pPr>
        <w:pStyle w:val="odststandard"/>
        <w:rPr>
          <w:rStyle w:val="pubyear"/>
        </w:rPr>
      </w:pPr>
      <w:r w:rsidRPr="00805A54">
        <w:rPr>
          <w:rStyle w:val="pubyear"/>
        </w:rPr>
        <w:t xml:space="preserve">Ke státní doktorské zkoušce (SDZ) se může student přihlásit po splnění studijních povinností (tj. složení všech předepsaných zkoušek) a prokázání minimální tvůrčí činnosti v oblasti tématu dizertační práce. Podmínkou přihlášky jsou kromě složených zkoušek alespoň dvě publikace na konferencích nebo v časopisech a vypracování Pojednání ke státní doktorské zkoušce. Toto Pojednání prokazuje, že student má dobré znalosti v oblasti svého rámcového tématu a že již v této oblasti dosáhl prvních původních výsledků, které sepsal do podoby článků a prezentoval v časopisech nebo na mezinárodních konferencích. Pojednání je oponováno jedním oponentem. V rámci SDZ proběhne obhajoba předloženého Pojednání a v následné rozpravě jsou studentovi kladeny otázky z předmětů v souladu se schváleným individuálním studijním plánem. Při hodnocení SDZ se přihlíží také ke znalosti základních metod vědecké práce, způsobilosti osvojovat si nové poznatky vědy, hodnotit je a tvůrčím způsobem využívat. Všechny požadavky, okolnosti i průběh SDZ jsou uvedeny ve Směrnici děkana doplňující pravidla průběhu studia v doktorských studijních programech na Fakultě aplikované informatiky. </w:t>
      </w:r>
    </w:p>
    <w:p w14:paraId="5CD4E476" w14:textId="77777777" w:rsidR="008C6736" w:rsidRPr="00805A54" w:rsidRDefault="008C6736" w:rsidP="008C6736">
      <w:pPr>
        <w:pStyle w:val="odststandard"/>
        <w:rPr>
          <w:rStyle w:val="pubyear"/>
        </w:rPr>
      </w:pPr>
      <w:r w:rsidRPr="00805A54">
        <w:rPr>
          <w:rStyle w:val="pubyear"/>
        </w:rPr>
        <w:t xml:space="preserve">Plnění individuálního studijního plánu a studentova tvůrčí činnost jsou jednou ročně zhodnoceny ve výročním hodnocení studenta. Toto hodnocení s vyjádřením školitele a návrhem případných opatření je projednáváno na zasedání oborové rady. </w:t>
      </w:r>
    </w:p>
    <w:p w14:paraId="6E4D7B20" w14:textId="77777777" w:rsidR="008C6736" w:rsidRPr="00805A54" w:rsidRDefault="008C6736" w:rsidP="008C6736">
      <w:pPr>
        <w:pStyle w:val="odststandard"/>
        <w:rPr>
          <w:rStyle w:val="pubyear"/>
        </w:rPr>
      </w:pPr>
      <w:r w:rsidRPr="00805A54">
        <w:rPr>
          <w:rStyle w:val="pubyear"/>
        </w:rPr>
        <w:lastRenderedPageBreak/>
        <w:t xml:space="preserve">Témata disertačních prací jsou navrhována v souladu s vědeckou a tvůrčí činností jednotlivých školitelů v doktorském studijním programu a odráží profil absolventa definovaný v části B-I. Témata jsou také koncipována s ohledem na uplatnitelnost absolventů. </w:t>
      </w:r>
    </w:p>
    <w:p w14:paraId="2D7968EC" w14:textId="77777777" w:rsidR="008C6736" w:rsidRPr="00805A54" w:rsidRDefault="008C6736" w:rsidP="008C6736">
      <w:pPr>
        <w:pStyle w:val="odststandard"/>
        <w:rPr>
          <w:rStyle w:val="pubyear"/>
        </w:rPr>
      </w:pPr>
      <w:r w:rsidRPr="00805A54">
        <w:rPr>
          <w:rStyle w:val="pubyear"/>
        </w:rPr>
        <w:t xml:space="preserve">Studenti doktorského studijního programu mohou ke své odborné, výzkumné a tvůrčí činnosti využívat všechny odborné učebny a laboratoře, které jsou na fakultě využívány v bakalářském nebo v magisterském stupni studia. Součástí Fakulty aplikované informatiky je i Regionální výzkumné centrum CEBIA-Tech, které bylo vybudováno v rámci evropského Operačního programu </w:t>
      </w:r>
      <w:proofErr w:type="spellStart"/>
      <w:r w:rsidRPr="00805A54">
        <w:rPr>
          <w:rStyle w:val="pubyear"/>
        </w:rPr>
        <w:t>VaVpI</w:t>
      </w:r>
      <w:proofErr w:type="spellEnd"/>
      <w:r w:rsidRPr="00805A54">
        <w:rPr>
          <w:rStyle w:val="pubyear"/>
        </w:rPr>
        <w:t>. Toto Centrum disponuje novými laboratořemi vybavenými moderními stroji, přístroji a zařízeními a jeho aktivity jsou mimo jiné orientovány i do oblastí přímo související se zaměřením tohoto doktorského studijního programu. Laboratoře a pořízenou infrastrukturu tohoto centra mohou plnohodnotně využívat i studenti doktorského studijního programu „</w:t>
      </w:r>
      <w:proofErr w:type="spellStart"/>
      <w:r>
        <w:rPr>
          <w:rStyle w:val="pubyear"/>
        </w:rPr>
        <w:t>Security</w:t>
      </w:r>
      <w:proofErr w:type="spellEnd"/>
      <w:r>
        <w:rPr>
          <w:rStyle w:val="pubyear"/>
        </w:rPr>
        <w:t xml:space="preserve"> Technologies, Systems and Management</w:t>
      </w:r>
      <w:r w:rsidRPr="00805A54">
        <w:rPr>
          <w:rStyle w:val="pubyear"/>
        </w:rPr>
        <w:t xml:space="preserve">“. </w:t>
      </w:r>
    </w:p>
    <w:bookmarkEnd w:id="1023"/>
    <w:bookmarkEnd w:id="1024"/>
    <w:p w14:paraId="25BAE799" w14:textId="77777777" w:rsidR="008C6736" w:rsidRPr="00805A54" w:rsidRDefault="008C6736" w:rsidP="008C6736">
      <w:pPr>
        <w:spacing w:after="200" w:line="276" w:lineRule="auto"/>
        <w:rPr>
          <w:rStyle w:val="pubyear"/>
        </w:rPr>
      </w:pPr>
      <w:r w:rsidRPr="00805A54">
        <w:rPr>
          <w:rStyle w:val="pubyear"/>
        </w:rPr>
        <w:br w:type="page"/>
      </w:r>
    </w:p>
    <w:p w14:paraId="0E53A576" w14:textId="77777777" w:rsidR="008C6736" w:rsidRPr="00805A54" w:rsidRDefault="008C6736" w:rsidP="008C6736">
      <w:pPr>
        <w:pStyle w:val="Nadpis2"/>
        <w:rPr>
          <w:rStyle w:val="pubyear"/>
        </w:rPr>
      </w:pPr>
      <w:bookmarkStart w:id="1025" w:name="_Toc176123855"/>
      <w:r w:rsidRPr="00805A54">
        <w:rPr>
          <w:rStyle w:val="pubyear"/>
        </w:rPr>
        <w:lastRenderedPageBreak/>
        <w:t>Vzdělávací a tvůrčí činnost ve studijním programu</w:t>
      </w:r>
      <w:bookmarkEnd w:id="1025"/>
    </w:p>
    <w:p w14:paraId="39FF6148" w14:textId="77777777" w:rsidR="008C6736" w:rsidRPr="00805A54" w:rsidRDefault="008C6736" w:rsidP="008C6736">
      <w:pPr>
        <w:pStyle w:val="Nadpis3"/>
        <w:rPr>
          <w:rStyle w:val="pubyear"/>
        </w:rPr>
      </w:pPr>
      <w:bookmarkStart w:id="1026" w:name="_Toc176123856"/>
      <w:r w:rsidRPr="00805A54">
        <w:rPr>
          <w:rStyle w:val="pubyear"/>
        </w:rPr>
        <w:t>Standard 3.1 Metody výuky</w:t>
      </w:r>
      <w:bookmarkEnd w:id="1026"/>
    </w:p>
    <w:p w14:paraId="1543D097" w14:textId="77777777" w:rsidR="008C6736" w:rsidRPr="00805A54" w:rsidRDefault="008C6736" w:rsidP="008C6736">
      <w:pPr>
        <w:pStyle w:val="odststandard"/>
        <w:rPr>
          <w:rStyle w:val="pubyear"/>
        </w:rPr>
      </w:pPr>
      <w:r w:rsidRPr="00805A54">
        <w:rPr>
          <w:rStyle w:val="pubyear"/>
        </w:rPr>
        <w:t>U předkládaného doktorského akademicky zaměřeného studijního programu jsou využívány následující metody výuky:</w:t>
      </w:r>
    </w:p>
    <w:p w14:paraId="65A5E4A1" w14:textId="77777777" w:rsidR="008C6736" w:rsidRPr="00805A54" w:rsidRDefault="008C6736" w:rsidP="000E0A60">
      <w:pPr>
        <w:pStyle w:val="odststandard"/>
        <w:numPr>
          <w:ilvl w:val="0"/>
          <w:numId w:val="26"/>
        </w:numPr>
        <w:spacing w:after="0"/>
        <w:ind w:hanging="357"/>
        <w:rPr>
          <w:rStyle w:val="pubyear"/>
        </w:rPr>
      </w:pPr>
      <w:r w:rsidRPr="00805A54">
        <w:rPr>
          <w:rStyle w:val="pubyear"/>
        </w:rPr>
        <w:t>individuální práce studenta</w:t>
      </w:r>
    </w:p>
    <w:p w14:paraId="2840E209" w14:textId="77777777" w:rsidR="008C6736" w:rsidRPr="00805A54" w:rsidRDefault="008C6736" w:rsidP="000E0A60">
      <w:pPr>
        <w:pStyle w:val="odststandard"/>
        <w:numPr>
          <w:ilvl w:val="1"/>
          <w:numId w:val="26"/>
        </w:numPr>
        <w:spacing w:after="0"/>
        <w:rPr>
          <w:rStyle w:val="pubyear"/>
        </w:rPr>
      </w:pPr>
      <w:r w:rsidRPr="00805A54">
        <w:rPr>
          <w:rStyle w:val="pubyear"/>
        </w:rPr>
        <w:t>samostudium domácí a zahraniční literatury</w:t>
      </w:r>
    </w:p>
    <w:p w14:paraId="5C2C3C2C" w14:textId="77777777" w:rsidR="008C6736" w:rsidRPr="00805A54" w:rsidRDefault="008C6736" w:rsidP="000E0A60">
      <w:pPr>
        <w:pStyle w:val="odststandard"/>
        <w:numPr>
          <w:ilvl w:val="1"/>
          <w:numId w:val="26"/>
        </w:numPr>
        <w:spacing w:after="0"/>
        <w:rPr>
          <w:rStyle w:val="pubyear"/>
        </w:rPr>
      </w:pPr>
      <w:r w:rsidRPr="00805A54">
        <w:rPr>
          <w:rStyle w:val="pubyear"/>
        </w:rPr>
        <w:t>analýza odborných textů a prezentací</w:t>
      </w:r>
    </w:p>
    <w:p w14:paraId="280D5A13" w14:textId="77777777" w:rsidR="008C6736" w:rsidRPr="00805A54" w:rsidRDefault="008C6736" w:rsidP="000E0A60">
      <w:pPr>
        <w:pStyle w:val="odststandard"/>
        <w:numPr>
          <w:ilvl w:val="1"/>
          <w:numId w:val="26"/>
        </w:numPr>
        <w:spacing w:after="0"/>
        <w:rPr>
          <w:rStyle w:val="pubyear"/>
        </w:rPr>
      </w:pPr>
      <w:r w:rsidRPr="00805A54">
        <w:rPr>
          <w:rStyle w:val="pubyear"/>
        </w:rPr>
        <w:t>E-learning</w:t>
      </w:r>
    </w:p>
    <w:p w14:paraId="23454892" w14:textId="77777777" w:rsidR="008C6736" w:rsidRPr="00805A54" w:rsidRDefault="008C6736" w:rsidP="000E0A60">
      <w:pPr>
        <w:pStyle w:val="odststandard"/>
        <w:numPr>
          <w:ilvl w:val="0"/>
          <w:numId w:val="26"/>
        </w:numPr>
        <w:spacing w:after="0"/>
        <w:ind w:hanging="357"/>
        <w:rPr>
          <w:rStyle w:val="pubyear"/>
        </w:rPr>
      </w:pPr>
      <w:r w:rsidRPr="00805A54">
        <w:rPr>
          <w:rStyle w:val="pubyear"/>
        </w:rPr>
        <w:t>samostatná tvůrčí práce studenta</w:t>
      </w:r>
    </w:p>
    <w:p w14:paraId="33FDCF53" w14:textId="77777777" w:rsidR="008C6736" w:rsidRPr="00805A54" w:rsidRDefault="008C6736" w:rsidP="000E0A60">
      <w:pPr>
        <w:pStyle w:val="odststandard"/>
        <w:numPr>
          <w:ilvl w:val="0"/>
          <w:numId w:val="26"/>
        </w:numPr>
        <w:spacing w:after="0"/>
        <w:ind w:hanging="357"/>
        <w:rPr>
          <w:rStyle w:val="pubyear"/>
        </w:rPr>
      </w:pPr>
      <w:r w:rsidRPr="00805A54">
        <w:rPr>
          <w:rStyle w:val="pubyear"/>
        </w:rPr>
        <w:t>studium metodou řešení problémů</w:t>
      </w:r>
    </w:p>
    <w:p w14:paraId="2B07652A" w14:textId="77777777" w:rsidR="008C6736" w:rsidRPr="00805A54" w:rsidRDefault="008C6736" w:rsidP="000E0A60">
      <w:pPr>
        <w:pStyle w:val="odststandard"/>
        <w:numPr>
          <w:ilvl w:val="0"/>
          <w:numId w:val="26"/>
        </w:numPr>
        <w:spacing w:after="0"/>
        <w:ind w:hanging="357"/>
        <w:rPr>
          <w:rStyle w:val="pubyear"/>
        </w:rPr>
      </w:pPr>
      <w:r w:rsidRPr="00805A54">
        <w:rPr>
          <w:rStyle w:val="pubyear"/>
        </w:rPr>
        <w:t>pravidelné konzultace se školitelem</w:t>
      </w:r>
    </w:p>
    <w:p w14:paraId="55C0D712" w14:textId="77777777" w:rsidR="008C6736" w:rsidRPr="00805A54" w:rsidRDefault="008C6736" w:rsidP="000E0A60">
      <w:pPr>
        <w:pStyle w:val="odststandard"/>
        <w:numPr>
          <w:ilvl w:val="0"/>
          <w:numId w:val="26"/>
        </w:numPr>
        <w:spacing w:after="0"/>
        <w:ind w:hanging="357"/>
        <w:rPr>
          <w:rStyle w:val="pubyear"/>
        </w:rPr>
      </w:pPr>
      <w:proofErr w:type="gramStart"/>
      <w:r w:rsidRPr="00805A54">
        <w:rPr>
          <w:rStyle w:val="pubyear"/>
        </w:rPr>
        <w:t>ad - hoc</w:t>
      </w:r>
      <w:proofErr w:type="gramEnd"/>
      <w:r w:rsidRPr="00805A54">
        <w:rPr>
          <w:rStyle w:val="pubyear"/>
        </w:rPr>
        <w:t xml:space="preserve"> konzultace s garanty předmětů, které má student absolvovat v rámci individuálního studijního plánu</w:t>
      </w:r>
    </w:p>
    <w:p w14:paraId="6207AD12" w14:textId="77777777" w:rsidR="008C6736" w:rsidRPr="00805A54" w:rsidRDefault="008C6736" w:rsidP="000E0A60">
      <w:pPr>
        <w:pStyle w:val="odststandard"/>
        <w:numPr>
          <w:ilvl w:val="0"/>
          <w:numId w:val="26"/>
        </w:numPr>
        <w:spacing w:after="0"/>
        <w:ind w:hanging="357"/>
        <w:rPr>
          <w:rStyle w:val="pubyear"/>
        </w:rPr>
      </w:pPr>
      <w:r w:rsidRPr="00805A54">
        <w:rPr>
          <w:rStyle w:val="pubyear"/>
        </w:rPr>
        <w:t>přednáška s diskuzí</w:t>
      </w:r>
    </w:p>
    <w:p w14:paraId="5B877C14" w14:textId="77777777" w:rsidR="008C6736" w:rsidRPr="00805A54" w:rsidRDefault="008C6736" w:rsidP="000E0A60">
      <w:pPr>
        <w:pStyle w:val="odststandard"/>
        <w:numPr>
          <w:ilvl w:val="0"/>
          <w:numId w:val="26"/>
        </w:numPr>
        <w:spacing w:after="0"/>
        <w:ind w:hanging="357"/>
        <w:rPr>
          <w:rStyle w:val="pubyear"/>
        </w:rPr>
      </w:pPr>
      <w:r w:rsidRPr="00805A54">
        <w:rPr>
          <w:rStyle w:val="pubyear"/>
        </w:rPr>
        <w:t>praktické procvičování</w:t>
      </w:r>
    </w:p>
    <w:p w14:paraId="77B004B9" w14:textId="77777777" w:rsidR="008C6736" w:rsidRPr="00805A54" w:rsidRDefault="008C6736" w:rsidP="008C6736">
      <w:pPr>
        <w:pStyle w:val="odststandard"/>
        <w:rPr>
          <w:rStyle w:val="pubyear"/>
        </w:rPr>
      </w:pPr>
    </w:p>
    <w:p w14:paraId="36B217E8" w14:textId="77777777" w:rsidR="008C6736" w:rsidRPr="00805A54" w:rsidRDefault="008C6736" w:rsidP="008C6736">
      <w:pPr>
        <w:pStyle w:val="odststandard"/>
        <w:rPr>
          <w:rStyle w:val="pubyear"/>
        </w:rPr>
      </w:pPr>
      <w:r w:rsidRPr="00805A54">
        <w:rPr>
          <w:rStyle w:val="pubyear"/>
        </w:rPr>
        <w:t xml:space="preserve">Pro studenty doktorského studia jsou organizovány přednášky vedené odborníky z praxe a externími akademickými nebo vědeckými pracovníky s cílem prohloubit znalosti studentů v dané oblasti. Přednášky jsou vedeny odborníky z firem sídlící ve </w:t>
      </w:r>
      <w:proofErr w:type="spellStart"/>
      <w:r w:rsidRPr="00805A54">
        <w:rPr>
          <w:rStyle w:val="pubyear"/>
        </w:rPr>
        <w:t>Vědecko</w:t>
      </w:r>
      <w:proofErr w:type="spellEnd"/>
      <w:r w:rsidRPr="00805A54">
        <w:rPr>
          <w:rStyle w:val="pubyear"/>
        </w:rPr>
        <w:t xml:space="preserve"> – technickém parku, který je součástí Fakulty aplikované informatiky, odborníky z průmyslové praxe, popřípadě významnými odborníky ze spolupracujících institucí v ČR nebo zahraničí.</w:t>
      </w:r>
    </w:p>
    <w:p w14:paraId="694BEBEE" w14:textId="77777777" w:rsidR="008C6736" w:rsidRPr="00805A54" w:rsidRDefault="008C6736" w:rsidP="008C6736">
      <w:pPr>
        <w:pStyle w:val="Nadpis3"/>
        <w:rPr>
          <w:rStyle w:val="pubyear"/>
        </w:rPr>
      </w:pPr>
      <w:bookmarkStart w:id="1027" w:name="_Toc176123857"/>
      <w:r w:rsidRPr="00805A54">
        <w:rPr>
          <w:rStyle w:val="pubyear"/>
        </w:rPr>
        <w:t>Standard 3.2 Forma studia</w:t>
      </w:r>
      <w:bookmarkEnd w:id="1027"/>
    </w:p>
    <w:p w14:paraId="20A702B2" w14:textId="77777777" w:rsidR="008C6736" w:rsidRPr="00805A54" w:rsidRDefault="008C6736" w:rsidP="008C6736">
      <w:pPr>
        <w:pStyle w:val="odststandard"/>
        <w:rPr>
          <w:rStyle w:val="pubyear"/>
        </w:rPr>
      </w:pPr>
      <w:r w:rsidRPr="00805A54">
        <w:rPr>
          <w:rStyle w:val="pubyear"/>
        </w:rPr>
        <w:t xml:space="preserve">Přímá výuka probíhá v předmětech, </w:t>
      </w:r>
      <w:proofErr w:type="gramStart"/>
      <w:r w:rsidRPr="00805A54">
        <w:rPr>
          <w:rStyle w:val="pubyear"/>
        </w:rPr>
        <w:t>Angličtina</w:t>
      </w:r>
      <w:proofErr w:type="gramEnd"/>
      <w:r w:rsidRPr="00805A54">
        <w:rPr>
          <w:rStyle w:val="pubyear"/>
        </w:rPr>
        <w:t>, Matematika a Metodologie vědecké práce. Přímou výuku v těchto předmětech musí absolvovat formou přímé výuky studenti prezenční formy studia. Studenti kombinované formy studia mohou tuto výuku po dohodě s vyučujícími částečně nahradit individuálními konzultacemi. U ostatních odborných předmětů je hlavní formou výuky, v případě prezenční i kombinované formy studia, rozsáhlé samostudium a následná konzultace se školitelem a garanty studijních předmětů. U tohoto stupně studia (doktorský stupeň) tedy převládá samostudium nad přímou výukou.</w:t>
      </w:r>
    </w:p>
    <w:p w14:paraId="421F3C75" w14:textId="77777777" w:rsidR="008C6736" w:rsidRPr="00805A54" w:rsidRDefault="008C6736" w:rsidP="008C6736">
      <w:pPr>
        <w:pStyle w:val="Nadpis3"/>
        <w:rPr>
          <w:rStyle w:val="pubyear"/>
        </w:rPr>
      </w:pPr>
      <w:bookmarkStart w:id="1028" w:name="_Toc176123858"/>
      <w:r w:rsidRPr="00805A54">
        <w:rPr>
          <w:rStyle w:val="pubyear"/>
        </w:rPr>
        <w:t>Standard 3.3 Studijní literatura, studijní opory</w:t>
      </w:r>
      <w:bookmarkEnd w:id="1028"/>
    </w:p>
    <w:p w14:paraId="435F2D85" w14:textId="77777777" w:rsidR="008C6736" w:rsidRPr="00805A54" w:rsidRDefault="008C6736" w:rsidP="008C6736">
      <w:pPr>
        <w:pStyle w:val="odststandard"/>
        <w:rPr>
          <w:rStyle w:val="pubyear"/>
        </w:rPr>
      </w:pPr>
      <w:r w:rsidRPr="00805A54">
        <w:rPr>
          <w:rStyle w:val="pubyear"/>
        </w:rPr>
        <w:t xml:space="preserve">Každý předmět má uveden v kartě B-III – Charakteristika studijního předmětu, seznam nejdůležitější literatury rozdělené na Povinnou a Doporučenou literaturu. Pro vypracování písemné práce k absolvování předmětu garant předmětu doporučí literaturu, která nemusí být v seznamu povinné nebo doporučené literatury s ohledem na řešené téma disertační práce. </w:t>
      </w:r>
    </w:p>
    <w:p w14:paraId="35621910" w14:textId="77777777" w:rsidR="008C6736" w:rsidRPr="00805A54" w:rsidRDefault="008C6736" w:rsidP="008C6736">
      <w:pPr>
        <w:pStyle w:val="odststandard"/>
        <w:rPr>
          <w:rStyle w:val="pubyear"/>
        </w:rPr>
      </w:pPr>
      <w:r w:rsidRPr="00805A54">
        <w:rPr>
          <w:rStyle w:val="pubyear"/>
        </w:rPr>
        <w:t xml:space="preserve">Pro disertační práci studenti využívají jak klíčové monografie, tak přehledové a fundamentální publikace z klíčových časopisů a konferencí v dané oblasti. Očekává se, že studenti budou další prameny zejména ke své tvůrčí práci vyhledávat sami, na UTB ve Zlíně jsou k tomu dostatečné informační prostředky, viz část C. </w:t>
      </w:r>
    </w:p>
    <w:p w14:paraId="0F685B2C" w14:textId="25E4A551" w:rsidR="008C6736" w:rsidRPr="00805A54" w:rsidRDefault="008C6736" w:rsidP="008C6736">
      <w:pPr>
        <w:pStyle w:val="odststandard"/>
        <w:rPr>
          <w:rStyle w:val="pubyear"/>
        </w:rPr>
      </w:pPr>
      <w:r w:rsidRPr="00805A54">
        <w:rPr>
          <w:rStyle w:val="pubyear"/>
        </w:rPr>
        <w:t xml:space="preserve">Studijní opory jsou dostupné zde: </w:t>
      </w:r>
      <w:hyperlink r:id="rId105" w:history="1">
        <w:r w:rsidRPr="00805A54">
          <w:rPr>
            <w:rStyle w:val="pubyear"/>
          </w:rPr>
          <w:t>https://go.fai.utb.cz/akr-btsm-24</w:t>
        </w:r>
      </w:hyperlink>
      <w:r w:rsidRPr="00805A54">
        <w:rPr>
          <w:rStyle w:val="pubyear"/>
        </w:rPr>
        <w:t xml:space="preserve"> heslo: akreditace2024</w:t>
      </w:r>
    </w:p>
    <w:p w14:paraId="317E7117" w14:textId="77777777" w:rsidR="008C6736" w:rsidRPr="00805A54" w:rsidRDefault="008C6736" w:rsidP="008C6736">
      <w:pPr>
        <w:pStyle w:val="Nadpis3"/>
        <w:rPr>
          <w:rStyle w:val="pubyear"/>
        </w:rPr>
      </w:pPr>
      <w:bookmarkStart w:id="1029" w:name="_Toc176123859"/>
      <w:r w:rsidRPr="00805A54">
        <w:rPr>
          <w:rStyle w:val="pubyear"/>
        </w:rPr>
        <w:t>Standard 3.4 Hodnocení výsledků studia</w:t>
      </w:r>
      <w:bookmarkEnd w:id="1029"/>
    </w:p>
    <w:p w14:paraId="5AC54B7B" w14:textId="77777777" w:rsidR="008C6736" w:rsidRPr="00805A54" w:rsidRDefault="008C6736" w:rsidP="008C6736">
      <w:pPr>
        <w:pStyle w:val="odststandard"/>
        <w:rPr>
          <w:rStyle w:val="pubyear"/>
        </w:rPr>
      </w:pPr>
      <w:r w:rsidRPr="00805A54">
        <w:rPr>
          <w:rStyle w:val="pubyear"/>
        </w:rPr>
        <w:t>Studium v doktorských studijních programech na Univerzitě Tomáše Bati ve Zlíně je upraveno vnitřním předpisem SZŘ UTB ve Zlíně. Podrobnosti k organizaci studia jsou upraveny Směrnicí děkana doplňující pravidla průběhu studia v doktorských studijních programech na Fakultě aplikované informatiky.  Oba dokumenty jsou dostupné na úřední desce fakulty</w:t>
      </w:r>
      <w:r w:rsidRPr="001B7194">
        <w:rPr>
          <w:rStyle w:val="pubyear"/>
          <w:vertAlign w:val="superscript"/>
          <w:rPrChange w:id="1030" w:author="Jiří Vojtěšek" w:date="2024-10-28T21:45:00Z">
            <w:rPr>
              <w:rStyle w:val="pubyear"/>
            </w:rPr>
          </w:rPrChange>
        </w:rPr>
        <w:footnoteReference w:id="36"/>
      </w:r>
      <w:r w:rsidRPr="00805A54">
        <w:rPr>
          <w:rStyle w:val="pubyear"/>
        </w:rPr>
        <w:t xml:space="preserve">. </w:t>
      </w:r>
    </w:p>
    <w:p w14:paraId="5DED9C80" w14:textId="77777777" w:rsidR="008C6736" w:rsidRPr="00805A54" w:rsidRDefault="008C6736" w:rsidP="008C6736">
      <w:pPr>
        <w:pStyle w:val="odststandard"/>
        <w:rPr>
          <w:rStyle w:val="pubyear"/>
        </w:rPr>
      </w:pPr>
      <w:r w:rsidRPr="00805A54">
        <w:rPr>
          <w:rStyle w:val="pubyear"/>
        </w:rPr>
        <w:t xml:space="preserve">V souladu s možnostmi nabízenými SZŘ UTB ve Zlíně je pro hodnocení průběhu studia v doktorských studijních programech využíván kreditní systém, který je podrobně specifikován ve Směrnicí děkana doplňující pravidla průběhu studia v doktorských studijních programech na Fakultě aplikované informatiky. Plnění individuálního studijního plánu a studentova tvůrčí činnost jsou jednou ročně zhodnoceny ve výročním hodnocení studenta. Toto hodnocení s vyjádřením školitele a návrhem případných opatření je projednáváno na zasedání oborové rady. Plnění studijních povinností je průběžně zaznamenáváno a monitorováno pomocí informačního systému STAG, který je na UTB implementován. </w:t>
      </w:r>
    </w:p>
    <w:p w14:paraId="7F99CD23" w14:textId="77777777" w:rsidR="008C6736" w:rsidRPr="00805A54" w:rsidRDefault="008C6736" w:rsidP="008C6736">
      <w:pPr>
        <w:pStyle w:val="Nadpis3"/>
        <w:rPr>
          <w:rStyle w:val="pubyear"/>
        </w:rPr>
      </w:pPr>
      <w:bookmarkStart w:id="1033" w:name="_Toc176123860"/>
      <w:r w:rsidRPr="00805A54">
        <w:rPr>
          <w:rStyle w:val="pubyear"/>
        </w:rPr>
        <w:lastRenderedPageBreak/>
        <w:t>Standard 3.</w:t>
      </w:r>
      <w:proofErr w:type="gramStart"/>
      <w:r w:rsidRPr="00805A54">
        <w:rPr>
          <w:rStyle w:val="pubyear"/>
        </w:rPr>
        <w:t>5d</w:t>
      </w:r>
      <w:proofErr w:type="gramEnd"/>
      <w:r w:rsidRPr="00805A54">
        <w:rPr>
          <w:rStyle w:val="pubyear"/>
        </w:rPr>
        <w:t>: Tvůrčí činnost vztahující se ke studijnímu programu</w:t>
      </w:r>
      <w:bookmarkEnd w:id="1033"/>
      <w:r w:rsidRPr="00805A54">
        <w:rPr>
          <w:rStyle w:val="pubyear"/>
        </w:rPr>
        <w:t xml:space="preserve"> </w:t>
      </w:r>
    </w:p>
    <w:p w14:paraId="4A5FB478" w14:textId="77777777" w:rsidR="008C6736" w:rsidRPr="00805A54" w:rsidRDefault="008C6736" w:rsidP="008C6736">
      <w:pPr>
        <w:pStyle w:val="odststandard"/>
        <w:rPr>
          <w:rStyle w:val="pubyear"/>
        </w:rPr>
      </w:pPr>
      <w:r w:rsidRPr="00805A54">
        <w:rPr>
          <w:rStyle w:val="pubyear"/>
        </w:rPr>
        <w:t>Vědecká</w:t>
      </w:r>
      <w:del w:id="1034" w:author="Jiří Vojtěšek" w:date="2024-10-28T21:46:00Z">
        <w:r w:rsidRPr="00805A54" w:rsidDel="00227931">
          <w:rPr>
            <w:rStyle w:val="pubyear"/>
          </w:rPr>
          <w:delText xml:space="preserve"> </w:delText>
        </w:r>
      </w:del>
      <w:r w:rsidRPr="00805A54">
        <w:rPr>
          <w:rStyle w:val="pubyear"/>
        </w:rPr>
        <w:t>, tvůrčí a publikační činnost je na Fakultě aplikované informatiky Univerzity Tomáše Bati ve Zlíně systematicky dlouhodobě rozvíjena. Přehled publikační činnosti akademických pracovníků fakulty za posledních pět let je uveden v části 2.</w:t>
      </w:r>
      <w:proofErr w:type="gramStart"/>
      <w:r w:rsidRPr="00805A54">
        <w:rPr>
          <w:rStyle w:val="pubyear"/>
        </w:rPr>
        <w:t>2d</w:t>
      </w:r>
      <w:proofErr w:type="gramEnd"/>
      <w:r w:rsidRPr="00805A54">
        <w:rPr>
          <w:rStyle w:val="pubyear"/>
        </w:rPr>
        <w:t xml:space="preserve"> Sebehodnotící zprávy. Z tohoto přehledu je zřejmé, že orientace publikační činnosti akademických pracovníků Fakulty aplikované informatiky je plně v souladu s oblastmi vzdělávání, v </w:t>
      </w:r>
      <w:proofErr w:type="gramStart"/>
      <w:r w:rsidRPr="00805A54">
        <w:rPr>
          <w:rStyle w:val="pubyear"/>
        </w:rPr>
        <w:t>rámci</w:t>
      </w:r>
      <w:proofErr w:type="gramEnd"/>
      <w:r w:rsidRPr="00805A54">
        <w:rPr>
          <w:rStyle w:val="pubyear"/>
        </w:rPr>
        <w:t xml:space="preserve"> nichž bude studijní program uskutečňován. </w:t>
      </w:r>
    </w:p>
    <w:p w14:paraId="549B4A11" w14:textId="77777777" w:rsidR="008C6736" w:rsidRPr="00805A54" w:rsidRDefault="008C6736" w:rsidP="008C6736">
      <w:pPr>
        <w:pStyle w:val="odststandard"/>
        <w:rPr>
          <w:rStyle w:val="pubyear"/>
        </w:rPr>
      </w:pPr>
      <w:r w:rsidRPr="00805A54">
        <w:rPr>
          <w:rStyle w:val="pubyear"/>
        </w:rPr>
        <w:t>Plně v souladu s oblastmi vzdělávání, v </w:t>
      </w:r>
      <w:proofErr w:type="gramStart"/>
      <w:r w:rsidRPr="00805A54">
        <w:rPr>
          <w:rStyle w:val="pubyear"/>
        </w:rPr>
        <w:t>rámci</w:t>
      </w:r>
      <w:proofErr w:type="gramEnd"/>
      <w:r w:rsidRPr="00805A54">
        <w:rPr>
          <w:rStyle w:val="pubyear"/>
        </w:rPr>
        <w:t xml:space="preserve"> nichž bude studijní program uskutečňován, je i grantová a projektová činnost fakulty (viz část 2.2d a tabulka 3). V posledních 10 letech bylo úspěšně ukončeno řešení 78 projektů financovaných Ministerstvem vnitra (MV), 3 projekty financované Ministerstvem průmyslu a obchodu (MPO) a 2 projekty financované Technologickou agenturou ČR (TAČR). Dále jsou aktuálně řešeny 2 projekty EU HORIZON, které přímo souvisí s oblastmi vzdělávání daného studijního programu.</w:t>
      </w:r>
    </w:p>
    <w:p w14:paraId="64754C49" w14:textId="77777777" w:rsidR="008C6736" w:rsidRPr="00805A54" w:rsidRDefault="008C6736" w:rsidP="008C6736">
      <w:pPr>
        <w:pStyle w:val="odststandard"/>
        <w:rPr>
          <w:rStyle w:val="pubyear"/>
        </w:rPr>
      </w:pPr>
      <w:r w:rsidRPr="00805A54">
        <w:rPr>
          <w:rStyle w:val="pubyear"/>
        </w:rPr>
        <w:t xml:space="preserve">Vedle těchto velkých projektů se pracovníci fakulty aktivně zapojují do řešení mezinárodních projektů typu COST </w:t>
      </w:r>
      <w:proofErr w:type="spellStart"/>
      <w:r w:rsidRPr="00805A54">
        <w:rPr>
          <w:rStyle w:val="pubyear"/>
        </w:rPr>
        <w:t>Action</w:t>
      </w:r>
      <w:proofErr w:type="spellEnd"/>
      <w:r w:rsidRPr="00805A54">
        <w:rPr>
          <w:rStyle w:val="pubyear"/>
        </w:rPr>
        <w:t xml:space="preserve">, Inovačních voucherů a drobných projektů aplikovaného a smluvního výzkumu. Řešiteli, respektive spoluřešiteli těchto projektů jsou akademičtí pracovníci, kteří jsou garanty předmětů, školiteli, popřípadě konzultanty. </w:t>
      </w:r>
    </w:p>
    <w:p w14:paraId="02FC6BC2" w14:textId="77777777" w:rsidR="008C6736" w:rsidRPr="00805A54" w:rsidRDefault="008C6736" w:rsidP="008C6736">
      <w:pPr>
        <w:pStyle w:val="odststandard"/>
        <w:rPr>
          <w:rStyle w:val="pubyear"/>
        </w:rPr>
      </w:pPr>
      <w:r w:rsidRPr="00805A54">
        <w:rPr>
          <w:rStyle w:val="pubyear"/>
        </w:rPr>
        <w:t xml:space="preserve">K významnému rozvoji tvůrčí činnosti Fakulty aplikované informatiky přispívá také Regionální výzkumné centrum CEBIA-Tech, které bylo vybudováno v rámci evropského Operačního programu </w:t>
      </w:r>
      <w:proofErr w:type="spellStart"/>
      <w:r w:rsidRPr="00805A54">
        <w:rPr>
          <w:rStyle w:val="pubyear"/>
        </w:rPr>
        <w:t>VaVpI</w:t>
      </w:r>
      <w:proofErr w:type="spellEnd"/>
      <w:r w:rsidRPr="00805A54">
        <w:rPr>
          <w:rStyle w:val="pubyear"/>
        </w:rPr>
        <w:t xml:space="preserve"> a které je součástí fakulty. Toto Centrum disponuje novými laboratořemi vybavenými nejmodernějšími stroji, přístroji a zařízeními a velmi úzce spolupracuje se studenty navazujících magisterských studijních oborů a doktorských studií. V rámci projektu OP </w:t>
      </w:r>
      <w:proofErr w:type="spellStart"/>
      <w:r w:rsidRPr="00805A54">
        <w:rPr>
          <w:rStyle w:val="pubyear"/>
        </w:rPr>
        <w:t>VaVpI</w:t>
      </w:r>
      <w:proofErr w:type="spellEnd"/>
      <w:r w:rsidRPr="00805A54">
        <w:rPr>
          <w:rStyle w:val="pubyear"/>
        </w:rPr>
        <w:t xml:space="preserve"> byla vybudována laboratoř elektromagnetické kompatibility, laboratoř mikroskopie atomárních sil, laboratoř </w:t>
      </w:r>
      <w:proofErr w:type="spellStart"/>
      <w:r w:rsidRPr="00805A54">
        <w:rPr>
          <w:rStyle w:val="pubyear"/>
        </w:rPr>
        <w:t>terahertzové</w:t>
      </w:r>
      <w:proofErr w:type="spellEnd"/>
      <w:r w:rsidRPr="00805A54">
        <w:rPr>
          <w:rStyle w:val="pubyear"/>
        </w:rPr>
        <w:t xml:space="preserve"> spektroskopie a laboratoř </w:t>
      </w:r>
      <w:proofErr w:type="spellStart"/>
      <w:r w:rsidRPr="00805A54">
        <w:rPr>
          <w:rStyle w:val="pubyear"/>
        </w:rPr>
        <w:t>Ramanovy</w:t>
      </w:r>
      <w:proofErr w:type="spellEnd"/>
      <w:r w:rsidRPr="00805A54">
        <w:rPr>
          <w:rStyle w:val="pubyear"/>
        </w:rPr>
        <w:t xml:space="preserve"> spektroskopie. Studenti doktorského studia tak mají možnost využívat přístrojové vybavení pro vypracování disertační práce. </w:t>
      </w:r>
    </w:p>
    <w:p w14:paraId="28BE9FC9" w14:textId="77777777" w:rsidR="008C6736" w:rsidRPr="00805A54" w:rsidRDefault="008C6736" w:rsidP="008C6736">
      <w:pPr>
        <w:pStyle w:val="Nadpis3"/>
        <w:rPr>
          <w:rStyle w:val="pubyear"/>
        </w:rPr>
      </w:pPr>
      <w:bookmarkStart w:id="1035" w:name="_Toc176123861"/>
      <w:r w:rsidRPr="00805A54">
        <w:rPr>
          <w:rStyle w:val="pubyear"/>
        </w:rPr>
        <w:t>Standard 3.7: Disertační práce</w:t>
      </w:r>
      <w:bookmarkEnd w:id="1035"/>
    </w:p>
    <w:p w14:paraId="34049F3D" w14:textId="77777777" w:rsidR="008C6736" w:rsidRPr="00805A54" w:rsidRDefault="008C6736" w:rsidP="008C6736">
      <w:pPr>
        <w:pStyle w:val="odststandard"/>
        <w:rPr>
          <w:rStyle w:val="pubyear"/>
        </w:rPr>
      </w:pPr>
      <w:r w:rsidRPr="00805A54">
        <w:rPr>
          <w:rStyle w:val="pubyear"/>
        </w:rPr>
        <w:t>Návrh témat disertačních prací předkládá školitel ke schválení oborovou radou doktorského studijního programu. Oborová rada posuzuje aktuálnost, vědeckost řešené problematiky a současně posuzují, zda témata směřují do oblastí, kde je prostor pro další výzkum. Témata jsou zadávána do oblastí výzkumu školitelů schválených vědeckou radou fakulty a jsou plně v souladu s profilem absolventa.</w:t>
      </w:r>
    </w:p>
    <w:p w14:paraId="305DC100" w14:textId="77777777" w:rsidR="008C6736" w:rsidRPr="00805A54" w:rsidRDefault="008C6736" w:rsidP="008C6736">
      <w:pPr>
        <w:pStyle w:val="odststandard"/>
        <w:rPr>
          <w:rStyle w:val="pubyear"/>
        </w:rPr>
      </w:pPr>
      <w:r w:rsidRPr="00805A54">
        <w:rPr>
          <w:rStyle w:val="pubyear"/>
        </w:rPr>
        <w:t xml:space="preserve">Během studia je o studentech vyžadována samostatná tvůrčí práce ve formě odborných příspěvků na mezinárodních konferencích a publikací v časopisech indexovaných v databázi Web </w:t>
      </w:r>
      <w:proofErr w:type="spellStart"/>
      <w:r w:rsidRPr="00805A54">
        <w:rPr>
          <w:rStyle w:val="pubyear"/>
        </w:rPr>
        <w:t>of</w:t>
      </w:r>
      <w:proofErr w:type="spellEnd"/>
      <w:r w:rsidRPr="00805A54">
        <w:rPr>
          <w:rStyle w:val="pubyear"/>
        </w:rPr>
        <w:t xml:space="preserve"> Science. Předpokladem pro veřejnou obhajobu disertační práce je předložení odpovídající</w:t>
      </w:r>
      <w:del w:id="1036" w:author="Jiří Vojtěšek" w:date="2024-10-28T21:46:00Z">
        <w:r w:rsidRPr="00805A54" w:rsidDel="001B7194">
          <w:rPr>
            <w:rStyle w:val="pubyear"/>
          </w:rPr>
          <w:delText>c</w:delText>
        </w:r>
      </w:del>
      <w:r w:rsidRPr="00805A54">
        <w:rPr>
          <w:rStyle w:val="pubyear"/>
        </w:rPr>
        <w:t xml:space="preserve">ho počtu odborných výstupů tvůrčí činnosti. Podrobné požadavky kladené na tvůrčí činnosti studentů doktorského studia jsou uvedeny ve Směrnici děkana doplňující pravidla průběhu studia v doktorských studijních programech na Fakultě aplikované informatiky.  </w:t>
      </w:r>
    </w:p>
    <w:p w14:paraId="17C1EEAD" w14:textId="77777777" w:rsidR="008C6736" w:rsidRPr="00805A54" w:rsidRDefault="008C6736" w:rsidP="008C6736">
      <w:pPr>
        <w:pStyle w:val="Nadpis2"/>
        <w:rPr>
          <w:rStyle w:val="pubyear"/>
        </w:rPr>
      </w:pPr>
      <w:bookmarkStart w:id="1037" w:name="_Toc176123862"/>
      <w:r w:rsidRPr="00805A54">
        <w:rPr>
          <w:rStyle w:val="pubyear"/>
        </w:rPr>
        <w:t>Finanční, materiální a další zabezpečení studijního programu</w:t>
      </w:r>
      <w:bookmarkEnd w:id="1037"/>
    </w:p>
    <w:p w14:paraId="05EE15E1" w14:textId="77777777" w:rsidR="008C6736" w:rsidRPr="00805A54" w:rsidRDefault="008C6736" w:rsidP="008C6736">
      <w:pPr>
        <w:pStyle w:val="Nadpis3"/>
        <w:rPr>
          <w:rStyle w:val="pubyear"/>
        </w:rPr>
      </w:pPr>
      <w:bookmarkStart w:id="1038" w:name="_Toc176123863"/>
      <w:r w:rsidRPr="00805A54">
        <w:rPr>
          <w:rStyle w:val="pubyear"/>
        </w:rPr>
        <w:t>Standard 4.1: Finanční zabezpečení studijního programu</w:t>
      </w:r>
      <w:bookmarkEnd w:id="1038"/>
      <w:r w:rsidRPr="00805A54">
        <w:rPr>
          <w:rStyle w:val="pubyear"/>
        </w:rPr>
        <w:t xml:space="preserve"> </w:t>
      </w:r>
    </w:p>
    <w:p w14:paraId="19CA009A" w14:textId="77777777" w:rsidR="008C6736" w:rsidRPr="00805A54" w:rsidRDefault="008C6736" w:rsidP="008C6736">
      <w:pPr>
        <w:pStyle w:val="odststandard"/>
        <w:rPr>
          <w:rStyle w:val="pubyear"/>
        </w:rPr>
      </w:pPr>
      <w:r w:rsidRPr="00805A54">
        <w:rPr>
          <w:rStyle w:val="pubyear"/>
        </w:rPr>
        <w:t xml:space="preserve">Pro finanční zabezpečení studijního programu Fakulta aplikované informatiky využívá příspěvky a dotace, které Ministerstvo školství, mládeže a tělovýchovy poskytuje veřejným vysokým školám pro uskutečňování studijních programů. Tyto finanční prostředky jsou v souladu s Pravidly rozpočtu UTB ve Zlíně pro daný kalendářní rok a na základě Rozpisu rozpočtu UTB ve Zlíně na daný kalendářní rok rozděleny jednotlivým součástem univerzity dle fixní a výkonové části dané součásti. Příspěvek pro uskutečňování akreditovaných studijních programů, programů celoživotního vzdělávání a s nimi spojenou vědeckou a tvůrčí činnost využívá Univerzita Tomáše Bati ve Zlíně, potažmo její součást Fakulta aplikované informatiky, v souladu s Pravidly pro poskytování příspěvku a dotací veřejným vysokým školám Ministerstva školství, mládeže a tělovýchovy. Dotace je využívána na rozvoj vysoké školy, rozvoj součástí a na ubytování a stravování studentů. </w:t>
      </w:r>
    </w:p>
    <w:p w14:paraId="7585DFB2" w14:textId="77777777" w:rsidR="008C6736" w:rsidRPr="00805A54" w:rsidRDefault="008C6736" w:rsidP="008C6736">
      <w:pPr>
        <w:pStyle w:val="odststandard"/>
        <w:rPr>
          <w:rStyle w:val="pubyear"/>
        </w:rPr>
      </w:pPr>
      <w:r w:rsidRPr="00805A54">
        <w:rPr>
          <w:rStyle w:val="pubyear"/>
        </w:rPr>
        <w:t xml:space="preserve">Fakulta aplikované informatiky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w:t>
      </w:r>
      <w:proofErr w:type="spellStart"/>
      <w:r w:rsidRPr="00805A54">
        <w:rPr>
          <w:rStyle w:val="pubyear"/>
        </w:rPr>
        <w:t>technicko</w:t>
      </w:r>
      <w:proofErr w:type="spellEnd"/>
      <w:r w:rsidRPr="00805A54">
        <w:rPr>
          <w:rStyle w:val="pubyear"/>
        </w:rPr>
        <w:t xml:space="preserve"> - hospodářských pracovníků, náklady dalšího vzdělávání akademických pracovníků a výdaje na inovace výukového prostředí.</w:t>
      </w:r>
    </w:p>
    <w:p w14:paraId="2BE3A202" w14:textId="77777777" w:rsidR="008C6736" w:rsidRPr="00805A54" w:rsidRDefault="008C6736" w:rsidP="008C6736">
      <w:pPr>
        <w:pStyle w:val="odststandard"/>
        <w:rPr>
          <w:rStyle w:val="pubyear"/>
        </w:rPr>
      </w:pPr>
      <w:r w:rsidRPr="00805A54">
        <w:rPr>
          <w:rStyle w:val="pubyear"/>
        </w:rPr>
        <w:t xml:space="preserve">Fakulta aplikované informatiky má zajištěny finanční prostředky na realizaci studijního programu nejen na daný kalendářní rok, ale i na střednědobý výhled. Podrobnosti o finančních tocích fakulty lze najít ve veřejně dostupném </w:t>
      </w:r>
      <w:proofErr w:type="gramStart"/>
      <w:r w:rsidRPr="00805A54">
        <w:rPr>
          <w:rStyle w:val="pubyear"/>
        </w:rPr>
        <w:t>dokumentu - Výroční</w:t>
      </w:r>
      <w:proofErr w:type="gramEnd"/>
      <w:r w:rsidRPr="00805A54">
        <w:rPr>
          <w:rStyle w:val="pubyear"/>
        </w:rPr>
        <w:t xml:space="preserve"> zpráva o hospodaření fakulty </w:t>
      </w:r>
      <w:r w:rsidRPr="00227931">
        <w:rPr>
          <w:rStyle w:val="pubyear"/>
          <w:vertAlign w:val="superscript"/>
          <w:rPrChange w:id="1039" w:author="Jiří Vojtěšek" w:date="2024-10-28T21:46:00Z">
            <w:rPr>
              <w:rStyle w:val="pubyear"/>
            </w:rPr>
          </w:rPrChange>
        </w:rPr>
        <w:footnoteReference w:id="37"/>
      </w:r>
      <w:r w:rsidRPr="00805A54">
        <w:rPr>
          <w:rStyle w:val="pubyear"/>
        </w:rPr>
        <w:t xml:space="preserve"> , který je pravidelně projednáván a schvalován Akademickým senátem fakulty.</w:t>
      </w:r>
    </w:p>
    <w:p w14:paraId="56CAE165" w14:textId="77777777" w:rsidR="008C6736" w:rsidRPr="00805A54" w:rsidRDefault="008C6736" w:rsidP="008C6736">
      <w:pPr>
        <w:pStyle w:val="Nadpis3"/>
        <w:rPr>
          <w:rStyle w:val="pubyear"/>
        </w:rPr>
      </w:pPr>
      <w:bookmarkStart w:id="1040" w:name="_Toc176123864"/>
      <w:r w:rsidRPr="00805A54">
        <w:rPr>
          <w:rStyle w:val="pubyear"/>
        </w:rPr>
        <w:lastRenderedPageBreak/>
        <w:t>Standard 4.2: Materiální a technické zabezpečení studijního programu</w:t>
      </w:r>
      <w:bookmarkEnd w:id="1040"/>
      <w:r w:rsidRPr="00805A54">
        <w:rPr>
          <w:rStyle w:val="pubyear"/>
        </w:rPr>
        <w:t xml:space="preserve"> </w:t>
      </w:r>
    </w:p>
    <w:p w14:paraId="4035C226" w14:textId="77777777" w:rsidR="008C6736" w:rsidRPr="00805A54" w:rsidRDefault="008C6736" w:rsidP="008C6736">
      <w:pPr>
        <w:pStyle w:val="odststandard"/>
        <w:rPr>
          <w:rStyle w:val="pubyear"/>
        </w:rPr>
      </w:pPr>
      <w:r w:rsidRPr="00805A54">
        <w:rPr>
          <w:rStyle w:val="pubyear"/>
        </w:rPr>
        <w:t xml:space="preserve">Fakulta aplikované informatiky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laboratoře Přehled místností pro zajištění výuky je uveden v části C-IV akreditačních materiálů. Studentům doktorského studia jsou k dispozici i laboratoře a přístrojové vybavení </w:t>
      </w:r>
      <w:proofErr w:type="spellStart"/>
      <w:r w:rsidRPr="00805A54">
        <w:rPr>
          <w:rStyle w:val="pubyear"/>
        </w:rPr>
        <w:t>Regionáního</w:t>
      </w:r>
      <w:proofErr w:type="spellEnd"/>
      <w:r w:rsidRPr="00805A54">
        <w:rPr>
          <w:rStyle w:val="pubyear"/>
        </w:rPr>
        <w:t xml:space="preserve"> výzkumného centra CEBIA – Tech, které bylo vybudováno v rámci operačního programu </w:t>
      </w:r>
      <w:proofErr w:type="spellStart"/>
      <w:r w:rsidRPr="00805A54">
        <w:rPr>
          <w:rStyle w:val="pubyear"/>
        </w:rPr>
        <w:t>VaVpI</w:t>
      </w:r>
      <w:proofErr w:type="spellEnd"/>
      <w:r w:rsidRPr="00805A54">
        <w:rPr>
          <w:rStyle w:val="pubyear"/>
        </w:rPr>
        <w:t xml:space="preserve">. </w:t>
      </w:r>
    </w:p>
    <w:p w14:paraId="6965F934" w14:textId="77777777" w:rsidR="008C6736" w:rsidRPr="00805A54" w:rsidRDefault="008C6736" w:rsidP="008C6736">
      <w:pPr>
        <w:pStyle w:val="odststandard"/>
        <w:rPr>
          <w:rStyle w:val="pubyear"/>
        </w:rPr>
      </w:pPr>
      <w:r w:rsidRPr="00805A54">
        <w:rPr>
          <w:rStyle w:val="pubyear"/>
        </w:rPr>
        <w:t xml:space="preserve">Pro modernizaci výukových prostor FAI využívá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w:t>
      </w:r>
    </w:p>
    <w:p w14:paraId="08163216" w14:textId="77777777" w:rsidR="008C6736" w:rsidRPr="00805A54" w:rsidRDefault="008C6736" w:rsidP="008C6736">
      <w:pPr>
        <w:pStyle w:val="odststandard"/>
        <w:rPr>
          <w:rStyle w:val="pubyear"/>
        </w:rPr>
      </w:pPr>
      <w:r w:rsidRPr="00805A54">
        <w:rPr>
          <w:rStyle w:val="pubyear"/>
        </w:rPr>
        <w:t xml:space="preserve">Fakulta aplikované informatiky byla v tomto směru také úspěšná i v přípravě a řešení projektových žádostí v rámci Operačního programu Věda, výzkum a vzdělávání. Pracovníci FAI se podíleli v letech </w:t>
      </w:r>
      <w:proofErr w:type="gramStart"/>
      <w:r w:rsidRPr="00805A54">
        <w:rPr>
          <w:rStyle w:val="pubyear"/>
        </w:rPr>
        <w:t>2017 - 2023</w:t>
      </w:r>
      <w:proofErr w:type="gramEnd"/>
      <w:r w:rsidRPr="00805A54">
        <w:rPr>
          <w:rStyle w:val="pubyear"/>
        </w:rPr>
        <w:t xml:space="preserve"> na řešení projektů OP VVV, které významně přispěly k modernizaci a inovaci výukových prostor a </w:t>
      </w:r>
      <w:proofErr w:type="spellStart"/>
      <w:r w:rsidRPr="00805A54">
        <w:rPr>
          <w:rStyle w:val="pubyear"/>
        </w:rPr>
        <w:t>stna</w:t>
      </w:r>
      <w:proofErr w:type="spellEnd"/>
      <w:r w:rsidRPr="00805A54">
        <w:rPr>
          <w:rStyle w:val="pubyear"/>
        </w:rPr>
        <w:t xml:space="preserve"> UTB. Jednalo se především o projekt s názvem Modernizace výukové infrastruktury Fakulty aplikované informatiky (dále jen „</w:t>
      </w:r>
      <w:proofErr w:type="spellStart"/>
      <w:r w:rsidRPr="00805A54">
        <w:rPr>
          <w:rStyle w:val="pubyear"/>
        </w:rPr>
        <w:t>MoVI</w:t>
      </w:r>
      <w:proofErr w:type="spellEnd"/>
      <w:r w:rsidRPr="00805A54">
        <w:rPr>
          <w:rStyle w:val="pubyear"/>
        </w:rPr>
        <w:t xml:space="preserve"> – FAI). Díky tomuto projektu byla realizována modernizace a rozšíření laboratoří pro výuku bezpečnostních technologií, elektroniky, měření, informačních technologií a byly vybudovány dvě robotické laboratoře. FAI se také zapojila do řešení projektu „UTB rozvoj studijního prostředí“. V rámci tohoto projektu byly v budově FAI modernizovány čtyři posluchárny, v seminárních místnostech byla instalována jednotná prezentační místa a byla modernizována výpočetní a audiovizuální technika, včetně zařízení pro realizaci elektronických konferencí.</w:t>
      </w:r>
    </w:p>
    <w:p w14:paraId="568C2293" w14:textId="77777777" w:rsidR="008C6736" w:rsidRPr="00805A54" w:rsidRDefault="008C6736" w:rsidP="008C6736">
      <w:pPr>
        <w:pStyle w:val="Nadpis3"/>
        <w:rPr>
          <w:rStyle w:val="pubyear"/>
        </w:rPr>
      </w:pPr>
      <w:bookmarkStart w:id="1041" w:name="_Toc176123865"/>
      <w:r w:rsidRPr="00805A54">
        <w:rPr>
          <w:rStyle w:val="pubyear"/>
        </w:rPr>
        <w:t>Standard 4.3: Odborná literatura a elektronické databáze odpovídající studijnímu programu</w:t>
      </w:r>
      <w:bookmarkEnd w:id="1041"/>
      <w:r w:rsidRPr="00805A54">
        <w:rPr>
          <w:rStyle w:val="pubyear"/>
        </w:rPr>
        <w:t xml:space="preserve"> </w:t>
      </w:r>
    </w:p>
    <w:p w14:paraId="59173E2A" w14:textId="77777777" w:rsidR="008C6736" w:rsidRPr="00805A54" w:rsidRDefault="008C6736" w:rsidP="008C6736">
      <w:pPr>
        <w:pStyle w:val="odststandard"/>
        <w:rPr>
          <w:rStyle w:val="pubyear"/>
        </w:rPr>
      </w:pPr>
      <w:r w:rsidRPr="00805A54">
        <w:rPr>
          <w:rStyle w:val="pubyear"/>
        </w:rPr>
        <w:t xml:space="preserve">Studenti mají dostatečný přístup k domácí i zahraniční odborné literatuře a dalším informačním zdrojům odpovídajícím danému typu studijního programu </w:t>
      </w:r>
      <w:proofErr w:type="gramStart"/>
      <w:r w:rsidRPr="00805A54">
        <w:rPr>
          <w:rStyle w:val="pubyear"/>
        </w:rPr>
        <w:t>a  profilu</w:t>
      </w:r>
      <w:proofErr w:type="gramEnd"/>
      <w:r w:rsidRPr="00805A54">
        <w:rPr>
          <w:rStyle w:val="pubyear"/>
        </w:rPr>
        <w:t xml:space="preserve">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r w:rsidRPr="00805A54">
        <w:rPr>
          <w:rStyle w:val="pubyear"/>
        </w:rPr>
        <w:tab/>
      </w:r>
    </w:p>
    <w:p w14:paraId="6BB8A626" w14:textId="77777777" w:rsidR="008C6736" w:rsidRPr="00805A54" w:rsidRDefault="008C6736" w:rsidP="008C6736">
      <w:pPr>
        <w:pStyle w:val="Nadpis3"/>
        <w:rPr>
          <w:rStyle w:val="pubyear"/>
        </w:rPr>
      </w:pPr>
      <w:bookmarkStart w:id="1042" w:name="_Toc176123866"/>
      <w:bookmarkStart w:id="1043" w:name="OLE_LINK223"/>
      <w:bookmarkStart w:id="1044" w:name="OLE_LINK224"/>
      <w:r w:rsidRPr="00805A54">
        <w:rPr>
          <w:rStyle w:val="pubyear"/>
        </w:rPr>
        <w:t>Standard 4.4: Materiální a technické zabezpečení studijního programu uskutečňovaného mimo sídlo vysoké školy</w:t>
      </w:r>
      <w:bookmarkEnd w:id="1042"/>
    </w:p>
    <w:p w14:paraId="25CAF84B" w14:textId="77777777" w:rsidR="008C6736" w:rsidRPr="00805A54" w:rsidRDefault="008C6736" w:rsidP="008C6736">
      <w:pPr>
        <w:pStyle w:val="odststandard"/>
        <w:rPr>
          <w:rStyle w:val="pubyear"/>
        </w:rPr>
      </w:pPr>
      <w:r w:rsidRPr="00805A54">
        <w:rPr>
          <w:rStyle w:val="pubyear"/>
        </w:rPr>
        <w:t>Doktorský studijní program, včetně výuky, konzultací k jednotlivým předmětům a tématu disertační práce, je realizován pouze v sídle školy, tedy na adrese Nad Stráněmi 4511, 760 05 Zlín.</w:t>
      </w:r>
    </w:p>
    <w:bookmarkEnd w:id="1043"/>
    <w:bookmarkEnd w:id="1044"/>
    <w:p w14:paraId="76A40BB7" w14:textId="77777777" w:rsidR="008C6736" w:rsidRPr="00805A54" w:rsidRDefault="008C6736" w:rsidP="008C6736">
      <w:pPr>
        <w:spacing w:after="200" w:line="276" w:lineRule="auto"/>
        <w:rPr>
          <w:rStyle w:val="pubyear"/>
        </w:rPr>
      </w:pPr>
      <w:r w:rsidRPr="00805A54">
        <w:rPr>
          <w:rStyle w:val="pubyear"/>
        </w:rPr>
        <w:br w:type="page"/>
      </w:r>
    </w:p>
    <w:p w14:paraId="0E626DB6" w14:textId="77777777" w:rsidR="008C6736" w:rsidRPr="00805A54" w:rsidRDefault="008C6736" w:rsidP="008C6736">
      <w:pPr>
        <w:pStyle w:val="Nadpis2"/>
        <w:rPr>
          <w:rStyle w:val="pubyear"/>
        </w:rPr>
      </w:pPr>
      <w:bookmarkStart w:id="1045" w:name="_Toc176123867"/>
      <w:r w:rsidRPr="00805A54">
        <w:rPr>
          <w:rStyle w:val="pubyear"/>
        </w:rPr>
        <w:lastRenderedPageBreak/>
        <w:t>Garant studijního programu</w:t>
      </w:r>
      <w:bookmarkEnd w:id="1045"/>
      <w:r w:rsidRPr="00805A54">
        <w:rPr>
          <w:rStyle w:val="pubyear"/>
        </w:rPr>
        <w:t xml:space="preserve"> </w:t>
      </w:r>
    </w:p>
    <w:p w14:paraId="711786E7" w14:textId="77777777" w:rsidR="008C6736" w:rsidRPr="00805A54" w:rsidRDefault="008C6736" w:rsidP="008C6736">
      <w:pPr>
        <w:pStyle w:val="Nadpis3"/>
        <w:rPr>
          <w:rStyle w:val="pubyear"/>
        </w:rPr>
      </w:pPr>
      <w:bookmarkStart w:id="1046" w:name="_Toc176123868"/>
      <w:r w:rsidRPr="00805A54">
        <w:rPr>
          <w:rStyle w:val="pubyear"/>
        </w:rPr>
        <w:t>Standard 5.1: Pravomoci a odpovědnost garanta</w:t>
      </w:r>
      <w:bookmarkEnd w:id="1046"/>
      <w:r w:rsidRPr="00805A54">
        <w:rPr>
          <w:rStyle w:val="pubyear"/>
        </w:rPr>
        <w:t xml:space="preserve"> </w:t>
      </w:r>
    </w:p>
    <w:p w14:paraId="2E9F3711" w14:textId="77777777" w:rsidR="008C6736" w:rsidRPr="00805A54" w:rsidRDefault="008C6736" w:rsidP="008C6736">
      <w:pPr>
        <w:pStyle w:val="odststandard"/>
        <w:rPr>
          <w:rStyle w:val="pubyear"/>
        </w:rPr>
      </w:pPr>
      <w:r w:rsidRPr="00805A54">
        <w:rPr>
          <w:rStyle w:val="pubyear"/>
        </w:rPr>
        <w:t>Pozice garanta studijního programu je dána zákonem č. 111/1998 Sb., o vysokých školách, v platném znění</w:t>
      </w:r>
      <w:r w:rsidRPr="00227931">
        <w:rPr>
          <w:rStyle w:val="pubyear"/>
          <w:vertAlign w:val="superscript"/>
          <w:rPrChange w:id="1047" w:author="Jiří Vojtěšek" w:date="2024-10-28T21:46:00Z">
            <w:rPr>
              <w:rStyle w:val="pubyear"/>
            </w:rPr>
          </w:rPrChange>
        </w:rPr>
        <w:footnoteReference w:id="38"/>
      </w:r>
      <w:r w:rsidRPr="00805A54">
        <w:rPr>
          <w:rStyle w:val="pubyear"/>
        </w:rPr>
        <w:t xml:space="preserve"> a na univerzitní úrovni jsou pravomoci a odpovědnost garanta stanovena především vnitřním předpisem Řád pro tvorbu, schvalování, uskutečňování a změny studijních programů UTB ve Zlíně</w:t>
      </w:r>
      <w:r w:rsidRPr="00973BF5">
        <w:rPr>
          <w:rStyle w:val="pubyear"/>
          <w:vertAlign w:val="superscript"/>
          <w:rPrChange w:id="1048" w:author="Jiří Vojtěšek" w:date="2024-10-28T21:47:00Z">
            <w:rPr>
              <w:rStyle w:val="pubyear"/>
            </w:rPr>
          </w:rPrChange>
        </w:rPr>
        <w:footnoteReference w:id="39"/>
      </w:r>
      <w:r w:rsidRPr="00805A54">
        <w:rPr>
          <w:rStyle w:val="pubyear"/>
        </w:rPr>
        <w:t xml:space="preserve"> v čl. 8, kde činnost garanta popisuje odstavec (6), viz:</w:t>
      </w:r>
    </w:p>
    <w:p w14:paraId="2D10576D" w14:textId="77777777" w:rsidR="008C6736" w:rsidRPr="00805A54" w:rsidRDefault="008C6736" w:rsidP="008C6736">
      <w:pPr>
        <w:pStyle w:val="odststandard"/>
        <w:rPr>
          <w:rStyle w:val="pubyear"/>
        </w:rPr>
      </w:pPr>
      <w:r w:rsidRPr="00805A54">
        <w:rPr>
          <w:rStyle w:val="pubyear"/>
        </w:rPr>
        <w:t xml:space="preserve">Garant doktorského studijního programu zejména: </w:t>
      </w:r>
    </w:p>
    <w:p w14:paraId="66F6B8AD"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koordinuje obsahovou přípravu studijního programu, </w:t>
      </w:r>
    </w:p>
    <w:p w14:paraId="2217BB03"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dbá na to, aby studijní program byl uskutečňován v souladu s akreditačním spisem, </w:t>
      </w:r>
    </w:p>
    <w:p w14:paraId="036E26BA"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dohlíží na kvalitu uskutečňování studijního programu, </w:t>
      </w:r>
    </w:p>
    <w:p w14:paraId="33D06FBC"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studentům ve studijním programu poskytuje odborné studijní poradenství, </w:t>
      </w:r>
    </w:p>
    <w:p w14:paraId="5E5B41AF"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předkládá oborové radě doktorského studijního programu témata disertačních prací ke schválení, </w:t>
      </w:r>
    </w:p>
    <w:p w14:paraId="6DF3ADDD"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obsahově a metodicky rozvíjí studijní program v souladu s aktuální úrovní poznání a potřebami praxe, </w:t>
      </w:r>
    </w:p>
    <w:p w14:paraId="3861E894"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předsedá oborové radě doktorského studijního programu, </w:t>
      </w:r>
    </w:p>
    <w:p w14:paraId="1F2441D2"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předkládá oborové radě doktorského studijního programu návrhy na změny školitelů, </w:t>
      </w:r>
    </w:p>
    <w:p w14:paraId="4CFDD6C7"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předkládá oborové radě doktorského studijního programu návrhy na změny studijního programu, </w:t>
      </w:r>
    </w:p>
    <w:p w14:paraId="412560B1"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spolupracuje s proděkany, řediteli ústavů a garanty dalších studijních programů uskutečňovaných na dané součásti, </w:t>
      </w:r>
    </w:p>
    <w:p w14:paraId="51FB3C51"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vyhodnocuje obsah a uskutečňování studijního programu, přičemž se opírá o procesy zpětné vazby, zejména ankety a kvantitativní a kvalitativní průzkumy u studentů, zaměstnavatelů, profesních komor a oborových sdružení, </w:t>
      </w:r>
    </w:p>
    <w:p w14:paraId="2E45DD59" w14:textId="77777777" w:rsidR="008C6736" w:rsidRPr="00805A54" w:rsidRDefault="008C6736" w:rsidP="000E0A60">
      <w:pPr>
        <w:pStyle w:val="odststandard"/>
        <w:numPr>
          <w:ilvl w:val="0"/>
          <w:numId w:val="27"/>
        </w:numPr>
        <w:spacing w:after="0"/>
        <w:ind w:hanging="357"/>
        <w:rPr>
          <w:rStyle w:val="pubyear"/>
        </w:rPr>
      </w:pPr>
      <w:r w:rsidRPr="00805A54">
        <w:rPr>
          <w:rStyle w:val="pubyear"/>
        </w:rPr>
        <w:t xml:space="preserve">zpracovává hodnotící zprávu o studijním programu jako podklad pro hodnocení kvality uskutečňovaného studijního programu, </w:t>
      </w:r>
    </w:p>
    <w:p w14:paraId="494964B7" w14:textId="77777777" w:rsidR="008C6736" w:rsidRPr="00805A54" w:rsidRDefault="008C6736" w:rsidP="000E0A60">
      <w:pPr>
        <w:pStyle w:val="odststandard"/>
        <w:numPr>
          <w:ilvl w:val="0"/>
          <w:numId w:val="27"/>
        </w:numPr>
        <w:spacing w:after="0"/>
        <w:ind w:hanging="357"/>
        <w:rPr>
          <w:rStyle w:val="pubyear"/>
        </w:rPr>
      </w:pPr>
      <w:r w:rsidRPr="00805A54">
        <w:rPr>
          <w:rStyle w:val="pubyear"/>
        </w:rPr>
        <w:t>odpovídá za promítnutí závěrů zprávy o hodnocení studijního programu, schválené Radou UTB, do dalšího uskutečňování studijního programu, případně do přípravy žádosti o prodloužení nebo rozšíření akreditace studijního programu</w:t>
      </w:r>
    </w:p>
    <w:p w14:paraId="1FA9A1F7" w14:textId="77777777" w:rsidR="008C6736" w:rsidRPr="00805A54" w:rsidRDefault="008C6736" w:rsidP="008C6736">
      <w:pPr>
        <w:spacing w:before="120" w:after="120"/>
        <w:rPr>
          <w:rStyle w:val="pubyear"/>
        </w:rPr>
      </w:pPr>
    </w:p>
    <w:p w14:paraId="49B74045" w14:textId="77777777" w:rsidR="008C6736" w:rsidRPr="00805A54" w:rsidRDefault="008C6736" w:rsidP="008C6736">
      <w:pPr>
        <w:pStyle w:val="Nadpis3"/>
        <w:rPr>
          <w:rStyle w:val="pubyear"/>
        </w:rPr>
      </w:pPr>
      <w:bookmarkStart w:id="1051" w:name="_Toc176123869"/>
      <w:r w:rsidRPr="00805A54">
        <w:rPr>
          <w:rStyle w:val="pubyear"/>
        </w:rPr>
        <w:t>Standardy 5.2-5.4: Zhodnocení osoby garanta z hlediska naplnění standardů</w:t>
      </w:r>
      <w:bookmarkEnd w:id="1051"/>
      <w:r w:rsidRPr="00805A54">
        <w:rPr>
          <w:rStyle w:val="pubyear"/>
        </w:rPr>
        <w:t xml:space="preserve"> </w:t>
      </w:r>
    </w:p>
    <w:p w14:paraId="7F1C7889" w14:textId="77777777" w:rsidR="00B732D9" w:rsidRDefault="00B732D9" w:rsidP="00B732D9">
      <w:pPr>
        <w:pStyle w:val="odststandard"/>
      </w:pPr>
      <w:r w:rsidRPr="00606A27">
        <w:t xml:space="preserve">Garantem studijního programu Bezpečnostní technologie, systémy a management byl po projednání ve Vědecké radě Fakulty aplikované informatiky jmenován </w:t>
      </w:r>
    </w:p>
    <w:p w14:paraId="02492632" w14:textId="77777777" w:rsidR="00B732D9" w:rsidRPr="00650D99" w:rsidRDefault="00B732D9" w:rsidP="00B732D9">
      <w:pPr>
        <w:pStyle w:val="odststandard"/>
        <w:jc w:val="center"/>
        <w:rPr>
          <w:b/>
          <w:bCs/>
          <w:sz w:val="28"/>
          <w:szCs w:val="32"/>
        </w:rPr>
      </w:pPr>
      <w:r w:rsidRPr="00650D99">
        <w:rPr>
          <w:b/>
          <w:bCs/>
          <w:sz w:val="28"/>
          <w:szCs w:val="32"/>
        </w:rPr>
        <w:t>prof. Mgr</w:t>
      </w:r>
      <w:r>
        <w:rPr>
          <w:b/>
          <w:bCs/>
          <w:sz w:val="28"/>
          <w:szCs w:val="32"/>
        </w:rPr>
        <w:t>.</w:t>
      </w:r>
      <w:r w:rsidRPr="00650D99">
        <w:rPr>
          <w:b/>
          <w:bCs/>
          <w:sz w:val="28"/>
          <w:szCs w:val="32"/>
        </w:rPr>
        <w:t xml:space="preserve"> Milan Adámek, Ph.D.</w:t>
      </w:r>
      <w:bookmarkStart w:id="1052" w:name="OLE_LINK121"/>
      <w:bookmarkStart w:id="1053" w:name="OLE_LINK122"/>
    </w:p>
    <w:p w14:paraId="4B4AFA8B" w14:textId="77777777" w:rsidR="00B732D9" w:rsidRDefault="00B732D9" w:rsidP="00B732D9">
      <w:pPr>
        <w:pStyle w:val="odststandard"/>
      </w:pPr>
      <w:r>
        <w:t>V roce 2001 stál u zrodu nového bakalářského studijního oboru Bezpečnostní technologie, systémy a management, který tehdy vznikl na základě požadavků asociací soukromých bezpečnostních služeb. U tohoto studijního oboru pomáhal budovat jednotlivé technicky zaměřené studijní předměty a odborné laboratoře. Později se stal garantem tohoto bakalářského studijního oboru a obor garantoval až do roku 2019. Podobně začal v roce 2008 budovat a následně rozvíjet i magisterský stupeň studia tohoto oboru.</w:t>
      </w:r>
    </w:p>
    <w:p w14:paraId="167A910D" w14:textId="77777777" w:rsidR="00B732D9" w:rsidRDefault="00B732D9" w:rsidP="00B732D9">
      <w:pPr>
        <w:pStyle w:val="odststandard"/>
      </w:pPr>
      <w:r>
        <w:t>V roce 2008 absolvoval habilitační řízení na Fakultě aplikované informatiky Univerzity Tomáše Bati ve Zlíně v oboru Řízení strojů a procesů. V roce 2022 úspěšně absolvoval řízení ke jmenování profesorem na Fakultě aplikované informatiky Univerzity Tomáše Bati ve Zlíně a byl prezidentem jmenován profesorem v oboru Řízení strojů a procesů.</w:t>
      </w:r>
      <w:bookmarkEnd w:id="1052"/>
      <w:bookmarkEnd w:id="1053"/>
      <w:r>
        <w:t xml:space="preserve"> J</w:t>
      </w:r>
      <w:r w:rsidRPr="00606A27">
        <w:t xml:space="preserve">eho tvůrčí a vědecká činnost je stručně uvedena v akreditačních materiálech, v části </w:t>
      </w:r>
      <w:r w:rsidRPr="00606A27">
        <w:rPr>
          <w:i/>
        </w:rPr>
        <w:t>C-I – Personální zabezpečení</w:t>
      </w:r>
      <w:r w:rsidRPr="00606A27">
        <w:t xml:space="preserve">. </w:t>
      </w:r>
      <w:bookmarkStart w:id="1054" w:name="OLE_LINK123"/>
      <w:bookmarkStart w:id="1055" w:name="OLE_LINK124"/>
      <w:r>
        <w:t xml:space="preserve">Tvůrčí aktivity garanta jsou zaměřeny do oblasti technických prostředků bezpečnostních technologií, kamerových systémů a problematiky EMC. </w:t>
      </w:r>
      <w:bookmarkEnd w:id="1054"/>
      <w:bookmarkEnd w:id="1055"/>
      <w:r w:rsidRPr="00606A27">
        <w:t xml:space="preserve">Garant je autorem </w:t>
      </w:r>
      <w:r>
        <w:t>nebo</w:t>
      </w:r>
      <w:r w:rsidRPr="00606A27">
        <w:t xml:space="preserve"> spoluautorem </w:t>
      </w:r>
      <w:r>
        <w:t>87</w:t>
      </w:r>
      <w:r w:rsidRPr="00606A27">
        <w:t xml:space="preserve"> publikací indexovaných na Web </w:t>
      </w:r>
      <w:proofErr w:type="spellStart"/>
      <w:r w:rsidRPr="00606A27">
        <w:t>of</w:t>
      </w:r>
      <w:proofErr w:type="spellEnd"/>
      <w:r w:rsidRPr="00606A27">
        <w:t xml:space="preserve"> Science</w:t>
      </w:r>
      <w:r>
        <w:t xml:space="preserve"> (</w:t>
      </w:r>
      <w:proofErr w:type="spellStart"/>
      <w:r>
        <w:t>WoS</w:t>
      </w:r>
      <w:proofErr w:type="spellEnd"/>
      <w:r>
        <w:t>), autorem nebo spoluautorem 197 publikací uvedených v databázi SCOPUS</w:t>
      </w:r>
      <w:r w:rsidRPr="00606A27">
        <w:t xml:space="preserve">. H-index garanta je v současnosti </w:t>
      </w:r>
      <w:r>
        <w:t xml:space="preserve">dle databáze SCOPUS (s vyjmutím </w:t>
      </w:r>
      <w:proofErr w:type="spellStart"/>
      <w:r>
        <w:t>autocitací</w:t>
      </w:r>
      <w:proofErr w:type="spellEnd"/>
      <w:r>
        <w:t xml:space="preserve"> všech autorů) 8 a dle databáze </w:t>
      </w:r>
      <w:proofErr w:type="spellStart"/>
      <w:r>
        <w:t>WoS</w:t>
      </w:r>
      <w:proofErr w:type="spellEnd"/>
      <w:r>
        <w:t xml:space="preserve"> 6.</w:t>
      </w:r>
      <w:r w:rsidRPr="00606A27">
        <w:t xml:space="preserve"> </w:t>
      </w:r>
      <w:r>
        <w:t>C</w:t>
      </w:r>
      <w:r w:rsidRPr="00606A27">
        <w:t xml:space="preserve">elkový počet citací na jeho odborné práce je </w:t>
      </w:r>
      <w:r>
        <w:t>328</w:t>
      </w:r>
      <w:r w:rsidRPr="00606A27">
        <w:t xml:space="preserve"> </w:t>
      </w:r>
      <w:r>
        <w:t xml:space="preserve">dle </w:t>
      </w:r>
      <w:proofErr w:type="spellStart"/>
      <w:r>
        <w:t>WoS</w:t>
      </w:r>
      <w:proofErr w:type="spellEnd"/>
      <w:r>
        <w:t xml:space="preserve"> a 501 dle</w:t>
      </w:r>
      <w:r w:rsidRPr="00606A27">
        <w:t xml:space="preserve"> S</w:t>
      </w:r>
      <w:r>
        <w:t>COPUS</w:t>
      </w:r>
      <w:r w:rsidRPr="00606A27">
        <w:t>.</w:t>
      </w:r>
      <w:r>
        <w:t xml:space="preserve"> Garant je řešitelem či spoluřešitelem celé řady projektů. Je řešitelem dvou projektů HORIZONE, spoluřešitel projektů TAČR, MPO a MV. </w:t>
      </w:r>
      <w:r w:rsidRPr="00606A27">
        <w:t xml:space="preserve"> </w:t>
      </w:r>
      <w:r>
        <w:t xml:space="preserve">Byl jedním z hlavních budovatelů Regionálního výzkumného centra CEBIA – Tech, které je na Fakultě aplikované informatiky zaměřeno na bezpečnostní technologie, informační technologie a automatizované systémy. V tomto Centru je garant odpovědný za aktivity bezpečnostní sekce. </w:t>
      </w:r>
    </w:p>
    <w:p w14:paraId="771B4F13" w14:textId="77777777" w:rsidR="00B732D9" w:rsidRDefault="00B732D9" w:rsidP="00B732D9">
      <w:pPr>
        <w:pStyle w:val="odststandard"/>
      </w:pPr>
      <w:r w:rsidRPr="00606A27">
        <w:lastRenderedPageBreak/>
        <w:t xml:space="preserve">Garant je akademickým pracovníkem UTB ve Zlíně a působí na vysoké škole jako akademický pracovník na základě pracovní smlouvy s celkovou týdenní pracovní dobou odpovídající stanovené týdenní pracovní době podle § 79 zákoníku práce. Garant </w:t>
      </w:r>
      <w:r>
        <w:t>byl</w:t>
      </w:r>
      <w:r w:rsidRPr="00606A27">
        <w:t xml:space="preserve"> školitelem </w:t>
      </w:r>
      <w:r>
        <w:t xml:space="preserve">celkem 18 </w:t>
      </w:r>
      <w:r w:rsidRPr="00606A27">
        <w:t>studentů v doktorsk</w:t>
      </w:r>
      <w:r>
        <w:t>ých</w:t>
      </w:r>
      <w:r w:rsidRPr="00606A27">
        <w:t xml:space="preserve"> studijní</w:t>
      </w:r>
      <w:r>
        <w:t>ch</w:t>
      </w:r>
      <w:r w:rsidRPr="00606A27">
        <w:t xml:space="preserve"> program</w:t>
      </w:r>
      <w:r>
        <w:t>ech</w:t>
      </w:r>
      <w:r w:rsidRPr="00606A27">
        <w:t xml:space="preserve"> Inženýrská informatika</w:t>
      </w:r>
      <w:r>
        <w:t xml:space="preserve"> a Bezpečnostní technologie, systémy a management, z nichž 6 </w:t>
      </w:r>
      <w:r w:rsidRPr="00606A27">
        <w:t>student</w:t>
      </w:r>
      <w:r>
        <w:t>ů</w:t>
      </w:r>
      <w:r w:rsidRPr="00606A27">
        <w:t xml:space="preserve"> úspěšně obhájil</w:t>
      </w:r>
      <w:r>
        <w:t>o</w:t>
      </w:r>
      <w:r w:rsidRPr="00606A27">
        <w:t xml:space="preserve"> disertační práce</w:t>
      </w:r>
      <w:r>
        <w:t>. Obhájené disertační práce byly tematicky zaměřeny do problematiky bezpečnostních technologií</w:t>
      </w:r>
      <w:r w:rsidRPr="00606A27">
        <w:t>.</w:t>
      </w:r>
      <w:r>
        <w:t xml:space="preserve"> Pod vedením školitele byly obhájeny tyto disertační práce: </w:t>
      </w:r>
    </w:p>
    <w:p w14:paraId="6DB5844F" w14:textId="77777777" w:rsidR="00B732D9" w:rsidRDefault="00B732D9" w:rsidP="00B732D9">
      <w:pPr>
        <w:pStyle w:val="odststandard"/>
        <w:numPr>
          <w:ilvl w:val="0"/>
          <w:numId w:val="29"/>
        </w:numPr>
      </w:pPr>
      <w:r>
        <w:t>Autonomní monitorovací systém,</w:t>
      </w:r>
    </w:p>
    <w:p w14:paraId="67A1C701" w14:textId="77777777" w:rsidR="00B732D9" w:rsidRDefault="00B732D9" w:rsidP="00B732D9">
      <w:pPr>
        <w:pStyle w:val="odststandard"/>
        <w:numPr>
          <w:ilvl w:val="0"/>
          <w:numId w:val="29"/>
        </w:numPr>
      </w:pPr>
      <w:r>
        <w:t>Analýza a návrh technických prvků obrany s využitím informačních technologií,</w:t>
      </w:r>
    </w:p>
    <w:p w14:paraId="445C5864" w14:textId="77777777" w:rsidR="00B732D9" w:rsidRDefault="00B732D9" w:rsidP="00B732D9">
      <w:pPr>
        <w:pStyle w:val="odststandard"/>
        <w:numPr>
          <w:ilvl w:val="0"/>
          <w:numId w:val="29"/>
        </w:numPr>
      </w:pPr>
      <w:r>
        <w:t>Výzkum biometrických systémů z hlediska jejich důvěryhodnosti a integrity: Analýza změn ve vzorcích chůze,</w:t>
      </w:r>
    </w:p>
    <w:p w14:paraId="25B7C4CE" w14:textId="77777777" w:rsidR="00B732D9" w:rsidRDefault="00B732D9" w:rsidP="00B732D9">
      <w:pPr>
        <w:pStyle w:val="odststandard"/>
        <w:numPr>
          <w:ilvl w:val="0"/>
          <w:numId w:val="29"/>
        </w:numPr>
      </w:pPr>
      <w:r>
        <w:t>Odolnost kamerových systémů vůči elektromagnetickému rušení,</w:t>
      </w:r>
    </w:p>
    <w:p w14:paraId="1605C976" w14:textId="77777777" w:rsidR="00B732D9" w:rsidRDefault="00B732D9" w:rsidP="00B732D9">
      <w:pPr>
        <w:pStyle w:val="odststandard"/>
        <w:numPr>
          <w:ilvl w:val="0"/>
          <w:numId w:val="29"/>
        </w:numPr>
      </w:pPr>
      <w:r>
        <w:t>Modernizace poplachového detektoru určeného pro ochranu skleněných ploch,</w:t>
      </w:r>
    </w:p>
    <w:p w14:paraId="770E774D" w14:textId="77777777" w:rsidR="00B732D9" w:rsidRDefault="00B732D9" w:rsidP="00B732D9">
      <w:pPr>
        <w:pStyle w:val="odststandard"/>
        <w:numPr>
          <w:ilvl w:val="0"/>
          <w:numId w:val="29"/>
        </w:numPr>
      </w:pPr>
      <w:r w:rsidRPr="00360B3E">
        <w:t>Rekonstrukce scénáře trestného činu v prostředí virtuální reality</w:t>
      </w:r>
      <w:r>
        <w:t>.</w:t>
      </w:r>
    </w:p>
    <w:p w14:paraId="0103B119" w14:textId="77777777" w:rsidR="00B732D9" w:rsidRDefault="00B732D9" w:rsidP="00B732D9">
      <w:pPr>
        <w:pStyle w:val="odststandard"/>
      </w:pPr>
      <w:r>
        <w:t xml:space="preserve">Aktuálně garant vede 8 doktorandů v doktorském studijním programu Bezpečnostní technologie, systémy a management a jednoho zahraničního doktoranda v doktorském studijním programu Automatické řízení a informatika. </w:t>
      </w:r>
      <w:r w:rsidRPr="00606A27">
        <w:t>Témata obhájených disertačních prací js</w:t>
      </w:r>
      <w:r>
        <w:t>ou</w:t>
      </w:r>
      <w:r w:rsidRPr="00606A27">
        <w:t xml:space="preserve"> směřována </w:t>
      </w:r>
      <w:r>
        <w:t xml:space="preserve">převážně </w:t>
      </w:r>
      <w:r w:rsidRPr="00606A27">
        <w:t xml:space="preserve">do bezpečnostní problematiky. </w:t>
      </w:r>
    </w:p>
    <w:p w14:paraId="05ADC3C2" w14:textId="77777777" w:rsidR="00B732D9" w:rsidRPr="00606A27" w:rsidRDefault="00B732D9" w:rsidP="00B732D9">
      <w:pPr>
        <w:pStyle w:val="odststandard"/>
      </w:pPr>
      <w:r>
        <w:t xml:space="preserve">Garant je členem vědeckých rad Fakulty bezpečnostního inženýrství VŠB-TO Ostrava, Fakulta </w:t>
      </w:r>
      <w:proofErr w:type="spellStart"/>
      <w:r>
        <w:t>bezpečnostného</w:t>
      </w:r>
      <w:proofErr w:type="spellEnd"/>
      <w:r>
        <w:t xml:space="preserve"> </w:t>
      </w:r>
      <w:proofErr w:type="spellStart"/>
      <w:r>
        <w:t>inženierstva</w:t>
      </w:r>
      <w:proofErr w:type="spellEnd"/>
      <w:r>
        <w:t xml:space="preserve"> Žilinské univerzity v Žilině a Fakulty logistiky a krizového řízení UTB ve Zlíně. Díky členství v těchto vědeckých radách je v kontaktu s odbornou komunitou v oboru.</w:t>
      </w:r>
    </w:p>
    <w:p w14:paraId="7CB80A49" w14:textId="763B9B61" w:rsidR="008C6736" w:rsidRPr="00805A54" w:rsidRDefault="00B732D9" w:rsidP="00B732D9">
      <w:pPr>
        <w:pStyle w:val="odststandard"/>
        <w:rPr>
          <w:rStyle w:val="pubyear"/>
        </w:rPr>
      </w:pPr>
      <w:r>
        <w:t>Profesor</w:t>
      </w:r>
      <w:r w:rsidRPr="00606A27">
        <w:t xml:space="preserve"> Adámek je garantem </w:t>
      </w:r>
      <w:r>
        <w:t xml:space="preserve">doktorského </w:t>
      </w:r>
      <w:r w:rsidRPr="00606A27">
        <w:t xml:space="preserve">studijního </w:t>
      </w:r>
      <w:r>
        <w:t>programu</w:t>
      </w:r>
      <w:r w:rsidRPr="00606A27">
        <w:t xml:space="preserve"> </w:t>
      </w:r>
      <w:bookmarkStart w:id="1056" w:name="OLE_LINK125"/>
      <w:bookmarkStart w:id="1057" w:name="OLE_LINK126"/>
      <w:r>
        <w:t xml:space="preserve">Bezpečnostní technologie, systémy a management </w:t>
      </w:r>
      <w:bookmarkEnd w:id="1056"/>
      <w:bookmarkEnd w:id="1057"/>
      <w:r w:rsidRPr="00606A27">
        <w:t>od roku 20</w:t>
      </w:r>
      <w:r>
        <w:t>1</w:t>
      </w:r>
      <w:r w:rsidRPr="00606A27">
        <w:t xml:space="preserve">9, svým přístupem dlouhodobě rozvíjí daný studijní obor. </w:t>
      </w:r>
      <w:bookmarkStart w:id="1058" w:name="OLE_LINK127"/>
      <w:bookmarkStart w:id="1059" w:name="OLE_LINK128"/>
      <w:r>
        <w:t xml:space="preserve">V rámci pedagogického procesu se podílí také na vzdělávání studentů v bakalářském i magisterském stupni studia studijních programů </w:t>
      </w:r>
      <w:proofErr w:type="spellStart"/>
      <w:r>
        <w:t>Bezpečnotní</w:t>
      </w:r>
      <w:proofErr w:type="spellEnd"/>
      <w:r>
        <w:t xml:space="preserve"> technologie, systémy a management. V bakalářském stupni studia přednáší předmět Technické prostředky bezpečnostních systémů, Elektrické obvody, Elektrotechnika. V magisterském stupni studia přednáší předmět Kamerové systémy, </w:t>
      </w:r>
      <w:proofErr w:type="spellStart"/>
      <w:r>
        <w:t>Mechatronické</w:t>
      </w:r>
      <w:proofErr w:type="spellEnd"/>
      <w:r>
        <w:t xml:space="preserve"> systémy. </w:t>
      </w:r>
      <w:bookmarkEnd w:id="1058"/>
      <w:bookmarkEnd w:id="1059"/>
      <w:r>
        <w:t xml:space="preserve">Dále je </w:t>
      </w:r>
      <w:r w:rsidRPr="00606A27">
        <w:t xml:space="preserve">třeba zmínit </w:t>
      </w:r>
      <w:r>
        <w:t xml:space="preserve">zásadní podíl garanta při </w:t>
      </w:r>
      <w:r w:rsidRPr="00606A27">
        <w:t>rozvoj</w:t>
      </w:r>
      <w:r>
        <w:t>i</w:t>
      </w:r>
      <w:r w:rsidRPr="00606A27">
        <w:t xml:space="preserve"> výukových laboratoří, a to laboratoře kamerových systémů, technických prostředků bezpečnostního průmyslu a laboratoře mikroelektroniky. </w:t>
      </w:r>
      <w:r w:rsidR="008C6736" w:rsidRPr="00805A54">
        <w:rPr>
          <w:rStyle w:val="pubyear"/>
        </w:rPr>
        <w:t xml:space="preserve"> </w:t>
      </w:r>
    </w:p>
    <w:p w14:paraId="3B6F9160" w14:textId="77777777" w:rsidR="008C6736" w:rsidRPr="00805A54" w:rsidRDefault="008C6736" w:rsidP="008C6736">
      <w:pPr>
        <w:pStyle w:val="Nadpis2"/>
        <w:rPr>
          <w:rStyle w:val="pubyear"/>
        </w:rPr>
      </w:pPr>
      <w:bookmarkStart w:id="1060" w:name="_Toc176123870"/>
      <w:r w:rsidRPr="00805A54">
        <w:rPr>
          <w:rStyle w:val="pubyear"/>
        </w:rPr>
        <w:t>Personální zabezpečení studijního programu</w:t>
      </w:r>
      <w:bookmarkEnd w:id="1060"/>
    </w:p>
    <w:p w14:paraId="4228D748" w14:textId="77777777" w:rsidR="008C6736" w:rsidRPr="00805A54" w:rsidRDefault="008C6736" w:rsidP="008C6736">
      <w:pPr>
        <w:pStyle w:val="Nadpis3"/>
        <w:rPr>
          <w:rStyle w:val="pubyear"/>
        </w:rPr>
      </w:pPr>
      <w:bookmarkStart w:id="1061" w:name="_Toc176123871"/>
      <w:r w:rsidRPr="00805A54">
        <w:rPr>
          <w:rStyle w:val="pubyear"/>
        </w:rPr>
        <w:t>Standardy 6.1-6.2: Zhodnocení celkového personálního zabezpečení studijního programu z hlediska naplnění standardů</w:t>
      </w:r>
      <w:bookmarkEnd w:id="1061"/>
      <w:r w:rsidRPr="00805A54">
        <w:rPr>
          <w:rStyle w:val="pubyear"/>
        </w:rPr>
        <w:t xml:space="preserve"> </w:t>
      </w:r>
    </w:p>
    <w:p w14:paraId="33D7C2F8" w14:textId="77777777" w:rsidR="008C6736" w:rsidRPr="00805A54" w:rsidRDefault="008C6736" w:rsidP="008C6736">
      <w:pPr>
        <w:pStyle w:val="odststandard"/>
        <w:rPr>
          <w:rStyle w:val="pubyear"/>
        </w:rPr>
      </w:pPr>
      <w:r w:rsidRPr="00805A54">
        <w:rPr>
          <w:rStyle w:val="pubyear"/>
        </w:rPr>
        <w:t xml:space="preserve">Personální zabezpečení doktorského studijního programu </w:t>
      </w:r>
      <w:proofErr w:type="spellStart"/>
      <w:r>
        <w:rPr>
          <w:rStyle w:val="pubyear"/>
        </w:rPr>
        <w:t>Security</w:t>
      </w:r>
      <w:proofErr w:type="spellEnd"/>
      <w:r>
        <w:rPr>
          <w:rStyle w:val="pubyear"/>
        </w:rPr>
        <w:t xml:space="preserve"> Technologies, Systems and Management</w:t>
      </w:r>
      <w:r w:rsidRPr="00805A54">
        <w:rPr>
          <w:rStyle w:val="pubyear"/>
        </w:rPr>
        <w:t xml:space="preserve"> splňuje standardy pro akreditaci daného typu studijního programu. Všichni garanti předmětů jsou zaměstnanci UTB ve Zlíně s celkovou týdenní pracovní dobou odpovídající stanovené týdenní pracovní době podle § 79 zákoníku práce, s pracovní smlouvou na dobu neurčitou. Počet akademických pracovníků zabezpečujících 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xml:space="preserve"> odpovídá typu studijního programu, oblasti vzdělávání 2 „Bezpečnostní obory“ dle Nařízení vlády č. 275 z roku 2016, formě studia, metodám výuky a předpokládanému počtu studentů. </w:t>
      </w:r>
    </w:p>
    <w:p w14:paraId="775F6774" w14:textId="77777777" w:rsidR="008C6736" w:rsidRPr="00805A54" w:rsidRDefault="008C6736" w:rsidP="008C6736">
      <w:pPr>
        <w:pStyle w:val="odststandard"/>
        <w:rPr>
          <w:rStyle w:val="pubyear"/>
        </w:rPr>
      </w:pPr>
      <w:r w:rsidRPr="00805A54">
        <w:rPr>
          <w:rStyle w:val="pubyear"/>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Jednotlivé stupně kariérního postupu (asistent – odborný asistent – docent – profesor) se pak odrážejí v odpovídajícím odměňování (Mzdový předpis UTB ve Zlíně).</w:t>
      </w:r>
    </w:p>
    <w:p w14:paraId="2210B24C" w14:textId="77777777" w:rsidR="008C6736" w:rsidRPr="00805A54" w:rsidRDefault="008C6736" w:rsidP="008C6736">
      <w:pPr>
        <w:pStyle w:val="odststandard"/>
        <w:rPr>
          <w:rStyle w:val="pubyear"/>
        </w:rPr>
      </w:pPr>
      <w:bookmarkStart w:id="1062" w:name="OLE_LINK149"/>
      <w:bookmarkStart w:id="1063" w:name="OLE_LINK150"/>
      <w:r w:rsidRPr="00805A54">
        <w:rPr>
          <w:rStyle w:val="pubyear"/>
        </w:rPr>
        <w:t>Ve studijním programu vyučují výhradně zkušení akademičtí pracovníci. Garanty předmětů jsou výhradně akademičtí pracovníci s titulem profesor nebo docent, do výuky jsou zapojeni i akademičtí pracovníci doposud bez těchto titulů (většina z nich se intenzivně připravuje na habilitační řízení). Studijní program je tedy zabezpečen pracovníky a odborníky, kteří mají příslušnou kvalifikaci pro zajištění jednotlivých studijních předmětů. Celková struktura akademických pracovníků zajišťujících studijní program odpovídá obsahu studijního programu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potřeba počítat s dalším posílením personálního zabezpečení studijního programu, co do počtu docentů a profesorů.</w:t>
      </w:r>
    </w:p>
    <w:bookmarkEnd w:id="1062"/>
    <w:bookmarkEnd w:id="1063"/>
    <w:p w14:paraId="7594C979" w14:textId="77777777" w:rsidR="008C6736" w:rsidRPr="00805A54" w:rsidRDefault="008C6736" w:rsidP="008C6736">
      <w:pPr>
        <w:pStyle w:val="odststandard"/>
        <w:rPr>
          <w:rStyle w:val="pubyear"/>
        </w:rPr>
      </w:pPr>
      <w:r w:rsidRPr="00805A54">
        <w:rPr>
          <w:rStyle w:val="pubyear"/>
        </w:rPr>
        <w:lastRenderedPageBreak/>
        <w:t>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68022C2D" w14:textId="77777777" w:rsidR="008C6736" w:rsidRPr="00805A54" w:rsidRDefault="008C6736" w:rsidP="008C6736">
      <w:pPr>
        <w:pStyle w:val="Nadpis3"/>
        <w:rPr>
          <w:rStyle w:val="pubyear"/>
        </w:rPr>
      </w:pPr>
      <w:bookmarkStart w:id="1064" w:name="_Toc176123872"/>
      <w:r w:rsidRPr="00805A54">
        <w:rPr>
          <w:rStyle w:val="pubyear"/>
        </w:rPr>
        <w:t>Standard 6.3:</w:t>
      </w:r>
      <w:bookmarkEnd w:id="1064"/>
    </w:p>
    <w:p w14:paraId="3665B90D" w14:textId="77777777" w:rsidR="008C6736" w:rsidRPr="00805A54" w:rsidRDefault="008C6736" w:rsidP="008C6736">
      <w:pPr>
        <w:pStyle w:val="odststandard"/>
        <w:rPr>
          <w:rStyle w:val="pubyear"/>
        </w:rPr>
      </w:pPr>
      <w:bookmarkStart w:id="1065" w:name="OLE_LINK221"/>
      <w:bookmarkStart w:id="1066" w:name="OLE_LINK222"/>
      <w:r w:rsidRPr="00805A54">
        <w:rPr>
          <w:rStyle w:val="pubyear"/>
        </w:rPr>
        <w:t>Doktorský studijní program, včetně výuky, konzultací k jednotlivým předmětům a tématu disertační práce, je realizován v sídle školy, tedy na adrese Nad Stráněmi 4511, 760 05 Zlín.</w:t>
      </w:r>
      <w:bookmarkEnd w:id="1065"/>
      <w:bookmarkEnd w:id="1066"/>
    </w:p>
    <w:p w14:paraId="7779077A" w14:textId="77777777" w:rsidR="008C6736" w:rsidRPr="00805A54" w:rsidRDefault="008C6736" w:rsidP="008C6736">
      <w:pPr>
        <w:pStyle w:val="Nadpis3"/>
        <w:rPr>
          <w:rStyle w:val="pubyear"/>
        </w:rPr>
      </w:pPr>
      <w:bookmarkStart w:id="1067" w:name="_Toc176123873"/>
      <w:r w:rsidRPr="00805A54">
        <w:rPr>
          <w:rStyle w:val="pubyear"/>
        </w:rPr>
        <w:t>Standardy 6.4: Personální zabezpečení předmětů profilujícího základu</w:t>
      </w:r>
      <w:bookmarkEnd w:id="1067"/>
      <w:r w:rsidRPr="00805A54">
        <w:rPr>
          <w:rStyle w:val="pubyear"/>
        </w:rPr>
        <w:t xml:space="preserve"> </w:t>
      </w:r>
    </w:p>
    <w:p w14:paraId="7920D8C4" w14:textId="77777777" w:rsidR="008C6736" w:rsidRPr="00805A54" w:rsidRDefault="008C6736" w:rsidP="008C6736">
      <w:pPr>
        <w:pStyle w:val="odststandard"/>
        <w:rPr>
          <w:rStyle w:val="pubyear"/>
        </w:rPr>
      </w:pPr>
      <w:r w:rsidRPr="00805A54">
        <w:rPr>
          <w:rStyle w:val="pubyear"/>
        </w:rPr>
        <w:t xml:space="preserve">Vyučující jednotlivých předmětů jsou uvedeni v příloze BII-b akreditační žádosti. Následující seznam uvádí výši pracovního úvazku a dobu platnosti smlouvy u jednotlivých vyučujících a zkoušejících. </w:t>
      </w:r>
      <w:bookmarkStart w:id="1068" w:name="OLE_LINK129"/>
      <w:bookmarkStart w:id="1069" w:name="OLE_LINK130"/>
      <w:r w:rsidRPr="00805A54">
        <w:rPr>
          <w:rStyle w:val="pubyear"/>
        </w:rPr>
        <w:t xml:space="preserve">Z přehledu je zřejmé, že minimálně na dobu udělení akreditace je plnohodnotně zajištěno personální zabezpečení všech předmětů. V případě, kdy bezprostředně hrozí ukončení pracovního vztahu, je již v současnosti uvažováno nad budoucí náhradou </w:t>
      </w:r>
      <w:proofErr w:type="gramStart"/>
      <w:r w:rsidRPr="00805A54">
        <w:rPr>
          <w:rStyle w:val="pubyear"/>
        </w:rPr>
        <w:t>garanta</w:t>
      </w:r>
      <w:proofErr w:type="gramEnd"/>
      <w:r w:rsidRPr="00805A54">
        <w:rPr>
          <w:rStyle w:val="pubyear"/>
        </w:rPr>
        <w:t xml:space="preserve"> popřípadě vyučujícího pro studijní předmět.</w:t>
      </w:r>
      <w:bookmarkEnd w:id="1068"/>
      <w:bookmarkEnd w:id="1069"/>
    </w:p>
    <w:p w14:paraId="7C28C45F" w14:textId="77777777" w:rsidR="008C6736" w:rsidRPr="00452CF2" w:rsidRDefault="008C6736" w:rsidP="008C6736">
      <w:pPr>
        <w:pStyle w:val="odststandard"/>
        <w:ind w:left="709" w:hanging="567"/>
        <w:rPr>
          <w:rStyle w:val="pubyear"/>
          <w:szCs w:val="22"/>
        </w:rPr>
      </w:pPr>
      <w:r w:rsidRPr="00153A7B">
        <w:rPr>
          <w:rStyle w:val="pubyear"/>
          <w:szCs w:val="22"/>
        </w:rPr>
        <w:t>prof. Mgr. Milan Adámek, Ph.D. – Fakulta aplikované informatiky, plný pracovní úvazek, smlouva na dobu neurčitou.</w:t>
      </w:r>
    </w:p>
    <w:p w14:paraId="43026360" w14:textId="77777777" w:rsidR="008C6736" w:rsidRPr="00007B99" w:rsidRDefault="008C6736" w:rsidP="008C6736">
      <w:pPr>
        <w:pStyle w:val="odststandard"/>
        <w:ind w:left="709" w:hanging="567"/>
        <w:rPr>
          <w:rStyle w:val="pubyear"/>
          <w:szCs w:val="22"/>
        </w:rPr>
      </w:pPr>
      <w:r w:rsidRPr="00007B99">
        <w:rPr>
          <w:rStyle w:val="pubyear"/>
          <w:szCs w:val="22"/>
        </w:rPr>
        <w:t>RNDr. Martin Fajkus, Ph.D. – Fakulta aplikované informatiky, plný pracovní úvazek, smlouva na dobu neurčitou.</w:t>
      </w:r>
    </w:p>
    <w:p w14:paraId="4DAB453F" w14:textId="77777777" w:rsidR="008C6736" w:rsidRPr="00007B99" w:rsidRDefault="008C6736" w:rsidP="008C6736">
      <w:pPr>
        <w:pStyle w:val="odststandard"/>
        <w:ind w:left="709" w:hanging="567"/>
        <w:rPr>
          <w:rStyle w:val="pubyear"/>
          <w:szCs w:val="22"/>
        </w:rPr>
      </w:pPr>
      <w:r w:rsidRPr="00007B99">
        <w:rPr>
          <w:rStyle w:val="pubyear"/>
          <w:szCs w:val="22"/>
        </w:rPr>
        <w:t>prof. Ing. Martin Hromada, Ph.D. – Fakulta aplikované informatiky, plný pracovní úvazek, smlouva na dobu neurčitou.</w:t>
      </w:r>
    </w:p>
    <w:p w14:paraId="3E8C66E4" w14:textId="77777777" w:rsidR="008C6736" w:rsidRPr="00452CF2" w:rsidRDefault="008C6736" w:rsidP="008C6736">
      <w:pPr>
        <w:tabs>
          <w:tab w:val="left" w:pos="2835"/>
        </w:tabs>
        <w:spacing w:before="120" w:after="120" w:line="259" w:lineRule="auto"/>
        <w:ind w:left="708" w:hanging="566"/>
        <w:rPr>
          <w:rStyle w:val="pubyear"/>
          <w:rFonts w:eastAsia="Calibri"/>
          <w:sz w:val="22"/>
          <w:szCs w:val="22"/>
        </w:rPr>
      </w:pPr>
      <w:bookmarkStart w:id="1070" w:name="OLE_LINK131"/>
      <w:bookmarkStart w:id="1071" w:name="OLE_LINK132"/>
      <w:r w:rsidRPr="00153A7B">
        <w:rPr>
          <w:rStyle w:val="pubyear"/>
          <w:rFonts w:eastAsia="Calibri"/>
          <w:sz w:val="22"/>
          <w:szCs w:val="22"/>
          <w:rPrChange w:id="1072" w:author="Jiří Vojtěšek" w:date="2024-10-30T10:55:00Z">
            <w:rPr>
              <w:rStyle w:val="pubyear"/>
              <w:rFonts w:eastAsia="Calibri"/>
            </w:rPr>
          </w:rPrChange>
        </w:rPr>
        <w:t xml:space="preserve">doc. Ing. Bronislav </w:t>
      </w:r>
      <w:proofErr w:type="spellStart"/>
      <w:r w:rsidRPr="00153A7B">
        <w:rPr>
          <w:rStyle w:val="pubyear"/>
          <w:rFonts w:eastAsia="Calibri"/>
          <w:sz w:val="22"/>
          <w:szCs w:val="22"/>
          <w:rPrChange w:id="1073" w:author="Jiří Vojtěšek" w:date="2024-10-30T10:55:00Z">
            <w:rPr>
              <w:rStyle w:val="pubyear"/>
              <w:rFonts w:eastAsia="Calibri"/>
            </w:rPr>
          </w:rPrChange>
        </w:rPr>
        <w:t>Chramcov</w:t>
      </w:r>
      <w:proofErr w:type="spellEnd"/>
      <w:r w:rsidRPr="00153A7B">
        <w:rPr>
          <w:rStyle w:val="pubyear"/>
          <w:rFonts w:eastAsia="Calibri"/>
          <w:sz w:val="22"/>
          <w:szCs w:val="22"/>
          <w:rPrChange w:id="1074" w:author="Jiří Vojtěšek" w:date="2024-10-30T10:55:00Z">
            <w:rPr>
              <w:rStyle w:val="pubyear"/>
              <w:rFonts w:eastAsia="Calibri"/>
            </w:rPr>
          </w:rPrChange>
        </w:rPr>
        <w:t>, Ph.D. – Fakulta aplikované informatiky, plný pracovní úvazek, smlouva na dobu neurčitou.</w:t>
      </w:r>
    </w:p>
    <w:bookmarkEnd w:id="1070"/>
    <w:bookmarkEnd w:id="1071"/>
    <w:p w14:paraId="2B540CF9" w14:textId="77777777" w:rsidR="008C6736" w:rsidRPr="00153A7B" w:rsidRDefault="008C6736" w:rsidP="008C6736">
      <w:pPr>
        <w:pStyle w:val="odststandard"/>
        <w:ind w:left="709" w:hanging="567"/>
        <w:rPr>
          <w:rStyle w:val="pubyear"/>
          <w:szCs w:val="22"/>
          <w:rPrChange w:id="1075" w:author="Jiří Vojtěšek" w:date="2024-10-30T10:55:00Z">
            <w:rPr>
              <w:rStyle w:val="pubyear"/>
              <w:sz w:val="20"/>
              <w:szCs w:val="20"/>
            </w:rPr>
          </w:rPrChange>
        </w:rPr>
      </w:pPr>
      <w:r w:rsidRPr="00153A7B">
        <w:rPr>
          <w:rStyle w:val="pubyear"/>
          <w:szCs w:val="22"/>
        </w:rPr>
        <w:t>prof. Mgr. Roman Jašek, Ph.D. – Fakulta aplikované informatiky, plný pracovní úvazek, smlouva na dobu neurčitou.</w:t>
      </w:r>
    </w:p>
    <w:p w14:paraId="5282859F" w14:textId="77777777" w:rsidR="008C6736" w:rsidRPr="00007B99" w:rsidRDefault="008C6736" w:rsidP="008C6736">
      <w:pPr>
        <w:pStyle w:val="odststandard"/>
        <w:ind w:left="709" w:hanging="567"/>
        <w:rPr>
          <w:rStyle w:val="pubyear"/>
          <w:szCs w:val="22"/>
        </w:rPr>
      </w:pPr>
      <w:r w:rsidRPr="00452CF2">
        <w:rPr>
          <w:rStyle w:val="pubyear"/>
          <w:szCs w:val="22"/>
        </w:rPr>
        <w:t>prof. Ing. Zuzana Komínková – Oplatková, Ph.D. – Fakulta aplikované informatiky, plný pracovní úvazek, smlouva na d</w:t>
      </w:r>
      <w:r w:rsidRPr="00007B99">
        <w:rPr>
          <w:rStyle w:val="pubyear"/>
          <w:szCs w:val="22"/>
        </w:rPr>
        <w:t>obu neurčitou.</w:t>
      </w:r>
    </w:p>
    <w:p w14:paraId="744D0471" w14:textId="18D8983F" w:rsidR="008C6736" w:rsidRPr="00007B99" w:rsidDel="005206CA" w:rsidRDefault="008C6736" w:rsidP="008C6736">
      <w:pPr>
        <w:tabs>
          <w:tab w:val="left" w:pos="2835"/>
        </w:tabs>
        <w:spacing w:before="120" w:after="120" w:line="259" w:lineRule="auto"/>
        <w:ind w:left="708" w:hanging="566"/>
        <w:rPr>
          <w:del w:id="1076" w:author="Jiří Vojtěšek" w:date="2024-10-30T10:55:00Z"/>
          <w:rStyle w:val="pubyear"/>
          <w:sz w:val="22"/>
          <w:szCs w:val="22"/>
        </w:rPr>
      </w:pPr>
      <w:del w:id="1077" w:author="Jiří Vojtěšek" w:date="2024-10-30T10:55:00Z">
        <w:r w:rsidRPr="00007B99" w:rsidDel="005206CA">
          <w:rPr>
            <w:rStyle w:val="pubyear"/>
            <w:rFonts w:eastAsia="Calibri"/>
            <w:sz w:val="22"/>
            <w:szCs w:val="22"/>
          </w:rPr>
          <w:delText>Ing. Lukáš Králík, Ph.D. – Fakulta aplikované informatiky, plný pracovní úvazek, smlouva na dobu neurčitou.</w:delText>
        </w:r>
      </w:del>
    </w:p>
    <w:p w14:paraId="49B06188" w14:textId="77777777" w:rsidR="008C6736" w:rsidRPr="00153A7B" w:rsidRDefault="008C6736" w:rsidP="008C6736">
      <w:pPr>
        <w:pStyle w:val="odststandard"/>
        <w:ind w:left="709" w:hanging="567"/>
        <w:rPr>
          <w:rStyle w:val="pubyear"/>
          <w:szCs w:val="22"/>
          <w:rPrChange w:id="1078" w:author="Jiří Vojtěšek" w:date="2024-10-30T10:55:00Z">
            <w:rPr>
              <w:rStyle w:val="pubyear"/>
              <w:sz w:val="20"/>
              <w:szCs w:val="20"/>
            </w:rPr>
          </w:rPrChange>
        </w:rPr>
      </w:pPr>
      <w:r w:rsidRPr="00153A7B">
        <w:rPr>
          <w:rStyle w:val="pubyear"/>
          <w:szCs w:val="22"/>
        </w:rPr>
        <w:t xml:space="preserve">doc. RNDr. Vojtěch </w:t>
      </w:r>
      <w:proofErr w:type="spellStart"/>
      <w:r w:rsidRPr="00153A7B">
        <w:rPr>
          <w:rStyle w:val="pubyear"/>
          <w:szCs w:val="22"/>
        </w:rPr>
        <w:t>Křesálek</w:t>
      </w:r>
      <w:proofErr w:type="spellEnd"/>
      <w:r w:rsidRPr="00153A7B">
        <w:rPr>
          <w:rStyle w:val="pubyear"/>
          <w:szCs w:val="22"/>
        </w:rPr>
        <w:t>, CSc. – Fakulta aplikované informatiky, plný pracovn</w:t>
      </w:r>
      <w:r w:rsidRPr="00452CF2">
        <w:rPr>
          <w:rStyle w:val="pubyear"/>
          <w:szCs w:val="22"/>
        </w:rPr>
        <w:t>í úvazek, smlouva na dobu neurčitou. V případě odchod</w:t>
      </w:r>
      <w:r w:rsidRPr="00007B99">
        <w:rPr>
          <w:rStyle w:val="pubyear"/>
          <w:szCs w:val="22"/>
        </w:rPr>
        <w:t xml:space="preserve">u pracovníka do důchodu bude předměty zajišťovat doc. Ing. Martin </w:t>
      </w:r>
      <w:proofErr w:type="spellStart"/>
      <w:r w:rsidRPr="00007B99">
        <w:rPr>
          <w:rStyle w:val="pubyear"/>
          <w:szCs w:val="22"/>
        </w:rPr>
        <w:t>Pospíšilík</w:t>
      </w:r>
      <w:proofErr w:type="spellEnd"/>
      <w:r w:rsidRPr="00007B99">
        <w:rPr>
          <w:rStyle w:val="pubyear"/>
          <w:szCs w:val="22"/>
        </w:rPr>
        <w:t>, Ph.D. a Ing. Milan Navrátil, Ph.D. U druhého jmenovaného je již zahájeno habilitačního řízení.</w:t>
      </w:r>
    </w:p>
    <w:p w14:paraId="0E9A6943" w14:textId="77777777" w:rsidR="008C6736" w:rsidRPr="00452CF2" w:rsidRDefault="008C6736" w:rsidP="008C6736">
      <w:pPr>
        <w:tabs>
          <w:tab w:val="left" w:pos="2835"/>
        </w:tabs>
        <w:spacing w:before="120" w:after="120" w:line="259" w:lineRule="auto"/>
        <w:ind w:left="708" w:hanging="566"/>
        <w:rPr>
          <w:rStyle w:val="pubyear"/>
          <w:rFonts w:eastAsia="Calibri"/>
          <w:sz w:val="22"/>
          <w:szCs w:val="22"/>
        </w:rPr>
      </w:pPr>
      <w:bookmarkStart w:id="1079" w:name="OLE_LINK133"/>
      <w:bookmarkStart w:id="1080" w:name="OLE_LINK134"/>
      <w:r w:rsidRPr="00153A7B">
        <w:rPr>
          <w:rStyle w:val="pubyear"/>
          <w:rFonts w:eastAsia="Calibri"/>
          <w:sz w:val="22"/>
          <w:szCs w:val="22"/>
          <w:rPrChange w:id="1081" w:author="Jiří Vojtěšek" w:date="2024-10-30T10:55:00Z">
            <w:rPr>
              <w:rStyle w:val="pubyear"/>
              <w:rFonts w:eastAsia="Calibri"/>
            </w:rPr>
          </w:rPrChange>
        </w:rPr>
        <w:t>Ing. Pavel Martinek, Ph.D. – Fakulta aplikované informatiky, plný pracovní úvazek, smlouva na dobu neurčitou.</w:t>
      </w:r>
    </w:p>
    <w:p w14:paraId="54C4F46C" w14:textId="77777777" w:rsidR="008C6736" w:rsidRPr="00153A7B" w:rsidRDefault="008C6736" w:rsidP="008C6736">
      <w:pPr>
        <w:tabs>
          <w:tab w:val="left" w:pos="2835"/>
        </w:tabs>
        <w:spacing w:before="120" w:after="120" w:line="259" w:lineRule="auto"/>
        <w:ind w:left="708" w:hanging="566"/>
        <w:rPr>
          <w:rStyle w:val="pubyear"/>
          <w:sz w:val="22"/>
          <w:szCs w:val="22"/>
          <w:rPrChange w:id="1082" w:author="Jiří Vojtěšek" w:date="2024-10-30T10:55:00Z">
            <w:rPr>
              <w:rStyle w:val="pubyear"/>
            </w:rPr>
          </w:rPrChange>
        </w:rPr>
      </w:pPr>
      <w:r w:rsidRPr="00153A7B">
        <w:rPr>
          <w:rStyle w:val="pubyear"/>
          <w:rFonts w:eastAsia="Calibri"/>
          <w:sz w:val="22"/>
          <w:szCs w:val="22"/>
          <w:rPrChange w:id="1083" w:author="Jiří Vojtěšek" w:date="2024-10-30T10:55:00Z">
            <w:rPr>
              <w:rStyle w:val="pubyear"/>
              <w:rFonts w:eastAsia="Calibri"/>
            </w:rPr>
          </w:rPrChange>
        </w:rPr>
        <w:t>Ing. Milan Navrátil, Ph.D. – Fakulta aplikované informatiky, plný pracovní úvazek, smlouva na dobu neurčitou. Aktuálně je u tohoto akademického pracovníka zahájeno habilitačního řízení.</w:t>
      </w:r>
    </w:p>
    <w:p w14:paraId="22E1BF35" w14:textId="77777777" w:rsidR="008C6736" w:rsidRPr="00153A7B" w:rsidRDefault="008C6736" w:rsidP="008C6736">
      <w:pPr>
        <w:tabs>
          <w:tab w:val="left" w:pos="2835"/>
        </w:tabs>
        <w:spacing w:before="120" w:after="120" w:line="259" w:lineRule="auto"/>
        <w:ind w:left="708" w:hanging="566"/>
        <w:rPr>
          <w:rStyle w:val="pubyear"/>
          <w:sz w:val="22"/>
          <w:szCs w:val="22"/>
          <w:rPrChange w:id="1084" w:author="Jiří Vojtěšek" w:date="2024-10-30T10:55:00Z">
            <w:rPr>
              <w:rStyle w:val="pubyear"/>
            </w:rPr>
          </w:rPrChange>
        </w:rPr>
      </w:pPr>
      <w:bookmarkStart w:id="1085" w:name="OLE_LINK42"/>
      <w:bookmarkStart w:id="1086" w:name="OLE_LINK43"/>
      <w:r w:rsidRPr="00153A7B">
        <w:rPr>
          <w:rStyle w:val="pubyear"/>
          <w:rFonts w:eastAsia="Calibri"/>
          <w:sz w:val="22"/>
          <w:szCs w:val="22"/>
          <w:rPrChange w:id="1087" w:author="Jiří Vojtěšek" w:date="2024-10-30T10:55:00Z">
            <w:rPr>
              <w:rStyle w:val="pubyear"/>
              <w:rFonts w:eastAsia="Calibri"/>
            </w:rPr>
          </w:rPrChange>
        </w:rPr>
        <w:t xml:space="preserve">doc. Ing. Martin </w:t>
      </w:r>
      <w:proofErr w:type="spellStart"/>
      <w:r w:rsidRPr="00153A7B">
        <w:rPr>
          <w:rStyle w:val="pubyear"/>
          <w:rFonts w:eastAsia="Calibri"/>
          <w:sz w:val="22"/>
          <w:szCs w:val="22"/>
          <w:rPrChange w:id="1088" w:author="Jiří Vojtěšek" w:date="2024-10-30T10:55:00Z">
            <w:rPr>
              <w:rStyle w:val="pubyear"/>
              <w:rFonts w:eastAsia="Calibri"/>
            </w:rPr>
          </w:rPrChange>
        </w:rPr>
        <w:t>Pospíšilík</w:t>
      </w:r>
      <w:proofErr w:type="spellEnd"/>
      <w:r w:rsidRPr="00153A7B">
        <w:rPr>
          <w:rStyle w:val="pubyear"/>
          <w:rFonts w:eastAsia="Calibri"/>
          <w:sz w:val="22"/>
          <w:szCs w:val="22"/>
          <w:rPrChange w:id="1089" w:author="Jiří Vojtěšek" w:date="2024-10-30T10:55:00Z">
            <w:rPr>
              <w:rStyle w:val="pubyear"/>
              <w:rFonts w:eastAsia="Calibri"/>
            </w:rPr>
          </w:rPrChange>
        </w:rPr>
        <w:t xml:space="preserve">, Ph.D. – Fakulta aplikované informatiky, plný pracovní úvazek, smlouva na dobu neurčitou. </w:t>
      </w:r>
    </w:p>
    <w:bookmarkEnd w:id="1079"/>
    <w:bookmarkEnd w:id="1080"/>
    <w:bookmarkEnd w:id="1085"/>
    <w:bookmarkEnd w:id="1086"/>
    <w:p w14:paraId="49712447" w14:textId="77777777" w:rsidR="008C6736" w:rsidRPr="00153A7B" w:rsidRDefault="008C6736" w:rsidP="008C6736">
      <w:pPr>
        <w:pStyle w:val="odststandard"/>
        <w:ind w:left="709" w:hanging="567"/>
        <w:rPr>
          <w:rStyle w:val="pubyear"/>
          <w:szCs w:val="22"/>
          <w:rPrChange w:id="1090" w:author="Jiří Vojtěšek" w:date="2024-10-30T10:55:00Z">
            <w:rPr>
              <w:rStyle w:val="pubyear"/>
              <w:sz w:val="20"/>
              <w:szCs w:val="20"/>
            </w:rPr>
          </w:rPrChange>
        </w:rPr>
      </w:pPr>
      <w:r w:rsidRPr="00153A7B">
        <w:rPr>
          <w:rStyle w:val="pubyear"/>
          <w:szCs w:val="22"/>
        </w:rPr>
        <w:t>prof. Ing. Roman Prokop, CSc. – Fakulta aplikované informatiky, plný pracovní úvazek, smlouva na dobu neurčitou. V případě odch</w:t>
      </w:r>
      <w:r w:rsidRPr="00452CF2">
        <w:rPr>
          <w:rStyle w:val="pubyear"/>
          <w:szCs w:val="22"/>
        </w:rPr>
        <w:t>odu pracovníka do důchodu bude předmět garant</w:t>
      </w:r>
      <w:r w:rsidRPr="00007B99">
        <w:rPr>
          <w:rStyle w:val="pubyear"/>
          <w:szCs w:val="22"/>
        </w:rPr>
        <w:t xml:space="preserve">ovat Ing. Pavel Martínek, Ph.D. </w:t>
      </w:r>
    </w:p>
    <w:p w14:paraId="14899156" w14:textId="77777777" w:rsidR="008C6736" w:rsidRPr="00007B99" w:rsidRDefault="008C6736" w:rsidP="008C6736">
      <w:pPr>
        <w:pStyle w:val="odststandard"/>
        <w:ind w:left="709" w:hanging="567"/>
        <w:rPr>
          <w:rStyle w:val="pubyear"/>
          <w:szCs w:val="22"/>
        </w:rPr>
      </w:pPr>
      <w:r w:rsidRPr="00452CF2">
        <w:rPr>
          <w:rStyle w:val="pubyear"/>
          <w:szCs w:val="22"/>
        </w:rPr>
        <w:t>doc. Ing. Zdena Prokopová, CSc. – Fakulta aplikované informatiky, plný pracovní úvazek, smlouva na dobu neurčitou.</w:t>
      </w:r>
    </w:p>
    <w:p w14:paraId="7C99460A" w14:textId="77777777" w:rsidR="008C6736" w:rsidRPr="00007B99" w:rsidRDefault="008C6736" w:rsidP="008C6736">
      <w:pPr>
        <w:pStyle w:val="odststandard"/>
        <w:ind w:left="709" w:hanging="567"/>
        <w:rPr>
          <w:rStyle w:val="pubyear"/>
          <w:szCs w:val="22"/>
        </w:rPr>
      </w:pPr>
      <w:r w:rsidRPr="00007B99">
        <w:rPr>
          <w:rStyle w:val="pubyear"/>
          <w:szCs w:val="22"/>
        </w:rPr>
        <w:t>Mgr. Jana Řezníčková, Ph.D. – Fakulta aplikované informatiky, plný pracovní úvazek, smlouva na dobu neurčitou.</w:t>
      </w:r>
    </w:p>
    <w:p w14:paraId="1F20D782" w14:textId="77777777" w:rsidR="008C6736" w:rsidRPr="00007B99" w:rsidRDefault="008C6736" w:rsidP="008C6736">
      <w:pPr>
        <w:pStyle w:val="odststandard"/>
        <w:ind w:left="709" w:hanging="567"/>
        <w:rPr>
          <w:rStyle w:val="pubyear"/>
          <w:szCs w:val="22"/>
        </w:rPr>
      </w:pPr>
      <w:r w:rsidRPr="00007B99">
        <w:rPr>
          <w:rStyle w:val="pubyear"/>
          <w:szCs w:val="22"/>
        </w:rPr>
        <w:t xml:space="preserve">Ing. Dagmar Svobodová, </w:t>
      </w:r>
      <w:proofErr w:type="spellStart"/>
      <w:r w:rsidRPr="00007B99">
        <w:rPr>
          <w:rStyle w:val="pubyear"/>
          <w:szCs w:val="22"/>
        </w:rPr>
        <w:t>MSc</w:t>
      </w:r>
      <w:proofErr w:type="spellEnd"/>
      <w:r w:rsidRPr="00007B99">
        <w:rPr>
          <w:rStyle w:val="pubyear"/>
          <w:szCs w:val="22"/>
        </w:rPr>
        <w:t>. – Fakulta humanitních studií, plný pracovní úvazek, smlouva na dobu neurčitou.</w:t>
      </w:r>
    </w:p>
    <w:p w14:paraId="49F86307" w14:textId="77777777" w:rsidR="008C6736" w:rsidRPr="00452CF2" w:rsidRDefault="008C6736" w:rsidP="008C6736">
      <w:pPr>
        <w:tabs>
          <w:tab w:val="left" w:pos="2835"/>
        </w:tabs>
        <w:spacing w:before="120" w:after="120" w:line="259" w:lineRule="auto"/>
        <w:ind w:left="708" w:hanging="566"/>
        <w:rPr>
          <w:rStyle w:val="pubyear"/>
          <w:rFonts w:eastAsia="Calibri"/>
          <w:sz w:val="22"/>
          <w:szCs w:val="22"/>
        </w:rPr>
      </w:pPr>
      <w:bookmarkStart w:id="1091" w:name="OLE_LINK40"/>
      <w:bookmarkStart w:id="1092" w:name="OLE_LINK41"/>
      <w:bookmarkStart w:id="1093" w:name="OLE_LINK135"/>
      <w:bookmarkStart w:id="1094" w:name="OLE_LINK136"/>
      <w:r w:rsidRPr="00153A7B">
        <w:rPr>
          <w:rStyle w:val="pubyear"/>
          <w:rFonts w:eastAsia="Calibri"/>
          <w:sz w:val="22"/>
          <w:szCs w:val="22"/>
          <w:rPrChange w:id="1095" w:author="Jiří Vojtěšek" w:date="2024-10-30T10:55:00Z">
            <w:rPr>
              <w:rStyle w:val="pubyear"/>
              <w:rFonts w:eastAsia="Calibri"/>
            </w:rPr>
          </w:rPrChange>
        </w:rPr>
        <w:t>doc. Ing. Martin Sysel, Ph.D. – Fakulta aplikované informatiky, plný pracovní úvazek, smlouva na dobu neurčitou.</w:t>
      </w:r>
    </w:p>
    <w:p w14:paraId="58FBE459" w14:textId="73A148C9" w:rsidR="008C6736" w:rsidRPr="00007B99" w:rsidDel="005206CA" w:rsidRDefault="008C6736" w:rsidP="008C6736">
      <w:pPr>
        <w:tabs>
          <w:tab w:val="left" w:pos="2835"/>
        </w:tabs>
        <w:spacing w:before="120" w:after="120" w:line="259" w:lineRule="auto"/>
        <w:ind w:left="708" w:hanging="566"/>
        <w:rPr>
          <w:del w:id="1096" w:author="Jiří Vojtěšek" w:date="2024-10-30T10:55:00Z"/>
          <w:rStyle w:val="pubyear"/>
          <w:sz w:val="22"/>
          <w:szCs w:val="22"/>
        </w:rPr>
      </w:pPr>
      <w:del w:id="1097" w:author="Jiří Vojtěšek" w:date="2024-10-30T10:55:00Z">
        <w:r w:rsidRPr="00007B99" w:rsidDel="005206CA">
          <w:rPr>
            <w:rStyle w:val="pubyear"/>
            <w:rFonts w:eastAsia="Calibri"/>
            <w:sz w:val="22"/>
            <w:szCs w:val="22"/>
          </w:rPr>
          <w:delText>Ing. David Šaur, Ph.D. – Fakulta aplikované informatiky, plný pracovní úvazek, smlouva do 30. 6. 2025.</w:delText>
        </w:r>
      </w:del>
    </w:p>
    <w:bookmarkEnd w:id="1091"/>
    <w:bookmarkEnd w:id="1092"/>
    <w:bookmarkEnd w:id="1093"/>
    <w:bookmarkEnd w:id="1094"/>
    <w:p w14:paraId="52741E3F" w14:textId="77777777" w:rsidR="008C6736" w:rsidRPr="00153A7B" w:rsidRDefault="008C6736" w:rsidP="008C6736">
      <w:pPr>
        <w:pStyle w:val="odststandard"/>
        <w:ind w:left="709" w:hanging="567"/>
        <w:rPr>
          <w:rStyle w:val="pubyear"/>
          <w:szCs w:val="22"/>
          <w:rPrChange w:id="1098" w:author="Jiří Vojtěšek" w:date="2024-10-30T10:55:00Z">
            <w:rPr>
              <w:rStyle w:val="pubyear"/>
              <w:sz w:val="20"/>
              <w:szCs w:val="20"/>
            </w:rPr>
          </w:rPrChange>
        </w:rPr>
      </w:pPr>
      <w:r w:rsidRPr="00153A7B">
        <w:rPr>
          <w:rStyle w:val="pubyear"/>
          <w:szCs w:val="22"/>
        </w:rPr>
        <w:t>prof. Ing. Romana Šenkeřík, Ph.D. – Fakulta aplikované informatiky, plný pracovní úvazek, smlouva na dobu neurčitou.</w:t>
      </w:r>
    </w:p>
    <w:p w14:paraId="4BB930A7" w14:textId="77777777" w:rsidR="008C6736" w:rsidRPr="00452CF2" w:rsidRDefault="008C6736" w:rsidP="008C6736">
      <w:pPr>
        <w:tabs>
          <w:tab w:val="left" w:pos="2835"/>
        </w:tabs>
        <w:spacing w:before="120" w:after="120" w:line="259" w:lineRule="auto"/>
        <w:ind w:left="708" w:hanging="566"/>
        <w:rPr>
          <w:rStyle w:val="pubyear"/>
          <w:rFonts w:eastAsia="Calibri"/>
          <w:sz w:val="22"/>
          <w:szCs w:val="22"/>
        </w:rPr>
      </w:pPr>
      <w:r w:rsidRPr="00153A7B">
        <w:rPr>
          <w:rStyle w:val="pubyear"/>
          <w:rFonts w:eastAsia="Calibri"/>
          <w:sz w:val="22"/>
          <w:szCs w:val="22"/>
          <w:rPrChange w:id="1099" w:author="Jiří Vojtěšek" w:date="2024-10-30T10:55:00Z">
            <w:rPr>
              <w:rStyle w:val="pubyear"/>
              <w:rFonts w:eastAsia="Calibri"/>
            </w:rPr>
          </w:rPrChange>
        </w:rPr>
        <w:t>doc. Ing. Petr Šilhavý, Ph.D. – Fakulta aplikované informatiky, plný pracovní úvazek, smlouva na dobu neurčitou.</w:t>
      </w:r>
    </w:p>
    <w:p w14:paraId="1A8C4160" w14:textId="747F2350" w:rsidR="008C6736" w:rsidRPr="00007B99" w:rsidDel="005206CA" w:rsidRDefault="008C6736" w:rsidP="008C6736">
      <w:pPr>
        <w:tabs>
          <w:tab w:val="left" w:pos="2835"/>
        </w:tabs>
        <w:spacing w:before="120" w:after="120" w:line="259" w:lineRule="auto"/>
        <w:ind w:left="708" w:hanging="566"/>
        <w:rPr>
          <w:del w:id="1100" w:author="Jiří Vojtěšek" w:date="2024-10-30T10:55:00Z"/>
          <w:rStyle w:val="pubyear"/>
          <w:sz w:val="22"/>
          <w:szCs w:val="22"/>
        </w:rPr>
      </w:pPr>
      <w:del w:id="1101" w:author="Jiří Vojtěšek" w:date="2024-10-30T10:55:00Z">
        <w:r w:rsidRPr="00007B99" w:rsidDel="005206CA">
          <w:rPr>
            <w:rStyle w:val="pubyear"/>
            <w:rFonts w:eastAsia="Calibri"/>
            <w:sz w:val="22"/>
            <w:szCs w:val="22"/>
          </w:rPr>
          <w:delText>Ing. Jan Valouch, Ph.D. – Fakulta aplikované informatiky, plný pracovní úvazek, smlouva na dobu neurčitou.</w:delText>
        </w:r>
      </w:del>
    </w:p>
    <w:p w14:paraId="11B4B706" w14:textId="77777777" w:rsidR="008C6736" w:rsidRPr="00805A54" w:rsidRDefault="008C6736" w:rsidP="008C6736">
      <w:pPr>
        <w:pStyle w:val="odststandard"/>
        <w:ind w:left="709" w:hanging="567"/>
        <w:rPr>
          <w:rStyle w:val="pubyear"/>
        </w:rPr>
      </w:pPr>
    </w:p>
    <w:p w14:paraId="5CDE2F07" w14:textId="77777777" w:rsidR="008C6736" w:rsidRPr="00805A54" w:rsidRDefault="008C6736" w:rsidP="008C6736">
      <w:pPr>
        <w:pStyle w:val="Nadpis3"/>
        <w:rPr>
          <w:rStyle w:val="pubyear"/>
        </w:rPr>
      </w:pPr>
      <w:bookmarkStart w:id="1102" w:name="_Toc176123874"/>
      <w:r w:rsidRPr="00805A54">
        <w:rPr>
          <w:rStyle w:val="pubyear"/>
        </w:rPr>
        <w:lastRenderedPageBreak/>
        <w:t>Standard 6.5:</w:t>
      </w:r>
      <w:bookmarkEnd w:id="1102"/>
    </w:p>
    <w:p w14:paraId="52BF152E" w14:textId="77777777" w:rsidR="008C6736" w:rsidRPr="00805A54" w:rsidRDefault="008C6736" w:rsidP="008C6736">
      <w:pPr>
        <w:pStyle w:val="odststandard"/>
        <w:rPr>
          <w:rStyle w:val="pubyear"/>
        </w:rPr>
      </w:pPr>
      <w:r w:rsidRPr="00805A54">
        <w:rPr>
          <w:rStyle w:val="pubyear"/>
        </w:rPr>
        <w:t xml:space="preserve">Většina vyučujících zajišťujících předměty studijního programu jsou docenti a profesoři. V souladu se Studijním a zkušebním řádem UTB ve Zlíně může být školitelem profesor, docent, popřípadě další odborníci s vědeckou hodností oboru v oblasti tvořící vědecké či umělecké zaměření studijního programu. Na FAI jsou do role školitele jmenováni výhradně docenti a profesoři. Nehabilitovaní pracovníci mohou plnit pouze roli konzultanta, se kterým student diskutuje specifické problémy z oboru, kterého se týká téma disertační práce. Konzultanty pověřuje děkan na návrh školitele a projednání v příslušné oborové radě. </w:t>
      </w:r>
    </w:p>
    <w:p w14:paraId="079C664C" w14:textId="77777777" w:rsidR="008C6736" w:rsidRPr="00805A54" w:rsidRDefault="008C6736" w:rsidP="008C6736">
      <w:pPr>
        <w:pStyle w:val="Nadpis3"/>
        <w:rPr>
          <w:rStyle w:val="pubyear"/>
        </w:rPr>
      </w:pPr>
      <w:bookmarkStart w:id="1103" w:name="_Toc176123875"/>
      <w:r w:rsidRPr="00805A54">
        <w:rPr>
          <w:rStyle w:val="pubyear"/>
        </w:rPr>
        <w:t>Standard 6.6:</w:t>
      </w:r>
      <w:bookmarkEnd w:id="1103"/>
    </w:p>
    <w:p w14:paraId="160D2A42" w14:textId="77777777" w:rsidR="008C6736" w:rsidRPr="00805A54" w:rsidRDefault="008C6736" w:rsidP="008C6736">
      <w:pPr>
        <w:pStyle w:val="odststandard"/>
        <w:rPr>
          <w:rStyle w:val="pubyear"/>
        </w:rPr>
      </w:pPr>
      <w:r w:rsidRPr="00805A54">
        <w:rPr>
          <w:rStyle w:val="pubyear"/>
        </w:rPr>
        <w:t xml:space="preserve">Studijní program je akademicky zaměřený a do výuky jsou zapojeni odborníci z praxe pouze minimálně. Tito odborníci jsou zváni na odborné přednášky s cílem prohloubit znalosti studentů ve specifické oblasti studijního programu. Přednášky jsou vedeny odborníky z firem spolupracujících s FAI a také firem sídlících ve </w:t>
      </w:r>
      <w:proofErr w:type="spellStart"/>
      <w:r w:rsidRPr="00805A54">
        <w:rPr>
          <w:rStyle w:val="pubyear"/>
        </w:rPr>
        <w:t>Vědecko</w:t>
      </w:r>
      <w:proofErr w:type="spellEnd"/>
      <w:r w:rsidRPr="00805A54">
        <w:rPr>
          <w:rStyle w:val="pubyear"/>
        </w:rPr>
        <w:t xml:space="preserve"> – technickém parku ICT, který je součástí Fakulty aplikované informatiky, popřípadě dalšími odborníky z průmyslové praxe. </w:t>
      </w:r>
    </w:p>
    <w:p w14:paraId="121AE5BE" w14:textId="77777777" w:rsidR="008C6736" w:rsidRPr="00805A54" w:rsidRDefault="008C6736" w:rsidP="008C6736">
      <w:pPr>
        <w:pStyle w:val="Nadpis3"/>
        <w:rPr>
          <w:rStyle w:val="pubyear"/>
        </w:rPr>
      </w:pPr>
      <w:bookmarkStart w:id="1104" w:name="_Toc176123876"/>
      <w:r w:rsidRPr="00805A54">
        <w:rPr>
          <w:rStyle w:val="pubyear"/>
        </w:rPr>
        <w:t>Standard 6.</w:t>
      </w:r>
      <w:proofErr w:type="gramStart"/>
      <w:r w:rsidRPr="00805A54">
        <w:rPr>
          <w:rStyle w:val="pubyear"/>
        </w:rPr>
        <w:t>8d</w:t>
      </w:r>
      <w:proofErr w:type="gramEnd"/>
      <w:r w:rsidRPr="00805A54">
        <w:rPr>
          <w:rStyle w:val="pubyear"/>
        </w:rPr>
        <w:t>:</w:t>
      </w:r>
      <w:bookmarkEnd w:id="1104"/>
    </w:p>
    <w:p w14:paraId="2CEC739B" w14:textId="77777777" w:rsidR="008C6736" w:rsidRPr="00805A54" w:rsidRDefault="008C6736" w:rsidP="008C6736">
      <w:pPr>
        <w:pStyle w:val="odststandard"/>
        <w:rPr>
          <w:rStyle w:val="pubyear"/>
        </w:rPr>
      </w:pPr>
      <w:r w:rsidRPr="00805A54">
        <w:rPr>
          <w:rStyle w:val="pubyear"/>
        </w:rPr>
        <w:t xml:space="preserve">Vyučující jednotlivých předmětů jsou ve většině případů pracovníci habilitovaní nebo jmenováni profesorem. Školitelé jsou pracovníci habilitovaní nebo jmenovaní profesorem. Jde o osobnosti s tvůrčím potenciálem, jejichž dlouhodobé působení na pracovišti vyžaduje soustavnou tvůrčí činnost s mezinárodním rozměrem odpovídající cílům tohoto studijního programu. Naplnění formálních požadavků viz. Standard 6.1, zahraniční zkušenosti a publikační činnost jsou zřejmé z části C-I. To je vyžadováno mj. i požadavky akreditace ostatních stupňů studia a je také očekáváno v souvislosti s cíli Strategického záměru fakulty. Věková škála školitelů je dostatečně různorodá, aby zahrnovala jak školitele se zkušenostmi, tak nastupující školitelé s mladistvým elánem a dlouhodobou perspektivou. </w:t>
      </w:r>
    </w:p>
    <w:p w14:paraId="061BC306" w14:textId="77777777" w:rsidR="008C6736" w:rsidRPr="00805A54" w:rsidRDefault="008C6736" w:rsidP="008C6736">
      <w:pPr>
        <w:pStyle w:val="Nadpis3"/>
        <w:rPr>
          <w:rStyle w:val="pubyear"/>
        </w:rPr>
      </w:pPr>
      <w:bookmarkStart w:id="1105" w:name="_Toc176123877"/>
      <w:r w:rsidRPr="00805A54">
        <w:rPr>
          <w:rStyle w:val="pubyear"/>
        </w:rPr>
        <w:t>Standard 6.11:</w:t>
      </w:r>
      <w:bookmarkEnd w:id="1105"/>
    </w:p>
    <w:p w14:paraId="72157C1E" w14:textId="77777777" w:rsidR="008C6736" w:rsidRPr="00805A54" w:rsidRDefault="008C6736" w:rsidP="008C6736">
      <w:pPr>
        <w:pStyle w:val="odststandard"/>
        <w:rPr>
          <w:rStyle w:val="pubyear"/>
        </w:rPr>
      </w:pPr>
      <w:r w:rsidRPr="00805A54">
        <w:rPr>
          <w:rStyle w:val="pubyear"/>
        </w:rPr>
        <w:t xml:space="preserve">V níže uvedené tabulce je uveden aktuální seznam školitelů pro stávající 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Předpokládá se, že tito akademičtí pracovníci budou roli školitele plnit také v dalších letech realizace tohoto doktorského studijního programu. Školitelé jsou pracovníci habilitovaní nebo jmenovaní profesorem.</w:t>
      </w:r>
    </w:p>
    <w:p w14:paraId="3D477AEB" w14:textId="77777777" w:rsidR="008C6736" w:rsidRPr="00805A54" w:rsidRDefault="008C6736" w:rsidP="008C6736">
      <w:pPr>
        <w:pStyle w:val="odststandard"/>
        <w:rPr>
          <w:rStyle w:val="pubyear"/>
        </w:rPr>
      </w:pPr>
    </w:p>
    <w:p w14:paraId="7A435220" w14:textId="157760DD" w:rsidR="008C6736" w:rsidRPr="00805A54" w:rsidRDefault="008C6736" w:rsidP="008C6736">
      <w:pPr>
        <w:pStyle w:val="Titulek"/>
        <w:rPr>
          <w:rStyle w:val="pubyear"/>
        </w:rPr>
      </w:pPr>
      <w:r w:rsidRPr="00805A54">
        <w:rPr>
          <w:rStyle w:val="pubyear"/>
        </w:rPr>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5</w:t>
      </w:r>
      <w:r w:rsidRPr="00805A54">
        <w:rPr>
          <w:rStyle w:val="pubyear"/>
        </w:rPr>
        <w:fldChar w:fldCharType="end"/>
      </w:r>
      <w:r w:rsidRPr="00805A54">
        <w:rPr>
          <w:rStyle w:val="pubyear"/>
        </w:rPr>
        <w:t xml:space="preserve">: Seznam školitelů pro stávající 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xml:space="preserve"> na Fakultě aplikované informatiky</w:t>
      </w:r>
    </w:p>
    <w:tbl>
      <w:tblPr>
        <w:tblStyle w:val="Mkatabulky"/>
        <w:tblW w:w="8896" w:type="dxa"/>
        <w:tblInd w:w="137" w:type="dxa"/>
        <w:tblLayout w:type="fixed"/>
        <w:tblLook w:val="04A0" w:firstRow="1" w:lastRow="0" w:firstColumn="1" w:lastColumn="0" w:noHBand="0" w:noVBand="1"/>
      </w:tblPr>
      <w:tblGrid>
        <w:gridCol w:w="4253"/>
        <w:gridCol w:w="4643"/>
      </w:tblGrid>
      <w:tr w:rsidR="008C6736" w:rsidRPr="00805A54" w14:paraId="3C90AD2A" w14:textId="77777777" w:rsidTr="00805A54">
        <w:trPr>
          <w:trHeight w:val="227"/>
        </w:trPr>
        <w:tc>
          <w:tcPr>
            <w:tcW w:w="4253" w:type="dxa"/>
            <w:shd w:val="clear" w:color="auto" w:fill="FBD4B4" w:themeFill="accent6" w:themeFillTint="66"/>
          </w:tcPr>
          <w:p w14:paraId="03B27DC8" w14:textId="77777777" w:rsidR="008C6736" w:rsidRPr="00805A54" w:rsidRDefault="008C6736" w:rsidP="00805A54">
            <w:pPr>
              <w:autoSpaceDE w:val="0"/>
              <w:autoSpaceDN w:val="0"/>
              <w:adjustRightInd w:val="0"/>
              <w:spacing w:before="40" w:after="40"/>
              <w:rPr>
                <w:rStyle w:val="pubyear"/>
              </w:rPr>
            </w:pPr>
            <w:r w:rsidRPr="00805A54">
              <w:rPr>
                <w:rStyle w:val="pubyear"/>
              </w:rPr>
              <w:t>Školitel</w:t>
            </w:r>
          </w:p>
        </w:tc>
        <w:tc>
          <w:tcPr>
            <w:tcW w:w="4643" w:type="dxa"/>
            <w:shd w:val="clear" w:color="auto" w:fill="FBD4B4" w:themeFill="accent6" w:themeFillTint="66"/>
          </w:tcPr>
          <w:p w14:paraId="71900159" w14:textId="77777777" w:rsidR="008C6736" w:rsidRPr="00805A54" w:rsidRDefault="008C6736" w:rsidP="00805A54">
            <w:pPr>
              <w:autoSpaceDE w:val="0"/>
              <w:autoSpaceDN w:val="0"/>
              <w:adjustRightInd w:val="0"/>
              <w:spacing w:before="40" w:after="40"/>
              <w:rPr>
                <w:rStyle w:val="pubyear"/>
              </w:rPr>
            </w:pPr>
            <w:r w:rsidRPr="00805A54">
              <w:rPr>
                <w:rStyle w:val="pubyear"/>
              </w:rPr>
              <w:t>Pracoviště</w:t>
            </w:r>
          </w:p>
        </w:tc>
      </w:tr>
      <w:tr w:rsidR="008C6736" w:rsidRPr="00805A54" w14:paraId="3B64F7D3" w14:textId="77777777" w:rsidTr="00805A54">
        <w:trPr>
          <w:trHeight w:val="170"/>
        </w:trPr>
        <w:tc>
          <w:tcPr>
            <w:tcW w:w="4253" w:type="dxa"/>
          </w:tcPr>
          <w:p w14:paraId="15500B96" w14:textId="77777777" w:rsidR="008C6736" w:rsidRPr="00805A54" w:rsidRDefault="008C6736" w:rsidP="00805A54">
            <w:pPr>
              <w:autoSpaceDE w:val="0"/>
              <w:autoSpaceDN w:val="0"/>
              <w:adjustRightInd w:val="0"/>
              <w:spacing w:before="80"/>
              <w:rPr>
                <w:rStyle w:val="pubyear"/>
              </w:rPr>
            </w:pPr>
            <w:r w:rsidRPr="00805A54">
              <w:rPr>
                <w:rStyle w:val="pubyear"/>
              </w:rPr>
              <w:t>prof. Mgr. Milan Adámek, Ph.D.</w:t>
            </w:r>
          </w:p>
        </w:tc>
        <w:tc>
          <w:tcPr>
            <w:tcW w:w="4643" w:type="dxa"/>
          </w:tcPr>
          <w:p w14:paraId="3AD93F7A"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4CE9994F" w14:textId="77777777" w:rsidTr="00805A54">
        <w:trPr>
          <w:trHeight w:val="170"/>
        </w:trPr>
        <w:tc>
          <w:tcPr>
            <w:tcW w:w="4253" w:type="dxa"/>
          </w:tcPr>
          <w:p w14:paraId="2B841E97" w14:textId="77777777" w:rsidR="008C6736" w:rsidRPr="00805A54" w:rsidRDefault="008C6736" w:rsidP="00805A54">
            <w:pPr>
              <w:autoSpaceDE w:val="0"/>
              <w:autoSpaceDN w:val="0"/>
              <w:adjustRightInd w:val="0"/>
              <w:spacing w:before="80"/>
              <w:rPr>
                <w:rStyle w:val="pubyear"/>
              </w:rPr>
            </w:pPr>
            <w:r w:rsidRPr="00805A54">
              <w:rPr>
                <w:rStyle w:val="pubyear"/>
              </w:rPr>
              <w:t>prof. Ing. Dagmar Janáčová, CSc.</w:t>
            </w:r>
          </w:p>
        </w:tc>
        <w:tc>
          <w:tcPr>
            <w:tcW w:w="4643" w:type="dxa"/>
          </w:tcPr>
          <w:p w14:paraId="06963E88"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52C13DC1" w14:textId="77777777" w:rsidTr="00805A54">
        <w:trPr>
          <w:trHeight w:val="170"/>
        </w:trPr>
        <w:tc>
          <w:tcPr>
            <w:tcW w:w="4253" w:type="dxa"/>
          </w:tcPr>
          <w:p w14:paraId="38AB447D" w14:textId="77777777" w:rsidR="008C6736" w:rsidRPr="00805A54" w:rsidRDefault="008C6736" w:rsidP="00805A54">
            <w:pPr>
              <w:autoSpaceDE w:val="0"/>
              <w:autoSpaceDN w:val="0"/>
              <w:adjustRightInd w:val="0"/>
              <w:spacing w:before="80"/>
              <w:rPr>
                <w:rStyle w:val="pubyear"/>
              </w:rPr>
            </w:pPr>
            <w:r w:rsidRPr="00805A54">
              <w:rPr>
                <w:rStyle w:val="pubyear"/>
              </w:rPr>
              <w:t>prof. Mgr. Roman Jašek, CSc.</w:t>
            </w:r>
          </w:p>
        </w:tc>
        <w:tc>
          <w:tcPr>
            <w:tcW w:w="4643" w:type="dxa"/>
          </w:tcPr>
          <w:p w14:paraId="1D6F529E"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73310512" w14:textId="77777777" w:rsidTr="00805A54">
        <w:trPr>
          <w:trHeight w:val="170"/>
        </w:trPr>
        <w:tc>
          <w:tcPr>
            <w:tcW w:w="4253" w:type="dxa"/>
          </w:tcPr>
          <w:p w14:paraId="5A6B0475" w14:textId="77777777" w:rsidR="008C6736" w:rsidRPr="00805A54" w:rsidRDefault="008C6736" w:rsidP="00805A54">
            <w:pPr>
              <w:autoSpaceDE w:val="0"/>
              <w:autoSpaceDN w:val="0"/>
              <w:adjustRightInd w:val="0"/>
              <w:spacing w:before="80"/>
              <w:rPr>
                <w:rStyle w:val="pubyear"/>
              </w:rPr>
            </w:pPr>
            <w:r w:rsidRPr="00805A54">
              <w:rPr>
                <w:rStyle w:val="pubyear"/>
              </w:rPr>
              <w:t>prof. Ing. Zuzana Komínková Oplatková, Ph.D.</w:t>
            </w:r>
          </w:p>
        </w:tc>
        <w:tc>
          <w:tcPr>
            <w:tcW w:w="4643" w:type="dxa"/>
          </w:tcPr>
          <w:p w14:paraId="5696D332"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22563EEB" w14:textId="77777777" w:rsidTr="00805A54">
        <w:trPr>
          <w:trHeight w:val="170"/>
        </w:trPr>
        <w:tc>
          <w:tcPr>
            <w:tcW w:w="4253" w:type="dxa"/>
          </w:tcPr>
          <w:p w14:paraId="3A9C708F" w14:textId="77777777" w:rsidR="008C6736" w:rsidRPr="00805A54" w:rsidRDefault="008C6736" w:rsidP="00805A54">
            <w:pPr>
              <w:autoSpaceDE w:val="0"/>
              <w:autoSpaceDN w:val="0"/>
              <w:adjustRightInd w:val="0"/>
              <w:spacing w:before="80"/>
              <w:rPr>
                <w:rStyle w:val="pubyear"/>
              </w:rPr>
            </w:pPr>
            <w:r w:rsidRPr="00805A54">
              <w:rPr>
                <w:rStyle w:val="pubyear"/>
              </w:rPr>
              <w:t xml:space="preserve">doc. RNDr. Vojtěch </w:t>
            </w:r>
            <w:proofErr w:type="spellStart"/>
            <w:r w:rsidRPr="00805A54">
              <w:rPr>
                <w:rStyle w:val="pubyear"/>
              </w:rPr>
              <w:t>Křesálek</w:t>
            </w:r>
            <w:proofErr w:type="spellEnd"/>
            <w:r w:rsidRPr="00805A54">
              <w:rPr>
                <w:rStyle w:val="pubyear"/>
              </w:rPr>
              <w:t>, CSc.</w:t>
            </w:r>
          </w:p>
        </w:tc>
        <w:tc>
          <w:tcPr>
            <w:tcW w:w="4643" w:type="dxa"/>
          </w:tcPr>
          <w:p w14:paraId="1E9702E1"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7A836338" w14:textId="77777777" w:rsidTr="00805A54">
        <w:trPr>
          <w:trHeight w:val="170"/>
        </w:trPr>
        <w:tc>
          <w:tcPr>
            <w:tcW w:w="4253" w:type="dxa"/>
          </w:tcPr>
          <w:p w14:paraId="61B8744B" w14:textId="77777777" w:rsidR="008C6736" w:rsidRPr="00805A54" w:rsidRDefault="008C6736" w:rsidP="00805A54">
            <w:pPr>
              <w:autoSpaceDE w:val="0"/>
              <w:autoSpaceDN w:val="0"/>
              <w:adjustRightInd w:val="0"/>
              <w:spacing w:before="80"/>
              <w:rPr>
                <w:rStyle w:val="pubyear"/>
              </w:rPr>
            </w:pPr>
            <w:r w:rsidRPr="00805A54">
              <w:rPr>
                <w:rStyle w:val="pubyear"/>
              </w:rPr>
              <w:t>prof. Ing. Marek Kubalčík, Ph.D.</w:t>
            </w:r>
          </w:p>
        </w:tc>
        <w:tc>
          <w:tcPr>
            <w:tcW w:w="4643" w:type="dxa"/>
          </w:tcPr>
          <w:p w14:paraId="7C52408D"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0523195C" w14:textId="77777777" w:rsidTr="00805A54">
        <w:trPr>
          <w:trHeight w:val="170"/>
        </w:trPr>
        <w:tc>
          <w:tcPr>
            <w:tcW w:w="4253" w:type="dxa"/>
          </w:tcPr>
          <w:p w14:paraId="1D82613E" w14:textId="77777777" w:rsidR="008C6736" w:rsidRPr="00805A54" w:rsidRDefault="008C6736" w:rsidP="00805A54">
            <w:pPr>
              <w:autoSpaceDE w:val="0"/>
              <w:autoSpaceDN w:val="0"/>
              <w:adjustRightInd w:val="0"/>
              <w:spacing w:before="80"/>
              <w:rPr>
                <w:rStyle w:val="pubyear"/>
              </w:rPr>
            </w:pPr>
            <w:bookmarkStart w:id="1106" w:name="OLE_LINK153"/>
            <w:bookmarkStart w:id="1107" w:name="OLE_LINK154"/>
            <w:r w:rsidRPr="00805A54">
              <w:rPr>
                <w:rStyle w:val="pubyear"/>
              </w:rPr>
              <w:t>doc. Ing. Alena Oulehlová, Ph.D.</w:t>
            </w:r>
          </w:p>
        </w:tc>
        <w:tc>
          <w:tcPr>
            <w:tcW w:w="4643" w:type="dxa"/>
          </w:tcPr>
          <w:p w14:paraId="2DD951C7" w14:textId="77777777" w:rsidR="008C6736" w:rsidRPr="00805A54" w:rsidRDefault="008C6736" w:rsidP="00805A54">
            <w:pPr>
              <w:autoSpaceDE w:val="0"/>
              <w:autoSpaceDN w:val="0"/>
              <w:adjustRightInd w:val="0"/>
              <w:spacing w:before="80"/>
              <w:rPr>
                <w:rStyle w:val="pubyear"/>
              </w:rPr>
            </w:pPr>
            <w:r w:rsidRPr="00805A54">
              <w:rPr>
                <w:rStyle w:val="pubyear"/>
              </w:rPr>
              <w:t>Fakulta vojenského leadershipu, UO v Brně</w:t>
            </w:r>
          </w:p>
        </w:tc>
      </w:tr>
      <w:bookmarkEnd w:id="1106"/>
      <w:bookmarkEnd w:id="1107"/>
      <w:tr w:rsidR="008C6736" w:rsidRPr="00805A54" w14:paraId="346A39E0" w14:textId="77777777" w:rsidTr="00805A54">
        <w:trPr>
          <w:trHeight w:val="170"/>
        </w:trPr>
        <w:tc>
          <w:tcPr>
            <w:tcW w:w="4253" w:type="dxa"/>
          </w:tcPr>
          <w:p w14:paraId="2E909EA3" w14:textId="77777777" w:rsidR="008C6736" w:rsidRPr="00805A54" w:rsidRDefault="008C6736" w:rsidP="00805A54">
            <w:pPr>
              <w:autoSpaceDE w:val="0"/>
              <w:autoSpaceDN w:val="0"/>
              <w:adjustRightInd w:val="0"/>
              <w:spacing w:before="80"/>
              <w:rPr>
                <w:rStyle w:val="pubyear"/>
              </w:rPr>
            </w:pPr>
            <w:r w:rsidRPr="00805A54">
              <w:rPr>
                <w:rStyle w:val="pubyear"/>
              </w:rPr>
              <w:t>prof. Ing. Roman Prokop, CSc.</w:t>
            </w:r>
          </w:p>
        </w:tc>
        <w:tc>
          <w:tcPr>
            <w:tcW w:w="4643" w:type="dxa"/>
          </w:tcPr>
          <w:p w14:paraId="7D22A03D"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36DAC6EC" w14:textId="77777777" w:rsidTr="00805A54">
        <w:trPr>
          <w:trHeight w:val="170"/>
        </w:trPr>
        <w:tc>
          <w:tcPr>
            <w:tcW w:w="4253" w:type="dxa"/>
          </w:tcPr>
          <w:p w14:paraId="6A3B07A3" w14:textId="77777777" w:rsidR="008C6736" w:rsidRPr="00805A54" w:rsidRDefault="008C6736" w:rsidP="00805A54">
            <w:pPr>
              <w:autoSpaceDE w:val="0"/>
              <w:autoSpaceDN w:val="0"/>
              <w:adjustRightInd w:val="0"/>
              <w:spacing w:before="80"/>
              <w:rPr>
                <w:rStyle w:val="pubyear"/>
              </w:rPr>
            </w:pPr>
            <w:r w:rsidRPr="00805A54">
              <w:rPr>
                <w:rStyle w:val="pubyear"/>
              </w:rPr>
              <w:t>doc. Ing. Zdenka Prokopová, CSc.</w:t>
            </w:r>
          </w:p>
        </w:tc>
        <w:tc>
          <w:tcPr>
            <w:tcW w:w="4643" w:type="dxa"/>
          </w:tcPr>
          <w:p w14:paraId="75A0DA11"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2963DC81" w14:textId="77777777" w:rsidTr="00805A54">
        <w:trPr>
          <w:trHeight w:val="170"/>
        </w:trPr>
        <w:tc>
          <w:tcPr>
            <w:tcW w:w="4253" w:type="dxa"/>
          </w:tcPr>
          <w:p w14:paraId="020E123F" w14:textId="77777777" w:rsidR="008C6736" w:rsidRPr="00805A54" w:rsidRDefault="008C6736" w:rsidP="00805A54">
            <w:pPr>
              <w:autoSpaceDE w:val="0"/>
              <w:autoSpaceDN w:val="0"/>
              <w:adjustRightInd w:val="0"/>
              <w:spacing w:before="80"/>
              <w:rPr>
                <w:rStyle w:val="pubyear"/>
              </w:rPr>
            </w:pPr>
            <w:r w:rsidRPr="00805A54">
              <w:rPr>
                <w:rStyle w:val="pubyear"/>
              </w:rPr>
              <w:t>prof. Ing. Roman Šenkeřík, Ph.D.</w:t>
            </w:r>
          </w:p>
        </w:tc>
        <w:tc>
          <w:tcPr>
            <w:tcW w:w="4643" w:type="dxa"/>
          </w:tcPr>
          <w:p w14:paraId="70DEAB70"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4C5840AA" w14:textId="77777777" w:rsidTr="00805A54">
        <w:trPr>
          <w:trHeight w:val="170"/>
        </w:trPr>
        <w:tc>
          <w:tcPr>
            <w:tcW w:w="4253" w:type="dxa"/>
          </w:tcPr>
          <w:p w14:paraId="770F1228" w14:textId="77777777" w:rsidR="008C6736" w:rsidRPr="00805A54" w:rsidRDefault="008C6736" w:rsidP="00805A54">
            <w:pPr>
              <w:autoSpaceDE w:val="0"/>
              <w:autoSpaceDN w:val="0"/>
              <w:adjustRightInd w:val="0"/>
              <w:spacing w:before="80"/>
              <w:rPr>
                <w:rStyle w:val="pubyear"/>
              </w:rPr>
            </w:pPr>
            <w:r w:rsidRPr="00805A54">
              <w:rPr>
                <w:rStyle w:val="pubyear"/>
              </w:rPr>
              <w:t>doc. Ing. Lubomír Vašek, CSc.</w:t>
            </w:r>
          </w:p>
        </w:tc>
        <w:tc>
          <w:tcPr>
            <w:tcW w:w="4643" w:type="dxa"/>
          </w:tcPr>
          <w:p w14:paraId="18388BCF"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4AC21263" w14:textId="77777777" w:rsidTr="00805A54">
        <w:trPr>
          <w:trHeight w:val="170"/>
        </w:trPr>
        <w:tc>
          <w:tcPr>
            <w:tcW w:w="4253" w:type="dxa"/>
          </w:tcPr>
          <w:p w14:paraId="70B5A9FF" w14:textId="77777777" w:rsidR="008C6736" w:rsidRPr="00805A54" w:rsidRDefault="008C6736" w:rsidP="00805A54">
            <w:pPr>
              <w:autoSpaceDE w:val="0"/>
              <w:autoSpaceDN w:val="0"/>
              <w:adjustRightInd w:val="0"/>
              <w:spacing w:before="80"/>
              <w:rPr>
                <w:rStyle w:val="pubyear"/>
              </w:rPr>
            </w:pPr>
            <w:r w:rsidRPr="00805A54">
              <w:rPr>
                <w:rStyle w:val="pubyear"/>
              </w:rPr>
              <w:t>prof. Ing. Vladimír Vašek, CSc.</w:t>
            </w:r>
          </w:p>
        </w:tc>
        <w:tc>
          <w:tcPr>
            <w:tcW w:w="4643" w:type="dxa"/>
          </w:tcPr>
          <w:p w14:paraId="04479F97"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4B946AE1" w14:textId="77777777" w:rsidTr="00805A54">
        <w:trPr>
          <w:trHeight w:val="170"/>
        </w:trPr>
        <w:tc>
          <w:tcPr>
            <w:tcW w:w="4253" w:type="dxa"/>
          </w:tcPr>
          <w:p w14:paraId="12483217" w14:textId="77777777" w:rsidR="008C6736" w:rsidRPr="00805A54" w:rsidRDefault="008C6736" w:rsidP="00805A54">
            <w:pPr>
              <w:autoSpaceDE w:val="0"/>
              <w:autoSpaceDN w:val="0"/>
              <w:adjustRightInd w:val="0"/>
              <w:spacing w:before="80"/>
              <w:rPr>
                <w:rStyle w:val="pubyear"/>
              </w:rPr>
            </w:pPr>
            <w:r w:rsidRPr="00805A54">
              <w:rPr>
                <w:rStyle w:val="pubyear"/>
              </w:rPr>
              <w:t xml:space="preserve">prof. Ing. Dušan </w:t>
            </w:r>
            <w:proofErr w:type="spellStart"/>
            <w:r w:rsidRPr="00805A54">
              <w:rPr>
                <w:rStyle w:val="pubyear"/>
              </w:rPr>
              <w:t>Vičar</w:t>
            </w:r>
            <w:proofErr w:type="spellEnd"/>
            <w:r w:rsidRPr="00805A54">
              <w:rPr>
                <w:rStyle w:val="pubyear"/>
              </w:rPr>
              <w:t>, CSc.</w:t>
            </w:r>
          </w:p>
        </w:tc>
        <w:tc>
          <w:tcPr>
            <w:tcW w:w="4643" w:type="dxa"/>
          </w:tcPr>
          <w:p w14:paraId="76B652D3"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2818A923" w14:textId="77777777" w:rsidTr="00805A54">
        <w:trPr>
          <w:trHeight w:val="170"/>
        </w:trPr>
        <w:tc>
          <w:tcPr>
            <w:tcW w:w="4253" w:type="dxa"/>
          </w:tcPr>
          <w:p w14:paraId="17D507E4" w14:textId="77777777" w:rsidR="008C6736" w:rsidRPr="00805A54" w:rsidRDefault="008C6736" w:rsidP="00805A54">
            <w:pPr>
              <w:autoSpaceDE w:val="0"/>
              <w:autoSpaceDN w:val="0"/>
              <w:adjustRightInd w:val="0"/>
              <w:spacing w:before="80"/>
              <w:rPr>
                <w:rStyle w:val="pubyear"/>
              </w:rPr>
            </w:pPr>
            <w:r w:rsidRPr="00805A54">
              <w:rPr>
                <w:rStyle w:val="pubyear"/>
              </w:rPr>
              <w:t xml:space="preserve">brig. gen. prof. Ing. Miroslav </w:t>
            </w:r>
            <w:proofErr w:type="spellStart"/>
            <w:r w:rsidRPr="00805A54">
              <w:rPr>
                <w:rStyle w:val="pubyear"/>
              </w:rPr>
              <w:t>Kelemen</w:t>
            </w:r>
            <w:proofErr w:type="spellEnd"/>
            <w:r w:rsidRPr="00805A54">
              <w:rPr>
                <w:rStyle w:val="pubyear"/>
              </w:rPr>
              <w:t>, Ph.D.</w:t>
            </w:r>
          </w:p>
        </w:tc>
        <w:tc>
          <w:tcPr>
            <w:tcW w:w="4643" w:type="dxa"/>
          </w:tcPr>
          <w:p w14:paraId="629C7A9C" w14:textId="77777777" w:rsidR="008C6736" w:rsidRPr="00805A54" w:rsidRDefault="008C6736" w:rsidP="00805A54">
            <w:pPr>
              <w:autoSpaceDE w:val="0"/>
              <w:autoSpaceDN w:val="0"/>
              <w:adjustRightInd w:val="0"/>
              <w:spacing w:before="80"/>
              <w:rPr>
                <w:rStyle w:val="pubyear"/>
              </w:rPr>
            </w:pPr>
            <w:r w:rsidRPr="00805A54">
              <w:rPr>
                <w:rStyle w:val="pubyear"/>
              </w:rPr>
              <w:t>TU Košice</w:t>
            </w:r>
          </w:p>
        </w:tc>
      </w:tr>
      <w:tr w:rsidR="008C6736" w:rsidRPr="00805A54" w14:paraId="2C46FF9E" w14:textId="77777777" w:rsidTr="00805A54">
        <w:trPr>
          <w:trHeight w:val="170"/>
        </w:trPr>
        <w:tc>
          <w:tcPr>
            <w:tcW w:w="4253" w:type="dxa"/>
          </w:tcPr>
          <w:p w14:paraId="551D5DDC" w14:textId="77777777" w:rsidR="008C6736" w:rsidRPr="00805A54" w:rsidRDefault="008C6736" w:rsidP="00805A54">
            <w:pPr>
              <w:autoSpaceDE w:val="0"/>
              <w:autoSpaceDN w:val="0"/>
              <w:adjustRightInd w:val="0"/>
              <w:spacing w:before="80"/>
              <w:rPr>
                <w:rStyle w:val="pubyear"/>
              </w:rPr>
            </w:pPr>
            <w:r w:rsidRPr="00805A54">
              <w:rPr>
                <w:rStyle w:val="pubyear"/>
              </w:rPr>
              <w:t>doc. Ing. Jiří Vojtěšek, Ph.D.</w:t>
            </w:r>
          </w:p>
        </w:tc>
        <w:tc>
          <w:tcPr>
            <w:tcW w:w="4643" w:type="dxa"/>
          </w:tcPr>
          <w:p w14:paraId="62A698F6"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1568EC0B" w14:textId="77777777" w:rsidTr="00805A54">
        <w:trPr>
          <w:trHeight w:val="170"/>
        </w:trPr>
        <w:tc>
          <w:tcPr>
            <w:tcW w:w="4253" w:type="dxa"/>
          </w:tcPr>
          <w:p w14:paraId="3AC9199B" w14:textId="77777777" w:rsidR="008C6736" w:rsidRPr="00805A54" w:rsidRDefault="008C6736" w:rsidP="00805A54">
            <w:pPr>
              <w:autoSpaceDE w:val="0"/>
              <w:autoSpaceDN w:val="0"/>
              <w:adjustRightInd w:val="0"/>
              <w:spacing w:before="80"/>
              <w:rPr>
                <w:rStyle w:val="pubyear"/>
              </w:rPr>
            </w:pPr>
            <w:r w:rsidRPr="00805A54">
              <w:rPr>
                <w:rStyle w:val="pubyear"/>
              </w:rPr>
              <w:t xml:space="preserve">doc. Ing. Bronislav </w:t>
            </w:r>
            <w:proofErr w:type="spellStart"/>
            <w:r w:rsidRPr="00805A54">
              <w:rPr>
                <w:rStyle w:val="pubyear"/>
              </w:rPr>
              <w:t>Chramcov</w:t>
            </w:r>
            <w:proofErr w:type="spellEnd"/>
            <w:r w:rsidRPr="00805A54">
              <w:rPr>
                <w:rStyle w:val="pubyear"/>
              </w:rPr>
              <w:t>, Ph.D.</w:t>
            </w:r>
          </w:p>
        </w:tc>
        <w:tc>
          <w:tcPr>
            <w:tcW w:w="4643" w:type="dxa"/>
          </w:tcPr>
          <w:p w14:paraId="4FE8148B"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6E64D652" w14:textId="77777777" w:rsidTr="00805A54">
        <w:trPr>
          <w:trHeight w:val="170"/>
        </w:trPr>
        <w:tc>
          <w:tcPr>
            <w:tcW w:w="4253" w:type="dxa"/>
          </w:tcPr>
          <w:p w14:paraId="753429C6" w14:textId="77777777" w:rsidR="008C6736" w:rsidRPr="00805A54" w:rsidRDefault="008C6736" w:rsidP="00805A54">
            <w:pPr>
              <w:autoSpaceDE w:val="0"/>
              <w:autoSpaceDN w:val="0"/>
              <w:adjustRightInd w:val="0"/>
              <w:spacing w:before="80"/>
              <w:rPr>
                <w:rStyle w:val="pubyear"/>
              </w:rPr>
            </w:pPr>
            <w:r w:rsidRPr="00805A54">
              <w:rPr>
                <w:rStyle w:val="pubyear"/>
              </w:rPr>
              <w:t>prof. Ing. Martin Hromada, Ph.D.</w:t>
            </w:r>
          </w:p>
        </w:tc>
        <w:tc>
          <w:tcPr>
            <w:tcW w:w="4643" w:type="dxa"/>
          </w:tcPr>
          <w:p w14:paraId="6D339194"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r w:rsidR="008C6736" w:rsidRPr="00805A54" w14:paraId="056D1FA3" w14:textId="77777777" w:rsidTr="00805A54">
        <w:trPr>
          <w:trHeight w:val="170"/>
        </w:trPr>
        <w:tc>
          <w:tcPr>
            <w:tcW w:w="4253" w:type="dxa"/>
          </w:tcPr>
          <w:p w14:paraId="2D7EF5DC" w14:textId="77777777" w:rsidR="008C6736" w:rsidRPr="00805A54" w:rsidRDefault="008C6736" w:rsidP="00805A54">
            <w:pPr>
              <w:autoSpaceDE w:val="0"/>
              <w:autoSpaceDN w:val="0"/>
              <w:adjustRightInd w:val="0"/>
              <w:spacing w:before="80"/>
              <w:rPr>
                <w:rStyle w:val="pubyear"/>
              </w:rPr>
            </w:pPr>
            <w:r w:rsidRPr="00805A54">
              <w:rPr>
                <w:rStyle w:val="pubyear"/>
              </w:rPr>
              <w:lastRenderedPageBreak/>
              <w:t>Prof. Ing. David Řehák, Ph.D.</w:t>
            </w:r>
          </w:p>
        </w:tc>
        <w:tc>
          <w:tcPr>
            <w:tcW w:w="4643" w:type="dxa"/>
          </w:tcPr>
          <w:p w14:paraId="7AAACC50" w14:textId="77777777" w:rsidR="008C6736" w:rsidRPr="00805A54" w:rsidRDefault="008C6736" w:rsidP="00805A54">
            <w:pPr>
              <w:autoSpaceDE w:val="0"/>
              <w:autoSpaceDN w:val="0"/>
              <w:adjustRightInd w:val="0"/>
              <w:spacing w:before="80"/>
              <w:rPr>
                <w:rStyle w:val="pubyear"/>
              </w:rPr>
            </w:pPr>
            <w:r w:rsidRPr="00805A54">
              <w:rPr>
                <w:rStyle w:val="pubyear"/>
              </w:rPr>
              <w:t>Katedra ochrany obyvatelstva, FBI, VŠB–TU Ostrava</w:t>
            </w:r>
          </w:p>
        </w:tc>
      </w:tr>
      <w:tr w:rsidR="008C6736" w:rsidRPr="00805A54" w14:paraId="486E7B2A" w14:textId="77777777" w:rsidTr="00805A54">
        <w:trPr>
          <w:trHeight w:val="170"/>
        </w:trPr>
        <w:tc>
          <w:tcPr>
            <w:tcW w:w="4253" w:type="dxa"/>
          </w:tcPr>
          <w:p w14:paraId="46636C62" w14:textId="77777777" w:rsidR="008C6736" w:rsidRPr="00805A54" w:rsidRDefault="008C6736" w:rsidP="00805A54">
            <w:pPr>
              <w:autoSpaceDE w:val="0"/>
              <w:autoSpaceDN w:val="0"/>
              <w:adjustRightInd w:val="0"/>
              <w:spacing w:before="80"/>
              <w:rPr>
                <w:rStyle w:val="pubyear"/>
              </w:rPr>
            </w:pPr>
            <w:r w:rsidRPr="00805A54">
              <w:rPr>
                <w:rStyle w:val="pubyear"/>
              </w:rPr>
              <w:t>doc. Ing. Ludvík Juříček, Ph.D.</w:t>
            </w:r>
          </w:p>
        </w:tc>
        <w:tc>
          <w:tcPr>
            <w:tcW w:w="4643" w:type="dxa"/>
          </w:tcPr>
          <w:p w14:paraId="6F41BFF8" w14:textId="77777777" w:rsidR="008C6736" w:rsidRPr="00805A54" w:rsidRDefault="008C6736" w:rsidP="00805A54">
            <w:pPr>
              <w:autoSpaceDE w:val="0"/>
              <w:autoSpaceDN w:val="0"/>
              <w:adjustRightInd w:val="0"/>
              <w:spacing w:before="80"/>
              <w:rPr>
                <w:rStyle w:val="pubyear"/>
              </w:rPr>
            </w:pPr>
            <w:r w:rsidRPr="00805A54">
              <w:rPr>
                <w:rStyle w:val="pubyear"/>
              </w:rPr>
              <w:t xml:space="preserve">Ústav bezpečnosti, VŠKE, a.s., Brno </w:t>
            </w:r>
          </w:p>
        </w:tc>
      </w:tr>
      <w:tr w:rsidR="008C6736" w:rsidRPr="00805A54" w14:paraId="747FF6E7" w14:textId="77777777" w:rsidTr="00805A54">
        <w:trPr>
          <w:trHeight w:val="170"/>
        </w:trPr>
        <w:tc>
          <w:tcPr>
            <w:tcW w:w="4253" w:type="dxa"/>
          </w:tcPr>
          <w:p w14:paraId="5177CDA7" w14:textId="77777777" w:rsidR="008C6736" w:rsidRPr="00805A54" w:rsidRDefault="008C6736" w:rsidP="00805A54">
            <w:pPr>
              <w:autoSpaceDE w:val="0"/>
              <w:autoSpaceDN w:val="0"/>
              <w:adjustRightInd w:val="0"/>
              <w:spacing w:before="80"/>
              <w:rPr>
                <w:rStyle w:val="pubyear"/>
              </w:rPr>
            </w:pPr>
            <w:r w:rsidRPr="00805A54">
              <w:rPr>
                <w:rStyle w:val="pubyear"/>
              </w:rPr>
              <w:t xml:space="preserve">doc. Ing. Martin </w:t>
            </w:r>
            <w:proofErr w:type="spellStart"/>
            <w:r w:rsidRPr="00805A54">
              <w:rPr>
                <w:rStyle w:val="pubyear"/>
              </w:rPr>
              <w:t>Pospíšilík</w:t>
            </w:r>
            <w:proofErr w:type="spellEnd"/>
            <w:r w:rsidRPr="00805A54">
              <w:rPr>
                <w:rStyle w:val="pubyear"/>
              </w:rPr>
              <w:t>, Ph.D.</w:t>
            </w:r>
          </w:p>
        </w:tc>
        <w:tc>
          <w:tcPr>
            <w:tcW w:w="4643" w:type="dxa"/>
          </w:tcPr>
          <w:p w14:paraId="7C195FDF" w14:textId="77777777" w:rsidR="008C6736" w:rsidRPr="00805A54" w:rsidRDefault="008C6736" w:rsidP="00805A54">
            <w:pPr>
              <w:autoSpaceDE w:val="0"/>
              <w:autoSpaceDN w:val="0"/>
              <w:adjustRightInd w:val="0"/>
              <w:spacing w:before="80"/>
              <w:rPr>
                <w:rStyle w:val="pubyear"/>
              </w:rPr>
            </w:pPr>
            <w:r w:rsidRPr="00805A54">
              <w:rPr>
                <w:rStyle w:val="pubyear"/>
              </w:rPr>
              <w:t>UTB ve Zlíně</w:t>
            </w:r>
          </w:p>
        </w:tc>
      </w:tr>
    </w:tbl>
    <w:p w14:paraId="6C2FF6B9" w14:textId="77777777" w:rsidR="008C6736" w:rsidRPr="00805A54" w:rsidRDefault="008C6736" w:rsidP="008C6736">
      <w:pPr>
        <w:rPr>
          <w:rStyle w:val="pubyear"/>
        </w:rPr>
      </w:pPr>
    </w:p>
    <w:p w14:paraId="07190C53" w14:textId="77777777" w:rsidR="008C6736" w:rsidRPr="00805A54" w:rsidRDefault="008C6736" w:rsidP="008C6736">
      <w:pPr>
        <w:pStyle w:val="odststandard"/>
        <w:rPr>
          <w:rStyle w:val="pubyear"/>
        </w:rPr>
      </w:pPr>
      <w:r w:rsidRPr="00805A54">
        <w:rPr>
          <w:rStyle w:val="pubyear"/>
        </w:rPr>
        <w:t xml:space="preserve">Pokud je školitelem doktoranda externí spolupracovník FAI, je podle vnitřního předpisu FAI doktorandovi přiřazen i konzultant, kterým je akademický nebo vědecký pracovník z FAI. Konzultantem doktoranda může být také odborník z praxe, se kterým doktorand diskutuje odbornou stránku dizertační práce. Konzultanti jsou pracovníci s vědeckou hodností Ph.D. nebo CSc. Konzultanty pověřuje </w:t>
      </w:r>
      <w:proofErr w:type="spellStart"/>
      <w:r w:rsidRPr="00805A54">
        <w:rPr>
          <w:rStyle w:val="pubyear"/>
        </w:rPr>
        <w:t>děkan</w:t>
      </w:r>
      <w:proofErr w:type="spellEnd"/>
      <w:r w:rsidRPr="00805A54">
        <w:rPr>
          <w:rStyle w:val="pubyear"/>
        </w:rPr>
        <w:t xml:space="preserve"> na </w:t>
      </w:r>
      <w:proofErr w:type="spellStart"/>
      <w:r w:rsidRPr="00805A54">
        <w:rPr>
          <w:rStyle w:val="pubyear"/>
        </w:rPr>
        <w:t>návrh</w:t>
      </w:r>
      <w:proofErr w:type="spellEnd"/>
      <w:r w:rsidRPr="00805A54">
        <w:rPr>
          <w:rStyle w:val="pubyear"/>
        </w:rPr>
        <w:t xml:space="preserve"> školitele a projednání v </w:t>
      </w:r>
      <w:proofErr w:type="spellStart"/>
      <w:r w:rsidRPr="00805A54">
        <w:rPr>
          <w:rStyle w:val="pubyear"/>
        </w:rPr>
        <w:t>Oborove</w:t>
      </w:r>
      <w:proofErr w:type="spellEnd"/>
      <w:r w:rsidRPr="00805A54">
        <w:rPr>
          <w:rStyle w:val="pubyear"/>
        </w:rPr>
        <w:t xml:space="preserve">́ radě. V následující tabulce je uveden aktuální seznam konzultantů pro stávající 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xml:space="preserve">. Předpokládá se, že tito akademičtí pracovníci budou roli konzultanta plnit také v dalších letech realizace tohoto doktorského studijního programu. </w:t>
      </w:r>
    </w:p>
    <w:p w14:paraId="66FA7C08" w14:textId="77777777" w:rsidR="008C6736" w:rsidRPr="00805A54" w:rsidRDefault="008C6736" w:rsidP="008C6736">
      <w:pPr>
        <w:pStyle w:val="odststandard"/>
        <w:rPr>
          <w:rStyle w:val="pubyear"/>
        </w:rPr>
      </w:pPr>
    </w:p>
    <w:p w14:paraId="32751B5E" w14:textId="5F5085F5" w:rsidR="008C6736" w:rsidRPr="00805A54" w:rsidRDefault="008C6736" w:rsidP="008C6736">
      <w:pPr>
        <w:pStyle w:val="Titulek"/>
        <w:rPr>
          <w:rStyle w:val="pubyear"/>
        </w:rPr>
      </w:pPr>
      <w:r w:rsidRPr="00805A54">
        <w:rPr>
          <w:rStyle w:val="pubyear"/>
        </w:rPr>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6</w:t>
      </w:r>
      <w:r w:rsidRPr="00805A54">
        <w:rPr>
          <w:rStyle w:val="pubyear"/>
        </w:rPr>
        <w:fldChar w:fldCharType="end"/>
      </w:r>
      <w:r w:rsidRPr="00805A54">
        <w:rPr>
          <w:rStyle w:val="pubyear"/>
        </w:rPr>
        <w:t>: Seznam konzultantů pro stávající doktorský studijní program Inženýrská informatika na Fakultě aplikované informatiky</w:t>
      </w:r>
    </w:p>
    <w:tbl>
      <w:tblPr>
        <w:tblW w:w="89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5108"/>
      </w:tblGrid>
      <w:tr w:rsidR="008C6736" w:rsidRPr="00805A54" w14:paraId="1AA7E66E" w14:textId="77777777" w:rsidTr="00805A54">
        <w:trPr>
          <w:trHeight w:val="20"/>
        </w:trPr>
        <w:tc>
          <w:tcPr>
            <w:tcW w:w="3827" w:type="dxa"/>
            <w:shd w:val="clear" w:color="auto" w:fill="FBD4B4" w:themeFill="accent6" w:themeFillTint="66"/>
            <w:tcMar>
              <w:top w:w="75" w:type="nil"/>
              <w:left w:w="75" w:type="nil"/>
              <w:right w:w="75" w:type="nil"/>
            </w:tcMar>
            <w:vAlign w:val="center"/>
          </w:tcPr>
          <w:p w14:paraId="51A7C488"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Konzultant</w:t>
            </w:r>
          </w:p>
        </w:tc>
        <w:tc>
          <w:tcPr>
            <w:tcW w:w="5108" w:type="dxa"/>
            <w:shd w:val="clear" w:color="auto" w:fill="FBD4B4" w:themeFill="accent6" w:themeFillTint="66"/>
            <w:tcMar>
              <w:top w:w="75" w:type="nil"/>
              <w:left w:w="75" w:type="nil"/>
              <w:right w:w="75" w:type="nil"/>
            </w:tcMar>
            <w:vAlign w:val="center"/>
          </w:tcPr>
          <w:p w14:paraId="2C2B7803"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Pracoviště</w:t>
            </w:r>
          </w:p>
        </w:tc>
      </w:tr>
      <w:tr w:rsidR="008C6736" w:rsidRPr="00805A54" w14:paraId="206EE84E" w14:textId="77777777" w:rsidTr="00805A54">
        <w:trPr>
          <w:trHeight w:val="20"/>
        </w:trPr>
        <w:tc>
          <w:tcPr>
            <w:tcW w:w="3827" w:type="dxa"/>
            <w:tcMar>
              <w:top w:w="75" w:type="nil"/>
              <w:left w:w="75" w:type="nil"/>
              <w:right w:w="75" w:type="nil"/>
            </w:tcMar>
            <w:vAlign w:val="center"/>
          </w:tcPr>
          <w:p w14:paraId="363FCD8C"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doc. Ing. Róbert Jankových, CSc.</w:t>
            </w:r>
          </w:p>
        </w:tc>
        <w:tc>
          <w:tcPr>
            <w:tcW w:w="5108" w:type="dxa"/>
            <w:tcMar>
              <w:top w:w="75" w:type="nil"/>
              <w:left w:w="75" w:type="nil"/>
              <w:right w:w="75" w:type="nil"/>
            </w:tcMar>
            <w:vAlign w:val="center"/>
          </w:tcPr>
          <w:p w14:paraId="48BD478E"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FSI, VUT v Brně</w:t>
            </w:r>
          </w:p>
        </w:tc>
      </w:tr>
      <w:tr w:rsidR="008C6736" w:rsidRPr="00805A54" w14:paraId="657EC693" w14:textId="77777777" w:rsidTr="00805A54">
        <w:trPr>
          <w:trHeight w:val="20"/>
        </w:trPr>
        <w:tc>
          <w:tcPr>
            <w:tcW w:w="3827" w:type="dxa"/>
            <w:tcMar>
              <w:top w:w="75" w:type="nil"/>
              <w:left w:w="75" w:type="nil"/>
              <w:right w:w="75" w:type="nil"/>
            </w:tcMar>
            <w:vAlign w:val="center"/>
          </w:tcPr>
          <w:p w14:paraId="59D2CA62"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Jan Dolinay, Ph.D.</w:t>
            </w:r>
          </w:p>
        </w:tc>
        <w:tc>
          <w:tcPr>
            <w:tcW w:w="5108" w:type="dxa"/>
            <w:tcMar>
              <w:top w:w="75" w:type="nil"/>
              <w:left w:w="75" w:type="nil"/>
              <w:right w:w="75" w:type="nil"/>
            </w:tcMar>
            <w:vAlign w:val="center"/>
          </w:tcPr>
          <w:p w14:paraId="06AAE77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UAŘT, FAI</w:t>
            </w:r>
          </w:p>
        </w:tc>
      </w:tr>
      <w:tr w:rsidR="008C6736" w:rsidRPr="00805A54" w14:paraId="35EC6665" w14:textId="77777777" w:rsidTr="00805A54">
        <w:trPr>
          <w:trHeight w:val="20"/>
        </w:trPr>
        <w:tc>
          <w:tcPr>
            <w:tcW w:w="3827" w:type="dxa"/>
            <w:tcMar>
              <w:top w:w="75" w:type="nil"/>
              <w:left w:w="75" w:type="nil"/>
              <w:right w:w="75" w:type="nil"/>
            </w:tcMar>
            <w:vAlign w:val="center"/>
          </w:tcPr>
          <w:p w14:paraId="4B94E96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 xml:space="preserve">Ing. Rudolf </w:t>
            </w:r>
            <w:proofErr w:type="spellStart"/>
            <w:r w:rsidRPr="00805A54">
              <w:rPr>
                <w:rStyle w:val="pubyear"/>
                <w:rFonts w:eastAsiaTheme="minorHAnsi"/>
              </w:rPr>
              <w:t>Drga</w:t>
            </w:r>
            <w:proofErr w:type="spellEnd"/>
            <w:r w:rsidRPr="00805A54">
              <w:rPr>
                <w:rStyle w:val="pubyear"/>
                <w:rFonts w:eastAsiaTheme="minorHAnsi"/>
              </w:rPr>
              <w:t>, Ph.D.</w:t>
            </w:r>
          </w:p>
        </w:tc>
        <w:tc>
          <w:tcPr>
            <w:tcW w:w="5108" w:type="dxa"/>
            <w:tcMar>
              <w:top w:w="75" w:type="nil"/>
              <w:left w:w="75" w:type="nil"/>
              <w:right w:w="75" w:type="nil"/>
            </w:tcMar>
            <w:vAlign w:val="center"/>
          </w:tcPr>
          <w:p w14:paraId="2ACA8210"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UBI, FAI</w:t>
            </w:r>
          </w:p>
        </w:tc>
      </w:tr>
      <w:tr w:rsidR="008C6736" w:rsidRPr="00805A54" w14:paraId="6BDE8FC0" w14:textId="77777777" w:rsidTr="00805A54">
        <w:trPr>
          <w:trHeight w:val="20"/>
        </w:trPr>
        <w:tc>
          <w:tcPr>
            <w:tcW w:w="3827" w:type="dxa"/>
            <w:tcMar>
              <w:top w:w="75" w:type="nil"/>
              <w:left w:w="75" w:type="nil"/>
              <w:right w:w="75" w:type="nil"/>
            </w:tcMar>
            <w:vAlign w:val="center"/>
          </w:tcPr>
          <w:p w14:paraId="49210E9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 xml:space="preserve">Ing. Tomáš </w:t>
            </w:r>
            <w:proofErr w:type="spellStart"/>
            <w:r w:rsidRPr="00805A54">
              <w:rPr>
                <w:rStyle w:val="pubyear"/>
                <w:rFonts w:eastAsiaTheme="minorHAnsi"/>
              </w:rPr>
              <w:t>Dulík</w:t>
            </w:r>
            <w:proofErr w:type="spellEnd"/>
            <w:r w:rsidRPr="00805A54">
              <w:rPr>
                <w:rStyle w:val="pubyear"/>
                <w:rFonts w:eastAsiaTheme="minorHAnsi"/>
              </w:rPr>
              <w:t>, Ph.D.</w:t>
            </w:r>
          </w:p>
        </w:tc>
        <w:tc>
          <w:tcPr>
            <w:tcW w:w="5108" w:type="dxa"/>
            <w:tcMar>
              <w:top w:w="75" w:type="nil"/>
              <w:left w:w="75" w:type="nil"/>
              <w:right w:w="75" w:type="nil"/>
            </w:tcMar>
            <w:vAlign w:val="center"/>
          </w:tcPr>
          <w:p w14:paraId="14390E1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r w:rsidR="008C6736" w:rsidRPr="00805A54" w14:paraId="4AB6719A" w14:textId="77777777" w:rsidTr="00805A54">
        <w:trPr>
          <w:trHeight w:val="20"/>
        </w:trPr>
        <w:tc>
          <w:tcPr>
            <w:tcW w:w="3827" w:type="dxa"/>
            <w:tcMar>
              <w:top w:w="75" w:type="nil"/>
              <w:left w:w="75" w:type="nil"/>
              <w:right w:w="75" w:type="nil"/>
            </w:tcMar>
            <w:vAlign w:val="center"/>
          </w:tcPr>
          <w:p w14:paraId="543D9B3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pplk. Ing. Petr Hrůza, Ph.D.</w:t>
            </w:r>
          </w:p>
        </w:tc>
        <w:tc>
          <w:tcPr>
            <w:tcW w:w="5108" w:type="dxa"/>
            <w:tcMar>
              <w:top w:w="75" w:type="nil"/>
              <w:left w:w="75" w:type="nil"/>
              <w:right w:w="75" w:type="nil"/>
            </w:tcMar>
            <w:vAlign w:val="center"/>
          </w:tcPr>
          <w:p w14:paraId="5A780DCE"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FEM, UO</w:t>
            </w:r>
          </w:p>
        </w:tc>
      </w:tr>
      <w:tr w:rsidR="008C6736" w:rsidRPr="00805A54" w14:paraId="1ED74BC7" w14:textId="77777777" w:rsidTr="00805A54">
        <w:trPr>
          <w:trHeight w:val="20"/>
        </w:trPr>
        <w:tc>
          <w:tcPr>
            <w:tcW w:w="3827" w:type="dxa"/>
            <w:tcMar>
              <w:top w:w="75" w:type="nil"/>
              <w:left w:w="75" w:type="nil"/>
              <w:right w:w="75" w:type="nil"/>
            </w:tcMar>
            <w:vAlign w:val="center"/>
          </w:tcPr>
          <w:p w14:paraId="5430EBA6"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Lubomír Macků, Ph.D.</w:t>
            </w:r>
          </w:p>
        </w:tc>
        <w:tc>
          <w:tcPr>
            <w:tcW w:w="5108" w:type="dxa"/>
            <w:tcMar>
              <w:top w:w="75" w:type="nil"/>
              <w:left w:w="75" w:type="nil"/>
              <w:right w:w="75" w:type="nil"/>
            </w:tcMar>
            <w:vAlign w:val="center"/>
          </w:tcPr>
          <w:p w14:paraId="73CD1CD0"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UEM, FAI</w:t>
            </w:r>
          </w:p>
        </w:tc>
      </w:tr>
      <w:tr w:rsidR="008C6736" w:rsidRPr="00805A54" w14:paraId="12135BE1" w14:textId="77777777" w:rsidTr="00805A54">
        <w:trPr>
          <w:trHeight w:val="20"/>
        </w:trPr>
        <w:tc>
          <w:tcPr>
            <w:tcW w:w="3827" w:type="dxa"/>
            <w:tcMar>
              <w:top w:w="75" w:type="nil"/>
              <w:left w:w="75" w:type="nil"/>
              <w:right w:w="75" w:type="nil"/>
            </w:tcMar>
            <w:vAlign w:val="center"/>
          </w:tcPr>
          <w:p w14:paraId="4482E0A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Stanislav Kovář, Ph.D.</w:t>
            </w:r>
          </w:p>
        </w:tc>
        <w:tc>
          <w:tcPr>
            <w:tcW w:w="5108" w:type="dxa"/>
            <w:tcMar>
              <w:top w:w="75" w:type="nil"/>
              <w:left w:w="75" w:type="nil"/>
              <w:right w:w="75" w:type="nil"/>
            </w:tcMar>
            <w:vAlign w:val="center"/>
          </w:tcPr>
          <w:p w14:paraId="6BF0DB20"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UBI, FAI</w:t>
            </w:r>
          </w:p>
        </w:tc>
      </w:tr>
      <w:tr w:rsidR="008C6736" w:rsidRPr="00805A54" w14:paraId="38B26E79" w14:textId="77777777" w:rsidTr="00805A54">
        <w:trPr>
          <w:trHeight w:val="20"/>
        </w:trPr>
        <w:tc>
          <w:tcPr>
            <w:tcW w:w="3827" w:type="dxa"/>
            <w:tcMar>
              <w:top w:w="75" w:type="nil"/>
              <w:left w:w="75" w:type="nil"/>
              <w:right w:w="75" w:type="nil"/>
            </w:tcMar>
            <w:vAlign w:val="center"/>
          </w:tcPr>
          <w:p w14:paraId="0BB886F5"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Lukáš Králík, Ph.D.</w:t>
            </w:r>
          </w:p>
        </w:tc>
        <w:tc>
          <w:tcPr>
            <w:tcW w:w="5108" w:type="dxa"/>
            <w:tcMar>
              <w:top w:w="75" w:type="nil"/>
              <w:left w:w="75" w:type="nil"/>
              <w:right w:w="75" w:type="nil"/>
            </w:tcMar>
            <w:vAlign w:val="center"/>
          </w:tcPr>
          <w:p w14:paraId="411E0BA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UBI, FAI</w:t>
            </w:r>
          </w:p>
        </w:tc>
      </w:tr>
      <w:tr w:rsidR="008C6736" w:rsidRPr="00805A54" w14:paraId="4D2FEC04" w14:textId="77777777" w:rsidTr="00805A54">
        <w:trPr>
          <w:trHeight w:val="20"/>
        </w:trPr>
        <w:tc>
          <w:tcPr>
            <w:tcW w:w="3827" w:type="dxa"/>
            <w:tcMar>
              <w:top w:w="75" w:type="nil"/>
              <w:left w:w="75" w:type="nil"/>
              <w:right w:w="75" w:type="nil"/>
            </w:tcMar>
            <w:vAlign w:val="center"/>
          </w:tcPr>
          <w:p w14:paraId="3044D925"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David Malaník, Ph.D.</w:t>
            </w:r>
          </w:p>
        </w:tc>
        <w:tc>
          <w:tcPr>
            <w:tcW w:w="5108" w:type="dxa"/>
            <w:tcMar>
              <w:top w:w="75" w:type="nil"/>
              <w:left w:w="75" w:type="nil"/>
              <w:right w:w="75" w:type="nil"/>
            </w:tcMar>
            <w:vAlign w:val="center"/>
          </w:tcPr>
          <w:p w14:paraId="5C4B3B5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r w:rsidR="008C6736" w:rsidRPr="00805A54" w14:paraId="47FDA2A5" w14:textId="77777777" w:rsidTr="00805A54">
        <w:trPr>
          <w:trHeight w:val="20"/>
        </w:trPr>
        <w:tc>
          <w:tcPr>
            <w:tcW w:w="3827" w:type="dxa"/>
            <w:tcMar>
              <w:top w:w="75" w:type="nil"/>
              <w:left w:w="75" w:type="nil"/>
              <w:right w:w="75" w:type="nil"/>
            </w:tcMar>
            <w:vAlign w:val="center"/>
          </w:tcPr>
          <w:p w14:paraId="427E41E0"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Milan Navrátil, Ph.D.</w:t>
            </w:r>
          </w:p>
        </w:tc>
        <w:tc>
          <w:tcPr>
            <w:tcW w:w="5108" w:type="dxa"/>
            <w:tcMar>
              <w:top w:w="75" w:type="nil"/>
              <w:left w:w="75" w:type="nil"/>
              <w:right w:w="75" w:type="nil"/>
            </w:tcMar>
            <w:vAlign w:val="center"/>
          </w:tcPr>
          <w:p w14:paraId="00B201D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UAŘT, FAI</w:t>
            </w:r>
          </w:p>
        </w:tc>
      </w:tr>
      <w:tr w:rsidR="008C6736" w:rsidRPr="00805A54" w14:paraId="6BAB6E72" w14:textId="77777777" w:rsidTr="00805A54">
        <w:trPr>
          <w:trHeight w:val="20"/>
        </w:trPr>
        <w:tc>
          <w:tcPr>
            <w:tcW w:w="3827" w:type="dxa"/>
            <w:tcMar>
              <w:top w:w="75" w:type="nil"/>
              <w:left w:w="75" w:type="nil"/>
              <w:right w:w="75" w:type="nil"/>
            </w:tcMar>
            <w:vAlign w:val="center"/>
          </w:tcPr>
          <w:p w14:paraId="6855725A"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 xml:space="preserve">Ing. Zdeněk </w:t>
            </w:r>
            <w:proofErr w:type="spellStart"/>
            <w:r w:rsidRPr="00805A54">
              <w:rPr>
                <w:rStyle w:val="pubyear"/>
                <w:rFonts w:eastAsiaTheme="minorHAnsi"/>
              </w:rPr>
              <w:t>Maláník</w:t>
            </w:r>
            <w:proofErr w:type="spellEnd"/>
            <w:r w:rsidRPr="00805A54">
              <w:rPr>
                <w:rStyle w:val="pubyear"/>
                <w:rFonts w:eastAsiaTheme="minorHAnsi"/>
              </w:rPr>
              <w:t>, Ph.D.</w:t>
            </w:r>
          </w:p>
        </w:tc>
        <w:tc>
          <w:tcPr>
            <w:tcW w:w="5108" w:type="dxa"/>
            <w:tcMar>
              <w:top w:w="75" w:type="nil"/>
              <w:left w:w="75" w:type="nil"/>
              <w:right w:w="75" w:type="nil"/>
            </w:tcMar>
            <w:vAlign w:val="center"/>
          </w:tcPr>
          <w:p w14:paraId="3110C6E8"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UBI, FAI</w:t>
            </w:r>
          </w:p>
        </w:tc>
      </w:tr>
      <w:tr w:rsidR="008C6736" w:rsidRPr="00805A54" w14:paraId="4D85DFA7" w14:textId="77777777" w:rsidTr="00805A54">
        <w:trPr>
          <w:trHeight w:val="20"/>
        </w:trPr>
        <w:tc>
          <w:tcPr>
            <w:tcW w:w="3827" w:type="dxa"/>
            <w:tcMar>
              <w:top w:w="75" w:type="nil"/>
              <w:left w:w="75" w:type="nil"/>
              <w:right w:w="75" w:type="nil"/>
            </w:tcMar>
            <w:vAlign w:val="center"/>
          </w:tcPr>
          <w:p w14:paraId="2AB90626"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Petr Neumann, Ph.D.</w:t>
            </w:r>
          </w:p>
        </w:tc>
        <w:tc>
          <w:tcPr>
            <w:tcW w:w="5108" w:type="dxa"/>
            <w:tcMar>
              <w:top w:w="75" w:type="nil"/>
              <w:left w:w="75" w:type="nil"/>
              <w:right w:w="75" w:type="nil"/>
            </w:tcMar>
            <w:vAlign w:val="center"/>
          </w:tcPr>
          <w:p w14:paraId="172DA7AA"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UEM, FAI</w:t>
            </w:r>
          </w:p>
        </w:tc>
      </w:tr>
      <w:tr w:rsidR="008C6736" w:rsidRPr="00805A54" w14:paraId="3AB058D9" w14:textId="77777777" w:rsidTr="00805A54">
        <w:trPr>
          <w:trHeight w:val="20"/>
        </w:trPr>
        <w:tc>
          <w:tcPr>
            <w:tcW w:w="3827" w:type="dxa"/>
            <w:tcMar>
              <w:top w:w="75" w:type="nil"/>
              <w:left w:w="75" w:type="nil"/>
              <w:right w:w="75" w:type="nil"/>
            </w:tcMar>
            <w:vAlign w:val="center"/>
          </w:tcPr>
          <w:p w14:paraId="23E1DAA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Milan Oulehla, Ph.D.</w:t>
            </w:r>
          </w:p>
        </w:tc>
        <w:tc>
          <w:tcPr>
            <w:tcW w:w="5108" w:type="dxa"/>
            <w:tcMar>
              <w:top w:w="75" w:type="nil"/>
              <w:left w:w="75" w:type="nil"/>
              <w:right w:w="75" w:type="nil"/>
            </w:tcMar>
            <w:vAlign w:val="center"/>
          </w:tcPr>
          <w:p w14:paraId="2A8E932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r w:rsidR="008C6736" w:rsidRPr="00805A54" w14:paraId="3DC83566" w14:textId="77777777" w:rsidTr="00805A54">
        <w:trPr>
          <w:trHeight w:val="20"/>
        </w:trPr>
        <w:tc>
          <w:tcPr>
            <w:tcW w:w="3827" w:type="dxa"/>
            <w:tcMar>
              <w:top w:w="75" w:type="nil"/>
              <w:left w:w="75" w:type="nil"/>
              <w:right w:w="75" w:type="nil"/>
            </w:tcMar>
            <w:vAlign w:val="center"/>
          </w:tcPr>
          <w:p w14:paraId="1A4D4537"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Jakub Rak, Ph.D.</w:t>
            </w:r>
          </w:p>
        </w:tc>
        <w:tc>
          <w:tcPr>
            <w:tcW w:w="5108" w:type="dxa"/>
            <w:tcMar>
              <w:top w:w="75" w:type="nil"/>
              <w:left w:w="75" w:type="nil"/>
              <w:right w:w="75" w:type="nil"/>
            </w:tcMar>
            <w:vAlign w:val="center"/>
          </w:tcPr>
          <w:p w14:paraId="2165144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FLKŘ, UTB</w:t>
            </w:r>
          </w:p>
        </w:tc>
      </w:tr>
      <w:tr w:rsidR="008C6736" w:rsidRPr="00805A54" w14:paraId="32709D0A" w14:textId="77777777" w:rsidTr="00805A54">
        <w:trPr>
          <w:trHeight w:val="20"/>
        </w:trPr>
        <w:tc>
          <w:tcPr>
            <w:tcW w:w="3827" w:type="dxa"/>
            <w:tcMar>
              <w:top w:w="75" w:type="nil"/>
              <w:left w:w="75" w:type="nil"/>
              <w:right w:w="75" w:type="nil"/>
            </w:tcMar>
            <w:vAlign w:val="center"/>
          </w:tcPr>
          <w:p w14:paraId="44B54DB7"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 xml:space="preserve">Ing. David </w:t>
            </w:r>
            <w:proofErr w:type="spellStart"/>
            <w:r w:rsidRPr="00805A54">
              <w:rPr>
                <w:rStyle w:val="pubyear"/>
                <w:rFonts w:eastAsiaTheme="minorHAnsi"/>
              </w:rPr>
              <w:t>Šaur</w:t>
            </w:r>
            <w:proofErr w:type="spellEnd"/>
            <w:r w:rsidRPr="00805A54">
              <w:rPr>
                <w:rStyle w:val="pubyear"/>
                <w:rFonts w:eastAsiaTheme="minorHAnsi"/>
              </w:rPr>
              <w:t>, Ph.D.</w:t>
            </w:r>
          </w:p>
        </w:tc>
        <w:tc>
          <w:tcPr>
            <w:tcW w:w="5108" w:type="dxa"/>
            <w:tcMar>
              <w:top w:w="75" w:type="nil"/>
              <w:left w:w="75" w:type="nil"/>
              <w:right w:w="75" w:type="nil"/>
            </w:tcMar>
            <w:vAlign w:val="center"/>
          </w:tcPr>
          <w:p w14:paraId="7A73402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UM, FAI</w:t>
            </w:r>
          </w:p>
        </w:tc>
      </w:tr>
      <w:tr w:rsidR="008C6736" w:rsidRPr="00805A54" w14:paraId="7154A997" w14:textId="77777777" w:rsidTr="00805A54">
        <w:trPr>
          <w:trHeight w:val="20"/>
        </w:trPr>
        <w:tc>
          <w:tcPr>
            <w:tcW w:w="3827" w:type="dxa"/>
            <w:tcMar>
              <w:top w:w="75" w:type="nil"/>
              <w:left w:w="75" w:type="nil"/>
              <w:right w:w="75" w:type="nil"/>
            </w:tcMar>
            <w:vAlign w:val="center"/>
          </w:tcPr>
          <w:p w14:paraId="25455B21"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Petr Šilhavý, Ph.D.</w:t>
            </w:r>
          </w:p>
        </w:tc>
        <w:tc>
          <w:tcPr>
            <w:tcW w:w="5108" w:type="dxa"/>
            <w:tcMar>
              <w:top w:w="75" w:type="nil"/>
              <w:left w:w="75" w:type="nil"/>
              <w:right w:w="75" w:type="nil"/>
            </w:tcMar>
            <w:vAlign w:val="center"/>
          </w:tcPr>
          <w:p w14:paraId="70C5DA4D"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UAI, FAI</w:t>
            </w:r>
          </w:p>
        </w:tc>
      </w:tr>
      <w:tr w:rsidR="008C6736" w:rsidRPr="00805A54" w14:paraId="314AA7F5" w14:textId="77777777" w:rsidTr="00805A54">
        <w:trPr>
          <w:trHeight w:val="20"/>
        </w:trPr>
        <w:tc>
          <w:tcPr>
            <w:tcW w:w="3827" w:type="dxa"/>
            <w:tcMar>
              <w:top w:w="75" w:type="nil"/>
              <w:left w:w="75" w:type="nil"/>
              <w:right w:w="75" w:type="nil"/>
            </w:tcMar>
            <w:vAlign w:val="center"/>
          </w:tcPr>
          <w:p w14:paraId="57FAFC2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Radek Šilhavý, Ph.D.</w:t>
            </w:r>
          </w:p>
        </w:tc>
        <w:tc>
          <w:tcPr>
            <w:tcW w:w="5108" w:type="dxa"/>
            <w:tcMar>
              <w:top w:w="75" w:type="nil"/>
              <w:left w:w="75" w:type="nil"/>
              <w:right w:w="75" w:type="nil"/>
            </w:tcMar>
            <w:vAlign w:val="center"/>
          </w:tcPr>
          <w:p w14:paraId="52A8D044"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UAI, FAI</w:t>
            </w:r>
          </w:p>
        </w:tc>
      </w:tr>
      <w:tr w:rsidR="008C6736" w:rsidRPr="00805A54" w14:paraId="484BEC9C" w14:textId="77777777" w:rsidTr="00805A54">
        <w:trPr>
          <w:trHeight w:val="20"/>
        </w:trPr>
        <w:tc>
          <w:tcPr>
            <w:tcW w:w="3827" w:type="dxa"/>
            <w:tcMar>
              <w:top w:w="75" w:type="nil"/>
              <w:left w:w="75" w:type="nil"/>
              <w:right w:w="75" w:type="nil"/>
            </w:tcMar>
            <w:vAlign w:val="center"/>
          </w:tcPr>
          <w:p w14:paraId="181A2105"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Pavel Tomášek, Ph.D.</w:t>
            </w:r>
          </w:p>
        </w:tc>
        <w:tc>
          <w:tcPr>
            <w:tcW w:w="5108" w:type="dxa"/>
            <w:tcMar>
              <w:top w:w="75" w:type="nil"/>
              <w:left w:w="75" w:type="nil"/>
              <w:right w:w="75" w:type="nil"/>
            </w:tcMar>
            <w:vAlign w:val="center"/>
          </w:tcPr>
          <w:p w14:paraId="3D718D71"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FLKŘ, UTB</w:t>
            </w:r>
          </w:p>
        </w:tc>
      </w:tr>
      <w:tr w:rsidR="008C6736" w:rsidRPr="00805A54" w14:paraId="37666B78" w14:textId="77777777" w:rsidTr="00805A54">
        <w:trPr>
          <w:trHeight w:val="20"/>
        </w:trPr>
        <w:tc>
          <w:tcPr>
            <w:tcW w:w="3827" w:type="dxa"/>
            <w:tcMar>
              <w:top w:w="75" w:type="nil"/>
              <w:left w:w="75" w:type="nil"/>
              <w:right w:w="75" w:type="nil"/>
            </w:tcMar>
            <w:vAlign w:val="center"/>
          </w:tcPr>
          <w:p w14:paraId="23C0FE3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Jan Valouch, Ph.D.</w:t>
            </w:r>
          </w:p>
        </w:tc>
        <w:tc>
          <w:tcPr>
            <w:tcW w:w="5108" w:type="dxa"/>
            <w:tcMar>
              <w:top w:w="75" w:type="nil"/>
              <w:left w:w="75" w:type="nil"/>
              <w:right w:w="75" w:type="nil"/>
            </w:tcMar>
            <w:vAlign w:val="center"/>
          </w:tcPr>
          <w:p w14:paraId="3DE5E3F1"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UBI, FAI</w:t>
            </w:r>
          </w:p>
        </w:tc>
      </w:tr>
      <w:tr w:rsidR="008C6736" w:rsidRPr="00805A54" w14:paraId="1D374BCC" w14:textId="77777777" w:rsidTr="00805A54">
        <w:trPr>
          <w:trHeight w:val="20"/>
        </w:trPr>
        <w:tc>
          <w:tcPr>
            <w:tcW w:w="3827" w:type="dxa"/>
            <w:tcMar>
              <w:top w:w="75" w:type="nil"/>
              <w:left w:w="75" w:type="nil"/>
              <w:right w:w="75" w:type="nil"/>
            </w:tcMar>
            <w:vAlign w:val="center"/>
          </w:tcPr>
          <w:p w14:paraId="6F35A90B"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 xml:space="preserve">Ing. Pavel </w:t>
            </w:r>
            <w:proofErr w:type="spellStart"/>
            <w:r w:rsidRPr="00805A54">
              <w:rPr>
                <w:rStyle w:val="pubyear"/>
                <w:rFonts w:eastAsiaTheme="minorHAnsi"/>
              </w:rPr>
              <w:t>Vařacha</w:t>
            </w:r>
            <w:proofErr w:type="spellEnd"/>
            <w:r w:rsidRPr="00805A54">
              <w:rPr>
                <w:rStyle w:val="pubyear"/>
                <w:rFonts w:eastAsiaTheme="minorHAnsi"/>
              </w:rPr>
              <w:t>, Ph.D.</w:t>
            </w:r>
          </w:p>
        </w:tc>
        <w:tc>
          <w:tcPr>
            <w:tcW w:w="5108" w:type="dxa"/>
            <w:tcMar>
              <w:top w:w="75" w:type="nil"/>
              <w:left w:w="75" w:type="nil"/>
              <w:right w:w="75" w:type="nil"/>
            </w:tcMar>
            <w:vAlign w:val="center"/>
          </w:tcPr>
          <w:p w14:paraId="78A2EBA7"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r w:rsidR="008C6736" w:rsidRPr="00805A54" w14:paraId="0D2ED470" w14:textId="77777777" w:rsidTr="00805A54">
        <w:trPr>
          <w:trHeight w:val="20"/>
        </w:trPr>
        <w:tc>
          <w:tcPr>
            <w:tcW w:w="3827" w:type="dxa"/>
            <w:tcMar>
              <w:top w:w="75" w:type="nil"/>
              <w:left w:w="75" w:type="nil"/>
              <w:right w:w="75" w:type="nil"/>
            </w:tcMar>
            <w:vAlign w:val="center"/>
          </w:tcPr>
          <w:p w14:paraId="6D639AC3"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Martin Zálešák, CSc.</w:t>
            </w:r>
          </w:p>
        </w:tc>
        <w:tc>
          <w:tcPr>
            <w:tcW w:w="5108" w:type="dxa"/>
            <w:tcMar>
              <w:top w:w="75" w:type="nil"/>
              <w:left w:w="75" w:type="nil"/>
              <w:right w:w="75" w:type="nil"/>
            </w:tcMar>
            <w:vAlign w:val="center"/>
          </w:tcPr>
          <w:p w14:paraId="213519E3"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UART, FAI</w:t>
            </w:r>
          </w:p>
        </w:tc>
      </w:tr>
      <w:tr w:rsidR="008C6736" w:rsidRPr="00805A54" w14:paraId="28A5D896" w14:textId="77777777" w:rsidTr="00805A54">
        <w:trPr>
          <w:trHeight w:val="20"/>
        </w:trPr>
        <w:tc>
          <w:tcPr>
            <w:tcW w:w="3827" w:type="dxa"/>
            <w:tcMar>
              <w:top w:w="75" w:type="nil"/>
              <w:left w:w="75" w:type="nil"/>
              <w:right w:w="75" w:type="nil"/>
            </w:tcMar>
            <w:vAlign w:val="center"/>
          </w:tcPr>
          <w:p w14:paraId="58987E4A"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Radek Vala, Ph.D.</w:t>
            </w:r>
          </w:p>
        </w:tc>
        <w:tc>
          <w:tcPr>
            <w:tcW w:w="5108" w:type="dxa"/>
            <w:tcMar>
              <w:top w:w="75" w:type="nil"/>
              <w:left w:w="75" w:type="nil"/>
              <w:right w:w="75" w:type="nil"/>
            </w:tcMar>
            <w:vAlign w:val="center"/>
          </w:tcPr>
          <w:p w14:paraId="6D31C02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r w:rsidR="008C6736" w:rsidRPr="00805A54" w14:paraId="1538EB61" w14:textId="77777777" w:rsidTr="00805A54">
        <w:trPr>
          <w:trHeight w:val="20"/>
        </w:trPr>
        <w:tc>
          <w:tcPr>
            <w:tcW w:w="3827" w:type="dxa"/>
            <w:tcMar>
              <w:top w:w="75" w:type="nil"/>
              <w:left w:w="75" w:type="nil"/>
              <w:right w:w="75" w:type="nil"/>
            </w:tcMar>
            <w:vAlign w:val="center"/>
          </w:tcPr>
          <w:p w14:paraId="7D72B759"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Ing. Petr Žáček, Ph.D.</w:t>
            </w:r>
          </w:p>
        </w:tc>
        <w:tc>
          <w:tcPr>
            <w:tcW w:w="5108" w:type="dxa"/>
            <w:tcMar>
              <w:top w:w="75" w:type="nil"/>
              <w:left w:w="75" w:type="nil"/>
              <w:right w:w="75" w:type="nil"/>
            </w:tcMar>
            <w:vAlign w:val="center"/>
          </w:tcPr>
          <w:p w14:paraId="34F0CEC3" w14:textId="77777777" w:rsidR="008C6736" w:rsidRPr="00805A54" w:rsidRDefault="008C6736" w:rsidP="00805A54">
            <w:pPr>
              <w:autoSpaceDE w:val="0"/>
              <w:autoSpaceDN w:val="0"/>
              <w:adjustRightInd w:val="0"/>
              <w:spacing w:before="80"/>
              <w:rPr>
                <w:rStyle w:val="pubyear"/>
                <w:rFonts w:eastAsiaTheme="minorHAnsi"/>
              </w:rPr>
            </w:pPr>
            <w:r w:rsidRPr="00805A54">
              <w:rPr>
                <w:rStyle w:val="pubyear"/>
                <w:rFonts w:eastAsiaTheme="minorHAnsi"/>
              </w:rPr>
              <w:t>UIUI, FAI</w:t>
            </w:r>
          </w:p>
        </w:tc>
      </w:tr>
    </w:tbl>
    <w:p w14:paraId="43AAA83A" w14:textId="77777777" w:rsidR="008C6736" w:rsidRPr="00805A54" w:rsidRDefault="008C6736" w:rsidP="008C6736">
      <w:pPr>
        <w:rPr>
          <w:rStyle w:val="pubyear"/>
        </w:rPr>
      </w:pPr>
    </w:p>
    <w:p w14:paraId="0504978F" w14:textId="77777777" w:rsidR="008C6736" w:rsidRPr="00805A54" w:rsidRDefault="008C6736" w:rsidP="008C6736">
      <w:pPr>
        <w:pStyle w:val="Nadpis3"/>
        <w:rPr>
          <w:rStyle w:val="pubyear"/>
        </w:rPr>
      </w:pPr>
      <w:bookmarkStart w:id="1108" w:name="_Toc176123878"/>
      <w:r w:rsidRPr="00805A54">
        <w:rPr>
          <w:rStyle w:val="pubyear"/>
        </w:rPr>
        <w:t>Standard 6.12 – 6.13: Oborová rada</w:t>
      </w:r>
      <w:bookmarkEnd w:id="1108"/>
    </w:p>
    <w:p w14:paraId="1C36FE4D" w14:textId="77777777" w:rsidR="008C6736" w:rsidRPr="00805A54" w:rsidRDefault="008C6736" w:rsidP="008C6736">
      <w:pPr>
        <w:pStyle w:val="odststandard"/>
        <w:rPr>
          <w:rStyle w:val="pubyear"/>
        </w:rPr>
      </w:pPr>
      <w:r w:rsidRPr="00805A54">
        <w:rPr>
          <w:rStyle w:val="pubyear"/>
        </w:rPr>
        <w:t xml:space="preserve">Členy oborové rady, v souladu se SZŘ UTB ve Zlíně, jmenuje a odvolává děkan s předchozím souhlasem vědecké rady fakulty. Vědecká rada fakulty projednává návrh složení oborové rady na základě dodaných životopisů jednotlivých členů. Součástí tohoto životopisu je také odborná část ve formě standardních listů C-I (dříve listů G) akreditačních materiálů. Vědecká rada posuzuje odbornost navržených členů oborové rady a jejich publikační výstupy v dané oblasti vzdělávání za posledních pět let. Předsedou oborové rady je garant doktorského studijního programu. </w:t>
      </w:r>
    </w:p>
    <w:p w14:paraId="04C6900A" w14:textId="77777777" w:rsidR="008C6736" w:rsidRPr="00805A54" w:rsidRDefault="008C6736" w:rsidP="008C6736">
      <w:pPr>
        <w:pStyle w:val="odststandard"/>
        <w:rPr>
          <w:rStyle w:val="pubyear"/>
        </w:rPr>
      </w:pPr>
      <w:r w:rsidRPr="00805A54">
        <w:rPr>
          <w:rStyle w:val="pubyear"/>
        </w:rPr>
        <w:t>Aktuálně je na Fakultě aplikované informatiky ustavena jediná Oborová rada doktorských studijních programů „</w:t>
      </w:r>
      <w:proofErr w:type="spellStart"/>
      <w:r>
        <w:rPr>
          <w:rStyle w:val="pubyear"/>
        </w:rPr>
        <w:t>Engineering</w:t>
      </w:r>
      <w:proofErr w:type="spellEnd"/>
      <w:r>
        <w:rPr>
          <w:rStyle w:val="pubyear"/>
        </w:rPr>
        <w:t xml:space="preserve"> </w:t>
      </w:r>
      <w:proofErr w:type="spellStart"/>
      <w:r>
        <w:rPr>
          <w:rStyle w:val="pubyear"/>
        </w:rPr>
        <w:t>Informatics</w:t>
      </w:r>
      <w:proofErr w:type="spellEnd"/>
      <w:r w:rsidRPr="00805A54">
        <w:rPr>
          <w:rStyle w:val="pubyear"/>
        </w:rPr>
        <w:t>“, „</w:t>
      </w:r>
      <w:proofErr w:type="spellStart"/>
      <w:r>
        <w:rPr>
          <w:rStyle w:val="pubyear"/>
        </w:rPr>
        <w:t>Information</w:t>
      </w:r>
      <w:proofErr w:type="spellEnd"/>
      <w:r>
        <w:rPr>
          <w:rStyle w:val="pubyear"/>
        </w:rPr>
        <w:t xml:space="preserve"> Technologies</w:t>
      </w:r>
      <w:r w:rsidRPr="00805A54">
        <w:rPr>
          <w:rStyle w:val="pubyear"/>
        </w:rPr>
        <w:t>“, „</w:t>
      </w:r>
      <w:proofErr w:type="spellStart"/>
      <w:r>
        <w:rPr>
          <w:rStyle w:val="pubyear"/>
        </w:rPr>
        <w:t>Automatic</w:t>
      </w:r>
      <w:proofErr w:type="spellEnd"/>
      <w:r>
        <w:rPr>
          <w:rStyle w:val="pubyear"/>
        </w:rPr>
        <w:t xml:space="preserve"> </w:t>
      </w:r>
      <w:proofErr w:type="spellStart"/>
      <w:r>
        <w:rPr>
          <w:rStyle w:val="pubyear"/>
        </w:rPr>
        <w:t>Control</w:t>
      </w:r>
      <w:proofErr w:type="spellEnd"/>
      <w:r>
        <w:rPr>
          <w:rStyle w:val="pubyear"/>
        </w:rPr>
        <w:t xml:space="preserve"> and </w:t>
      </w:r>
      <w:proofErr w:type="spellStart"/>
      <w:r>
        <w:rPr>
          <w:rStyle w:val="pubyear"/>
        </w:rPr>
        <w:t>Informatics</w:t>
      </w:r>
      <w:proofErr w:type="spellEnd"/>
      <w:r w:rsidRPr="00805A54">
        <w:rPr>
          <w:rStyle w:val="pubyear"/>
        </w:rPr>
        <w:t>“, „</w:t>
      </w:r>
      <w:proofErr w:type="spellStart"/>
      <w:r>
        <w:rPr>
          <w:rStyle w:val="pubyear"/>
        </w:rPr>
        <w:t>Security</w:t>
      </w:r>
      <w:proofErr w:type="spellEnd"/>
      <w:r>
        <w:rPr>
          <w:rStyle w:val="pubyear"/>
        </w:rPr>
        <w:t xml:space="preserve"> </w:t>
      </w:r>
      <w:r>
        <w:rPr>
          <w:rStyle w:val="pubyear"/>
        </w:rPr>
        <w:lastRenderedPageBreak/>
        <w:t>Technologies, Systems and Management</w:t>
      </w:r>
      <w:r w:rsidRPr="00805A54">
        <w:rPr>
          <w:rStyle w:val="pubyear"/>
        </w:rPr>
        <w:t xml:space="preserve">“. Tato oborová rada ustavená pro všechny akreditované programy je jmenovaná na období od 17. 10. 2022 do 31. 08. 2026 a pracuje ve složení viz tabulka 7. </w:t>
      </w:r>
    </w:p>
    <w:p w14:paraId="50908EB9" w14:textId="77777777" w:rsidR="008C6736" w:rsidRPr="00805A54" w:rsidRDefault="008C6736" w:rsidP="008C6736">
      <w:pPr>
        <w:pStyle w:val="odststandard"/>
        <w:rPr>
          <w:rStyle w:val="pubyear"/>
        </w:rPr>
      </w:pPr>
      <w:bookmarkStart w:id="1109" w:name="OLE_LINK24"/>
      <w:bookmarkStart w:id="1110" w:name="OLE_LINK25"/>
      <w:bookmarkStart w:id="1111" w:name="OLE_LINK155"/>
      <w:bookmarkStart w:id="1112" w:name="OLE_LINK156"/>
      <w:r w:rsidRPr="00805A54">
        <w:rPr>
          <w:rStyle w:val="pubyear"/>
        </w:rPr>
        <w:t>Tučně jsou v seznamu označeni členové, kteří byli navrženi do této Oborové rady za studijní program „</w:t>
      </w:r>
      <w:proofErr w:type="spellStart"/>
      <w:r>
        <w:rPr>
          <w:rStyle w:val="pubyear"/>
        </w:rPr>
        <w:t>Security</w:t>
      </w:r>
      <w:proofErr w:type="spellEnd"/>
      <w:r>
        <w:rPr>
          <w:rStyle w:val="pubyear"/>
        </w:rPr>
        <w:t xml:space="preserve"> Technologies, Systems and Management</w:t>
      </w:r>
      <w:r w:rsidRPr="00805A54">
        <w:rPr>
          <w:rStyle w:val="pubyear"/>
        </w:rPr>
        <w:t>“. V dalších letech realizace tohoto studijního programu se předpokládají jen minimální změny ve složení. Kompletní návrh členů Oborové rady za 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je uveden v části C-I této žádosti.</w:t>
      </w:r>
      <w:bookmarkEnd w:id="1109"/>
      <w:bookmarkEnd w:id="1110"/>
    </w:p>
    <w:bookmarkEnd w:id="1111"/>
    <w:bookmarkEnd w:id="1112"/>
    <w:p w14:paraId="54C026CC" w14:textId="77777777" w:rsidR="008C6736" w:rsidRPr="00805A54" w:rsidRDefault="008C6736" w:rsidP="008C6736">
      <w:pPr>
        <w:pStyle w:val="odststandard"/>
        <w:rPr>
          <w:rStyle w:val="pubyear"/>
        </w:rPr>
      </w:pPr>
    </w:p>
    <w:p w14:paraId="6A9D46E9" w14:textId="5FB80BB6" w:rsidR="008C6736" w:rsidRPr="00805A54" w:rsidRDefault="008C6736" w:rsidP="008C6736">
      <w:pPr>
        <w:pStyle w:val="Titulek"/>
        <w:rPr>
          <w:rStyle w:val="pubyear"/>
        </w:rPr>
      </w:pPr>
      <w:r w:rsidRPr="00805A54">
        <w:rPr>
          <w:rStyle w:val="pubyear"/>
        </w:rPr>
        <w:t xml:space="preserve">Tabulka </w:t>
      </w:r>
      <w:r w:rsidRPr="00805A54">
        <w:rPr>
          <w:rStyle w:val="pubyear"/>
        </w:rPr>
        <w:fldChar w:fldCharType="begin"/>
      </w:r>
      <w:r w:rsidRPr="00805A54">
        <w:rPr>
          <w:rStyle w:val="pubyear"/>
        </w:rPr>
        <w:instrText xml:space="preserve"> SEQ Tabulka \* ARABIC </w:instrText>
      </w:r>
      <w:r w:rsidRPr="00805A54">
        <w:rPr>
          <w:rStyle w:val="pubyear"/>
        </w:rPr>
        <w:fldChar w:fldCharType="separate"/>
      </w:r>
      <w:r w:rsidR="00063627">
        <w:rPr>
          <w:rStyle w:val="pubyear"/>
          <w:noProof/>
        </w:rPr>
        <w:t>7</w:t>
      </w:r>
      <w:r w:rsidRPr="00805A54">
        <w:rPr>
          <w:rStyle w:val="pubyear"/>
        </w:rPr>
        <w:fldChar w:fldCharType="end"/>
      </w:r>
      <w:r w:rsidRPr="00805A54">
        <w:rPr>
          <w:rStyle w:val="pubyear"/>
        </w:rPr>
        <w:t>: Složení Oborové rady doktorských studijních oborů</w:t>
      </w:r>
    </w:p>
    <w:tbl>
      <w:tblPr>
        <w:tblStyle w:val="Mkatabulky"/>
        <w:tblW w:w="8930" w:type="dxa"/>
        <w:tblInd w:w="137" w:type="dxa"/>
        <w:tblLayout w:type="fixed"/>
        <w:tblLook w:val="04A0" w:firstRow="1" w:lastRow="0" w:firstColumn="1" w:lastColumn="0" w:noHBand="0" w:noVBand="1"/>
      </w:tblPr>
      <w:tblGrid>
        <w:gridCol w:w="3647"/>
        <w:gridCol w:w="5283"/>
      </w:tblGrid>
      <w:tr w:rsidR="008C6736" w:rsidRPr="00805A54" w:rsidDel="00EF7AF1" w14:paraId="2260686D" w14:textId="3DA05A7F" w:rsidTr="00805A54">
        <w:trPr>
          <w:del w:id="1113" w:author="Jiří Vojtěšek" w:date="2024-10-30T10:57:00Z"/>
        </w:trPr>
        <w:tc>
          <w:tcPr>
            <w:tcW w:w="3647" w:type="dxa"/>
            <w:shd w:val="clear" w:color="auto" w:fill="FBD4B4" w:themeFill="accent6" w:themeFillTint="66"/>
          </w:tcPr>
          <w:p w14:paraId="2EB63A94" w14:textId="59090895" w:rsidR="008C6736" w:rsidRPr="00805A54" w:rsidDel="00EF7AF1" w:rsidRDefault="008C6736" w:rsidP="00805A54">
            <w:pPr>
              <w:pStyle w:val="Normlnweb"/>
              <w:spacing w:before="80" w:beforeAutospacing="0" w:after="80" w:afterAutospacing="0"/>
              <w:rPr>
                <w:del w:id="1114" w:author="Jiří Vojtěšek" w:date="2024-10-30T10:57:00Z"/>
                <w:rStyle w:val="pubyear"/>
              </w:rPr>
            </w:pPr>
            <w:del w:id="1115" w:author="Jiří Vojtěšek" w:date="2024-10-30T10:57:00Z">
              <w:r w:rsidRPr="00805A54" w:rsidDel="00EF7AF1">
                <w:rPr>
                  <w:rStyle w:val="pubyear"/>
                </w:rPr>
                <w:delText>Předseda</w:delText>
              </w:r>
            </w:del>
          </w:p>
        </w:tc>
        <w:tc>
          <w:tcPr>
            <w:tcW w:w="5283" w:type="dxa"/>
            <w:shd w:val="clear" w:color="auto" w:fill="FBD4B4" w:themeFill="accent6" w:themeFillTint="66"/>
          </w:tcPr>
          <w:p w14:paraId="1FF202C1" w14:textId="4A9B29D3" w:rsidR="008C6736" w:rsidRPr="00805A54" w:rsidDel="00EF7AF1" w:rsidRDefault="008C6736" w:rsidP="00805A54">
            <w:pPr>
              <w:pStyle w:val="Normlnweb"/>
              <w:spacing w:before="80" w:beforeAutospacing="0" w:after="80" w:afterAutospacing="0"/>
              <w:rPr>
                <w:del w:id="1116" w:author="Jiří Vojtěšek" w:date="2024-10-30T10:57:00Z"/>
                <w:rStyle w:val="pubyear"/>
              </w:rPr>
            </w:pPr>
          </w:p>
        </w:tc>
      </w:tr>
      <w:tr w:rsidR="008C6736" w:rsidRPr="00805A54" w:rsidDel="00EF7AF1" w14:paraId="4087FBB3" w14:textId="3BAA835F" w:rsidTr="00805A54">
        <w:trPr>
          <w:del w:id="1117" w:author="Jiří Vojtěšek" w:date="2024-10-30T10:57:00Z"/>
        </w:trPr>
        <w:tc>
          <w:tcPr>
            <w:tcW w:w="3647" w:type="dxa"/>
          </w:tcPr>
          <w:p w14:paraId="6792EDEB" w14:textId="19C56F2E" w:rsidR="008C6736" w:rsidRPr="00805A54" w:rsidDel="00EF7AF1" w:rsidRDefault="008C6736" w:rsidP="00805A54">
            <w:pPr>
              <w:spacing w:before="80"/>
              <w:rPr>
                <w:del w:id="1118" w:author="Jiří Vojtěšek" w:date="2024-10-30T10:57:00Z"/>
                <w:rStyle w:val="pubyear"/>
              </w:rPr>
            </w:pPr>
            <w:del w:id="1119" w:author="Jiří Vojtěšek" w:date="2024-10-30T10:57:00Z">
              <w:r w:rsidRPr="00805A54" w:rsidDel="00EF7AF1">
                <w:rPr>
                  <w:rStyle w:val="pubyear"/>
                </w:rPr>
                <w:delText>prof. Ing. Roman Prokop, CSc.</w:delText>
              </w:r>
            </w:del>
          </w:p>
        </w:tc>
        <w:tc>
          <w:tcPr>
            <w:tcW w:w="5283" w:type="dxa"/>
          </w:tcPr>
          <w:p w14:paraId="0ABE45CA" w14:textId="69249665" w:rsidR="008C6736" w:rsidRPr="00805A54" w:rsidDel="00EF7AF1" w:rsidRDefault="008C6736" w:rsidP="00805A54">
            <w:pPr>
              <w:pStyle w:val="Normlnweb"/>
              <w:spacing w:before="80" w:beforeAutospacing="0" w:after="80" w:afterAutospacing="0"/>
              <w:rPr>
                <w:del w:id="1120" w:author="Jiří Vojtěšek" w:date="2024-10-30T10:57:00Z"/>
                <w:rStyle w:val="pubyear"/>
              </w:rPr>
            </w:pPr>
            <w:del w:id="1121" w:author="Jiří Vojtěšek" w:date="2024-10-30T10:57:00Z">
              <w:r w:rsidRPr="00805A54" w:rsidDel="00EF7AF1">
                <w:rPr>
                  <w:rStyle w:val="pubyear"/>
                </w:rPr>
                <w:delText>Ústav matematiky, FAI, UTB ve Zlíně</w:delText>
              </w:r>
            </w:del>
          </w:p>
        </w:tc>
      </w:tr>
      <w:tr w:rsidR="008C6736" w:rsidRPr="00805A54" w:rsidDel="00EF7AF1" w14:paraId="61861693" w14:textId="50F2556B" w:rsidTr="00805A54">
        <w:trPr>
          <w:del w:id="1122" w:author="Jiří Vojtěšek" w:date="2024-10-30T10:57:00Z"/>
        </w:trPr>
        <w:tc>
          <w:tcPr>
            <w:tcW w:w="3647" w:type="dxa"/>
            <w:shd w:val="clear" w:color="auto" w:fill="FBD4B4" w:themeFill="accent6" w:themeFillTint="66"/>
          </w:tcPr>
          <w:p w14:paraId="3BCFC709" w14:textId="7311F8C0" w:rsidR="008C6736" w:rsidRPr="00805A54" w:rsidDel="00EF7AF1" w:rsidRDefault="008C6736" w:rsidP="00805A54">
            <w:pPr>
              <w:spacing w:before="80"/>
              <w:rPr>
                <w:del w:id="1123" w:author="Jiří Vojtěšek" w:date="2024-10-30T10:57:00Z"/>
                <w:rStyle w:val="pubyear"/>
              </w:rPr>
            </w:pPr>
            <w:del w:id="1124" w:author="Jiří Vojtěšek" w:date="2024-10-30T10:57:00Z">
              <w:r w:rsidRPr="00805A54" w:rsidDel="00EF7AF1">
                <w:rPr>
                  <w:rStyle w:val="pubyear"/>
                </w:rPr>
                <w:delText>Členové interní</w:delText>
              </w:r>
            </w:del>
          </w:p>
        </w:tc>
        <w:tc>
          <w:tcPr>
            <w:tcW w:w="5283" w:type="dxa"/>
            <w:shd w:val="clear" w:color="auto" w:fill="FBD4B4" w:themeFill="accent6" w:themeFillTint="66"/>
          </w:tcPr>
          <w:p w14:paraId="2D138946" w14:textId="1380D830" w:rsidR="008C6736" w:rsidRPr="00805A54" w:rsidDel="00EF7AF1" w:rsidRDefault="008C6736" w:rsidP="00805A54">
            <w:pPr>
              <w:pStyle w:val="Normlnweb"/>
              <w:spacing w:before="80" w:beforeAutospacing="0" w:after="80" w:afterAutospacing="0"/>
              <w:rPr>
                <w:del w:id="1125" w:author="Jiří Vojtěšek" w:date="2024-10-30T10:57:00Z"/>
                <w:rStyle w:val="pubyear"/>
              </w:rPr>
            </w:pPr>
          </w:p>
        </w:tc>
      </w:tr>
      <w:tr w:rsidR="008C6736" w:rsidRPr="00805A54" w:rsidDel="00EF7AF1" w14:paraId="1218E19E" w14:textId="015818E3" w:rsidTr="00805A54">
        <w:trPr>
          <w:del w:id="1126" w:author="Jiří Vojtěšek" w:date="2024-10-30T10:57:00Z"/>
        </w:trPr>
        <w:tc>
          <w:tcPr>
            <w:tcW w:w="3647" w:type="dxa"/>
          </w:tcPr>
          <w:p w14:paraId="701CDE90" w14:textId="23CCE589" w:rsidR="008C6736" w:rsidRPr="00805A54" w:rsidDel="00EF7AF1" w:rsidRDefault="008C6736" w:rsidP="00805A54">
            <w:pPr>
              <w:spacing w:before="80"/>
              <w:rPr>
                <w:del w:id="1127" w:author="Jiří Vojtěšek" w:date="2024-10-30T10:57:00Z"/>
                <w:rStyle w:val="pubyear"/>
              </w:rPr>
            </w:pPr>
            <w:del w:id="1128" w:author="Jiří Vojtěšek" w:date="2024-10-30T10:57:00Z">
              <w:r w:rsidRPr="00805A54" w:rsidDel="00EF7AF1">
                <w:rPr>
                  <w:rStyle w:val="pubyear"/>
                </w:rPr>
                <w:delText>prof. Mgr. Milan Adámek, Ph.D.</w:delText>
              </w:r>
            </w:del>
          </w:p>
        </w:tc>
        <w:tc>
          <w:tcPr>
            <w:tcW w:w="5283" w:type="dxa"/>
          </w:tcPr>
          <w:p w14:paraId="1E93405D" w14:textId="25030EB6" w:rsidR="008C6736" w:rsidRPr="00805A54" w:rsidDel="00EF7AF1" w:rsidRDefault="008C6736" w:rsidP="00805A54">
            <w:pPr>
              <w:pStyle w:val="Normlnweb"/>
              <w:spacing w:before="80" w:beforeAutospacing="0" w:after="80" w:afterAutospacing="0"/>
              <w:rPr>
                <w:del w:id="1129" w:author="Jiří Vojtěšek" w:date="2024-10-30T10:57:00Z"/>
                <w:rStyle w:val="pubyear"/>
              </w:rPr>
            </w:pPr>
            <w:del w:id="1130" w:author="Jiří Vojtěšek" w:date="2024-10-30T10:57:00Z">
              <w:r w:rsidRPr="00805A54" w:rsidDel="00EF7AF1">
                <w:rPr>
                  <w:rStyle w:val="pubyear"/>
                </w:rPr>
                <w:delText>Ústav bezpečnostního inženýrství, FAI, UTB ve Zlíně</w:delText>
              </w:r>
            </w:del>
          </w:p>
        </w:tc>
      </w:tr>
      <w:tr w:rsidR="008C6736" w:rsidRPr="00805A54" w:rsidDel="00EF7AF1" w14:paraId="4DE01F73" w14:textId="29685B47" w:rsidTr="00805A54">
        <w:trPr>
          <w:del w:id="1131" w:author="Jiří Vojtěšek" w:date="2024-10-30T10:57:00Z"/>
        </w:trPr>
        <w:tc>
          <w:tcPr>
            <w:tcW w:w="3647" w:type="dxa"/>
          </w:tcPr>
          <w:p w14:paraId="5F9415DB" w14:textId="6BFF4DA9" w:rsidR="008C6736" w:rsidRPr="00805A54" w:rsidDel="00EF7AF1" w:rsidRDefault="008C6736" w:rsidP="00805A54">
            <w:pPr>
              <w:spacing w:before="80"/>
              <w:rPr>
                <w:del w:id="1132" w:author="Jiří Vojtěšek" w:date="2024-10-30T10:57:00Z"/>
                <w:rStyle w:val="pubyear"/>
              </w:rPr>
            </w:pPr>
            <w:del w:id="1133" w:author="Jiří Vojtěšek" w:date="2024-10-30T10:57:00Z">
              <w:r w:rsidRPr="00805A54" w:rsidDel="00EF7AF1">
                <w:rPr>
                  <w:rStyle w:val="pubyear"/>
                </w:rPr>
                <w:delText>doc. Ing. František Gazdoš, Ph.D.</w:delText>
              </w:r>
            </w:del>
          </w:p>
        </w:tc>
        <w:tc>
          <w:tcPr>
            <w:tcW w:w="5283" w:type="dxa"/>
          </w:tcPr>
          <w:p w14:paraId="4F1759E2" w14:textId="5E20BFBB" w:rsidR="008C6736" w:rsidRPr="00805A54" w:rsidDel="00EF7AF1" w:rsidRDefault="008C6736" w:rsidP="00805A54">
            <w:pPr>
              <w:pStyle w:val="Normlnweb"/>
              <w:spacing w:before="80" w:beforeAutospacing="0" w:after="80" w:afterAutospacing="0"/>
              <w:rPr>
                <w:del w:id="1134" w:author="Jiří Vojtěšek" w:date="2024-10-30T10:57:00Z"/>
                <w:rStyle w:val="pubyear"/>
              </w:rPr>
            </w:pPr>
            <w:del w:id="1135" w:author="Jiří Vojtěšek" w:date="2024-10-30T10:57:00Z">
              <w:r w:rsidRPr="00805A54" w:rsidDel="00EF7AF1">
                <w:rPr>
                  <w:rStyle w:val="pubyear"/>
                </w:rPr>
                <w:delText>Ústav řízení procesů, FAI, UTB ve Zlíně</w:delText>
              </w:r>
            </w:del>
          </w:p>
        </w:tc>
      </w:tr>
      <w:tr w:rsidR="008C6736" w:rsidRPr="00805A54" w:rsidDel="00EF7AF1" w14:paraId="0AEE2665" w14:textId="1DA1E017" w:rsidTr="00805A54">
        <w:trPr>
          <w:del w:id="1136" w:author="Jiří Vojtěšek" w:date="2024-10-30T10:57:00Z"/>
        </w:trPr>
        <w:tc>
          <w:tcPr>
            <w:tcW w:w="3647" w:type="dxa"/>
          </w:tcPr>
          <w:p w14:paraId="2A234B48" w14:textId="5DA86A95" w:rsidR="008C6736" w:rsidRPr="00805A54" w:rsidDel="00EF7AF1" w:rsidRDefault="008C6736" w:rsidP="00805A54">
            <w:pPr>
              <w:spacing w:before="80"/>
              <w:rPr>
                <w:del w:id="1137" w:author="Jiří Vojtěšek" w:date="2024-10-30T10:57:00Z"/>
                <w:rStyle w:val="pubyear"/>
              </w:rPr>
            </w:pPr>
            <w:del w:id="1138" w:author="Jiří Vojtěšek" w:date="2024-10-30T10:57:00Z">
              <w:r w:rsidRPr="00805A54" w:rsidDel="00EF7AF1">
                <w:rPr>
                  <w:rStyle w:val="pubyear"/>
                </w:rPr>
                <w:delText>prof. Ing. Martin Hromada, Ph.D.</w:delText>
              </w:r>
            </w:del>
          </w:p>
        </w:tc>
        <w:tc>
          <w:tcPr>
            <w:tcW w:w="5283" w:type="dxa"/>
          </w:tcPr>
          <w:p w14:paraId="270BCE18" w14:textId="671EA4B7" w:rsidR="008C6736" w:rsidRPr="00805A54" w:rsidDel="00EF7AF1" w:rsidRDefault="008C6736" w:rsidP="00805A54">
            <w:pPr>
              <w:pStyle w:val="Normlnweb"/>
              <w:spacing w:before="80" w:beforeAutospacing="0" w:after="80" w:afterAutospacing="0"/>
              <w:rPr>
                <w:del w:id="1139" w:author="Jiří Vojtěšek" w:date="2024-10-30T10:57:00Z"/>
                <w:rStyle w:val="pubyear"/>
              </w:rPr>
            </w:pPr>
            <w:del w:id="1140" w:author="Jiří Vojtěšek" w:date="2024-10-30T10:57:00Z">
              <w:r w:rsidRPr="00805A54" w:rsidDel="00EF7AF1">
                <w:rPr>
                  <w:rStyle w:val="pubyear"/>
                </w:rPr>
                <w:delText>Ústav bezpečnostního inženýrství, FAI, UTB ve Zlíně</w:delText>
              </w:r>
            </w:del>
          </w:p>
        </w:tc>
      </w:tr>
      <w:tr w:rsidR="008C6736" w:rsidRPr="00805A54" w:rsidDel="00EF7AF1" w14:paraId="57728201" w14:textId="25056AB7" w:rsidTr="00805A54">
        <w:trPr>
          <w:del w:id="1141" w:author="Jiří Vojtěšek" w:date="2024-10-30T10:57:00Z"/>
        </w:trPr>
        <w:tc>
          <w:tcPr>
            <w:tcW w:w="3647" w:type="dxa"/>
          </w:tcPr>
          <w:p w14:paraId="6D43A297" w14:textId="40735AD7" w:rsidR="008C6736" w:rsidRPr="00805A54" w:rsidDel="00EF7AF1" w:rsidRDefault="008C6736" w:rsidP="00805A54">
            <w:pPr>
              <w:spacing w:before="80"/>
              <w:rPr>
                <w:del w:id="1142" w:author="Jiří Vojtěšek" w:date="2024-10-30T10:57:00Z"/>
                <w:rStyle w:val="pubyear"/>
              </w:rPr>
            </w:pPr>
            <w:del w:id="1143" w:author="Jiří Vojtěšek" w:date="2024-10-30T10:57:00Z">
              <w:r w:rsidRPr="00805A54" w:rsidDel="00EF7AF1">
                <w:rPr>
                  <w:rStyle w:val="pubyear"/>
                </w:rPr>
                <w:delText>doc. Ing. Bc. Bronislav Chramcov, Ph.D.</w:delText>
              </w:r>
            </w:del>
          </w:p>
        </w:tc>
        <w:tc>
          <w:tcPr>
            <w:tcW w:w="5283" w:type="dxa"/>
          </w:tcPr>
          <w:p w14:paraId="56C17A02" w14:textId="11EF510F" w:rsidR="008C6736" w:rsidRPr="00805A54" w:rsidDel="00EF7AF1" w:rsidRDefault="008C6736" w:rsidP="00805A54">
            <w:pPr>
              <w:pStyle w:val="Normlnweb"/>
              <w:spacing w:before="80" w:beforeAutospacing="0" w:after="80" w:afterAutospacing="0"/>
              <w:rPr>
                <w:del w:id="1144" w:author="Jiří Vojtěšek" w:date="2024-10-30T10:57:00Z"/>
                <w:rStyle w:val="pubyear"/>
              </w:rPr>
            </w:pPr>
            <w:del w:id="1145" w:author="Jiří Vojtěšek" w:date="2024-10-30T10:57:00Z">
              <w:r w:rsidRPr="00805A54" w:rsidDel="00EF7AF1">
                <w:rPr>
                  <w:rStyle w:val="pubyear"/>
                </w:rPr>
                <w:delText>Ústav informatiky a umělé inteligence, FAI, UTB ve Zlíně</w:delText>
              </w:r>
            </w:del>
          </w:p>
        </w:tc>
      </w:tr>
      <w:tr w:rsidR="008C6736" w:rsidRPr="00805A54" w:rsidDel="00EF7AF1" w14:paraId="44AD57FB" w14:textId="2F6371F2" w:rsidTr="00805A54">
        <w:trPr>
          <w:del w:id="1146" w:author="Jiří Vojtěšek" w:date="2024-10-30T10:57:00Z"/>
        </w:trPr>
        <w:tc>
          <w:tcPr>
            <w:tcW w:w="3647" w:type="dxa"/>
          </w:tcPr>
          <w:p w14:paraId="5EF2540D" w14:textId="194D6737" w:rsidR="008C6736" w:rsidRPr="00805A54" w:rsidDel="00EF7AF1" w:rsidRDefault="008C6736" w:rsidP="00805A54">
            <w:pPr>
              <w:spacing w:before="80"/>
              <w:rPr>
                <w:del w:id="1147" w:author="Jiří Vojtěšek" w:date="2024-10-30T10:57:00Z"/>
                <w:rStyle w:val="pubyear"/>
              </w:rPr>
            </w:pPr>
            <w:del w:id="1148" w:author="Jiří Vojtěšek" w:date="2024-10-30T10:57:00Z">
              <w:r w:rsidRPr="00805A54" w:rsidDel="00EF7AF1">
                <w:rPr>
                  <w:rStyle w:val="pubyear"/>
                </w:rPr>
                <w:delText>prof. Ing. Dagmar Janáčová, CSc.</w:delText>
              </w:r>
            </w:del>
          </w:p>
        </w:tc>
        <w:tc>
          <w:tcPr>
            <w:tcW w:w="5283" w:type="dxa"/>
          </w:tcPr>
          <w:p w14:paraId="118F61F3" w14:textId="69E91F52" w:rsidR="008C6736" w:rsidRPr="00805A54" w:rsidDel="00EF7AF1" w:rsidRDefault="008C6736" w:rsidP="00805A54">
            <w:pPr>
              <w:pStyle w:val="Normlnweb"/>
              <w:spacing w:before="80" w:beforeAutospacing="0" w:after="80" w:afterAutospacing="0"/>
              <w:rPr>
                <w:del w:id="1149" w:author="Jiří Vojtěšek" w:date="2024-10-30T10:57:00Z"/>
                <w:rStyle w:val="pubyear"/>
              </w:rPr>
            </w:pPr>
            <w:del w:id="1150" w:author="Jiří Vojtěšek" w:date="2024-10-30T10:57:00Z">
              <w:r w:rsidRPr="00805A54" w:rsidDel="00EF7AF1">
                <w:rPr>
                  <w:rStyle w:val="pubyear"/>
                </w:rPr>
                <w:delText>Ústav automatizace a řídicí techniky, FAI, UTB ve Zlíně</w:delText>
              </w:r>
            </w:del>
          </w:p>
        </w:tc>
      </w:tr>
      <w:tr w:rsidR="008C6736" w:rsidRPr="00805A54" w:rsidDel="00EF7AF1" w14:paraId="7B8231DD" w14:textId="46CD4327" w:rsidTr="00805A54">
        <w:trPr>
          <w:del w:id="1151" w:author="Jiří Vojtěšek" w:date="2024-10-30T10:57:00Z"/>
        </w:trPr>
        <w:tc>
          <w:tcPr>
            <w:tcW w:w="3647" w:type="dxa"/>
          </w:tcPr>
          <w:p w14:paraId="49151492" w14:textId="0002535E" w:rsidR="008C6736" w:rsidRPr="00805A54" w:rsidDel="00EF7AF1" w:rsidRDefault="008C6736" w:rsidP="00805A54">
            <w:pPr>
              <w:spacing w:before="80"/>
              <w:rPr>
                <w:del w:id="1152" w:author="Jiří Vojtěšek" w:date="2024-10-30T10:57:00Z"/>
                <w:rStyle w:val="pubyear"/>
              </w:rPr>
            </w:pPr>
            <w:del w:id="1153" w:author="Jiří Vojtěšek" w:date="2024-10-30T10:57:00Z">
              <w:r w:rsidRPr="00805A54" w:rsidDel="00EF7AF1">
                <w:rPr>
                  <w:rStyle w:val="pubyear"/>
                </w:rPr>
                <w:delText>prof. Mgr. Roman Jašek, Ph.D.</w:delText>
              </w:r>
            </w:del>
          </w:p>
        </w:tc>
        <w:tc>
          <w:tcPr>
            <w:tcW w:w="5283" w:type="dxa"/>
          </w:tcPr>
          <w:p w14:paraId="48C2FD74" w14:textId="127FAAEF" w:rsidR="008C6736" w:rsidRPr="00805A54" w:rsidDel="00EF7AF1" w:rsidRDefault="008C6736" w:rsidP="00805A54">
            <w:pPr>
              <w:pStyle w:val="Normlnweb"/>
              <w:spacing w:before="80" w:beforeAutospacing="0" w:after="80" w:afterAutospacing="0"/>
              <w:rPr>
                <w:del w:id="1154" w:author="Jiří Vojtěšek" w:date="2024-10-30T10:57:00Z"/>
                <w:rStyle w:val="pubyear"/>
              </w:rPr>
            </w:pPr>
            <w:del w:id="1155" w:author="Jiří Vojtěšek" w:date="2024-10-30T10:57:00Z">
              <w:r w:rsidRPr="00805A54" w:rsidDel="00EF7AF1">
                <w:rPr>
                  <w:rStyle w:val="pubyear"/>
                </w:rPr>
                <w:delText>Ústav informatiky a umělé inteligence, FAI, UTB ve Zlíně</w:delText>
              </w:r>
            </w:del>
          </w:p>
        </w:tc>
      </w:tr>
      <w:tr w:rsidR="008C6736" w:rsidRPr="00805A54" w:rsidDel="00EF7AF1" w14:paraId="62C8AF1E" w14:textId="1D959C39" w:rsidTr="00805A54">
        <w:trPr>
          <w:del w:id="1156" w:author="Jiří Vojtěšek" w:date="2024-10-30T10:57:00Z"/>
        </w:trPr>
        <w:tc>
          <w:tcPr>
            <w:tcW w:w="3647" w:type="dxa"/>
          </w:tcPr>
          <w:p w14:paraId="4CBFEC9C" w14:textId="56CD38EC" w:rsidR="008C6736" w:rsidRPr="00805A54" w:rsidDel="00EF7AF1" w:rsidRDefault="008C6736" w:rsidP="00805A54">
            <w:pPr>
              <w:spacing w:before="80"/>
              <w:rPr>
                <w:del w:id="1157" w:author="Jiří Vojtěšek" w:date="2024-10-30T10:57:00Z"/>
                <w:rStyle w:val="pubyear"/>
              </w:rPr>
            </w:pPr>
            <w:del w:id="1158" w:author="Jiří Vojtěšek" w:date="2024-10-30T10:57:00Z">
              <w:r w:rsidRPr="00805A54" w:rsidDel="00EF7AF1">
                <w:rPr>
                  <w:rStyle w:val="pubyear"/>
                </w:rPr>
                <w:delText>doc. RNDr. Vojtěch Křesálek, CSc.</w:delText>
              </w:r>
            </w:del>
          </w:p>
        </w:tc>
        <w:tc>
          <w:tcPr>
            <w:tcW w:w="5283" w:type="dxa"/>
          </w:tcPr>
          <w:p w14:paraId="79E50A4A" w14:textId="16F05911" w:rsidR="008C6736" w:rsidRPr="00805A54" w:rsidDel="00EF7AF1" w:rsidRDefault="008C6736" w:rsidP="00805A54">
            <w:pPr>
              <w:pStyle w:val="Normlnweb"/>
              <w:spacing w:before="80" w:beforeAutospacing="0" w:after="80" w:afterAutospacing="0"/>
              <w:rPr>
                <w:del w:id="1159" w:author="Jiří Vojtěšek" w:date="2024-10-30T10:57:00Z"/>
                <w:rStyle w:val="pubyear"/>
              </w:rPr>
            </w:pPr>
            <w:del w:id="1160" w:author="Jiří Vojtěšek" w:date="2024-10-30T10:57:00Z">
              <w:r w:rsidRPr="00805A54" w:rsidDel="00EF7AF1">
                <w:rPr>
                  <w:rStyle w:val="pubyear"/>
                </w:rPr>
                <w:delText>Ústav elektroniky a měření, FAI, UTB ve Zlíně</w:delText>
              </w:r>
            </w:del>
          </w:p>
        </w:tc>
      </w:tr>
      <w:tr w:rsidR="008C6736" w:rsidRPr="00805A54" w:rsidDel="00EF7AF1" w14:paraId="4FBB31D8" w14:textId="1ADB9D2A" w:rsidTr="00805A54">
        <w:trPr>
          <w:del w:id="1161" w:author="Jiří Vojtěšek" w:date="2024-10-30T10:57:00Z"/>
        </w:trPr>
        <w:tc>
          <w:tcPr>
            <w:tcW w:w="3647" w:type="dxa"/>
          </w:tcPr>
          <w:p w14:paraId="47F30404" w14:textId="2C6655F4" w:rsidR="008C6736" w:rsidRPr="00805A54" w:rsidDel="00EF7AF1" w:rsidRDefault="008C6736" w:rsidP="00805A54">
            <w:pPr>
              <w:spacing w:before="80"/>
              <w:rPr>
                <w:del w:id="1162" w:author="Jiří Vojtěšek" w:date="2024-10-30T10:57:00Z"/>
                <w:rStyle w:val="pubyear"/>
              </w:rPr>
            </w:pPr>
            <w:del w:id="1163" w:author="Jiří Vojtěšek" w:date="2024-10-30T10:57:00Z">
              <w:r w:rsidRPr="00805A54" w:rsidDel="00EF7AF1">
                <w:rPr>
                  <w:rStyle w:val="pubyear"/>
                </w:rPr>
                <w:delText>doc. Ing. Marek Kubalčík, Ph.D.</w:delText>
              </w:r>
            </w:del>
          </w:p>
        </w:tc>
        <w:tc>
          <w:tcPr>
            <w:tcW w:w="5283" w:type="dxa"/>
          </w:tcPr>
          <w:p w14:paraId="50EDD96E" w14:textId="2416D44F" w:rsidR="008C6736" w:rsidRPr="00805A54" w:rsidDel="00EF7AF1" w:rsidRDefault="008C6736" w:rsidP="00805A54">
            <w:pPr>
              <w:pStyle w:val="Normlnweb"/>
              <w:spacing w:before="80" w:beforeAutospacing="0" w:after="80" w:afterAutospacing="0"/>
              <w:rPr>
                <w:del w:id="1164" w:author="Jiří Vojtěšek" w:date="2024-10-30T10:57:00Z"/>
                <w:rStyle w:val="pubyear"/>
              </w:rPr>
            </w:pPr>
            <w:del w:id="1165" w:author="Jiří Vojtěšek" w:date="2024-10-30T10:57:00Z">
              <w:r w:rsidRPr="00805A54" w:rsidDel="00EF7AF1">
                <w:rPr>
                  <w:rStyle w:val="pubyear"/>
                </w:rPr>
                <w:delText>Ústav řízení procesů, FAI, UTB ve Zlíně</w:delText>
              </w:r>
            </w:del>
          </w:p>
        </w:tc>
      </w:tr>
      <w:tr w:rsidR="008C6736" w:rsidRPr="00805A54" w:rsidDel="00EF7AF1" w14:paraId="3741ACAA" w14:textId="13ABE9BD" w:rsidTr="00805A54">
        <w:trPr>
          <w:del w:id="1166" w:author="Jiří Vojtěšek" w:date="2024-10-30T10:57:00Z"/>
        </w:trPr>
        <w:tc>
          <w:tcPr>
            <w:tcW w:w="3647" w:type="dxa"/>
          </w:tcPr>
          <w:p w14:paraId="5B73FFFD" w14:textId="423FD31C" w:rsidR="008C6736" w:rsidRPr="00805A54" w:rsidDel="00EF7AF1" w:rsidRDefault="008C6736" w:rsidP="00805A54">
            <w:pPr>
              <w:spacing w:before="80"/>
              <w:rPr>
                <w:del w:id="1167" w:author="Jiří Vojtěšek" w:date="2024-10-30T10:57:00Z"/>
                <w:rStyle w:val="pubyear"/>
              </w:rPr>
            </w:pPr>
            <w:del w:id="1168" w:author="Jiří Vojtěšek" w:date="2024-10-30T10:57:00Z">
              <w:r w:rsidRPr="00805A54" w:rsidDel="00EF7AF1">
                <w:rPr>
                  <w:rStyle w:val="pubyear"/>
                </w:rPr>
                <w:delText>prof. Ing. Zuzana Komínková Oplatková, Ph.D.</w:delText>
              </w:r>
            </w:del>
          </w:p>
        </w:tc>
        <w:tc>
          <w:tcPr>
            <w:tcW w:w="5283" w:type="dxa"/>
          </w:tcPr>
          <w:p w14:paraId="0C30628F" w14:textId="04C84FD9" w:rsidR="008C6736" w:rsidRPr="00805A54" w:rsidDel="00EF7AF1" w:rsidRDefault="008C6736" w:rsidP="00805A54">
            <w:pPr>
              <w:pStyle w:val="Normlnweb"/>
              <w:spacing w:before="80" w:beforeAutospacing="0" w:after="80" w:afterAutospacing="0"/>
              <w:rPr>
                <w:del w:id="1169" w:author="Jiří Vojtěšek" w:date="2024-10-30T10:57:00Z"/>
                <w:rStyle w:val="pubyear"/>
              </w:rPr>
            </w:pPr>
            <w:del w:id="1170" w:author="Jiří Vojtěšek" w:date="2024-10-30T10:57:00Z">
              <w:r w:rsidRPr="00805A54" w:rsidDel="00EF7AF1">
                <w:rPr>
                  <w:rStyle w:val="pubyear"/>
                </w:rPr>
                <w:delText>Ústav informatiky a umělé inteligence, FAI, UTB ve Zlíně</w:delText>
              </w:r>
            </w:del>
          </w:p>
        </w:tc>
      </w:tr>
      <w:tr w:rsidR="008C6736" w:rsidRPr="00805A54" w:rsidDel="00EF7AF1" w14:paraId="520054C9" w14:textId="62A1541B" w:rsidTr="00805A54">
        <w:trPr>
          <w:del w:id="1171" w:author="Jiří Vojtěšek" w:date="2024-10-30T10:57:00Z"/>
        </w:trPr>
        <w:tc>
          <w:tcPr>
            <w:tcW w:w="3647" w:type="dxa"/>
          </w:tcPr>
          <w:p w14:paraId="6D89CFBF" w14:textId="43B3F133" w:rsidR="008C6736" w:rsidRPr="00805A54" w:rsidDel="00EF7AF1" w:rsidRDefault="008C6736" w:rsidP="00805A54">
            <w:pPr>
              <w:spacing w:before="80"/>
              <w:rPr>
                <w:del w:id="1172" w:author="Jiří Vojtěšek" w:date="2024-10-30T10:57:00Z"/>
                <w:rStyle w:val="pubyear"/>
              </w:rPr>
            </w:pPr>
            <w:del w:id="1173" w:author="Jiří Vojtěšek" w:date="2024-10-30T10:57:00Z">
              <w:r w:rsidRPr="00805A54" w:rsidDel="00EF7AF1">
                <w:rPr>
                  <w:rStyle w:val="pubyear"/>
                </w:rPr>
                <w:delText>doc. Ing. Zdenka Prokopová, CSc.</w:delText>
              </w:r>
            </w:del>
          </w:p>
        </w:tc>
        <w:tc>
          <w:tcPr>
            <w:tcW w:w="5283" w:type="dxa"/>
          </w:tcPr>
          <w:p w14:paraId="5AF3B1FE" w14:textId="498A8872" w:rsidR="008C6736" w:rsidRPr="00805A54" w:rsidDel="00EF7AF1" w:rsidRDefault="008C6736" w:rsidP="00805A54">
            <w:pPr>
              <w:pStyle w:val="Normlnweb"/>
              <w:spacing w:before="80" w:beforeAutospacing="0" w:after="80" w:afterAutospacing="0"/>
              <w:rPr>
                <w:del w:id="1174" w:author="Jiří Vojtěšek" w:date="2024-10-30T10:57:00Z"/>
                <w:rStyle w:val="pubyear"/>
              </w:rPr>
            </w:pPr>
            <w:del w:id="1175" w:author="Jiří Vojtěšek" w:date="2024-10-30T10:57:00Z">
              <w:r w:rsidRPr="00805A54" w:rsidDel="00EF7AF1">
                <w:rPr>
                  <w:rStyle w:val="pubyear"/>
                </w:rPr>
                <w:delText>Ústav počítačových a komunikačních systémů, FAI, UTB ve Zlíně</w:delText>
              </w:r>
            </w:del>
          </w:p>
        </w:tc>
      </w:tr>
      <w:tr w:rsidR="008C6736" w:rsidRPr="00805A54" w:rsidDel="00EF7AF1" w14:paraId="7E300789" w14:textId="53D6D71B" w:rsidTr="00805A54">
        <w:trPr>
          <w:del w:id="1176" w:author="Jiří Vojtěšek" w:date="2024-10-30T10:57:00Z"/>
        </w:trPr>
        <w:tc>
          <w:tcPr>
            <w:tcW w:w="3647" w:type="dxa"/>
          </w:tcPr>
          <w:p w14:paraId="71C171FE" w14:textId="2ADEAC81" w:rsidR="008C6736" w:rsidRPr="00805A54" w:rsidDel="00EF7AF1" w:rsidRDefault="008C6736" w:rsidP="00805A54">
            <w:pPr>
              <w:spacing w:before="80"/>
              <w:rPr>
                <w:del w:id="1177" w:author="Jiří Vojtěšek" w:date="2024-10-30T10:57:00Z"/>
                <w:rStyle w:val="pubyear"/>
              </w:rPr>
            </w:pPr>
            <w:del w:id="1178" w:author="Jiří Vojtěšek" w:date="2024-10-30T10:57:00Z">
              <w:r w:rsidRPr="00805A54" w:rsidDel="00EF7AF1">
                <w:rPr>
                  <w:rStyle w:val="pubyear"/>
                </w:rPr>
                <w:delText>prof. Ing. Roman Šenkeřík, Ph.D.</w:delText>
              </w:r>
            </w:del>
          </w:p>
        </w:tc>
        <w:tc>
          <w:tcPr>
            <w:tcW w:w="5283" w:type="dxa"/>
          </w:tcPr>
          <w:p w14:paraId="253F0859" w14:textId="17347E1D" w:rsidR="008C6736" w:rsidRPr="00805A54" w:rsidDel="00EF7AF1" w:rsidRDefault="008C6736" w:rsidP="00805A54">
            <w:pPr>
              <w:pStyle w:val="Normlnweb"/>
              <w:spacing w:before="80" w:beforeAutospacing="0" w:after="80" w:afterAutospacing="0"/>
              <w:rPr>
                <w:del w:id="1179" w:author="Jiří Vojtěšek" w:date="2024-10-30T10:57:00Z"/>
                <w:rStyle w:val="pubyear"/>
              </w:rPr>
            </w:pPr>
            <w:del w:id="1180" w:author="Jiří Vojtěšek" w:date="2024-10-30T10:57:00Z">
              <w:r w:rsidRPr="00805A54" w:rsidDel="00EF7AF1">
                <w:rPr>
                  <w:rStyle w:val="pubyear"/>
                </w:rPr>
                <w:delText>Ústav informatiky a umělé inteligence, FAI, UTB ve Zlíně</w:delText>
              </w:r>
            </w:del>
          </w:p>
        </w:tc>
      </w:tr>
      <w:tr w:rsidR="008C6736" w:rsidRPr="00805A54" w:rsidDel="00EF7AF1" w14:paraId="00168773" w14:textId="67F0C54F" w:rsidTr="00805A54">
        <w:trPr>
          <w:del w:id="1181" w:author="Jiří Vojtěšek" w:date="2024-10-30T10:57:00Z"/>
        </w:trPr>
        <w:tc>
          <w:tcPr>
            <w:tcW w:w="3647" w:type="dxa"/>
          </w:tcPr>
          <w:p w14:paraId="139DFE5F" w14:textId="4C7CC8CB" w:rsidR="008C6736" w:rsidRPr="00805A54" w:rsidDel="00EF7AF1" w:rsidRDefault="008C6736" w:rsidP="00805A54">
            <w:pPr>
              <w:spacing w:before="80"/>
              <w:rPr>
                <w:del w:id="1182" w:author="Jiří Vojtěšek" w:date="2024-10-30T10:57:00Z"/>
                <w:rStyle w:val="pubyear"/>
              </w:rPr>
            </w:pPr>
            <w:del w:id="1183" w:author="Jiří Vojtěšek" w:date="2024-10-30T10:57:00Z">
              <w:r w:rsidRPr="00805A54" w:rsidDel="00EF7AF1">
                <w:rPr>
                  <w:rStyle w:val="pubyear"/>
                </w:rPr>
                <w:delText>prof. Ing. Vladimír Vašek, CSc.</w:delText>
              </w:r>
            </w:del>
          </w:p>
        </w:tc>
        <w:tc>
          <w:tcPr>
            <w:tcW w:w="5283" w:type="dxa"/>
          </w:tcPr>
          <w:p w14:paraId="2F342FB2" w14:textId="4DD10D1C" w:rsidR="008C6736" w:rsidRPr="00805A54" w:rsidDel="00EF7AF1" w:rsidRDefault="008C6736" w:rsidP="00805A54">
            <w:pPr>
              <w:pStyle w:val="Normlnweb"/>
              <w:spacing w:before="80" w:beforeAutospacing="0" w:after="80" w:afterAutospacing="0"/>
              <w:rPr>
                <w:del w:id="1184" w:author="Jiří Vojtěšek" w:date="2024-10-30T10:57:00Z"/>
                <w:rStyle w:val="pubyear"/>
              </w:rPr>
            </w:pPr>
            <w:del w:id="1185" w:author="Jiří Vojtěšek" w:date="2024-10-30T10:57:00Z">
              <w:r w:rsidRPr="00805A54" w:rsidDel="00EF7AF1">
                <w:rPr>
                  <w:rStyle w:val="pubyear"/>
                </w:rPr>
                <w:delText>Ústav automatizace a řídicí techniky, FAI, UTB ve Zlíně</w:delText>
              </w:r>
            </w:del>
          </w:p>
        </w:tc>
      </w:tr>
      <w:tr w:rsidR="008C6736" w:rsidRPr="00805A54" w:rsidDel="00EF7AF1" w14:paraId="75069009" w14:textId="34939869" w:rsidTr="00805A54">
        <w:trPr>
          <w:del w:id="1186" w:author="Jiří Vojtěšek" w:date="2024-10-30T10:57:00Z"/>
        </w:trPr>
        <w:tc>
          <w:tcPr>
            <w:tcW w:w="3647" w:type="dxa"/>
          </w:tcPr>
          <w:p w14:paraId="7B56FAB3" w14:textId="78A91ACA" w:rsidR="008C6736" w:rsidRPr="00805A54" w:rsidDel="00EF7AF1" w:rsidRDefault="008C6736" w:rsidP="00805A54">
            <w:pPr>
              <w:spacing w:before="80"/>
              <w:rPr>
                <w:del w:id="1187" w:author="Jiří Vojtěšek" w:date="2024-10-30T10:57:00Z"/>
                <w:rStyle w:val="pubyear"/>
              </w:rPr>
            </w:pPr>
            <w:del w:id="1188" w:author="Jiří Vojtěšek" w:date="2024-10-30T10:57:00Z">
              <w:r w:rsidRPr="00805A54" w:rsidDel="00EF7AF1">
                <w:rPr>
                  <w:rStyle w:val="pubyear"/>
                </w:rPr>
                <w:delText>doc. Ing. Jiří Vojtěšek, Ph.D.</w:delText>
              </w:r>
            </w:del>
          </w:p>
        </w:tc>
        <w:tc>
          <w:tcPr>
            <w:tcW w:w="5283" w:type="dxa"/>
          </w:tcPr>
          <w:p w14:paraId="52DCA082" w14:textId="5F8CB89F" w:rsidR="008C6736" w:rsidRPr="00805A54" w:rsidDel="00EF7AF1" w:rsidRDefault="008C6736" w:rsidP="00805A54">
            <w:pPr>
              <w:pStyle w:val="Normlnweb"/>
              <w:spacing w:before="80" w:beforeAutospacing="0" w:after="80" w:afterAutospacing="0"/>
              <w:rPr>
                <w:del w:id="1189" w:author="Jiří Vojtěšek" w:date="2024-10-30T10:57:00Z"/>
                <w:rStyle w:val="pubyear"/>
              </w:rPr>
            </w:pPr>
            <w:del w:id="1190" w:author="Jiří Vojtěšek" w:date="2024-10-30T10:57:00Z">
              <w:r w:rsidRPr="00805A54" w:rsidDel="00EF7AF1">
                <w:rPr>
                  <w:rStyle w:val="pubyear"/>
                </w:rPr>
                <w:delText>Ústav řízení procesů, FAI, UTB ve Zlíně</w:delText>
              </w:r>
            </w:del>
          </w:p>
        </w:tc>
      </w:tr>
      <w:tr w:rsidR="008C6736" w:rsidRPr="00805A54" w:rsidDel="00EF7AF1" w14:paraId="3C07ED03" w14:textId="563AF758" w:rsidTr="00805A54">
        <w:trPr>
          <w:del w:id="1191" w:author="Jiří Vojtěšek" w:date="2024-10-30T10:57:00Z"/>
        </w:trPr>
        <w:tc>
          <w:tcPr>
            <w:tcW w:w="8930" w:type="dxa"/>
            <w:gridSpan w:val="2"/>
          </w:tcPr>
          <w:p w14:paraId="17D0B04B" w14:textId="1D4AB629" w:rsidR="008C6736" w:rsidRPr="00805A54" w:rsidDel="00EF7AF1" w:rsidRDefault="008C6736" w:rsidP="00805A54">
            <w:pPr>
              <w:pStyle w:val="Normlnweb"/>
              <w:spacing w:before="80" w:beforeAutospacing="0" w:after="80" w:afterAutospacing="0"/>
              <w:rPr>
                <w:del w:id="1192" w:author="Jiří Vojtěšek" w:date="2024-10-30T10:57:00Z"/>
                <w:rStyle w:val="pubyear"/>
              </w:rPr>
            </w:pPr>
          </w:p>
        </w:tc>
      </w:tr>
      <w:tr w:rsidR="008C6736" w:rsidRPr="00805A54" w:rsidDel="00EF7AF1" w14:paraId="2B438878" w14:textId="79229B0D" w:rsidTr="00805A54">
        <w:trPr>
          <w:del w:id="1193" w:author="Jiří Vojtěšek" w:date="2024-10-30T10:57:00Z"/>
        </w:trPr>
        <w:tc>
          <w:tcPr>
            <w:tcW w:w="3647" w:type="dxa"/>
            <w:shd w:val="clear" w:color="auto" w:fill="FBD4B4" w:themeFill="accent6" w:themeFillTint="66"/>
          </w:tcPr>
          <w:p w14:paraId="171C55AC" w14:textId="5778810B" w:rsidR="008C6736" w:rsidRPr="00805A54" w:rsidDel="00EF7AF1" w:rsidRDefault="008C6736" w:rsidP="00805A54">
            <w:pPr>
              <w:pStyle w:val="Normlnweb"/>
              <w:spacing w:before="80" w:beforeAutospacing="0" w:after="80" w:afterAutospacing="0"/>
              <w:rPr>
                <w:del w:id="1194" w:author="Jiří Vojtěšek" w:date="2024-10-30T10:57:00Z"/>
                <w:rStyle w:val="pubyear"/>
              </w:rPr>
            </w:pPr>
            <w:del w:id="1195" w:author="Jiří Vojtěšek" w:date="2024-10-30T10:57:00Z">
              <w:r w:rsidRPr="00805A54" w:rsidDel="00EF7AF1">
                <w:rPr>
                  <w:rStyle w:val="pubyear"/>
                </w:rPr>
                <w:delText>Členové externí</w:delText>
              </w:r>
            </w:del>
          </w:p>
        </w:tc>
        <w:tc>
          <w:tcPr>
            <w:tcW w:w="5283" w:type="dxa"/>
            <w:shd w:val="clear" w:color="auto" w:fill="FBD4B4" w:themeFill="accent6" w:themeFillTint="66"/>
          </w:tcPr>
          <w:p w14:paraId="350F6933" w14:textId="44FB5617" w:rsidR="008C6736" w:rsidRPr="00805A54" w:rsidDel="00EF7AF1" w:rsidRDefault="008C6736" w:rsidP="00805A54">
            <w:pPr>
              <w:pStyle w:val="Normlnweb"/>
              <w:spacing w:before="80" w:beforeAutospacing="0" w:after="80" w:afterAutospacing="0"/>
              <w:rPr>
                <w:del w:id="1196" w:author="Jiří Vojtěšek" w:date="2024-10-30T10:57:00Z"/>
                <w:rStyle w:val="pubyear"/>
              </w:rPr>
            </w:pPr>
          </w:p>
        </w:tc>
      </w:tr>
      <w:tr w:rsidR="008C6736" w:rsidRPr="00805A54" w:rsidDel="00EF7AF1" w14:paraId="749663A4" w14:textId="44DFB508" w:rsidTr="00805A54">
        <w:trPr>
          <w:del w:id="1197" w:author="Jiří Vojtěšek" w:date="2024-10-30T10:57:00Z"/>
        </w:trPr>
        <w:tc>
          <w:tcPr>
            <w:tcW w:w="3647" w:type="dxa"/>
          </w:tcPr>
          <w:p w14:paraId="58D72D3F" w14:textId="732B099A" w:rsidR="008C6736" w:rsidRPr="00BE1DF8" w:rsidDel="00EF7AF1" w:rsidRDefault="008C6736" w:rsidP="00805A54">
            <w:pPr>
              <w:pStyle w:val="Normlnweb"/>
              <w:spacing w:before="80" w:beforeAutospacing="0" w:after="80" w:afterAutospacing="0"/>
              <w:rPr>
                <w:del w:id="1198" w:author="Jiří Vojtěšek" w:date="2024-10-30T10:57:00Z"/>
                <w:rStyle w:val="pubyear"/>
                <w:sz w:val="22"/>
                <w:szCs w:val="22"/>
                <w:rPrChange w:id="1199" w:author="Jiří Vojtěšek" w:date="2024-10-30T10:56:00Z">
                  <w:rPr>
                    <w:del w:id="1200" w:author="Jiří Vojtěšek" w:date="2024-10-30T10:57:00Z"/>
                    <w:rStyle w:val="pubyear"/>
                    <w:sz w:val="20"/>
                    <w:szCs w:val="20"/>
                  </w:rPr>
                </w:rPrChange>
              </w:rPr>
            </w:pPr>
            <w:del w:id="1201" w:author="Jiří Vojtěšek" w:date="2024-10-30T10:57:00Z">
              <w:r w:rsidRPr="00BE1DF8" w:rsidDel="00EF7AF1">
                <w:rPr>
                  <w:rStyle w:val="pubyear"/>
                  <w:sz w:val="22"/>
                  <w:szCs w:val="22"/>
                  <w:rPrChange w:id="1202" w:author="Jiří Vojtěšek" w:date="2024-10-30T10:56:00Z">
                    <w:rPr>
                      <w:rStyle w:val="pubyear"/>
                    </w:rPr>
                  </w:rPrChange>
                </w:rPr>
                <w:delText>doc. RNDr. Karla Barčová, Ph.D</w:delText>
              </w:r>
            </w:del>
          </w:p>
        </w:tc>
        <w:tc>
          <w:tcPr>
            <w:tcW w:w="5283" w:type="dxa"/>
          </w:tcPr>
          <w:p w14:paraId="51EFB8EE" w14:textId="25017B30" w:rsidR="008C6736" w:rsidRPr="00BE1DF8" w:rsidDel="00EF7AF1" w:rsidRDefault="008C6736" w:rsidP="00805A54">
            <w:pPr>
              <w:pStyle w:val="Normlnweb"/>
              <w:spacing w:before="80" w:beforeAutospacing="0" w:after="80" w:afterAutospacing="0"/>
              <w:rPr>
                <w:del w:id="1203" w:author="Jiří Vojtěšek" w:date="2024-10-30T10:57:00Z"/>
                <w:rStyle w:val="pubyear"/>
                <w:sz w:val="22"/>
                <w:szCs w:val="22"/>
                <w:rPrChange w:id="1204" w:author="Jiří Vojtěšek" w:date="2024-10-30T10:56:00Z">
                  <w:rPr>
                    <w:del w:id="1205" w:author="Jiří Vojtěšek" w:date="2024-10-30T10:57:00Z"/>
                    <w:rStyle w:val="pubyear"/>
                    <w:sz w:val="20"/>
                    <w:szCs w:val="20"/>
                  </w:rPr>
                </w:rPrChange>
              </w:rPr>
            </w:pPr>
            <w:del w:id="1206" w:author="Jiří Vojtěšek" w:date="2024-10-30T10:57:00Z">
              <w:r w:rsidRPr="00BE1DF8" w:rsidDel="00EF7AF1">
                <w:rPr>
                  <w:rStyle w:val="pubyear"/>
                  <w:sz w:val="22"/>
                  <w:szCs w:val="22"/>
                  <w:rPrChange w:id="1207" w:author="Jiří Vojtěšek" w:date="2024-10-30T10:56:00Z">
                    <w:rPr>
                      <w:rStyle w:val="pubyear"/>
                    </w:rPr>
                  </w:rPrChange>
                </w:rPr>
                <w:delText>Katedra bezpečnostních služeb, Fakulta bezpečnostního inženýrství, VŠB v Ostravě</w:delText>
              </w:r>
            </w:del>
          </w:p>
        </w:tc>
      </w:tr>
      <w:tr w:rsidR="008C6736" w:rsidRPr="00805A54" w:rsidDel="00EF7AF1" w14:paraId="07E6E4FB" w14:textId="4493415C" w:rsidTr="00805A54">
        <w:trPr>
          <w:del w:id="1208" w:author="Jiří Vojtěšek" w:date="2024-10-30T10:57:00Z"/>
        </w:trPr>
        <w:tc>
          <w:tcPr>
            <w:tcW w:w="3647" w:type="dxa"/>
          </w:tcPr>
          <w:p w14:paraId="48797AF8" w14:textId="4CBC4546" w:rsidR="008C6736" w:rsidRPr="00BE1DF8" w:rsidDel="00EF7AF1" w:rsidRDefault="008C6736" w:rsidP="00805A54">
            <w:pPr>
              <w:pStyle w:val="Normlnweb"/>
              <w:spacing w:before="80" w:beforeAutospacing="0" w:after="80" w:afterAutospacing="0"/>
              <w:rPr>
                <w:del w:id="1209" w:author="Jiří Vojtěšek" w:date="2024-10-30T10:57:00Z"/>
                <w:rStyle w:val="pubyear"/>
                <w:sz w:val="22"/>
                <w:szCs w:val="22"/>
                <w:rPrChange w:id="1210" w:author="Jiří Vojtěšek" w:date="2024-10-30T10:56:00Z">
                  <w:rPr>
                    <w:del w:id="1211" w:author="Jiří Vojtěšek" w:date="2024-10-30T10:57:00Z"/>
                    <w:rStyle w:val="pubyear"/>
                    <w:sz w:val="20"/>
                    <w:szCs w:val="20"/>
                  </w:rPr>
                </w:rPrChange>
              </w:rPr>
            </w:pPr>
            <w:del w:id="1212" w:author="Jiří Vojtěšek" w:date="2024-10-30T10:57:00Z">
              <w:r w:rsidRPr="00BE1DF8" w:rsidDel="00EF7AF1">
                <w:rPr>
                  <w:rStyle w:val="pubyear"/>
                  <w:sz w:val="22"/>
                  <w:szCs w:val="22"/>
                  <w:rPrChange w:id="1213" w:author="Jiří Vojtěšek" w:date="2024-10-30T10:56:00Z">
                    <w:rPr>
                      <w:rStyle w:val="pubyear"/>
                    </w:rPr>
                  </w:rPrChange>
                </w:rPr>
                <w:delText>doc. Ing. Petr Doležel, Ph.D.</w:delText>
              </w:r>
            </w:del>
          </w:p>
        </w:tc>
        <w:tc>
          <w:tcPr>
            <w:tcW w:w="5283" w:type="dxa"/>
          </w:tcPr>
          <w:p w14:paraId="776F679D" w14:textId="23530FD6" w:rsidR="008C6736" w:rsidRPr="00BE1DF8" w:rsidDel="00EF7AF1" w:rsidRDefault="008C6736" w:rsidP="00805A54">
            <w:pPr>
              <w:pStyle w:val="Normlnweb"/>
              <w:spacing w:before="80" w:beforeAutospacing="0" w:after="80" w:afterAutospacing="0"/>
              <w:rPr>
                <w:del w:id="1214" w:author="Jiří Vojtěšek" w:date="2024-10-30T10:57:00Z"/>
                <w:rStyle w:val="pubyear"/>
                <w:sz w:val="22"/>
                <w:szCs w:val="22"/>
                <w:rPrChange w:id="1215" w:author="Jiří Vojtěšek" w:date="2024-10-30T10:56:00Z">
                  <w:rPr>
                    <w:del w:id="1216" w:author="Jiří Vojtěšek" w:date="2024-10-30T10:57:00Z"/>
                    <w:rStyle w:val="pubyear"/>
                    <w:sz w:val="20"/>
                    <w:szCs w:val="20"/>
                  </w:rPr>
                </w:rPrChange>
              </w:rPr>
            </w:pPr>
            <w:del w:id="1217" w:author="Jiří Vojtěšek" w:date="2024-10-30T10:57:00Z">
              <w:r w:rsidRPr="00BE1DF8" w:rsidDel="00EF7AF1">
                <w:rPr>
                  <w:rStyle w:val="pubyear"/>
                  <w:sz w:val="22"/>
                  <w:szCs w:val="22"/>
                  <w:rPrChange w:id="1218" w:author="Jiří Vojtěšek" w:date="2024-10-30T10:56:00Z">
                    <w:rPr>
                      <w:rStyle w:val="pubyear"/>
                    </w:rPr>
                  </w:rPrChange>
                </w:rPr>
                <w:delText>Katedra řízení procesů, FEI, Univerzita Pardubice</w:delText>
              </w:r>
            </w:del>
          </w:p>
        </w:tc>
      </w:tr>
      <w:tr w:rsidR="008C6736" w:rsidRPr="00805A54" w:rsidDel="00EF7AF1" w14:paraId="03FFFEB0" w14:textId="65C1C32C" w:rsidTr="00805A54">
        <w:trPr>
          <w:del w:id="1219" w:author="Jiří Vojtěšek" w:date="2024-10-30T10:57:00Z"/>
        </w:trPr>
        <w:tc>
          <w:tcPr>
            <w:tcW w:w="3647" w:type="dxa"/>
          </w:tcPr>
          <w:p w14:paraId="3FEB16DF" w14:textId="75437F80" w:rsidR="008C6736" w:rsidRPr="00BE1DF8" w:rsidDel="00EF7AF1" w:rsidRDefault="008C6736" w:rsidP="00805A54">
            <w:pPr>
              <w:pStyle w:val="Normlnweb"/>
              <w:spacing w:before="80" w:beforeAutospacing="0" w:after="80" w:afterAutospacing="0"/>
              <w:rPr>
                <w:del w:id="1220" w:author="Jiří Vojtěšek" w:date="2024-10-30T10:57:00Z"/>
                <w:rStyle w:val="pubyear"/>
                <w:sz w:val="22"/>
                <w:szCs w:val="22"/>
                <w:rPrChange w:id="1221" w:author="Jiří Vojtěšek" w:date="2024-10-30T10:56:00Z">
                  <w:rPr>
                    <w:del w:id="1222" w:author="Jiří Vojtěšek" w:date="2024-10-30T10:57:00Z"/>
                    <w:rStyle w:val="pubyear"/>
                    <w:sz w:val="20"/>
                    <w:szCs w:val="20"/>
                  </w:rPr>
                </w:rPrChange>
              </w:rPr>
            </w:pPr>
            <w:del w:id="1223" w:author="Jiří Vojtěšek" w:date="2024-10-30T10:57:00Z">
              <w:r w:rsidRPr="00BE1DF8" w:rsidDel="00EF7AF1">
                <w:rPr>
                  <w:rStyle w:val="pubyear"/>
                  <w:sz w:val="22"/>
                  <w:szCs w:val="22"/>
                  <w:rPrChange w:id="1224" w:author="Jiří Vojtěšek" w:date="2024-10-30T10:56:00Z">
                    <w:rPr>
                      <w:rStyle w:val="pubyear"/>
                    </w:rPr>
                  </w:rPrChange>
                </w:rPr>
                <w:delText>prof. Ing. Petr Dostál, CSc.</w:delText>
              </w:r>
            </w:del>
          </w:p>
        </w:tc>
        <w:tc>
          <w:tcPr>
            <w:tcW w:w="5283" w:type="dxa"/>
          </w:tcPr>
          <w:p w14:paraId="38D950DD" w14:textId="63CA5F95" w:rsidR="008C6736" w:rsidRPr="00BE1DF8" w:rsidDel="00EF7AF1" w:rsidRDefault="008C6736" w:rsidP="00805A54">
            <w:pPr>
              <w:pStyle w:val="Normlnweb"/>
              <w:spacing w:before="80" w:beforeAutospacing="0" w:after="80" w:afterAutospacing="0"/>
              <w:rPr>
                <w:del w:id="1225" w:author="Jiří Vojtěšek" w:date="2024-10-30T10:57:00Z"/>
                <w:rStyle w:val="pubyear"/>
                <w:sz w:val="22"/>
                <w:szCs w:val="22"/>
                <w:rPrChange w:id="1226" w:author="Jiří Vojtěšek" w:date="2024-10-30T10:56:00Z">
                  <w:rPr>
                    <w:del w:id="1227" w:author="Jiří Vojtěšek" w:date="2024-10-30T10:57:00Z"/>
                    <w:rStyle w:val="pubyear"/>
                    <w:sz w:val="20"/>
                    <w:szCs w:val="20"/>
                  </w:rPr>
                </w:rPrChange>
              </w:rPr>
            </w:pPr>
            <w:del w:id="1228" w:author="Jiří Vojtěšek" w:date="2024-10-30T10:57:00Z">
              <w:r w:rsidRPr="00BE1DF8" w:rsidDel="00EF7AF1">
                <w:rPr>
                  <w:rStyle w:val="pubyear"/>
                  <w:sz w:val="22"/>
                  <w:szCs w:val="22"/>
                  <w:rPrChange w:id="1229" w:author="Jiří Vojtěšek" w:date="2024-10-30T10:56:00Z">
                    <w:rPr>
                      <w:rStyle w:val="pubyear"/>
                    </w:rPr>
                  </w:rPrChange>
                </w:rPr>
                <w:delText>Ústav informatiky, FP, VUT v Brně</w:delText>
              </w:r>
            </w:del>
          </w:p>
        </w:tc>
      </w:tr>
      <w:tr w:rsidR="008C6736" w:rsidRPr="00805A54" w:rsidDel="00EF7AF1" w14:paraId="0356EAAE" w14:textId="611135FF" w:rsidTr="00805A54">
        <w:trPr>
          <w:del w:id="1230" w:author="Jiří Vojtěšek" w:date="2024-10-30T10:57:00Z"/>
        </w:trPr>
        <w:tc>
          <w:tcPr>
            <w:tcW w:w="3647" w:type="dxa"/>
          </w:tcPr>
          <w:p w14:paraId="0EDA5598" w14:textId="486E1B06" w:rsidR="008C6736" w:rsidRPr="00BE1DF8" w:rsidDel="00EF7AF1" w:rsidRDefault="008C6736" w:rsidP="00805A54">
            <w:pPr>
              <w:pStyle w:val="Normlnweb"/>
              <w:spacing w:before="80" w:beforeAutospacing="0" w:after="80" w:afterAutospacing="0"/>
              <w:rPr>
                <w:del w:id="1231" w:author="Jiří Vojtěšek" w:date="2024-10-30T10:57:00Z"/>
                <w:rStyle w:val="pubyear"/>
                <w:sz w:val="22"/>
                <w:szCs w:val="22"/>
                <w:rPrChange w:id="1232" w:author="Jiří Vojtěšek" w:date="2024-10-30T10:56:00Z">
                  <w:rPr>
                    <w:del w:id="1233" w:author="Jiří Vojtěšek" w:date="2024-10-30T10:57:00Z"/>
                    <w:rStyle w:val="pubyear"/>
                    <w:sz w:val="20"/>
                    <w:szCs w:val="20"/>
                  </w:rPr>
                </w:rPrChange>
              </w:rPr>
            </w:pPr>
            <w:del w:id="1234" w:author="Jiří Vojtěšek" w:date="2024-10-30T10:57:00Z">
              <w:r w:rsidRPr="00BE1DF8" w:rsidDel="00EF7AF1">
                <w:rPr>
                  <w:rStyle w:val="pubyear"/>
                  <w:sz w:val="22"/>
                  <w:szCs w:val="22"/>
                  <w:rPrChange w:id="1235" w:author="Jiří Vojtěšek" w:date="2024-10-30T10:56:00Z">
                    <w:rPr>
                      <w:rStyle w:val="pubyear"/>
                    </w:rPr>
                  </w:rPrChange>
                </w:rPr>
                <w:delText>prof. Ing. Stanislav Ďuriš, PhD.</w:delText>
              </w:r>
            </w:del>
          </w:p>
        </w:tc>
        <w:tc>
          <w:tcPr>
            <w:tcW w:w="5283" w:type="dxa"/>
          </w:tcPr>
          <w:p w14:paraId="69126FC6" w14:textId="49446CDD" w:rsidR="008C6736" w:rsidRPr="00BE1DF8" w:rsidDel="00EF7AF1" w:rsidRDefault="008C6736" w:rsidP="00805A54">
            <w:pPr>
              <w:pStyle w:val="Normlnweb"/>
              <w:spacing w:before="80" w:beforeAutospacing="0" w:after="80" w:afterAutospacing="0"/>
              <w:rPr>
                <w:del w:id="1236" w:author="Jiří Vojtěšek" w:date="2024-10-30T10:57:00Z"/>
                <w:rStyle w:val="pubyear"/>
                <w:sz w:val="22"/>
                <w:szCs w:val="22"/>
                <w:rPrChange w:id="1237" w:author="Jiří Vojtěšek" w:date="2024-10-30T10:56:00Z">
                  <w:rPr>
                    <w:del w:id="1238" w:author="Jiří Vojtěšek" w:date="2024-10-30T10:57:00Z"/>
                    <w:rStyle w:val="pubyear"/>
                    <w:sz w:val="20"/>
                    <w:szCs w:val="20"/>
                  </w:rPr>
                </w:rPrChange>
              </w:rPr>
            </w:pPr>
            <w:del w:id="1239" w:author="Jiří Vojtěšek" w:date="2024-10-30T10:57:00Z">
              <w:r w:rsidRPr="00BE1DF8" w:rsidDel="00EF7AF1">
                <w:rPr>
                  <w:rStyle w:val="pubyear"/>
                  <w:sz w:val="22"/>
                  <w:szCs w:val="22"/>
                  <w:rPrChange w:id="1240" w:author="Jiří Vojtěšek" w:date="2024-10-30T10:56:00Z">
                    <w:rPr>
                      <w:rStyle w:val="pubyear"/>
                    </w:rPr>
                  </w:rPrChange>
                </w:rPr>
                <w:delText>Ústav automatizácie, merania a aplikovanej informatiky, SjF, STU v Bratislave</w:delText>
              </w:r>
            </w:del>
          </w:p>
        </w:tc>
      </w:tr>
      <w:tr w:rsidR="008C6736" w:rsidRPr="00805A54" w:rsidDel="00EF7AF1" w14:paraId="3AD73FE9" w14:textId="58DA1338" w:rsidTr="00805A54">
        <w:trPr>
          <w:del w:id="1241" w:author="Jiří Vojtěšek" w:date="2024-10-30T10:57:00Z"/>
        </w:trPr>
        <w:tc>
          <w:tcPr>
            <w:tcW w:w="3647" w:type="dxa"/>
          </w:tcPr>
          <w:p w14:paraId="3875D055" w14:textId="08927145" w:rsidR="008C6736" w:rsidRPr="00BE1DF8" w:rsidDel="00EF7AF1" w:rsidRDefault="008C6736" w:rsidP="00805A54">
            <w:pPr>
              <w:pStyle w:val="Normlnweb"/>
              <w:spacing w:before="80" w:beforeAutospacing="0" w:after="80" w:afterAutospacing="0"/>
              <w:rPr>
                <w:del w:id="1242" w:author="Jiří Vojtěšek" w:date="2024-10-30T10:57:00Z"/>
                <w:rStyle w:val="pubyear"/>
                <w:sz w:val="22"/>
                <w:szCs w:val="22"/>
                <w:rPrChange w:id="1243" w:author="Jiří Vojtěšek" w:date="2024-10-30T10:56:00Z">
                  <w:rPr>
                    <w:del w:id="1244" w:author="Jiří Vojtěšek" w:date="2024-10-30T10:57:00Z"/>
                    <w:rStyle w:val="pubyear"/>
                    <w:sz w:val="20"/>
                    <w:szCs w:val="20"/>
                  </w:rPr>
                </w:rPrChange>
              </w:rPr>
            </w:pPr>
            <w:del w:id="1245" w:author="Jiří Vojtěšek" w:date="2024-10-30T10:57:00Z">
              <w:r w:rsidRPr="00BE1DF8" w:rsidDel="00EF7AF1">
                <w:rPr>
                  <w:rStyle w:val="pubyear"/>
                  <w:sz w:val="22"/>
                  <w:szCs w:val="22"/>
                  <w:rPrChange w:id="1246" w:author="Jiří Vojtěšek" w:date="2024-10-30T10:56:00Z">
                    <w:rPr>
                      <w:rStyle w:val="pubyear"/>
                    </w:rPr>
                  </w:rPrChange>
                </w:rPr>
                <w:delText>prof. Ing. Radim Farana, CSc. FEng.</w:delText>
              </w:r>
            </w:del>
          </w:p>
        </w:tc>
        <w:tc>
          <w:tcPr>
            <w:tcW w:w="5283" w:type="dxa"/>
          </w:tcPr>
          <w:p w14:paraId="1AC60C6C" w14:textId="051384CB" w:rsidR="008C6736" w:rsidRPr="00BE1DF8" w:rsidDel="00EF7AF1" w:rsidRDefault="008C6736" w:rsidP="00805A54">
            <w:pPr>
              <w:pStyle w:val="Normlnweb"/>
              <w:spacing w:before="80" w:beforeAutospacing="0" w:after="80" w:afterAutospacing="0"/>
              <w:rPr>
                <w:del w:id="1247" w:author="Jiří Vojtěšek" w:date="2024-10-30T10:57:00Z"/>
                <w:rStyle w:val="pubyear"/>
                <w:sz w:val="22"/>
                <w:szCs w:val="22"/>
                <w:rPrChange w:id="1248" w:author="Jiří Vojtěšek" w:date="2024-10-30T10:56:00Z">
                  <w:rPr>
                    <w:del w:id="1249" w:author="Jiří Vojtěšek" w:date="2024-10-30T10:57:00Z"/>
                    <w:rStyle w:val="pubyear"/>
                    <w:sz w:val="20"/>
                    <w:szCs w:val="20"/>
                  </w:rPr>
                </w:rPrChange>
              </w:rPr>
            </w:pPr>
            <w:del w:id="1250" w:author="Jiří Vojtěšek" w:date="2024-10-30T10:57:00Z">
              <w:r w:rsidRPr="00BE1DF8" w:rsidDel="00EF7AF1">
                <w:rPr>
                  <w:rStyle w:val="pubyear"/>
                  <w:sz w:val="22"/>
                  <w:szCs w:val="22"/>
                  <w:rPrChange w:id="1251" w:author="Jiří Vojtěšek" w:date="2024-10-30T10:56:00Z">
                    <w:rPr>
                      <w:rStyle w:val="pubyear"/>
                    </w:rPr>
                  </w:rPrChange>
                </w:rPr>
                <w:delText>Ústav informatiky, PEF, MENDELU v Brně</w:delText>
              </w:r>
            </w:del>
          </w:p>
        </w:tc>
      </w:tr>
      <w:tr w:rsidR="008C6736" w:rsidRPr="00805A54" w:rsidDel="00EF7AF1" w14:paraId="1226A87A" w14:textId="4F1B9CD9" w:rsidTr="00805A54">
        <w:trPr>
          <w:del w:id="1252" w:author="Jiří Vojtěšek" w:date="2024-10-30T10:57:00Z"/>
        </w:trPr>
        <w:tc>
          <w:tcPr>
            <w:tcW w:w="3647" w:type="dxa"/>
          </w:tcPr>
          <w:p w14:paraId="6EBB9BB8" w14:textId="0DC5B9A2" w:rsidR="008C6736" w:rsidRPr="00BE1DF8" w:rsidDel="00EF7AF1" w:rsidRDefault="008C6736" w:rsidP="00805A54">
            <w:pPr>
              <w:pStyle w:val="Normlnweb"/>
              <w:spacing w:before="80" w:beforeAutospacing="0" w:after="80" w:afterAutospacing="0"/>
              <w:rPr>
                <w:del w:id="1253" w:author="Jiří Vojtěšek" w:date="2024-10-30T10:57:00Z"/>
                <w:rStyle w:val="pubyear"/>
                <w:sz w:val="22"/>
                <w:szCs w:val="22"/>
                <w:rPrChange w:id="1254" w:author="Jiří Vojtěšek" w:date="2024-10-30T10:56:00Z">
                  <w:rPr>
                    <w:del w:id="1255" w:author="Jiří Vojtěšek" w:date="2024-10-30T10:57:00Z"/>
                    <w:rStyle w:val="pubyear"/>
                    <w:sz w:val="20"/>
                    <w:szCs w:val="20"/>
                  </w:rPr>
                </w:rPrChange>
              </w:rPr>
            </w:pPr>
            <w:del w:id="1256" w:author="Jiří Vojtěšek" w:date="2024-10-30T10:57:00Z">
              <w:r w:rsidRPr="00BE1DF8" w:rsidDel="00EF7AF1">
                <w:rPr>
                  <w:rStyle w:val="pubyear"/>
                  <w:sz w:val="22"/>
                  <w:szCs w:val="22"/>
                  <w:rPrChange w:id="1257" w:author="Jiří Vojtěšek" w:date="2024-10-30T10:56:00Z">
                    <w:rPr>
                      <w:rStyle w:val="pubyear"/>
                    </w:rPr>
                  </w:rPrChange>
                </w:rPr>
                <w:delText>prof. Ing. Miroslav Husák, CSc.</w:delText>
              </w:r>
            </w:del>
          </w:p>
        </w:tc>
        <w:tc>
          <w:tcPr>
            <w:tcW w:w="5283" w:type="dxa"/>
          </w:tcPr>
          <w:p w14:paraId="2E51C606" w14:textId="43B9EF3C" w:rsidR="008C6736" w:rsidRPr="00BE1DF8" w:rsidDel="00EF7AF1" w:rsidRDefault="008C6736" w:rsidP="00805A54">
            <w:pPr>
              <w:pStyle w:val="Normlnweb"/>
              <w:spacing w:before="80" w:beforeAutospacing="0" w:after="80" w:afterAutospacing="0"/>
              <w:rPr>
                <w:del w:id="1258" w:author="Jiří Vojtěšek" w:date="2024-10-30T10:57:00Z"/>
                <w:rStyle w:val="pubyear"/>
                <w:sz w:val="22"/>
                <w:szCs w:val="22"/>
                <w:rPrChange w:id="1259" w:author="Jiří Vojtěšek" w:date="2024-10-30T10:56:00Z">
                  <w:rPr>
                    <w:del w:id="1260" w:author="Jiří Vojtěšek" w:date="2024-10-30T10:57:00Z"/>
                    <w:rStyle w:val="pubyear"/>
                    <w:sz w:val="20"/>
                    <w:szCs w:val="20"/>
                  </w:rPr>
                </w:rPrChange>
              </w:rPr>
            </w:pPr>
            <w:del w:id="1261" w:author="Jiří Vojtěšek" w:date="2024-10-30T10:57:00Z">
              <w:r w:rsidRPr="00BE1DF8" w:rsidDel="00EF7AF1">
                <w:rPr>
                  <w:rStyle w:val="pubyear"/>
                  <w:sz w:val="22"/>
                  <w:szCs w:val="22"/>
                  <w:rPrChange w:id="1262" w:author="Jiří Vojtěšek" w:date="2024-10-30T10:56:00Z">
                    <w:rPr>
                      <w:rStyle w:val="pubyear"/>
                    </w:rPr>
                  </w:rPrChange>
                </w:rPr>
                <w:delText>Katedra mikroelektroniky, FEL, ČVUT v Praze</w:delText>
              </w:r>
            </w:del>
          </w:p>
        </w:tc>
      </w:tr>
      <w:tr w:rsidR="008C6736" w:rsidRPr="00805A54" w:rsidDel="00EF7AF1" w14:paraId="1EF25AC5" w14:textId="773C55F2" w:rsidTr="00805A54">
        <w:trPr>
          <w:del w:id="1263" w:author="Jiří Vojtěšek" w:date="2024-10-30T10:57:00Z"/>
        </w:trPr>
        <w:tc>
          <w:tcPr>
            <w:tcW w:w="3647" w:type="dxa"/>
          </w:tcPr>
          <w:p w14:paraId="701A110E" w14:textId="1B88C1FA" w:rsidR="008C6736" w:rsidRPr="00BE1DF8" w:rsidDel="00EF7AF1" w:rsidRDefault="008C6736" w:rsidP="00805A54">
            <w:pPr>
              <w:pStyle w:val="Normlnweb"/>
              <w:spacing w:before="80" w:beforeAutospacing="0" w:after="80" w:afterAutospacing="0"/>
              <w:rPr>
                <w:del w:id="1264" w:author="Jiří Vojtěšek" w:date="2024-10-30T10:57:00Z"/>
                <w:rStyle w:val="pubyear"/>
                <w:sz w:val="22"/>
                <w:szCs w:val="22"/>
                <w:rPrChange w:id="1265" w:author="Jiří Vojtěšek" w:date="2024-10-30T10:56:00Z">
                  <w:rPr>
                    <w:del w:id="1266" w:author="Jiří Vojtěšek" w:date="2024-10-30T10:57:00Z"/>
                    <w:rStyle w:val="pubyear"/>
                    <w:sz w:val="20"/>
                    <w:szCs w:val="20"/>
                  </w:rPr>
                </w:rPrChange>
              </w:rPr>
            </w:pPr>
            <w:del w:id="1267" w:author="Jiří Vojtěšek" w:date="2024-10-30T10:57:00Z">
              <w:r w:rsidRPr="00BE1DF8" w:rsidDel="00EF7AF1">
                <w:rPr>
                  <w:rStyle w:val="pubyear"/>
                  <w:sz w:val="22"/>
                  <w:szCs w:val="22"/>
                  <w:rPrChange w:id="1268" w:author="Jiří Vojtěšek" w:date="2024-10-30T10:56:00Z">
                    <w:rPr>
                      <w:rStyle w:val="pubyear"/>
                    </w:rPr>
                  </w:rPrChange>
                </w:rPr>
                <w:delText>prof. Ing. Tomáš Loveček, PhD.</w:delText>
              </w:r>
            </w:del>
          </w:p>
        </w:tc>
        <w:tc>
          <w:tcPr>
            <w:tcW w:w="5283" w:type="dxa"/>
          </w:tcPr>
          <w:p w14:paraId="330D43E4" w14:textId="2DD8F504" w:rsidR="008C6736" w:rsidRPr="00BE1DF8" w:rsidDel="00EF7AF1" w:rsidRDefault="008C6736" w:rsidP="00805A54">
            <w:pPr>
              <w:pStyle w:val="Normlnweb"/>
              <w:spacing w:before="80" w:beforeAutospacing="0" w:after="80" w:afterAutospacing="0"/>
              <w:rPr>
                <w:del w:id="1269" w:author="Jiří Vojtěšek" w:date="2024-10-30T10:57:00Z"/>
                <w:rStyle w:val="pubyear"/>
                <w:sz w:val="22"/>
                <w:szCs w:val="22"/>
                <w:rPrChange w:id="1270" w:author="Jiří Vojtěšek" w:date="2024-10-30T10:56:00Z">
                  <w:rPr>
                    <w:del w:id="1271" w:author="Jiří Vojtěšek" w:date="2024-10-30T10:57:00Z"/>
                    <w:rStyle w:val="pubyear"/>
                    <w:sz w:val="20"/>
                    <w:szCs w:val="20"/>
                  </w:rPr>
                </w:rPrChange>
              </w:rPr>
            </w:pPr>
            <w:del w:id="1272" w:author="Jiří Vojtěšek" w:date="2024-10-30T10:57:00Z">
              <w:r w:rsidRPr="00BE1DF8" w:rsidDel="00EF7AF1">
                <w:rPr>
                  <w:rStyle w:val="pubyear"/>
                  <w:sz w:val="22"/>
                  <w:szCs w:val="22"/>
                  <w:rPrChange w:id="1273" w:author="Jiří Vojtěšek" w:date="2024-10-30T10:56:00Z">
                    <w:rPr>
                      <w:rStyle w:val="pubyear"/>
                    </w:rPr>
                  </w:rPrChange>
                </w:rPr>
                <w:delText>Katedra bezpečnostného manažmentu, FBI, ŽU v Žilině</w:delText>
              </w:r>
            </w:del>
          </w:p>
        </w:tc>
      </w:tr>
      <w:tr w:rsidR="008C6736" w:rsidRPr="00805A54" w:rsidDel="00EF7AF1" w14:paraId="32E3DB82" w14:textId="24CF1F9D" w:rsidTr="00805A54">
        <w:trPr>
          <w:del w:id="1274" w:author="Jiří Vojtěšek" w:date="2024-10-30T10:57:00Z"/>
        </w:trPr>
        <w:tc>
          <w:tcPr>
            <w:tcW w:w="3647" w:type="dxa"/>
          </w:tcPr>
          <w:p w14:paraId="52910258" w14:textId="5F292D56" w:rsidR="008C6736" w:rsidRPr="00BE1DF8" w:rsidDel="00EF7AF1" w:rsidRDefault="008C6736" w:rsidP="00805A54">
            <w:pPr>
              <w:pStyle w:val="Normlnweb"/>
              <w:spacing w:before="80" w:beforeAutospacing="0" w:after="80" w:afterAutospacing="0"/>
              <w:rPr>
                <w:del w:id="1275" w:author="Jiří Vojtěšek" w:date="2024-10-30T10:57:00Z"/>
                <w:rStyle w:val="pubyear"/>
                <w:sz w:val="22"/>
                <w:szCs w:val="22"/>
                <w:rPrChange w:id="1276" w:author="Jiří Vojtěšek" w:date="2024-10-30T10:56:00Z">
                  <w:rPr>
                    <w:del w:id="1277" w:author="Jiří Vojtěšek" w:date="2024-10-30T10:57:00Z"/>
                    <w:rStyle w:val="pubyear"/>
                    <w:sz w:val="20"/>
                    <w:szCs w:val="20"/>
                  </w:rPr>
                </w:rPrChange>
              </w:rPr>
            </w:pPr>
            <w:del w:id="1278" w:author="Jiří Vojtěšek" w:date="2024-10-30T10:57:00Z">
              <w:r w:rsidRPr="00BE1DF8" w:rsidDel="00EF7AF1">
                <w:rPr>
                  <w:rStyle w:val="pubyear"/>
                  <w:sz w:val="22"/>
                  <w:szCs w:val="22"/>
                  <w:rPrChange w:id="1279" w:author="Jiří Vojtěšek" w:date="2024-10-30T10:56:00Z">
                    <w:rPr>
                      <w:rStyle w:val="pubyear"/>
                    </w:rPr>
                  </w:rPrChange>
                </w:rPr>
                <w:delText>prof. Ing. Ján Piteľ, PhD.</w:delText>
              </w:r>
            </w:del>
          </w:p>
        </w:tc>
        <w:tc>
          <w:tcPr>
            <w:tcW w:w="5283" w:type="dxa"/>
          </w:tcPr>
          <w:p w14:paraId="2013CE73" w14:textId="7A68E2BB" w:rsidR="008C6736" w:rsidRPr="00BE1DF8" w:rsidDel="00EF7AF1" w:rsidRDefault="008C6736" w:rsidP="00805A54">
            <w:pPr>
              <w:pStyle w:val="Normlnweb"/>
              <w:spacing w:before="80" w:beforeAutospacing="0" w:after="80" w:afterAutospacing="0"/>
              <w:rPr>
                <w:del w:id="1280" w:author="Jiří Vojtěšek" w:date="2024-10-30T10:57:00Z"/>
                <w:rStyle w:val="pubyear"/>
                <w:sz w:val="22"/>
                <w:szCs w:val="22"/>
                <w:rPrChange w:id="1281" w:author="Jiří Vojtěšek" w:date="2024-10-30T10:56:00Z">
                  <w:rPr>
                    <w:del w:id="1282" w:author="Jiří Vojtěšek" w:date="2024-10-30T10:57:00Z"/>
                    <w:rStyle w:val="pubyear"/>
                    <w:sz w:val="20"/>
                    <w:szCs w:val="20"/>
                  </w:rPr>
                </w:rPrChange>
              </w:rPr>
            </w:pPr>
            <w:del w:id="1283" w:author="Jiří Vojtěšek" w:date="2024-10-30T10:57:00Z">
              <w:r w:rsidRPr="00BE1DF8" w:rsidDel="00EF7AF1">
                <w:rPr>
                  <w:rStyle w:val="pubyear"/>
                  <w:sz w:val="22"/>
                  <w:szCs w:val="22"/>
                  <w:rPrChange w:id="1284" w:author="Jiří Vojtěšek" w:date="2024-10-30T10:56:00Z">
                    <w:rPr>
                      <w:rStyle w:val="pubyear"/>
                    </w:rPr>
                  </w:rPrChange>
                </w:rPr>
                <w:delText>Katedra priemyselného inžinierstva a informatiky, FVT, TU v Košiciach</w:delText>
              </w:r>
            </w:del>
          </w:p>
        </w:tc>
      </w:tr>
      <w:tr w:rsidR="008C6736" w:rsidRPr="00805A54" w:rsidDel="00EF7AF1" w14:paraId="3AD6EA18" w14:textId="4CB49510" w:rsidTr="00805A54">
        <w:trPr>
          <w:del w:id="1285" w:author="Jiří Vojtěšek" w:date="2024-10-30T10:57:00Z"/>
        </w:trPr>
        <w:tc>
          <w:tcPr>
            <w:tcW w:w="3647" w:type="dxa"/>
          </w:tcPr>
          <w:p w14:paraId="6A68D9E0" w14:textId="4C5EBA1F" w:rsidR="008C6736" w:rsidRPr="00BE1DF8" w:rsidDel="00EF7AF1" w:rsidRDefault="008C6736" w:rsidP="00805A54">
            <w:pPr>
              <w:pStyle w:val="Normlnweb"/>
              <w:spacing w:before="80" w:beforeAutospacing="0" w:after="80" w:afterAutospacing="0"/>
              <w:rPr>
                <w:del w:id="1286" w:author="Jiří Vojtěšek" w:date="2024-10-30T10:57:00Z"/>
                <w:rStyle w:val="pubyear"/>
                <w:sz w:val="22"/>
                <w:szCs w:val="22"/>
                <w:rPrChange w:id="1287" w:author="Jiří Vojtěšek" w:date="2024-10-30T10:56:00Z">
                  <w:rPr>
                    <w:del w:id="1288" w:author="Jiří Vojtěšek" w:date="2024-10-30T10:57:00Z"/>
                    <w:rStyle w:val="pubyear"/>
                    <w:sz w:val="20"/>
                    <w:szCs w:val="20"/>
                  </w:rPr>
                </w:rPrChange>
              </w:rPr>
            </w:pPr>
            <w:del w:id="1289" w:author="Jiří Vojtěšek" w:date="2024-10-30T10:57:00Z">
              <w:r w:rsidRPr="00BE1DF8" w:rsidDel="00EF7AF1">
                <w:rPr>
                  <w:rStyle w:val="pubyear"/>
                  <w:sz w:val="22"/>
                  <w:szCs w:val="22"/>
                  <w:rPrChange w:id="1290" w:author="Jiří Vojtěšek" w:date="2024-10-30T10:56:00Z">
                    <w:rPr>
                      <w:rStyle w:val="pubyear"/>
                    </w:rPr>
                  </w:rPrChange>
                </w:rPr>
                <w:lastRenderedPageBreak/>
                <w:delText>prof. Dr. Ing. Miroslav Pokorný</w:delText>
              </w:r>
            </w:del>
          </w:p>
        </w:tc>
        <w:tc>
          <w:tcPr>
            <w:tcW w:w="5283" w:type="dxa"/>
          </w:tcPr>
          <w:p w14:paraId="537B436F" w14:textId="32D5BCB1" w:rsidR="008C6736" w:rsidRPr="00BE1DF8" w:rsidDel="00EF7AF1" w:rsidRDefault="008C6736" w:rsidP="00805A54">
            <w:pPr>
              <w:pStyle w:val="Normlnweb"/>
              <w:spacing w:before="80" w:beforeAutospacing="0" w:after="80" w:afterAutospacing="0"/>
              <w:rPr>
                <w:del w:id="1291" w:author="Jiří Vojtěšek" w:date="2024-10-30T10:57:00Z"/>
                <w:rStyle w:val="pubyear"/>
                <w:sz w:val="22"/>
                <w:szCs w:val="22"/>
                <w:rPrChange w:id="1292" w:author="Jiří Vojtěšek" w:date="2024-10-30T10:56:00Z">
                  <w:rPr>
                    <w:del w:id="1293" w:author="Jiří Vojtěšek" w:date="2024-10-30T10:57:00Z"/>
                    <w:rStyle w:val="pubyear"/>
                    <w:sz w:val="20"/>
                    <w:szCs w:val="20"/>
                  </w:rPr>
                </w:rPrChange>
              </w:rPr>
            </w:pPr>
            <w:del w:id="1294" w:author="Jiří Vojtěšek" w:date="2024-10-30T10:57:00Z">
              <w:r w:rsidRPr="00BE1DF8" w:rsidDel="00EF7AF1">
                <w:rPr>
                  <w:rStyle w:val="pubyear"/>
                  <w:sz w:val="22"/>
                  <w:szCs w:val="22"/>
                  <w:rPrChange w:id="1295" w:author="Jiří Vojtěšek" w:date="2024-10-30T10:56:00Z">
                    <w:rPr>
                      <w:rStyle w:val="pubyear"/>
                    </w:rPr>
                  </w:rPrChange>
                </w:rPr>
                <w:delText>Katedra kybernetiky a biomedicínského inženýrství, FEI, VŠB-TU Ostrava</w:delText>
              </w:r>
            </w:del>
          </w:p>
        </w:tc>
      </w:tr>
      <w:tr w:rsidR="008C6736" w:rsidRPr="00805A54" w:rsidDel="00EF7AF1" w14:paraId="462E0978" w14:textId="7F11E856" w:rsidTr="00805A54">
        <w:trPr>
          <w:del w:id="1296" w:author="Jiří Vojtěšek" w:date="2024-10-30T10:57:00Z"/>
        </w:trPr>
        <w:tc>
          <w:tcPr>
            <w:tcW w:w="3647" w:type="dxa"/>
          </w:tcPr>
          <w:p w14:paraId="61DF5C5B" w14:textId="160C39DB" w:rsidR="008C6736" w:rsidRPr="00BE1DF8" w:rsidDel="00EF7AF1" w:rsidRDefault="008C6736" w:rsidP="00805A54">
            <w:pPr>
              <w:pStyle w:val="Normlnweb"/>
              <w:spacing w:before="80" w:beforeAutospacing="0" w:after="80" w:afterAutospacing="0"/>
              <w:rPr>
                <w:del w:id="1297" w:author="Jiří Vojtěšek" w:date="2024-10-30T10:57:00Z"/>
                <w:rStyle w:val="pubyear"/>
                <w:sz w:val="22"/>
                <w:szCs w:val="22"/>
                <w:rPrChange w:id="1298" w:author="Jiří Vojtěšek" w:date="2024-10-30T10:56:00Z">
                  <w:rPr>
                    <w:del w:id="1299" w:author="Jiří Vojtěšek" w:date="2024-10-30T10:57:00Z"/>
                    <w:rStyle w:val="pubyear"/>
                    <w:sz w:val="20"/>
                    <w:szCs w:val="20"/>
                  </w:rPr>
                </w:rPrChange>
              </w:rPr>
            </w:pPr>
            <w:del w:id="1300" w:author="Jiří Vojtěšek" w:date="2024-10-30T10:57:00Z">
              <w:r w:rsidRPr="00BE1DF8" w:rsidDel="00EF7AF1">
                <w:rPr>
                  <w:rStyle w:val="pubyear"/>
                  <w:sz w:val="22"/>
                  <w:szCs w:val="22"/>
                  <w:rPrChange w:id="1301" w:author="Jiří Vojtěšek" w:date="2024-10-30T10:56:00Z">
                    <w:rPr>
                      <w:rStyle w:val="pubyear"/>
                    </w:rPr>
                  </w:rPrChange>
                </w:rPr>
                <w:delText>prof. Ing. David Řehák, Ph.D.</w:delText>
              </w:r>
            </w:del>
          </w:p>
        </w:tc>
        <w:tc>
          <w:tcPr>
            <w:tcW w:w="5283" w:type="dxa"/>
          </w:tcPr>
          <w:p w14:paraId="50E6ED65" w14:textId="18794327" w:rsidR="008C6736" w:rsidRPr="00BE1DF8" w:rsidDel="00EF7AF1" w:rsidRDefault="008C6736" w:rsidP="00805A54">
            <w:pPr>
              <w:pStyle w:val="Normlnweb"/>
              <w:spacing w:before="80" w:beforeAutospacing="0" w:after="80" w:afterAutospacing="0"/>
              <w:rPr>
                <w:del w:id="1302" w:author="Jiří Vojtěšek" w:date="2024-10-30T10:57:00Z"/>
                <w:rStyle w:val="pubyear"/>
                <w:sz w:val="22"/>
                <w:szCs w:val="22"/>
                <w:rPrChange w:id="1303" w:author="Jiří Vojtěšek" w:date="2024-10-30T10:56:00Z">
                  <w:rPr>
                    <w:del w:id="1304" w:author="Jiří Vojtěšek" w:date="2024-10-30T10:57:00Z"/>
                    <w:rStyle w:val="pubyear"/>
                    <w:sz w:val="20"/>
                    <w:szCs w:val="20"/>
                  </w:rPr>
                </w:rPrChange>
              </w:rPr>
            </w:pPr>
            <w:del w:id="1305" w:author="Jiří Vojtěšek" w:date="2024-10-30T10:57:00Z">
              <w:r w:rsidRPr="00BE1DF8" w:rsidDel="00EF7AF1">
                <w:rPr>
                  <w:rStyle w:val="pubyear"/>
                  <w:sz w:val="22"/>
                  <w:szCs w:val="22"/>
                  <w:rPrChange w:id="1306" w:author="Jiří Vojtěšek" w:date="2024-10-30T10:56:00Z">
                    <w:rPr>
                      <w:rStyle w:val="pubyear"/>
                    </w:rPr>
                  </w:rPrChange>
                </w:rPr>
                <w:delText>Katedra ochrany obyvatelstva, FBI, VŠB-TU Ostrava</w:delText>
              </w:r>
            </w:del>
          </w:p>
        </w:tc>
      </w:tr>
      <w:tr w:rsidR="008C6736" w:rsidRPr="00805A54" w:rsidDel="00EF7AF1" w14:paraId="41FF769C" w14:textId="07BCDAF3" w:rsidTr="00805A54">
        <w:trPr>
          <w:del w:id="1307" w:author="Jiří Vojtěšek" w:date="2024-10-30T10:57:00Z"/>
        </w:trPr>
        <w:tc>
          <w:tcPr>
            <w:tcW w:w="3647" w:type="dxa"/>
          </w:tcPr>
          <w:p w14:paraId="6F2E08E6" w14:textId="5E35C143" w:rsidR="008C6736" w:rsidRPr="00BE1DF8" w:rsidDel="00EF7AF1" w:rsidRDefault="008C6736" w:rsidP="00805A54">
            <w:pPr>
              <w:pStyle w:val="Normlnweb"/>
              <w:spacing w:before="80" w:beforeAutospacing="0" w:after="80" w:afterAutospacing="0"/>
              <w:rPr>
                <w:del w:id="1308" w:author="Jiří Vojtěšek" w:date="2024-10-30T10:57:00Z"/>
                <w:rStyle w:val="pubyear"/>
                <w:sz w:val="22"/>
                <w:szCs w:val="22"/>
                <w:rPrChange w:id="1309" w:author="Jiří Vojtěšek" w:date="2024-10-30T10:56:00Z">
                  <w:rPr>
                    <w:del w:id="1310" w:author="Jiří Vojtěšek" w:date="2024-10-30T10:57:00Z"/>
                    <w:rStyle w:val="pubyear"/>
                    <w:sz w:val="20"/>
                    <w:szCs w:val="20"/>
                  </w:rPr>
                </w:rPrChange>
              </w:rPr>
            </w:pPr>
            <w:del w:id="1311" w:author="Jiří Vojtěšek" w:date="2024-10-30T10:57:00Z">
              <w:r w:rsidRPr="00BE1DF8" w:rsidDel="00EF7AF1">
                <w:rPr>
                  <w:rStyle w:val="pubyear"/>
                  <w:sz w:val="22"/>
                  <w:szCs w:val="22"/>
                  <w:rPrChange w:id="1312" w:author="Jiří Vojtěšek" w:date="2024-10-30T10:56:00Z">
                    <w:rPr>
                      <w:rStyle w:val="pubyear"/>
                    </w:rPr>
                  </w:rPrChange>
                </w:rPr>
                <w:delText>prof. RNDr. Ing. Miloš Šeda, Ph.D.</w:delText>
              </w:r>
            </w:del>
          </w:p>
        </w:tc>
        <w:tc>
          <w:tcPr>
            <w:tcW w:w="5283" w:type="dxa"/>
          </w:tcPr>
          <w:p w14:paraId="54184442" w14:textId="038E5E1B" w:rsidR="008C6736" w:rsidRPr="00BE1DF8" w:rsidDel="00EF7AF1" w:rsidRDefault="008C6736" w:rsidP="00805A54">
            <w:pPr>
              <w:pStyle w:val="Normlnweb"/>
              <w:spacing w:before="80" w:beforeAutospacing="0" w:after="80" w:afterAutospacing="0"/>
              <w:rPr>
                <w:del w:id="1313" w:author="Jiří Vojtěšek" w:date="2024-10-30T10:57:00Z"/>
                <w:rStyle w:val="pubyear"/>
                <w:sz w:val="22"/>
                <w:szCs w:val="22"/>
                <w:rPrChange w:id="1314" w:author="Jiří Vojtěšek" w:date="2024-10-30T10:56:00Z">
                  <w:rPr>
                    <w:del w:id="1315" w:author="Jiří Vojtěšek" w:date="2024-10-30T10:57:00Z"/>
                    <w:rStyle w:val="pubyear"/>
                    <w:sz w:val="20"/>
                    <w:szCs w:val="20"/>
                  </w:rPr>
                </w:rPrChange>
              </w:rPr>
            </w:pPr>
            <w:del w:id="1316" w:author="Jiří Vojtěšek" w:date="2024-10-30T10:57:00Z">
              <w:r w:rsidRPr="00BE1DF8" w:rsidDel="00EF7AF1">
                <w:rPr>
                  <w:rStyle w:val="pubyear"/>
                  <w:sz w:val="22"/>
                  <w:szCs w:val="22"/>
                  <w:rPrChange w:id="1317" w:author="Jiří Vojtěšek" w:date="2024-10-30T10:56:00Z">
                    <w:rPr>
                      <w:rStyle w:val="pubyear"/>
                    </w:rPr>
                  </w:rPrChange>
                </w:rPr>
                <w:delText>Ústav automatizace a informatiky, FSI, VUT v Brně</w:delText>
              </w:r>
            </w:del>
          </w:p>
        </w:tc>
      </w:tr>
      <w:tr w:rsidR="008C6736" w:rsidRPr="00805A54" w:rsidDel="00EF7AF1" w14:paraId="1F6CC9AA" w14:textId="4AE0E127" w:rsidTr="00805A54">
        <w:trPr>
          <w:del w:id="1318" w:author="Jiří Vojtěšek" w:date="2024-10-30T10:57:00Z"/>
        </w:trPr>
        <w:tc>
          <w:tcPr>
            <w:tcW w:w="3647" w:type="dxa"/>
          </w:tcPr>
          <w:p w14:paraId="00762853" w14:textId="6AED6347" w:rsidR="008C6736" w:rsidRPr="00BE1DF8" w:rsidDel="00EF7AF1" w:rsidRDefault="008C6736" w:rsidP="00805A54">
            <w:pPr>
              <w:pStyle w:val="Normlnweb"/>
              <w:spacing w:before="80" w:beforeAutospacing="0" w:after="80" w:afterAutospacing="0"/>
              <w:rPr>
                <w:del w:id="1319" w:author="Jiří Vojtěšek" w:date="2024-10-30T10:57:00Z"/>
                <w:rStyle w:val="pubyear"/>
                <w:sz w:val="22"/>
                <w:szCs w:val="22"/>
                <w:rPrChange w:id="1320" w:author="Jiří Vojtěšek" w:date="2024-10-30T10:56:00Z">
                  <w:rPr>
                    <w:del w:id="1321" w:author="Jiří Vojtěšek" w:date="2024-10-30T10:57:00Z"/>
                    <w:rStyle w:val="pubyear"/>
                    <w:sz w:val="20"/>
                    <w:szCs w:val="20"/>
                  </w:rPr>
                </w:rPrChange>
              </w:rPr>
            </w:pPr>
            <w:del w:id="1322" w:author="Jiří Vojtěšek" w:date="2024-10-30T10:57:00Z">
              <w:r w:rsidRPr="00BE1DF8" w:rsidDel="00EF7AF1">
                <w:rPr>
                  <w:rStyle w:val="pubyear"/>
                  <w:sz w:val="22"/>
                  <w:szCs w:val="22"/>
                  <w:rPrChange w:id="1323" w:author="Jiří Vojtěšek" w:date="2024-10-30T10:56:00Z">
                    <w:rPr>
                      <w:rStyle w:val="pubyear"/>
                    </w:rPr>
                  </w:rPrChange>
                </w:rPr>
                <w:delText>doc. Ing. Andrej Veľas, PhD.</w:delText>
              </w:r>
            </w:del>
          </w:p>
        </w:tc>
        <w:tc>
          <w:tcPr>
            <w:tcW w:w="5283" w:type="dxa"/>
          </w:tcPr>
          <w:p w14:paraId="4FF5AFF9" w14:textId="07650E43" w:rsidR="008C6736" w:rsidRPr="00BE1DF8" w:rsidDel="00EF7AF1" w:rsidRDefault="008C6736" w:rsidP="00805A54">
            <w:pPr>
              <w:pStyle w:val="Normlnweb"/>
              <w:spacing w:before="80" w:beforeAutospacing="0" w:after="80" w:afterAutospacing="0"/>
              <w:rPr>
                <w:del w:id="1324" w:author="Jiří Vojtěšek" w:date="2024-10-30T10:57:00Z"/>
                <w:rStyle w:val="pubyear"/>
                <w:sz w:val="22"/>
                <w:szCs w:val="22"/>
                <w:rPrChange w:id="1325" w:author="Jiří Vojtěšek" w:date="2024-10-30T10:56:00Z">
                  <w:rPr>
                    <w:del w:id="1326" w:author="Jiří Vojtěšek" w:date="2024-10-30T10:57:00Z"/>
                    <w:rStyle w:val="pubyear"/>
                    <w:sz w:val="20"/>
                    <w:szCs w:val="20"/>
                  </w:rPr>
                </w:rPrChange>
              </w:rPr>
            </w:pPr>
            <w:del w:id="1327" w:author="Jiří Vojtěšek" w:date="2024-10-30T10:57:00Z">
              <w:r w:rsidRPr="00BE1DF8" w:rsidDel="00EF7AF1">
                <w:rPr>
                  <w:rStyle w:val="pubyear"/>
                  <w:sz w:val="22"/>
                  <w:szCs w:val="22"/>
                  <w:rPrChange w:id="1328" w:author="Jiří Vojtěšek" w:date="2024-10-30T10:56:00Z">
                    <w:rPr>
                      <w:rStyle w:val="pubyear"/>
                    </w:rPr>
                  </w:rPrChange>
                </w:rPr>
                <w:delText>Katedra bezpečnostného manažmentu, Fakulta bezpečnostného inžinierstva, Žilinská univerzita v Žilině</w:delText>
              </w:r>
            </w:del>
          </w:p>
        </w:tc>
      </w:tr>
      <w:tr w:rsidR="008C6736" w:rsidRPr="00805A54" w:rsidDel="00EF7AF1" w14:paraId="051948D1" w14:textId="2B360ED7" w:rsidTr="00805A54">
        <w:trPr>
          <w:del w:id="1329" w:author="Jiří Vojtěšek" w:date="2024-10-30T10:57:00Z"/>
        </w:trPr>
        <w:tc>
          <w:tcPr>
            <w:tcW w:w="3647" w:type="dxa"/>
          </w:tcPr>
          <w:p w14:paraId="2B813468" w14:textId="67A0C982" w:rsidR="008C6736" w:rsidRPr="00BE1DF8" w:rsidDel="00EF7AF1" w:rsidRDefault="008C6736" w:rsidP="00805A54">
            <w:pPr>
              <w:pStyle w:val="Normlnweb"/>
              <w:spacing w:before="80" w:beforeAutospacing="0" w:after="80" w:afterAutospacing="0"/>
              <w:rPr>
                <w:del w:id="1330" w:author="Jiří Vojtěšek" w:date="2024-10-30T10:57:00Z"/>
                <w:rStyle w:val="pubyear"/>
                <w:sz w:val="22"/>
                <w:szCs w:val="22"/>
                <w:rPrChange w:id="1331" w:author="Jiří Vojtěšek" w:date="2024-10-30T10:56:00Z">
                  <w:rPr>
                    <w:del w:id="1332" w:author="Jiří Vojtěšek" w:date="2024-10-30T10:57:00Z"/>
                    <w:rStyle w:val="pubyear"/>
                    <w:sz w:val="20"/>
                    <w:szCs w:val="20"/>
                  </w:rPr>
                </w:rPrChange>
              </w:rPr>
            </w:pPr>
            <w:del w:id="1333" w:author="Jiří Vojtěšek" w:date="2024-10-30T10:57:00Z">
              <w:r w:rsidRPr="00BE1DF8" w:rsidDel="00EF7AF1">
                <w:rPr>
                  <w:rStyle w:val="pubyear"/>
                  <w:sz w:val="22"/>
                  <w:szCs w:val="22"/>
                  <w:rPrChange w:id="1334" w:author="Jiří Vojtěšek" w:date="2024-10-30T10:56:00Z">
                    <w:rPr>
                      <w:rStyle w:val="pubyear"/>
                    </w:rPr>
                  </w:rPrChange>
                </w:rPr>
                <w:delText>prof. Ing. Dušan Vičar, CSc.</w:delText>
              </w:r>
            </w:del>
          </w:p>
        </w:tc>
        <w:tc>
          <w:tcPr>
            <w:tcW w:w="5283" w:type="dxa"/>
          </w:tcPr>
          <w:p w14:paraId="16C455B9" w14:textId="4D901302" w:rsidR="008C6736" w:rsidRPr="00BE1DF8" w:rsidDel="00EF7AF1" w:rsidRDefault="008C6736" w:rsidP="00805A54">
            <w:pPr>
              <w:pStyle w:val="Normlnweb"/>
              <w:spacing w:before="80" w:beforeAutospacing="0" w:after="80" w:afterAutospacing="0"/>
              <w:rPr>
                <w:del w:id="1335" w:author="Jiří Vojtěšek" w:date="2024-10-30T10:57:00Z"/>
                <w:rStyle w:val="pubyear"/>
                <w:sz w:val="22"/>
                <w:szCs w:val="22"/>
                <w:rPrChange w:id="1336" w:author="Jiří Vojtěšek" w:date="2024-10-30T10:56:00Z">
                  <w:rPr>
                    <w:del w:id="1337" w:author="Jiří Vojtěšek" w:date="2024-10-30T10:57:00Z"/>
                    <w:rStyle w:val="pubyear"/>
                    <w:sz w:val="20"/>
                    <w:szCs w:val="20"/>
                  </w:rPr>
                </w:rPrChange>
              </w:rPr>
            </w:pPr>
            <w:del w:id="1338" w:author="Jiří Vojtěšek" w:date="2024-10-30T10:57:00Z">
              <w:r w:rsidRPr="00BE1DF8" w:rsidDel="00EF7AF1">
                <w:rPr>
                  <w:rStyle w:val="pubyear"/>
                  <w:sz w:val="22"/>
                  <w:szCs w:val="22"/>
                  <w:rPrChange w:id="1339" w:author="Jiří Vojtěšek" w:date="2024-10-30T10:56:00Z">
                    <w:rPr>
                      <w:rStyle w:val="pubyear"/>
                    </w:rPr>
                  </w:rPrChange>
                </w:rPr>
                <w:delText>Ústav ochrany obyvatelstva, FLKŘ, UTB ve Zlíně</w:delText>
              </w:r>
            </w:del>
          </w:p>
        </w:tc>
      </w:tr>
      <w:tr w:rsidR="008C6736" w:rsidRPr="00805A54" w:rsidDel="00EF7AF1" w14:paraId="19391AD7" w14:textId="68B85185" w:rsidTr="00805A54">
        <w:trPr>
          <w:del w:id="1340" w:author="Jiří Vojtěšek" w:date="2024-10-30T10:57:00Z"/>
        </w:trPr>
        <w:tc>
          <w:tcPr>
            <w:tcW w:w="3647" w:type="dxa"/>
          </w:tcPr>
          <w:p w14:paraId="360B2CA7" w14:textId="722548DC" w:rsidR="008C6736" w:rsidRPr="00BE1DF8" w:rsidDel="00EF7AF1" w:rsidRDefault="008C6736" w:rsidP="00805A54">
            <w:pPr>
              <w:pStyle w:val="Normlnweb"/>
              <w:spacing w:before="80" w:beforeAutospacing="0" w:after="80" w:afterAutospacing="0"/>
              <w:rPr>
                <w:del w:id="1341" w:author="Jiří Vojtěšek" w:date="2024-10-30T10:57:00Z"/>
                <w:rStyle w:val="pubyear"/>
                <w:sz w:val="22"/>
                <w:szCs w:val="22"/>
                <w:rPrChange w:id="1342" w:author="Jiří Vojtěšek" w:date="2024-10-30T10:56:00Z">
                  <w:rPr>
                    <w:del w:id="1343" w:author="Jiří Vojtěšek" w:date="2024-10-30T10:57:00Z"/>
                    <w:rStyle w:val="pubyear"/>
                    <w:sz w:val="20"/>
                    <w:szCs w:val="20"/>
                  </w:rPr>
                </w:rPrChange>
              </w:rPr>
            </w:pPr>
            <w:del w:id="1344" w:author="Jiří Vojtěšek" w:date="2024-10-30T10:57:00Z">
              <w:r w:rsidRPr="00BE1DF8" w:rsidDel="00EF7AF1">
                <w:rPr>
                  <w:rStyle w:val="pubyear"/>
                  <w:sz w:val="22"/>
                  <w:szCs w:val="22"/>
                  <w:rPrChange w:id="1345" w:author="Jiří Vojtěšek" w:date="2024-10-30T10:56:00Z">
                    <w:rPr>
                      <w:rStyle w:val="pubyear"/>
                    </w:rPr>
                  </w:rPrChange>
                </w:rPr>
                <w:delText>prof. Ing. Miluše Vítečková, CSc.</w:delText>
              </w:r>
            </w:del>
          </w:p>
        </w:tc>
        <w:tc>
          <w:tcPr>
            <w:tcW w:w="5283" w:type="dxa"/>
          </w:tcPr>
          <w:p w14:paraId="65BCDB62" w14:textId="2A39066D" w:rsidR="008C6736" w:rsidRPr="00BE1DF8" w:rsidDel="00EF7AF1" w:rsidRDefault="008C6736" w:rsidP="00805A54">
            <w:pPr>
              <w:pStyle w:val="Normlnweb"/>
              <w:spacing w:before="80" w:beforeAutospacing="0" w:after="80" w:afterAutospacing="0"/>
              <w:rPr>
                <w:del w:id="1346" w:author="Jiří Vojtěšek" w:date="2024-10-30T10:57:00Z"/>
                <w:rStyle w:val="pubyear"/>
                <w:sz w:val="22"/>
                <w:szCs w:val="22"/>
                <w:rPrChange w:id="1347" w:author="Jiří Vojtěšek" w:date="2024-10-30T10:56:00Z">
                  <w:rPr>
                    <w:del w:id="1348" w:author="Jiří Vojtěšek" w:date="2024-10-30T10:57:00Z"/>
                    <w:rStyle w:val="pubyear"/>
                    <w:sz w:val="20"/>
                    <w:szCs w:val="20"/>
                  </w:rPr>
                </w:rPrChange>
              </w:rPr>
            </w:pPr>
            <w:del w:id="1349" w:author="Jiří Vojtěšek" w:date="2024-10-30T10:57:00Z">
              <w:r w:rsidRPr="00BE1DF8" w:rsidDel="00EF7AF1">
                <w:rPr>
                  <w:rStyle w:val="pubyear"/>
                  <w:sz w:val="22"/>
                  <w:szCs w:val="22"/>
                  <w:rPrChange w:id="1350" w:author="Jiří Vojtěšek" w:date="2024-10-30T10:56:00Z">
                    <w:rPr>
                      <w:rStyle w:val="pubyear"/>
                    </w:rPr>
                  </w:rPrChange>
                </w:rPr>
                <w:delText>Katedra automatizační techniky a řízení, FS, VŠB-TU Ostrava</w:delText>
              </w:r>
            </w:del>
          </w:p>
        </w:tc>
      </w:tr>
      <w:tr w:rsidR="008C6736" w:rsidRPr="00805A54" w:rsidDel="00EF7AF1" w14:paraId="4A10044C" w14:textId="32B79FDE" w:rsidTr="00805A54">
        <w:trPr>
          <w:del w:id="1351" w:author="Jiří Vojtěšek" w:date="2024-10-30T10:57:00Z"/>
        </w:trPr>
        <w:tc>
          <w:tcPr>
            <w:tcW w:w="3647" w:type="dxa"/>
          </w:tcPr>
          <w:p w14:paraId="3EC77496" w14:textId="1465D533" w:rsidR="008C6736" w:rsidRPr="00BE1DF8" w:rsidDel="00EF7AF1" w:rsidRDefault="008C6736" w:rsidP="00805A54">
            <w:pPr>
              <w:pStyle w:val="Normlnweb"/>
              <w:spacing w:before="80" w:beforeAutospacing="0" w:after="80" w:afterAutospacing="0"/>
              <w:rPr>
                <w:del w:id="1352" w:author="Jiří Vojtěšek" w:date="2024-10-30T10:57:00Z"/>
                <w:rStyle w:val="pubyear"/>
                <w:sz w:val="22"/>
                <w:szCs w:val="22"/>
                <w:rPrChange w:id="1353" w:author="Jiří Vojtěšek" w:date="2024-10-30T10:56:00Z">
                  <w:rPr>
                    <w:del w:id="1354" w:author="Jiří Vojtěšek" w:date="2024-10-30T10:57:00Z"/>
                    <w:rStyle w:val="pubyear"/>
                    <w:sz w:val="20"/>
                    <w:szCs w:val="20"/>
                  </w:rPr>
                </w:rPrChange>
              </w:rPr>
            </w:pPr>
            <w:del w:id="1355" w:author="Jiří Vojtěšek" w:date="2024-10-30T10:57:00Z">
              <w:r w:rsidRPr="00BE1DF8" w:rsidDel="00EF7AF1">
                <w:rPr>
                  <w:rStyle w:val="pubyear"/>
                  <w:sz w:val="22"/>
                  <w:szCs w:val="22"/>
                  <w:rPrChange w:id="1356" w:author="Jiří Vojtěšek" w:date="2024-10-30T10:56:00Z">
                    <w:rPr>
                      <w:rStyle w:val="pubyear"/>
                    </w:rPr>
                  </w:rPrChange>
                </w:rPr>
                <w:delText>prof. Ing. Antonín Víteček, CSc., Dr.h.c.</w:delText>
              </w:r>
            </w:del>
          </w:p>
        </w:tc>
        <w:tc>
          <w:tcPr>
            <w:tcW w:w="5283" w:type="dxa"/>
          </w:tcPr>
          <w:p w14:paraId="04D0671A" w14:textId="148AFA79" w:rsidR="008C6736" w:rsidRPr="00BE1DF8" w:rsidDel="00EF7AF1" w:rsidRDefault="008C6736" w:rsidP="00805A54">
            <w:pPr>
              <w:pStyle w:val="Normlnweb"/>
              <w:spacing w:before="80" w:beforeAutospacing="0" w:after="80" w:afterAutospacing="0"/>
              <w:rPr>
                <w:del w:id="1357" w:author="Jiří Vojtěšek" w:date="2024-10-30T10:57:00Z"/>
                <w:rStyle w:val="pubyear"/>
                <w:sz w:val="22"/>
                <w:szCs w:val="22"/>
                <w:rPrChange w:id="1358" w:author="Jiří Vojtěšek" w:date="2024-10-30T10:56:00Z">
                  <w:rPr>
                    <w:del w:id="1359" w:author="Jiří Vojtěšek" w:date="2024-10-30T10:57:00Z"/>
                    <w:rStyle w:val="pubyear"/>
                    <w:sz w:val="20"/>
                    <w:szCs w:val="20"/>
                  </w:rPr>
                </w:rPrChange>
              </w:rPr>
            </w:pPr>
            <w:del w:id="1360" w:author="Jiří Vojtěšek" w:date="2024-10-30T10:57:00Z">
              <w:r w:rsidRPr="00BE1DF8" w:rsidDel="00EF7AF1">
                <w:rPr>
                  <w:rStyle w:val="pubyear"/>
                  <w:sz w:val="22"/>
                  <w:szCs w:val="22"/>
                  <w:rPrChange w:id="1361" w:author="Jiří Vojtěšek" w:date="2024-10-30T10:56:00Z">
                    <w:rPr>
                      <w:rStyle w:val="pubyear"/>
                    </w:rPr>
                  </w:rPrChange>
                </w:rPr>
                <w:delText>Katedra automatizační techniky a řízení, FS, VŠB-TU Ostrava</w:delText>
              </w:r>
            </w:del>
          </w:p>
        </w:tc>
      </w:tr>
    </w:tbl>
    <w:p w14:paraId="6381A5C2" w14:textId="497CCC0F" w:rsidR="008C6736" w:rsidRPr="00805A54" w:rsidDel="00EF7AF1" w:rsidRDefault="008C6736" w:rsidP="008C6736">
      <w:pPr>
        <w:pStyle w:val="odststandard"/>
        <w:rPr>
          <w:del w:id="1362" w:author="Jiří Vojtěšek" w:date="2024-10-30T10:57:00Z"/>
          <w:rStyle w:val="pubyear"/>
        </w:rPr>
      </w:pPr>
    </w:p>
    <w:tbl>
      <w:tblPr>
        <w:tblStyle w:val="Mkatabulky"/>
        <w:tblW w:w="8930" w:type="dxa"/>
        <w:tblInd w:w="137" w:type="dxa"/>
        <w:tblLayout w:type="fixed"/>
        <w:tblLook w:val="04A0" w:firstRow="1" w:lastRow="0" w:firstColumn="1" w:lastColumn="0" w:noHBand="0" w:noVBand="1"/>
      </w:tblPr>
      <w:tblGrid>
        <w:gridCol w:w="3647"/>
        <w:gridCol w:w="5283"/>
      </w:tblGrid>
      <w:tr w:rsidR="00EF7AF1" w:rsidRPr="006A404D" w14:paraId="3947C27C" w14:textId="77777777" w:rsidTr="001C7670">
        <w:trPr>
          <w:ins w:id="1363" w:author="Jiří Vojtěšek" w:date="2024-10-30T10:58:00Z"/>
        </w:trPr>
        <w:tc>
          <w:tcPr>
            <w:tcW w:w="3647" w:type="dxa"/>
            <w:shd w:val="clear" w:color="auto" w:fill="FBD4B4" w:themeFill="accent6" w:themeFillTint="66"/>
          </w:tcPr>
          <w:p w14:paraId="5C8CB10D" w14:textId="77777777" w:rsidR="00EF7AF1" w:rsidRPr="00650D99" w:rsidRDefault="00EF7AF1" w:rsidP="001C7670">
            <w:pPr>
              <w:pStyle w:val="Normlnweb"/>
              <w:spacing w:before="80" w:beforeAutospacing="0" w:after="80" w:afterAutospacing="0"/>
              <w:rPr>
                <w:ins w:id="1364" w:author="Jiří Vojtěšek" w:date="2024-10-30T10:58:00Z"/>
                <w:rFonts w:cstheme="minorHAnsi"/>
                <w:b/>
                <w:sz w:val="20"/>
                <w:szCs w:val="20"/>
              </w:rPr>
            </w:pPr>
            <w:ins w:id="1365" w:author="Jiří Vojtěšek" w:date="2024-10-30T10:58:00Z">
              <w:r w:rsidRPr="00650D99">
                <w:rPr>
                  <w:rFonts w:cstheme="minorHAnsi"/>
                  <w:b/>
                  <w:sz w:val="20"/>
                  <w:szCs w:val="20"/>
                </w:rPr>
                <w:t>Předseda</w:t>
              </w:r>
            </w:ins>
          </w:p>
        </w:tc>
        <w:tc>
          <w:tcPr>
            <w:tcW w:w="5283" w:type="dxa"/>
            <w:shd w:val="clear" w:color="auto" w:fill="FBD4B4" w:themeFill="accent6" w:themeFillTint="66"/>
          </w:tcPr>
          <w:p w14:paraId="1C711538" w14:textId="77777777" w:rsidR="00EF7AF1" w:rsidRPr="00650D99" w:rsidRDefault="00EF7AF1" w:rsidP="001C7670">
            <w:pPr>
              <w:pStyle w:val="Normlnweb"/>
              <w:spacing w:before="80" w:beforeAutospacing="0" w:after="80" w:afterAutospacing="0"/>
              <w:rPr>
                <w:ins w:id="1366" w:author="Jiří Vojtěšek" w:date="2024-10-30T10:58:00Z"/>
                <w:rFonts w:cstheme="minorHAnsi"/>
                <w:sz w:val="20"/>
                <w:szCs w:val="20"/>
              </w:rPr>
            </w:pPr>
          </w:p>
        </w:tc>
      </w:tr>
      <w:tr w:rsidR="00EF7AF1" w:rsidRPr="006A404D" w14:paraId="538251DC" w14:textId="77777777" w:rsidTr="001C7670">
        <w:trPr>
          <w:ins w:id="1367" w:author="Jiří Vojtěšek" w:date="2024-10-30T10:58:00Z"/>
        </w:trPr>
        <w:tc>
          <w:tcPr>
            <w:tcW w:w="3647" w:type="dxa"/>
          </w:tcPr>
          <w:p w14:paraId="10FCF148" w14:textId="77777777" w:rsidR="00EF7AF1" w:rsidRPr="00650D99" w:rsidRDefault="00EF7AF1" w:rsidP="001C7670">
            <w:pPr>
              <w:spacing w:before="80"/>
              <w:rPr>
                <w:ins w:id="1368" w:author="Jiří Vojtěšek" w:date="2024-10-30T10:58:00Z"/>
                <w:rFonts w:cstheme="minorHAnsi"/>
                <w:bCs/>
              </w:rPr>
            </w:pPr>
            <w:ins w:id="1369" w:author="Jiří Vojtěšek" w:date="2024-10-30T10:58:00Z">
              <w:r w:rsidRPr="00650D99">
                <w:rPr>
                  <w:rFonts w:cstheme="minorHAnsi"/>
                  <w:bCs/>
                </w:rPr>
                <w:t>prof. Ing. Roman Prokop, CSc.</w:t>
              </w:r>
            </w:ins>
          </w:p>
        </w:tc>
        <w:tc>
          <w:tcPr>
            <w:tcW w:w="5283" w:type="dxa"/>
          </w:tcPr>
          <w:p w14:paraId="52C10FA7" w14:textId="77777777" w:rsidR="00EF7AF1" w:rsidRPr="00650D99" w:rsidRDefault="00EF7AF1" w:rsidP="001C7670">
            <w:pPr>
              <w:pStyle w:val="Normlnweb"/>
              <w:spacing w:before="80" w:beforeAutospacing="0" w:after="80" w:afterAutospacing="0"/>
              <w:rPr>
                <w:ins w:id="1370" w:author="Jiří Vojtěšek" w:date="2024-10-30T10:58:00Z"/>
                <w:rFonts w:cstheme="minorHAnsi"/>
                <w:sz w:val="20"/>
                <w:szCs w:val="20"/>
              </w:rPr>
            </w:pPr>
            <w:ins w:id="1371" w:author="Jiří Vojtěšek" w:date="2024-10-30T10:58:00Z">
              <w:r w:rsidRPr="00650D99">
                <w:rPr>
                  <w:rFonts w:cstheme="minorHAnsi"/>
                  <w:sz w:val="20"/>
                  <w:szCs w:val="20"/>
                </w:rPr>
                <w:t>Ústav matematiky, FAI, UTB ve Zlíně</w:t>
              </w:r>
            </w:ins>
          </w:p>
        </w:tc>
      </w:tr>
      <w:tr w:rsidR="00EF7AF1" w:rsidRPr="006A404D" w14:paraId="6C8D88AD" w14:textId="77777777" w:rsidTr="001C7670">
        <w:trPr>
          <w:ins w:id="1372" w:author="Jiří Vojtěšek" w:date="2024-10-30T10:58:00Z"/>
        </w:trPr>
        <w:tc>
          <w:tcPr>
            <w:tcW w:w="3647" w:type="dxa"/>
            <w:shd w:val="clear" w:color="auto" w:fill="FBD4B4" w:themeFill="accent6" w:themeFillTint="66"/>
          </w:tcPr>
          <w:p w14:paraId="498B36BE" w14:textId="77777777" w:rsidR="00EF7AF1" w:rsidRPr="00650D99" w:rsidRDefault="00EF7AF1" w:rsidP="001C7670">
            <w:pPr>
              <w:spacing w:before="80"/>
              <w:rPr>
                <w:ins w:id="1373" w:author="Jiří Vojtěšek" w:date="2024-10-30T10:58:00Z"/>
                <w:rFonts w:cstheme="minorHAnsi"/>
                <w:b/>
              </w:rPr>
            </w:pPr>
            <w:ins w:id="1374" w:author="Jiří Vojtěšek" w:date="2024-10-30T10:58:00Z">
              <w:r w:rsidRPr="00650D99">
                <w:rPr>
                  <w:rFonts w:cstheme="minorHAnsi"/>
                  <w:b/>
                </w:rPr>
                <w:t>Členové interní</w:t>
              </w:r>
            </w:ins>
          </w:p>
        </w:tc>
        <w:tc>
          <w:tcPr>
            <w:tcW w:w="5283" w:type="dxa"/>
            <w:shd w:val="clear" w:color="auto" w:fill="FBD4B4" w:themeFill="accent6" w:themeFillTint="66"/>
          </w:tcPr>
          <w:p w14:paraId="7CBFFE59" w14:textId="77777777" w:rsidR="00EF7AF1" w:rsidRPr="00650D99" w:rsidRDefault="00EF7AF1" w:rsidP="001C7670">
            <w:pPr>
              <w:pStyle w:val="Normlnweb"/>
              <w:spacing w:before="80" w:beforeAutospacing="0" w:after="80" w:afterAutospacing="0"/>
              <w:rPr>
                <w:ins w:id="1375" w:author="Jiří Vojtěšek" w:date="2024-10-30T10:58:00Z"/>
                <w:rFonts w:cstheme="minorHAnsi"/>
                <w:sz w:val="20"/>
                <w:szCs w:val="20"/>
              </w:rPr>
            </w:pPr>
          </w:p>
        </w:tc>
      </w:tr>
      <w:tr w:rsidR="00EF7AF1" w:rsidRPr="006A404D" w14:paraId="7AB80031" w14:textId="77777777" w:rsidTr="001C7670">
        <w:trPr>
          <w:ins w:id="1376" w:author="Jiří Vojtěšek" w:date="2024-10-30T10:58:00Z"/>
        </w:trPr>
        <w:tc>
          <w:tcPr>
            <w:tcW w:w="3647" w:type="dxa"/>
          </w:tcPr>
          <w:p w14:paraId="0CC147DE" w14:textId="77777777" w:rsidR="00EF7AF1" w:rsidRPr="00650D99" w:rsidRDefault="00EF7AF1" w:rsidP="001C7670">
            <w:pPr>
              <w:spacing w:before="80"/>
              <w:rPr>
                <w:ins w:id="1377" w:author="Jiří Vojtěšek" w:date="2024-10-30T10:58:00Z"/>
                <w:rFonts w:cstheme="minorHAnsi"/>
                <w:b/>
              </w:rPr>
            </w:pPr>
            <w:ins w:id="1378" w:author="Jiří Vojtěšek" w:date="2024-10-30T10:58:00Z">
              <w:r w:rsidRPr="00650D99">
                <w:rPr>
                  <w:rFonts w:cstheme="minorHAnsi"/>
                  <w:b/>
                </w:rPr>
                <w:t>prof. Mgr. Milan Adámek, Ph.D.</w:t>
              </w:r>
            </w:ins>
          </w:p>
        </w:tc>
        <w:tc>
          <w:tcPr>
            <w:tcW w:w="5283" w:type="dxa"/>
          </w:tcPr>
          <w:p w14:paraId="6DEEBC3A" w14:textId="77777777" w:rsidR="00EF7AF1" w:rsidRPr="00650D99" w:rsidRDefault="00EF7AF1" w:rsidP="001C7670">
            <w:pPr>
              <w:pStyle w:val="Normlnweb"/>
              <w:spacing w:before="80" w:beforeAutospacing="0" w:after="80" w:afterAutospacing="0"/>
              <w:rPr>
                <w:ins w:id="1379" w:author="Jiří Vojtěšek" w:date="2024-10-30T10:58:00Z"/>
                <w:rFonts w:cstheme="minorHAnsi"/>
                <w:sz w:val="20"/>
                <w:szCs w:val="20"/>
              </w:rPr>
            </w:pPr>
            <w:ins w:id="1380" w:author="Jiří Vojtěšek" w:date="2024-10-30T10:58:00Z">
              <w:r w:rsidRPr="00650D99">
                <w:rPr>
                  <w:rFonts w:cstheme="minorHAnsi"/>
                  <w:sz w:val="20"/>
                  <w:szCs w:val="20"/>
                </w:rPr>
                <w:t>Ústav bezpečnostního inženýrství, FAI, UTB ve Zlíně</w:t>
              </w:r>
            </w:ins>
          </w:p>
        </w:tc>
      </w:tr>
      <w:tr w:rsidR="00EF7AF1" w:rsidRPr="006A404D" w14:paraId="5F85C99A" w14:textId="77777777" w:rsidTr="001C7670">
        <w:trPr>
          <w:ins w:id="1381" w:author="Jiří Vojtěšek" w:date="2024-10-30T10:58:00Z"/>
        </w:trPr>
        <w:tc>
          <w:tcPr>
            <w:tcW w:w="3647" w:type="dxa"/>
          </w:tcPr>
          <w:p w14:paraId="7FEC5334" w14:textId="77777777" w:rsidR="00EF7AF1" w:rsidRPr="00650D99" w:rsidRDefault="00EF7AF1" w:rsidP="001C7670">
            <w:pPr>
              <w:spacing w:before="80"/>
              <w:rPr>
                <w:ins w:id="1382" w:author="Jiří Vojtěšek" w:date="2024-10-30T10:58:00Z"/>
                <w:rFonts w:cstheme="minorHAnsi"/>
              </w:rPr>
            </w:pPr>
            <w:ins w:id="1383" w:author="Jiří Vojtěšek" w:date="2024-10-30T10:58:00Z">
              <w:r w:rsidRPr="00650D99">
                <w:rPr>
                  <w:rFonts w:cstheme="minorHAnsi"/>
                </w:rPr>
                <w:t xml:space="preserve">doc. Ing. František </w:t>
              </w:r>
              <w:proofErr w:type="spellStart"/>
              <w:r w:rsidRPr="00650D99">
                <w:rPr>
                  <w:rFonts w:cstheme="minorHAnsi"/>
                </w:rPr>
                <w:t>Gazdoš</w:t>
              </w:r>
              <w:proofErr w:type="spellEnd"/>
              <w:r w:rsidRPr="00650D99">
                <w:rPr>
                  <w:rFonts w:cstheme="minorHAnsi"/>
                </w:rPr>
                <w:t>, Ph.D.</w:t>
              </w:r>
            </w:ins>
          </w:p>
        </w:tc>
        <w:tc>
          <w:tcPr>
            <w:tcW w:w="5283" w:type="dxa"/>
          </w:tcPr>
          <w:p w14:paraId="2840F864" w14:textId="77777777" w:rsidR="00EF7AF1" w:rsidRPr="00650D99" w:rsidRDefault="00EF7AF1" w:rsidP="001C7670">
            <w:pPr>
              <w:pStyle w:val="Normlnweb"/>
              <w:spacing w:before="80" w:beforeAutospacing="0" w:after="80" w:afterAutospacing="0"/>
              <w:rPr>
                <w:ins w:id="1384" w:author="Jiří Vojtěšek" w:date="2024-10-30T10:58:00Z"/>
                <w:rFonts w:cstheme="minorHAnsi"/>
                <w:sz w:val="20"/>
                <w:szCs w:val="20"/>
              </w:rPr>
            </w:pPr>
            <w:ins w:id="1385" w:author="Jiří Vojtěšek" w:date="2024-10-30T10:58:00Z">
              <w:r w:rsidRPr="00650D99">
                <w:rPr>
                  <w:rFonts w:cstheme="minorHAnsi"/>
                  <w:sz w:val="20"/>
                  <w:szCs w:val="20"/>
                </w:rPr>
                <w:t>Ústav řízení procesů, FAI, UTB ve Zlíně</w:t>
              </w:r>
            </w:ins>
          </w:p>
        </w:tc>
      </w:tr>
      <w:tr w:rsidR="00EF7AF1" w:rsidRPr="006A404D" w14:paraId="5DD4977D" w14:textId="77777777" w:rsidTr="001C7670">
        <w:trPr>
          <w:ins w:id="1386" w:author="Jiří Vojtěšek" w:date="2024-10-30T10:58:00Z"/>
        </w:trPr>
        <w:tc>
          <w:tcPr>
            <w:tcW w:w="3647" w:type="dxa"/>
          </w:tcPr>
          <w:p w14:paraId="2A93F868" w14:textId="77777777" w:rsidR="00EF7AF1" w:rsidRPr="00650D99" w:rsidRDefault="00EF7AF1" w:rsidP="001C7670">
            <w:pPr>
              <w:spacing w:before="80"/>
              <w:rPr>
                <w:ins w:id="1387" w:author="Jiří Vojtěšek" w:date="2024-10-30T10:58:00Z"/>
                <w:rFonts w:cstheme="minorHAnsi"/>
                <w:b/>
              </w:rPr>
            </w:pPr>
            <w:ins w:id="1388" w:author="Jiří Vojtěšek" w:date="2024-10-30T10:58:00Z">
              <w:r w:rsidRPr="00650D99">
                <w:rPr>
                  <w:rFonts w:cstheme="minorHAnsi"/>
                  <w:b/>
                </w:rPr>
                <w:t>prof. Ing. Martin Hromada, Ph.D.</w:t>
              </w:r>
            </w:ins>
          </w:p>
        </w:tc>
        <w:tc>
          <w:tcPr>
            <w:tcW w:w="5283" w:type="dxa"/>
          </w:tcPr>
          <w:p w14:paraId="09AD70FF" w14:textId="77777777" w:rsidR="00EF7AF1" w:rsidRPr="00650D99" w:rsidRDefault="00EF7AF1" w:rsidP="001C7670">
            <w:pPr>
              <w:pStyle w:val="Normlnweb"/>
              <w:spacing w:before="80" w:beforeAutospacing="0" w:after="80" w:afterAutospacing="0"/>
              <w:rPr>
                <w:ins w:id="1389" w:author="Jiří Vojtěšek" w:date="2024-10-30T10:58:00Z"/>
                <w:rFonts w:cstheme="minorHAnsi"/>
                <w:sz w:val="20"/>
                <w:szCs w:val="20"/>
              </w:rPr>
            </w:pPr>
            <w:ins w:id="1390" w:author="Jiří Vojtěšek" w:date="2024-10-30T10:58:00Z">
              <w:r w:rsidRPr="00650D99">
                <w:rPr>
                  <w:rFonts w:cstheme="minorHAnsi"/>
                  <w:sz w:val="20"/>
                  <w:szCs w:val="20"/>
                </w:rPr>
                <w:t>Ústav bezpečnostního inženýrství, FAI, UTB ve Zlíně</w:t>
              </w:r>
            </w:ins>
          </w:p>
        </w:tc>
      </w:tr>
      <w:tr w:rsidR="00EF7AF1" w:rsidRPr="006A404D" w14:paraId="3232EF12" w14:textId="77777777" w:rsidTr="001C7670">
        <w:trPr>
          <w:ins w:id="1391" w:author="Jiří Vojtěšek" w:date="2024-10-30T10:58:00Z"/>
        </w:trPr>
        <w:tc>
          <w:tcPr>
            <w:tcW w:w="3647" w:type="dxa"/>
          </w:tcPr>
          <w:p w14:paraId="3FC480BC" w14:textId="77777777" w:rsidR="00EF7AF1" w:rsidRPr="00650D99" w:rsidRDefault="00EF7AF1" w:rsidP="001C7670">
            <w:pPr>
              <w:spacing w:before="80"/>
              <w:rPr>
                <w:ins w:id="1392" w:author="Jiří Vojtěšek" w:date="2024-10-30T10:58:00Z"/>
                <w:rFonts w:cstheme="minorHAnsi"/>
                <w:b/>
              </w:rPr>
            </w:pPr>
            <w:ins w:id="1393" w:author="Jiří Vojtěšek" w:date="2024-10-30T10:58:00Z">
              <w:r w:rsidRPr="00650D99">
                <w:rPr>
                  <w:rFonts w:cstheme="minorHAnsi"/>
                  <w:b/>
                </w:rPr>
                <w:t xml:space="preserve">doc. Ing. Bc. Bronislav </w:t>
              </w:r>
              <w:proofErr w:type="spellStart"/>
              <w:r w:rsidRPr="00650D99">
                <w:rPr>
                  <w:rFonts w:cstheme="minorHAnsi"/>
                  <w:b/>
                </w:rPr>
                <w:t>Chramcov</w:t>
              </w:r>
              <w:proofErr w:type="spellEnd"/>
              <w:r w:rsidRPr="00650D99">
                <w:rPr>
                  <w:rFonts w:cstheme="minorHAnsi"/>
                  <w:b/>
                </w:rPr>
                <w:t>, Ph.D.</w:t>
              </w:r>
            </w:ins>
          </w:p>
        </w:tc>
        <w:tc>
          <w:tcPr>
            <w:tcW w:w="5283" w:type="dxa"/>
          </w:tcPr>
          <w:p w14:paraId="708B7C78" w14:textId="77777777" w:rsidR="00EF7AF1" w:rsidRPr="00650D99" w:rsidRDefault="00EF7AF1" w:rsidP="001C7670">
            <w:pPr>
              <w:pStyle w:val="Normlnweb"/>
              <w:spacing w:before="80" w:beforeAutospacing="0" w:after="80" w:afterAutospacing="0"/>
              <w:rPr>
                <w:ins w:id="1394" w:author="Jiří Vojtěšek" w:date="2024-10-30T10:58:00Z"/>
                <w:rFonts w:cstheme="minorHAnsi"/>
                <w:sz w:val="20"/>
                <w:szCs w:val="20"/>
              </w:rPr>
            </w:pPr>
            <w:ins w:id="1395" w:author="Jiří Vojtěšek" w:date="2024-10-30T10:58:00Z">
              <w:r w:rsidRPr="00650D99">
                <w:rPr>
                  <w:rFonts w:cstheme="minorHAnsi"/>
                  <w:sz w:val="20"/>
                  <w:szCs w:val="20"/>
                </w:rPr>
                <w:t>Ústav informatiky a umělé inteligence, FAI, UTB ve Zlíně</w:t>
              </w:r>
            </w:ins>
          </w:p>
        </w:tc>
      </w:tr>
      <w:tr w:rsidR="00EF7AF1" w:rsidRPr="006A404D" w14:paraId="5A4EC990" w14:textId="77777777" w:rsidTr="001C7670">
        <w:trPr>
          <w:ins w:id="1396" w:author="Jiří Vojtěšek" w:date="2024-10-30T10:58:00Z"/>
        </w:trPr>
        <w:tc>
          <w:tcPr>
            <w:tcW w:w="3647" w:type="dxa"/>
          </w:tcPr>
          <w:p w14:paraId="670A5988" w14:textId="77777777" w:rsidR="00EF7AF1" w:rsidRPr="00650D99" w:rsidRDefault="00EF7AF1" w:rsidP="001C7670">
            <w:pPr>
              <w:spacing w:before="80"/>
              <w:rPr>
                <w:ins w:id="1397" w:author="Jiří Vojtěšek" w:date="2024-10-30T10:58:00Z"/>
                <w:rFonts w:cstheme="minorHAnsi"/>
                <w:b/>
              </w:rPr>
            </w:pPr>
            <w:ins w:id="1398" w:author="Jiří Vojtěšek" w:date="2024-10-30T10:58:00Z">
              <w:r w:rsidRPr="00650D99">
                <w:rPr>
                  <w:rFonts w:cstheme="minorHAnsi"/>
                  <w:b/>
                </w:rPr>
                <w:t>prof. Ing. Dagmar Janáčová, CSc.</w:t>
              </w:r>
            </w:ins>
          </w:p>
        </w:tc>
        <w:tc>
          <w:tcPr>
            <w:tcW w:w="5283" w:type="dxa"/>
          </w:tcPr>
          <w:p w14:paraId="1319A800" w14:textId="77777777" w:rsidR="00EF7AF1" w:rsidRPr="00650D99" w:rsidRDefault="00EF7AF1" w:rsidP="001C7670">
            <w:pPr>
              <w:pStyle w:val="Normlnweb"/>
              <w:spacing w:before="80" w:beforeAutospacing="0" w:after="80" w:afterAutospacing="0"/>
              <w:rPr>
                <w:ins w:id="1399" w:author="Jiří Vojtěšek" w:date="2024-10-30T10:58:00Z"/>
                <w:rFonts w:cstheme="minorHAnsi"/>
                <w:sz w:val="20"/>
                <w:szCs w:val="20"/>
              </w:rPr>
            </w:pPr>
            <w:ins w:id="1400" w:author="Jiří Vojtěšek" w:date="2024-10-30T10:58:00Z">
              <w:r w:rsidRPr="00650D99">
                <w:rPr>
                  <w:rFonts w:cstheme="minorHAnsi"/>
                  <w:sz w:val="20"/>
                  <w:szCs w:val="20"/>
                </w:rPr>
                <w:t>Ústav automatizace a řídicí techniky, FAI, UTB ve Zlíně</w:t>
              </w:r>
            </w:ins>
          </w:p>
        </w:tc>
      </w:tr>
      <w:tr w:rsidR="00EF7AF1" w:rsidRPr="006A404D" w14:paraId="45C71B1A" w14:textId="77777777" w:rsidTr="001C7670">
        <w:trPr>
          <w:ins w:id="1401" w:author="Jiří Vojtěšek" w:date="2024-10-30T10:58:00Z"/>
        </w:trPr>
        <w:tc>
          <w:tcPr>
            <w:tcW w:w="3647" w:type="dxa"/>
          </w:tcPr>
          <w:p w14:paraId="1B9770AE" w14:textId="77777777" w:rsidR="00EF7AF1" w:rsidRPr="00650D99" w:rsidRDefault="00EF7AF1" w:rsidP="001C7670">
            <w:pPr>
              <w:spacing w:before="80"/>
              <w:rPr>
                <w:ins w:id="1402" w:author="Jiří Vojtěšek" w:date="2024-10-30T10:58:00Z"/>
                <w:rFonts w:cstheme="minorHAnsi"/>
                <w:b/>
              </w:rPr>
            </w:pPr>
            <w:ins w:id="1403" w:author="Jiří Vojtěšek" w:date="2024-10-30T10:58:00Z">
              <w:r w:rsidRPr="00650D99">
                <w:rPr>
                  <w:rFonts w:cstheme="minorHAnsi"/>
                  <w:b/>
                </w:rPr>
                <w:t>prof. Mgr. Roman Jašek, Ph.D.</w:t>
              </w:r>
            </w:ins>
          </w:p>
        </w:tc>
        <w:tc>
          <w:tcPr>
            <w:tcW w:w="5283" w:type="dxa"/>
          </w:tcPr>
          <w:p w14:paraId="1BCA951C" w14:textId="77777777" w:rsidR="00EF7AF1" w:rsidRPr="00650D99" w:rsidRDefault="00EF7AF1" w:rsidP="001C7670">
            <w:pPr>
              <w:pStyle w:val="Normlnweb"/>
              <w:spacing w:before="80" w:beforeAutospacing="0" w:after="80" w:afterAutospacing="0"/>
              <w:rPr>
                <w:ins w:id="1404" w:author="Jiří Vojtěšek" w:date="2024-10-30T10:58:00Z"/>
                <w:rFonts w:cstheme="minorHAnsi"/>
                <w:sz w:val="20"/>
                <w:szCs w:val="20"/>
              </w:rPr>
            </w:pPr>
            <w:ins w:id="1405" w:author="Jiří Vojtěšek" w:date="2024-10-30T10:58:00Z">
              <w:r w:rsidRPr="00650D99">
                <w:rPr>
                  <w:rFonts w:cstheme="minorHAnsi"/>
                  <w:sz w:val="20"/>
                  <w:szCs w:val="20"/>
                </w:rPr>
                <w:t>Ústav informatiky a umělé inteligence, FAI, UTB ve Zlíně</w:t>
              </w:r>
            </w:ins>
          </w:p>
        </w:tc>
      </w:tr>
      <w:tr w:rsidR="00EF7AF1" w:rsidRPr="006A404D" w14:paraId="77759432" w14:textId="77777777" w:rsidTr="001C7670">
        <w:trPr>
          <w:ins w:id="1406" w:author="Jiří Vojtěšek" w:date="2024-10-30T10:58:00Z"/>
        </w:trPr>
        <w:tc>
          <w:tcPr>
            <w:tcW w:w="3647" w:type="dxa"/>
          </w:tcPr>
          <w:p w14:paraId="02679CAD" w14:textId="77777777" w:rsidR="00EF7AF1" w:rsidRPr="00650D99" w:rsidRDefault="00EF7AF1" w:rsidP="001C7670">
            <w:pPr>
              <w:spacing w:before="80"/>
              <w:rPr>
                <w:ins w:id="1407" w:author="Jiří Vojtěšek" w:date="2024-10-30T10:58:00Z"/>
                <w:rFonts w:cstheme="minorHAnsi"/>
                <w:b/>
              </w:rPr>
            </w:pPr>
            <w:ins w:id="1408" w:author="Jiří Vojtěšek" w:date="2024-10-30T10:58:00Z">
              <w:r w:rsidRPr="00650D99">
                <w:rPr>
                  <w:rFonts w:cstheme="minorHAnsi"/>
                  <w:b/>
                </w:rPr>
                <w:t xml:space="preserve">doc. RNDr. Vojtěch </w:t>
              </w:r>
              <w:proofErr w:type="spellStart"/>
              <w:r w:rsidRPr="00650D99">
                <w:rPr>
                  <w:rFonts w:cstheme="minorHAnsi"/>
                  <w:b/>
                </w:rPr>
                <w:t>Křesálek</w:t>
              </w:r>
              <w:proofErr w:type="spellEnd"/>
              <w:r w:rsidRPr="00650D99">
                <w:rPr>
                  <w:rFonts w:cstheme="minorHAnsi"/>
                  <w:b/>
                </w:rPr>
                <w:t>, CSc.</w:t>
              </w:r>
            </w:ins>
          </w:p>
        </w:tc>
        <w:tc>
          <w:tcPr>
            <w:tcW w:w="5283" w:type="dxa"/>
          </w:tcPr>
          <w:p w14:paraId="5BF23F5C" w14:textId="77777777" w:rsidR="00EF7AF1" w:rsidRPr="00650D99" w:rsidRDefault="00EF7AF1" w:rsidP="001C7670">
            <w:pPr>
              <w:pStyle w:val="Normlnweb"/>
              <w:spacing w:before="80" w:beforeAutospacing="0" w:after="80" w:afterAutospacing="0"/>
              <w:rPr>
                <w:ins w:id="1409" w:author="Jiří Vojtěšek" w:date="2024-10-30T10:58:00Z"/>
                <w:rFonts w:cstheme="minorHAnsi"/>
                <w:sz w:val="20"/>
                <w:szCs w:val="20"/>
              </w:rPr>
            </w:pPr>
            <w:ins w:id="1410" w:author="Jiří Vojtěšek" w:date="2024-10-30T10:58:00Z">
              <w:r w:rsidRPr="00650D99">
                <w:rPr>
                  <w:rFonts w:cstheme="minorHAnsi"/>
                  <w:sz w:val="20"/>
                  <w:szCs w:val="20"/>
                </w:rPr>
                <w:t>Ústav elektroniky a měření, FAI, UTB ve Zlíně</w:t>
              </w:r>
            </w:ins>
          </w:p>
        </w:tc>
      </w:tr>
      <w:tr w:rsidR="00EF7AF1" w:rsidRPr="006A404D" w14:paraId="6D7C5500" w14:textId="77777777" w:rsidTr="001C7670">
        <w:trPr>
          <w:ins w:id="1411" w:author="Jiří Vojtěšek" w:date="2024-10-30T10:58:00Z"/>
        </w:trPr>
        <w:tc>
          <w:tcPr>
            <w:tcW w:w="3647" w:type="dxa"/>
          </w:tcPr>
          <w:p w14:paraId="74C348F5" w14:textId="77777777" w:rsidR="00EF7AF1" w:rsidRPr="00650D99" w:rsidRDefault="00EF7AF1" w:rsidP="001C7670">
            <w:pPr>
              <w:spacing w:before="80"/>
              <w:rPr>
                <w:ins w:id="1412" w:author="Jiří Vojtěšek" w:date="2024-10-30T10:58:00Z"/>
                <w:rFonts w:cstheme="minorHAnsi"/>
                <w:bCs/>
              </w:rPr>
            </w:pPr>
            <w:ins w:id="1413" w:author="Jiří Vojtěšek" w:date="2024-10-30T10:58:00Z">
              <w:r w:rsidRPr="00650D99">
                <w:rPr>
                  <w:rFonts w:cstheme="minorHAnsi"/>
                  <w:bCs/>
                </w:rPr>
                <w:t>doc. Ing. Marek Kubalčík, Ph.D.</w:t>
              </w:r>
            </w:ins>
          </w:p>
        </w:tc>
        <w:tc>
          <w:tcPr>
            <w:tcW w:w="5283" w:type="dxa"/>
          </w:tcPr>
          <w:p w14:paraId="02D2D685" w14:textId="77777777" w:rsidR="00EF7AF1" w:rsidRPr="00650D99" w:rsidRDefault="00EF7AF1" w:rsidP="001C7670">
            <w:pPr>
              <w:pStyle w:val="Normlnweb"/>
              <w:spacing w:before="80" w:beforeAutospacing="0" w:after="80" w:afterAutospacing="0"/>
              <w:rPr>
                <w:ins w:id="1414" w:author="Jiří Vojtěšek" w:date="2024-10-30T10:58:00Z"/>
                <w:rFonts w:cstheme="minorHAnsi"/>
                <w:sz w:val="20"/>
                <w:szCs w:val="20"/>
              </w:rPr>
            </w:pPr>
            <w:ins w:id="1415" w:author="Jiří Vojtěšek" w:date="2024-10-30T10:58:00Z">
              <w:r w:rsidRPr="00650D99">
                <w:rPr>
                  <w:rFonts w:cstheme="minorHAnsi"/>
                  <w:sz w:val="20"/>
                  <w:szCs w:val="20"/>
                </w:rPr>
                <w:t>Ústav řízení procesů, FAI, UTB ve Zlíně</w:t>
              </w:r>
            </w:ins>
          </w:p>
        </w:tc>
      </w:tr>
      <w:tr w:rsidR="00EF7AF1" w:rsidRPr="006A404D" w14:paraId="454AED89" w14:textId="77777777" w:rsidTr="001C7670">
        <w:trPr>
          <w:ins w:id="1416" w:author="Jiří Vojtěšek" w:date="2024-10-30T10:58:00Z"/>
        </w:trPr>
        <w:tc>
          <w:tcPr>
            <w:tcW w:w="3647" w:type="dxa"/>
          </w:tcPr>
          <w:p w14:paraId="55D5D30B" w14:textId="77777777" w:rsidR="00EF7AF1" w:rsidRPr="00650D99" w:rsidRDefault="00EF7AF1" w:rsidP="001C7670">
            <w:pPr>
              <w:spacing w:before="80"/>
              <w:rPr>
                <w:ins w:id="1417" w:author="Jiří Vojtěšek" w:date="2024-10-30T10:58:00Z"/>
                <w:rFonts w:cstheme="minorHAnsi"/>
                <w:b/>
              </w:rPr>
            </w:pPr>
            <w:ins w:id="1418" w:author="Jiří Vojtěšek" w:date="2024-10-30T10:58:00Z">
              <w:r w:rsidRPr="00650D99">
                <w:rPr>
                  <w:rFonts w:cstheme="minorHAnsi"/>
                  <w:b/>
                </w:rPr>
                <w:t>prof. Ing. Zuzana Komínková Oplatková, Ph.D.</w:t>
              </w:r>
            </w:ins>
          </w:p>
        </w:tc>
        <w:tc>
          <w:tcPr>
            <w:tcW w:w="5283" w:type="dxa"/>
          </w:tcPr>
          <w:p w14:paraId="070E2916" w14:textId="77777777" w:rsidR="00EF7AF1" w:rsidRPr="00650D99" w:rsidRDefault="00EF7AF1" w:rsidP="001C7670">
            <w:pPr>
              <w:pStyle w:val="Normlnweb"/>
              <w:spacing w:before="80" w:beforeAutospacing="0" w:after="80" w:afterAutospacing="0"/>
              <w:rPr>
                <w:ins w:id="1419" w:author="Jiří Vojtěšek" w:date="2024-10-30T10:58:00Z"/>
                <w:rFonts w:cstheme="minorHAnsi"/>
                <w:sz w:val="20"/>
                <w:szCs w:val="20"/>
              </w:rPr>
            </w:pPr>
            <w:ins w:id="1420" w:author="Jiří Vojtěšek" w:date="2024-10-30T10:58:00Z">
              <w:r w:rsidRPr="00650D99">
                <w:rPr>
                  <w:rFonts w:cstheme="minorHAnsi"/>
                  <w:sz w:val="20"/>
                  <w:szCs w:val="20"/>
                </w:rPr>
                <w:t>Ústav informatiky a umělé inteligence, FAI, UTB ve Zlíně</w:t>
              </w:r>
            </w:ins>
          </w:p>
        </w:tc>
      </w:tr>
      <w:tr w:rsidR="00EF7AF1" w:rsidRPr="006A404D" w14:paraId="311B5A7B" w14:textId="77777777" w:rsidTr="001C7670">
        <w:trPr>
          <w:ins w:id="1421" w:author="Jiří Vojtěšek" w:date="2024-10-30T10:58:00Z"/>
        </w:trPr>
        <w:tc>
          <w:tcPr>
            <w:tcW w:w="3647" w:type="dxa"/>
          </w:tcPr>
          <w:p w14:paraId="6687719D" w14:textId="77777777" w:rsidR="00EF7AF1" w:rsidRPr="00650D99" w:rsidRDefault="00EF7AF1" w:rsidP="001C7670">
            <w:pPr>
              <w:spacing w:before="80"/>
              <w:rPr>
                <w:ins w:id="1422" w:author="Jiří Vojtěšek" w:date="2024-10-30T10:58:00Z"/>
                <w:rFonts w:cstheme="minorHAnsi"/>
                <w:b/>
              </w:rPr>
            </w:pPr>
            <w:ins w:id="1423" w:author="Jiří Vojtěšek" w:date="2024-10-30T10:58:00Z">
              <w:r w:rsidRPr="00650D99">
                <w:rPr>
                  <w:rFonts w:cstheme="minorHAnsi"/>
                  <w:b/>
                </w:rPr>
                <w:t>doc. Ing. Zdenka Prokopová, CSc.</w:t>
              </w:r>
            </w:ins>
          </w:p>
        </w:tc>
        <w:tc>
          <w:tcPr>
            <w:tcW w:w="5283" w:type="dxa"/>
          </w:tcPr>
          <w:p w14:paraId="751E93DC" w14:textId="77777777" w:rsidR="00EF7AF1" w:rsidRPr="00650D99" w:rsidRDefault="00EF7AF1" w:rsidP="001C7670">
            <w:pPr>
              <w:pStyle w:val="Normlnweb"/>
              <w:spacing w:before="80" w:beforeAutospacing="0" w:after="80" w:afterAutospacing="0"/>
              <w:rPr>
                <w:ins w:id="1424" w:author="Jiří Vojtěšek" w:date="2024-10-30T10:58:00Z"/>
                <w:rFonts w:cstheme="minorHAnsi"/>
                <w:sz w:val="20"/>
                <w:szCs w:val="20"/>
              </w:rPr>
            </w:pPr>
            <w:ins w:id="1425" w:author="Jiří Vojtěšek" w:date="2024-10-30T10:58:00Z">
              <w:r w:rsidRPr="00650D99">
                <w:rPr>
                  <w:rFonts w:cstheme="minorHAnsi"/>
                  <w:sz w:val="20"/>
                  <w:szCs w:val="20"/>
                </w:rPr>
                <w:t>Ústav počítačových a komunikačních systémů, FAI, UTB ve Zlíně</w:t>
              </w:r>
            </w:ins>
          </w:p>
        </w:tc>
      </w:tr>
      <w:tr w:rsidR="00EF7AF1" w:rsidRPr="006A404D" w14:paraId="3732148C" w14:textId="77777777" w:rsidTr="001C7670">
        <w:trPr>
          <w:ins w:id="1426" w:author="Jiří Vojtěšek" w:date="2024-10-30T10:58:00Z"/>
        </w:trPr>
        <w:tc>
          <w:tcPr>
            <w:tcW w:w="3647" w:type="dxa"/>
          </w:tcPr>
          <w:p w14:paraId="016AE865" w14:textId="77777777" w:rsidR="00EF7AF1" w:rsidRPr="00650D99" w:rsidRDefault="00EF7AF1" w:rsidP="001C7670">
            <w:pPr>
              <w:spacing w:before="80"/>
              <w:rPr>
                <w:ins w:id="1427" w:author="Jiří Vojtěšek" w:date="2024-10-30T10:58:00Z"/>
                <w:rFonts w:cstheme="minorHAnsi"/>
                <w:b/>
              </w:rPr>
            </w:pPr>
            <w:ins w:id="1428" w:author="Jiří Vojtěšek" w:date="2024-10-30T10:58:00Z">
              <w:r w:rsidRPr="00650D99">
                <w:rPr>
                  <w:rFonts w:cstheme="minorHAnsi"/>
                  <w:b/>
                </w:rPr>
                <w:t>prof. Ing. Roman Šenkeřík, Ph.D.</w:t>
              </w:r>
            </w:ins>
          </w:p>
        </w:tc>
        <w:tc>
          <w:tcPr>
            <w:tcW w:w="5283" w:type="dxa"/>
          </w:tcPr>
          <w:p w14:paraId="7D6217A5" w14:textId="77777777" w:rsidR="00EF7AF1" w:rsidRPr="00650D99" w:rsidRDefault="00EF7AF1" w:rsidP="001C7670">
            <w:pPr>
              <w:pStyle w:val="Normlnweb"/>
              <w:spacing w:before="80" w:beforeAutospacing="0" w:after="80" w:afterAutospacing="0"/>
              <w:rPr>
                <w:ins w:id="1429" w:author="Jiří Vojtěšek" w:date="2024-10-30T10:58:00Z"/>
                <w:rFonts w:cstheme="minorHAnsi"/>
                <w:sz w:val="20"/>
                <w:szCs w:val="20"/>
              </w:rPr>
            </w:pPr>
            <w:ins w:id="1430" w:author="Jiří Vojtěšek" w:date="2024-10-30T10:58:00Z">
              <w:r w:rsidRPr="00650D99">
                <w:rPr>
                  <w:rFonts w:cstheme="minorHAnsi"/>
                  <w:sz w:val="20"/>
                  <w:szCs w:val="20"/>
                </w:rPr>
                <w:t>Ústav informatiky a umělé inteligence, FAI, UTB ve Zlíně</w:t>
              </w:r>
            </w:ins>
          </w:p>
        </w:tc>
      </w:tr>
      <w:tr w:rsidR="00EF7AF1" w:rsidRPr="006A404D" w14:paraId="5E6B28C0" w14:textId="77777777" w:rsidTr="001C7670">
        <w:trPr>
          <w:ins w:id="1431" w:author="Jiří Vojtěšek" w:date="2024-10-30T10:58:00Z"/>
        </w:trPr>
        <w:tc>
          <w:tcPr>
            <w:tcW w:w="3647" w:type="dxa"/>
          </w:tcPr>
          <w:p w14:paraId="174B0AC4" w14:textId="77777777" w:rsidR="00EF7AF1" w:rsidRPr="00650D99" w:rsidRDefault="00EF7AF1" w:rsidP="001C7670">
            <w:pPr>
              <w:spacing w:before="80"/>
              <w:rPr>
                <w:ins w:id="1432" w:author="Jiří Vojtěšek" w:date="2024-10-30T10:58:00Z"/>
                <w:rFonts w:cstheme="minorHAnsi"/>
                <w:bCs/>
              </w:rPr>
            </w:pPr>
            <w:ins w:id="1433" w:author="Jiří Vojtěšek" w:date="2024-10-30T10:58:00Z">
              <w:r w:rsidRPr="00650D99">
                <w:rPr>
                  <w:rFonts w:cstheme="minorHAnsi"/>
                  <w:bCs/>
                </w:rPr>
                <w:t>prof. Ing. Vladimír Vašek, CSc.</w:t>
              </w:r>
            </w:ins>
          </w:p>
        </w:tc>
        <w:tc>
          <w:tcPr>
            <w:tcW w:w="5283" w:type="dxa"/>
          </w:tcPr>
          <w:p w14:paraId="34E8B4C1" w14:textId="77777777" w:rsidR="00EF7AF1" w:rsidRPr="00650D99" w:rsidRDefault="00EF7AF1" w:rsidP="001C7670">
            <w:pPr>
              <w:pStyle w:val="Normlnweb"/>
              <w:spacing w:before="80" w:beforeAutospacing="0" w:after="80" w:afterAutospacing="0"/>
              <w:rPr>
                <w:ins w:id="1434" w:author="Jiří Vojtěšek" w:date="2024-10-30T10:58:00Z"/>
                <w:rFonts w:cstheme="minorHAnsi"/>
                <w:sz w:val="20"/>
                <w:szCs w:val="20"/>
              </w:rPr>
            </w:pPr>
            <w:ins w:id="1435" w:author="Jiří Vojtěšek" w:date="2024-10-30T10:58:00Z">
              <w:r w:rsidRPr="00650D99">
                <w:rPr>
                  <w:rFonts w:cstheme="minorHAnsi"/>
                  <w:sz w:val="20"/>
                  <w:szCs w:val="20"/>
                </w:rPr>
                <w:t>Ústav automatizace a řídicí techniky, FAI, UTB ve Zlíně</w:t>
              </w:r>
            </w:ins>
          </w:p>
        </w:tc>
      </w:tr>
      <w:tr w:rsidR="00EF7AF1" w:rsidRPr="006A404D" w14:paraId="3662AA1F" w14:textId="77777777" w:rsidTr="001C7670">
        <w:trPr>
          <w:ins w:id="1436" w:author="Jiří Vojtěšek" w:date="2024-10-30T10:58:00Z"/>
        </w:trPr>
        <w:tc>
          <w:tcPr>
            <w:tcW w:w="3647" w:type="dxa"/>
          </w:tcPr>
          <w:p w14:paraId="50074962" w14:textId="77777777" w:rsidR="00EF7AF1" w:rsidRPr="00650D99" w:rsidRDefault="00EF7AF1" w:rsidP="001C7670">
            <w:pPr>
              <w:spacing w:before="80"/>
              <w:rPr>
                <w:ins w:id="1437" w:author="Jiří Vojtěšek" w:date="2024-10-30T10:58:00Z"/>
                <w:rFonts w:cstheme="minorHAnsi"/>
                <w:b/>
              </w:rPr>
            </w:pPr>
            <w:ins w:id="1438" w:author="Jiří Vojtěšek" w:date="2024-10-30T10:58:00Z">
              <w:r w:rsidRPr="00650D99">
                <w:rPr>
                  <w:rFonts w:cstheme="minorHAnsi"/>
                  <w:b/>
                </w:rPr>
                <w:t>doc. Ing. Jiří Vojtěšek, Ph.D.</w:t>
              </w:r>
            </w:ins>
          </w:p>
        </w:tc>
        <w:tc>
          <w:tcPr>
            <w:tcW w:w="5283" w:type="dxa"/>
          </w:tcPr>
          <w:p w14:paraId="42970334" w14:textId="77777777" w:rsidR="00EF7AF1" w:rsidRPr="00650D99" w:rsidRDefault="00EF7AF1" w:rsidP="001C7670">
            <w:pPr>
              <w:pStyle w:val="Normlnweb"/>
              <w:spacing w:before="80" w:beforeAutospacing="0" w:after="80" w:afterAutospacing="0"/>
              <w:rPr>
                <w:ins w:id="1439" w:author="Jiří Vojtěšek" w:date="2024-10-30T10:58:00Z"/>
                <w:rFonts w:cstheme="minorHAnsi"/>
                <w:sz w:val="20"/>
                <w:szCs w:val="20"/>
              </w:rPr>
            </w:pPr>
            <w:ins w:id="1440" w:author="Jiří Vojtěšek" w:date="2024-10-30T10:58:00Z">
              <w:r w:rsidRPr="00650D99">
                <w:rPr>
                  <w:rFonts w:cstheme="minorHAnsi"/>
                  <w:sz w:val="20"/>
                  <w:szCs w:val="20"/>
                </w:rPr>
                <w:t>Ústav řízení procesů, FAI, UTB ve Zlíně</w:t>
              </w:r>
            </w:ins>
          </w:p>
        </w:tc>
      </w:tr>
      <w:tr w:rsidR="00EF7AF1" w:rsidRPr="006A404D" w14:paraId="6AD4CD64" w14:textId="77777777" w:rsidTr="001C7670">
        <w:trPr>
          <w:ins w:id="1441" w:author="Jiří Vojtěšek" w:date="2024-10-30T10:58:00Z"/>
        </w:trPr>
        <w:tc>
          <w:tcPr>
            <w:tcW w:w="8930" w:type="dxa"/>
            <w:gridSpan w:val="2"/>
          </w:tcPr>
          <w:p w14:paraId="02254500" w14:textId="77777777" w:rsidR="00EF7AF1" w:rsidRPr="00650D99" w:rsidRDefault="00EF7AF1" w:rsidP="001C7670">
            <w:pPr>
              <w:pStyle w:val="Normlnweb"/>
              <w:spacing w:before="80" w:beforeAutospacing="0" w:after="80" w:afterAutospacing="0"/>
              <w:rPr>
                <w:ins w:id="1442" w:author="Jiří Vojtěšek" w:date="2024-10-30T10:58:00Z"/>
                <w:rFonts w:cstheme="minorHAnsi"/>
                <w:sz w:val="16"/>
                <w:szCs w:val="16"/>
              </w:rPr>
            </w:pPr>
          </w:p>
        </w:tc>
      </w:tr>
      <w:tr w:rsidR="00EF7AF1" w:rsidRPr="006A404D" w14:paraId="5A4E2269" w14:textId="77777777" w:rsidTr="001C7670">
        <w:trPr>
          <w:ins w:id="1443" w:author="Jiří Vojtěšek" w:date="2024-10-30T10:58:00Z"/>
        </w:trPr>
        <w:tc>
          <w:tcPr>
            <w:tcW w:w="3647" w:type="dxa"/>
            <w:shd w:val="clear" w:color="auto" w:fill="FBD4B4" w:themeFill="accent6" w:themeFillTint="66"/>
          </w:tcPr>
          <w:p w14:paraId="00D85E9C" w14:textId="77777777" w:rsidR="00EF7AF1" w:rsidRPr="00650D99" w:rsidRDefault="00EF7AF1" w:rsidP="001C7670">
            <w:pPr>
              <w:pStyle w:val="Normlnweb"/>
              <w:spacing w:before="80" w:beforeAutospacing="0" w:after="80" w:afterAutospacing="0"/>
              <w:rPr>
                <w:ins w:id="1444" w:author="Jiří Vojtěšek" w:date="2024-10-30T10:58:00Z"/>
                <w:rFonts w:cstheme="minorHAnsi"/>
                <w:sz w:val="20"/>
                <w:szCs w:val="20"/>
              </w:rPr>
            </w:pPr>
            <w:ins w:id="1445" w:author="Jiří Vojtěšek" w:date="2024-10-30T10:58:00Z">
              <w:r w:rsidRPr="00650D99">
                <w:rPr>
                  <w:rStyle w:val="Siln"/>
                  <w:rFonts w:cstheme="minorHAnsi"/>
                  <w:sz w:val="20"/>
                  <w:szCs w:val="20"/>
                </w:rPr>
                <w:t>Členové externí</w:t>
              </w:r>
            </w:ins>
          </w:p>
        </w:tc>
        <w:tc>
          <w:tcPr>
            <w:tcW w:w="5283" w:type="dxa"/>
            <w:shd w:val="clear" w:color="auto" w:fill="FBD4B4" w:themeFill="accent6" w:themeFillTint="66"/>
          </w:tcPr>
          <w:p w14:paraId="07B232A9" w14:textId="77777777" w:rsidR="00EF7AF1" w:rsidRPr="00650D99" w:rsidRDefault="00EF7AF1" w:rsidP="001C7670">
            <w:pPr>
              <w:pStyle w:val="Normlnweb"/>
              <w:spacing w:before="80" w:beforeAutospacing="0" w:after="80" w:afterAutospacing="0"/>
              <w:rPr>
                <w:ins w:id="1446" w:author="Jiří Vojtěšek" w:date="2024-10-30T10:58:00Z"/>
                <w:rFonts w:cstheme="minorHAnsi"/>
                <w:sz w:val="20"/>
                <w:szCs w:val="20"/>
              </w:rPr>
            </w:pPr>
          </w:p>
        </w:tc>
      </w:tr>
      <w:tr w:rsidR="00EF7AF1" w:rsidRPr="006A404D" w14:paraId="0E60DEFB" w14:textId="77777777" w:rsidTr="001C7670">
        <w:trPr>
          <w:ins w:id="1447" w:author="Jiří Vojtěšek" w:date="2024-10-30T10:58:00Z"/>
        </w:trPr>
        <w:tc>
          <w:tcPr>
            <w:tcW w:w="3647" w:type="dxa"/>
          </w:tcPr>
          <w:p w14:paraId="028AF126" w14:textId="77777777" w:rsidR="00EF7AF1" w:rsidRPr="00650D99" w:rsidRDefault="00EF7AF1" w:rsidP="001C7670">
            <w:pPr>
              <w:pStyle w:val="Normlnweb"/>
              <w:spacing w:before="80" w:beforeAutospacing="0" w:after="80" w:afterAutospacing="0"/>
              <w:rPr>
                <w:ins w:id="1448" w:author="Jiří Vojtěšek" w:date="2024-10-30T10:58:00Z"/>
                <w:rFonts w:cstheme="minorHAnsi"/>
                <w:b/>
                <w:sz w:val="20"/>
                <w:szCs w:val="20"/>
              </w:rPr>
            </w:pPr>
            <w:ins w:id="1449" w:author="Jiří Vojtěšek" w:date="2024-10-30T10:58:00Z">
              <w:r w:rsidRPr="00650D99">
                <w:rPr>
                  <w:rFonts w:cstheme="minorHAnsi"/>
                  <w:b/>
                  <w:sz w:val="20"/>
                  <w:szCs w:val="20"/>
                </w:rPr>
                <w:t xml:space="preserve">doc. RNDr. Karla Barčová, </w:t>
              </w:r>
              <w:proofErr w:type="gramStart"/>
              <w:r w:rsidRPr="00650D99">
                <w:rPr>
                  <w:rFonts w:cstheme="minorHAnsi"/>
                  <w:b/>
                  <w:sz w:val="20"/>
                  <w:szCs w:val="20"/>
                </w:rPr>
                <w:t>Ph.D</w:t>
              </w:r>
              <w:proofErr w:type="gramEnd"/>
            </w:ins>
          </w:p>
        </w:tc>
        <w:tc>
          <w:tcPr>
            <w:tcW w:w="5283" w:type="dxa"/>
          </w:tcPr>
          <w:p w14:paraId="2751F641" w14:textId="77777777" w:rsidR="00EF7AF1" w:rsidRPr="00650D99" w:rsidRDefault="00EF7AF1" w:rsidP="001C7670">
            <w:pPr>
              <w:pStyle w:val="Normlnweb"/>
              <w:spacing w:before="80" w:beforeAutospacing="0" w:after="80" w:afterAutospacing="0"/>
              <w:rPr>
                <w:ins w:id="1450" w:author="Jiří Vojtěšek" w:date="2024-10-30T10:58:00Z"/>
                <w:rFonts w:cstheme="minorHAnsi"/>
                <w:sz w:val="20"/>
                <w:szCs w:val="20"/>
              </w:rPr>
            </w:pPr>
            <w:ins w:id="1451" w:author="Jiří Vojtěšek" w:date="2024-10-30T10:58:00Z">
              <w:r w:rsidRPr="00650D99">
                <w:rPr>
                  <w:rFonts w:cstheme="minorHAnsi"/>
                  <w:sz w:val="20"/>
                  <w:szCs w:val="20"/>
                </w:rPr>
                <w:t>Katedra bezpečnostních služeb, Fakulta bezpečnostního inženýrství, VŠB v Ostravě</w:t>
              </w:r>
            </w:ins>
          </w:p>
        </w:tc>
      </w:tr>
      <w:tr w:rsidR="00EF7AF1" w:rsidRPr="006A404D" w14:paraId="7D73A677" w14:textId="77777777" w:rsidTr="001C7670">
        <w:trPr>
          <w:ins w:id="1452" w:author="Jiří Vojtěšek" w:date="2024-10-30T10:58:00Z"/>
        </w:trPr>
        <w:tc>
          <w:tcPr>
            <w:tcW w:w="3647" w:type="dxa"/>
          </w:tcPr>
          <w:p w14:paraId="3556F29D" w14:textId="77777777" w:rsidR="00EF7AF1" w:rsidRPr="00650D99" w:rsidRDefault="00EF7AF1" w:rsidP="001C7670">
            <w:pPr>
              <w:pStyle w:val="Normlnweb"/>
              <w:spacing w:before="80" w:beforeAutospacing="0" w:after="80" w:afterAutospacing="0"/>
              <w:rPr>
                <w:ins w:id="1453" w:author="Jiří Vojtěšek" w:date="2024-10-30T10:58:00Z"/>
                <w:rFonts w:cstheme="minorHAnsi"/>
                <w:b/>
                <w:sz w:val="20"/>
                <w:szCs w:val="20"/>
              </w:rPr>
            </w:pPr>
            <w:ins w:id="1454" w:author="Jiří Vojtěšek" w:date="2024-10-30T10:58:00Z">
              <w:r w:rsidRPr="00650D99">
                <w:rPr>
                  <w:rFonts w:cstheme="minorHAnsi"/>
                  <w:b/>
                  <w:sz w:val="20"/>
                  <w:szCs w:val="20"/>
                </w:rPr>
                <w:t>doc. Ing. Petr Doležel, Ph.D.</w:t>
              </w:r>
            </w:ins>
          </w:p>
        </w:tc>
        <w:tc>
          <w:tcPr>
            <w:tcW w:w="5283" w:type="dxa"/>
          </w:tcPr>
          <w:p w14:paraId="63A64A0C" w14:textId="77777777" w:rsidR="00EF7AF1" w:rsidRPr="00650D99" w:rsidRDefault="00EF7AF1" w:rsidP="001C7670">
            <w:pPr>
              <w:pStyle w:val="Normlnweb"/>
              <w:spacing w:before="80" w:beforeAutospacing="0" w:after="80" w:afterAutospacing="0"/>
              <w:rPr>
                <w:ins w:id="1455" w:author="Jiří Vojtěšek" w:date="2024-10-30T10:58:00Z"/>
                <w:rFonts w:cstheme="minorHAnsi"/>
                <w:sz w:val="20"/>
                <w:szCs w:val="20"/>
              </w:rPr>
            </w:pPr>
            <w:ins w:id="1456" w:author="Jiří Vojtěšek" w:date="2024-10-30T10:58:00Z">
              <w:r w:rsidRPr="00650D99">
                <w:rPr>
                  <w:rFonts w:cstheme="minorHAnsi"/>
                  <w:sz w:val="20"/>
                  <w:szCs w:val="20"/>
                </w:rPr>
                <w:t>Katedra řízení procesů, FEI, Univerzita Pardubice</w:t>
              </w:r>
            </w:ins>
          </w:p>
        </w:tc>
      </w:tr>
      <w:tr w:rsidR="00EF7AF1" w:rsidRPr="006A404D" w14:paraId="66540E41" w14:textId="77777777" w:rsidTr="001C7670">
        <w:trPr>
          <w:ins w:id="1457" w:author="Jiří Vojtěšek" w:date="2024-10-30T10:58:00Z"/>
        </w:trPr>
        <w:tc>
          <w:tcPr>
            <w:tcW w:w="3647" w:type="dxa"/>
          </w:tcPr>
          <w:p w14:paraId="58C629F3" w14:textId="77777777" w:rsidR="00EF7AF1" w:rsidRPr="00650D99" w:rsidRDefault="00EF7AF1" w:rsidP="001C7670">
            <w:pPr>
              <w:pStyle w:val="Normlnweb"/>
              <w:spacing w:before="80" w:beforeAutospacing="0" w:after="80" w:afterAutospacing="0"/>
              <w:rPr>
                <w:ins w:id="1458" w:author="Jiří Vojtěšek" w:date="2024-10-30T10:58:00Z"/>
                <w:rFonts w:cstheme="minorHAnsi"/>
                <w:sz w:val="20"/>
                <w:szCs w:val="20"/>
              </w:rPr>
            </w:pPr>
            <w:ins w:id="1459" w:author="Jiří Vojtěšek" w:date="2024-10-30T10:58:00Z">
              <w:r w:rsidRPr="00650D99">
                <w:rPr>
                  <w:rFonts w:cstheme="minorHAnsi"/>
                  <w:sz w:val="20"/>
                  <w:szCs w:val="20"/>
                </w:rPr>
                <w:t>prof. Ing. Petr Dostál, CSc.</w:t>
              </w:r>
            </w:ins>
          </w:p>
        </w:tc>
        <w:tc>
          <w:tcPr>
            <w:tcW w:w="5283" w:type="dxa"/>
          </w:tcPr>
          <w:p w14:paraId="45443FE5" w14:textId="77777777" w:rsidR="00EF7AF1" w:rsidRPr="00650D99" w:rsidRDefault="00EF7AF1" w:rsidP="001C7670">
            <w:pPr>
              <w:pStyle w:val="Normlnweb"/>
              <w:spacing w:before="80" w:beforeAutospacing="0" w:after="80" w:afterAutospacing="0"/>
              <w:rPr>
                <w:ins w:id="1460" w:author="Jiří Vojtěšek" w:date="2024-10-30T10:58:00Z"/>
                <w:rFonts w:cstheme="minorHAnsi"/>
                <w:sz w:val="20"/>
                <w:szCs w:val="20"/>
              </w:rPr>
            </w:pPr>
            <w:ins w:id="1461" w:author="Jiří Vojtěšek" w:date="2024-10-30T10:58:00Z">
              <w:r w:rsidRPr="00650D99">
                <w:rPr>
                  <w:rFonts w:cstheme="minorHAnsi"/>
                  <w:sz w:val="20"/>
                  <w:szCs w:val="20"/>
                </w:rPr>
                <w:t>Ústav informatiky, FP, VUT v Brně</w:t>
              </w:r>
            </w:ins>
          </w:p>
        </w:tc>
      </w:tr>
      <w:tr w:rsidR="00EF7AF1" w:rsidRPr="006A404D" w14:paraId="7B44B25D" w14:textId="77777777" w:rsidTr="001C7670">
        <w:trPr>
          <w:ins w:id="1462" w:author="Jiří Vojtěšek" w:date="2024-10-30T10:58:00Z"/>
        </w:trPr>
        <w:tc>
          <w:tcPr>
            <w:tcW w:w="3647" w:type="dxa"/>
          </w:tcPr>
          <w:p w14:paraId="41B3BA31" w14:textId="77777777" w:rsidR="00EF7AF1" w:rsidRPr="00650D99" w:rsidRDefault="00EF7AF1" w:rsidP="001C7670">
            <w:pPr>
              <w:pStyle w:val="Normlnweb"/>
              <w:spacing w:before="80" w:beforeAutospacing="0" w:after="80" w:afterAutospacing="0"/>
              <w:rPr>
                <w:ins w:id="1463" w:author="Jiří Vojtěšek" w:date="2024-10-30T10:58:00Z"/>
                <w:rFonts w:cstheme="minorHAnsi"/>
                <w:sz w:val="20"/>
                <w:szCs w:val="20"/>
              </w:rPr>
            </w:pPr>
            <w:ins w:id="1464" w:author="Jiří Vojtěšek" w:date="2024-10-30T10:58:00Z">
              <w:r w:rsidRPr="00650D99">
                <w:rPr>
                  <w:rFonts w:cstheme="minorHAnsi"/>
                  <w:sz w:val="20"/>
                  <w:szCs w:val="20"/>
                </w:rPr>
                <w:t>prof. Ing. Stanislav Ďuriš, PhD.</w:t>
              </w:r>
            </w:ins>
          </w:p>
        </w:tc>
        <w:tc>
          <w:tcPr>
            <w:tcW w:w="5283" w:type="dxa"/>
          </w:tcPr>
          <w:p w14:paraId="26FAB6D4" w14:textId="77777777" w:rsidR="00EF7AF1" w:rsidRPr="00650D99" w:rsidRDefault="00EF7AF1" w:rsidP="001C7670">
            <w:pPr>
              <w:pStyle w:val="Normlnweb"/>
              <w:spacing w:before="80" w:beforeAutospacing="0" w:after="80" w:afterAutospacing="0"/>
              <w:rPr>
                <w:ins w:id="1465" w:author="Jiří Vojtěšek" w:date="2024-10-30T10:58:00Z"/>
                <w:rFonts w:cstheme="minorHAnsi"/>
                <w:sz w:val="20"/>
                <w:szCs w:val="20"/>
              </w:rPr>
            </w:pPr>
            <w:ins w:id="1466" w:author="Jiří Vojtěšek" w:date="2024-10-30T10:58:00Z">
              <w:r w:rsidRPr="00650D99">
                <w:rPr>
                  <w:rFonts w:cstheme="minorHAnsi"/>
                  <w:sz w:val="20"/>
                  <w:szCs w:val="20"/>
                </w:rPr>
                <w:t xml:space="preserve">Ústav </w:t>
              </w:r>
              <w:proofErr w:type="spellStart"/>
              <w:r w:rsidRPr="00650D99">
                <w:rPr>
                  <w:rFonts w:cstheme="minorHAnsi"/>
                  <w:sz w:val="20"/>
                  <w:szCs w:val="20"/>
                </w:rPr>
                <w:t>automatizácie</w:t>
              </w:r>
              <w:proofErr w:type="spellEnd"/>
              <w:r w:rsidRPr="00650D99">
                <w:rPr>
                  <w:rFonts w:cstheme="minorHAnsi"/>
                  <w:sz w:val="20"/>
                  <w:szCs w:val="20"/>
                </w:rPr>
                <w:t xml:space="preserve">, </w:t>
              </w:r>
              <w:proofErr w:type="spellStart"/>
              <w:r w:rsidRPr="00650D99">
                <w:rPr>
                  <w:rFonts w:cstheme="minorHAnsi"/>
                  <w:sz w:val="20"/>
                  <w:szCs w:val="20"/>
                </w:rPr>
                <w:t>merania</w:t>
              </w:r>
              <w:proofErr w:type="spellEnd"/>
              <w:r w:rsidRPr="00650D99">
                <w:rPr>
                  <w:rFonts w:cstheme="minorHAnsi"/>
                  <w:sz w:val="20"/>
                  <w:szCs w:val="20"/>
                </w:rPr>
                <w:t xml:space="preserve"> a </w:t>
              </w:r>
              <w:proofErr w:type="spellStart"/>
              <w:r w:rsidRPr="00650D99">
                <w:rPr>
                  <w:rFonts w:cstheme="minorHAnsi"/>
                  <w:sz w:val="20"/>
                  <w:szCs w:val="20"/>
                </w:rPr>
                <w:t>aplikovanej</w:t>
              </w:r>
              <w:proofErr w:type="spellEnd"/>
              <w:r w:rsidRPr="00650D99">
                <w:rPr>
                  <w:rFonts w:cstheme="minorHAnsi"/>
                  <w:sz w:val="20"/>
                  <w:szCs w:val="20"/>
                </w:rPr>
                <w:t xml:space="preserve"> informatiky, </w:t>
              </w:r>
              <w:proofErr w:type="spellStart"/>
              <w:r w:rsidRPr="00650D99">
                <w:rPr>
                  <w:rFonts w:cstheme="minorHAnsi"/>
                  <w:sz w:val="20"/>
                  <w:szCs w:val="20"/>
                </w:rPr>
                <w:t>SjF</w:t>
              </w:r>
              <w:proofErr w:type="spellEnd"/>
              <w:r w:rsidRPr="00650D99">
                <w:rPr>
                  <w:rFonts w:cstheme="minorHAnsi"/>
                  <w:sz w:val="20"/>
                  <w:szCs w:val="20"/>
                </w:rPr>
                <w:t xml:space="preserve">, STU v </w:t>
              </w:r>
              <w:proofErr w:type="spellStart"/>
              <w:r w:rsidRPr="00650D99">
                <w:rPr>
                  <w:rFonts w:cstheme="minorHAnsi"/>
                  <w:sz w:val="20"/>
                  <w:szCs w:val="20"/>
                </w:rPr>
                <w:t>Bratislave</w:t>
              </w:r>
              <w:proofErr w:type="spellEnd"/>
            </w:ins>
          </w:p>
        </w:tc>
      </w:tr>
      <w:tr w:rsidR="00EF7AF1" w:rsidRPr="006A404D" w14:paraId="10DAE73C" w14:textId="77777777" w:rsidTr="001C7670">
        <w:trPr>
          <w:ins w:id="1467" w:author="Jiří Vojtěšek" w:date="2024-10-30T10:58:00Z"/>
        </w:trPr>
        <w:tc>
          <w:tcPr>
            <w:tcW w:w="3647" w:type="dxa"/>
          </w:tcPr>
          <w:p w14:paraId="157B8157" w14:textId="77777777" w:rsidR="00EF7AF1" w:rsidRPr="00650D99" w:rsidRDefault="00EF7AF1" w:rsidP="001C7670">
            <w:pPr>
              <w:pStyle w:val="Normlnweb"/>
              <w:spacing w:before="80" w:beforeAutospacing="0" w:after="80" w:afterAutospacing="0"/>
              <w:rPr>
                <w:ins w:id="1468" w:author="Jiří Vojtěšek" w:date="2024-10-30T10:58:00Z"/>
                <w:rFonts w:cstheme="minorHAnsi"/>
                <w:bCs/>
                <w:sz w:val="20"/>
                <w:szCs w:val="20"/>
              </w:rPr>
            </w:pPr>
            <w:ins w:id="1469" w:author="Jiří Vojtěšek" w:date="2024-10-30T10:58:00Z">
              <w:r w:rsidRPr="00650D99">
                <w:rPr>
                  <w:rFonts w:cstheme="minorHAnsi"/>
                  <w:bCs/>
                  <w:sz w:val="20"/>
                  <w:szCs w:val="20"/>
                </w:rPr>
                <w:t xml:space="preserve">prof. Ing. Radim </w:t>
              </w:r>
              <w:proofErr w:type="spellStart"/>
              <w:r w:rsidRPr="00650D99">
                <w:rPr>
                  <w:rFonts w:cstheme="minorHAnsi"/>
                  <w:bCs/>
                  <w:sz w:val="20"/>
                  <w:szCs w:val="20"/>
                </w:rPr>
                <w:t>Farana</w:t>
              </w:r>
              <w:proofErr w:type="spellEnd"/>
              <w:r w:rsidRPr="00650D99">
                <w:rPr>
                  <w:rFonts w:cstheme="minorHAnsi"/>
                  <w:bCs/>
                  <w:sz w:val="20"/>
                  <w:szCs w:val="20"/>
                </w:rPr>
                <w:t xml:space="preserve">, CSc. </w:t>
              </w:r>
              <w:proofErr w:type="spellStart"/>
              <w:r w:rsidRPr="00650D99">
                <w:rPr>
                  <w:rFonts w:cstheme="minorHAnsi"/>
                  <w:bCs/>
                  <w:sz w:val="20"/>
                  <w:szCs w:val="20"/>
                </w:rPr>
                <w:t>FEng</w:t>
              </w:r>
              <w:proofErr w:type="spellEnd"/>
              <w:r w:rsidRPr="00650D99">
                <w:rPr>
                  <w:rFonts w:cstheme="minorHAnsi"/>
                  <w:bCs/>
                  <w:sz w:val="20"/>
                  <w:szCs w:val="20"/>
                </w:rPr>
                <w:t>.</w:t>
              </w:r>
            </w:ins>
          </w:p>
        </w:tc>
        <w:tc>
          <w:tcPr>
            <w:tcW w:w="5283" w:type="dxa"/>
          </w:tcPr>
          <w:p w14:paraId="3E1D9B48" w14:textId="77777777" w:rsidR="00EF7AF1" w:rsidRPr="00650D99" w:rsidRDefault="00EF7AF1" w:rsidP="001C7670">
            <w:pPr>
              <w:pStyle w:val="Normlnweb"/>
              <w:spacing w:before="80" w:beforeAutospacing="0" w:after="80" w:afterAutospacing="0"/>
              <w:rPr>
                <w:ins w:id="1470" w:author="Jiří Vojtěšek" w:date="2024-10-30T10:58:00Z"/>
                <w:rFonts w:cstheme="minorHAnsi"/>
                <w:sz w:val="20"/>
                <w:szCs w:val="20"/>
              </w:rPr>
            </w:pPr>
            <w:ins w:id="1471" w:author="Jiří Vojtěšek" w:date="2024-10-30T10:58:00Z">
              <w:r w:rsidRPr="00650D99">
                <w:rPr>
                  <w:rFonts w:cstheme="minorHAnsi"/>
                  <w:sz w:val="20"/>
                  <w:szCs w:val="20"/>
                </w:rPr>
                <w:t>Ústav informatiky, PEF, MENDELU v Brně</w:t>
              </w:r>
            </w:ins>
          </w:p>
        </w:tc>
      </w:tr>
      <w:tr w:rsidR="00EF7AF1" w:rsidRPr="006A404D" w14:paraId="6EAB02BE" w14:textId="77777777" w:rsidTr="001C7670">
        <w:trPr>
          <w:ins w:id="1472" w:author="Jiří Vojtěšek" w:date="2024-10-30T10:58:00Z"/>
        </w:trPr>
        <w:tc>
          <w:tcPr>
            <w:tcW w:w="3647" w:type="dxa"/>
          </w:tcPr>
          <w:p w14:paraId="38E5A69D" w14:textId="77777777" w:rsidR="00EF7AF1" w:rsidRPr="00650D99" w:rsidRDefault="00EF7AF1" w:rsidP="001C7670">
            <w:pPr>
              <w:pStyle w:val="Normlnweb"/>
              <w:spacing w:before="80" w:beforeAutospacing="0" w:after="80" w:afterAutospacing="0"/>
              <w:rPr>
                <w:ins w:id="1473" w:author="Jiří Vojtěšek" w:date="2024-10-30T10:58:00Z"/>
                <w:rFonts w:cstheme="minorHAnsi"/>
                <w:sz w:val="20"/>
                <w:szCs w:val="20"/>
              </w:rPr>
            </w:pPr>
            <w:ins w:id="1474" w:author="Jiří Vojtěšek" w:date="2024-10-30T10:58:00Z">
              <w:r w:rsidRPr="00650D99">
                <w:rPr>
                  <w:rFonts w:cstheme="minorHAnsi"/>
                  <w:sz w:val="20"/>
                  <w:szCs w:val="20"/>
                </w:rPr>
                <w:t>prof. Ing. Miroslav Husák, CSc.</w:t>
              </w:r>
            </w:ins>
          </w:p>
        </w:tc>
        <w:tc>
          <w:tcPr>
            <w:tcW w:w="5283" w:type="dxa"/>
          </w:tcPr>
          <w:p w14:paraId="5D35A941" w14:textId="77777777" w:rsidR="00EF7AF1" w:rsidRPr="00650D99" w:rsidRDefault="00EF7AF1" w:rsidP="001C7670">
            <w:pPr>
              <w:pStyle w:val="Normlnweb"/>
              <w:spacing w:before="80" w:beforeAutospacing="0" w:after="80" w:afterAutospacing="0"/>
              <w:rPr>
                <w:ins w:id="1475" w:author="Jiří Vojtěšek" w:date="2024-10-30T10:58:00Z"/>
                <w:rFonts w:cstheme="minorHAnsi"/>
                <w:sz w:val="20"/>
                <w:szCs w:val="20"/>
              </w:rPr>
            </w:pPr>
            <w:ins w:id="1476" w:author="Jiří Vojtěšek" w:date="2024-10-30T10:58:00Z">
              <w:r w:rsidRPr="00650D99">
                <w:rPr>
                  <w:rFonts w:cstheme="minorHAnsi"/>
                  <w:sz w:val="20"/>
                  <w:szCs w:val="20"/>
                </w:rPr>
                <w:t>Katedra mikroelektroniky, FEL, ČVUT v Praze</w:t>
              </w:r>
            </w:ins>
          </w:p>
        </w:tc>
      </w:tr>
      <w:tr w:rsidR="00EF7AF1" w:rsidRPr="006A404D" w14:paraId="2D6ADAA4" w14:textId="77777777" w:rsidTr="001C7670">
        <w:trPr>
          <w:ins w:id="1477" w:author="Jiří Vojtěšek" w:date="2024-10-30T10:58:00Z"/>
        </w:trPr>
        <w:tc>
          <w:tcPr>
            <w:tcW w:w="3647" w:type="dxa"/>
          </w:tcPr>
          <w:p w14:paraId="319534F3" w14:textId="77777777" w:rsidR="00EF7AF1" w:rsidRPr="00650D99" w:rsidRDefault="00EF7AF1" w:rsidP="001C7670">
            <w:pPr>
              <w:pStyle w:val="Normlnweb"/>
              <w:spacing w:before="80" w:beforeAutospacing="0" w:after="80" w:afterAutospacing="0"/>
              <w:rPr>
                <w:ins w:id="1478" w:author="Jiří Vojtěšek" w:date="2024-10-30T10:58:00Z"/>
                <w:rFonts w:cstheme="minorHAnsi"/>
                <w:b/>
                <w:sz w:val="20"/>
                <w:szCs w:val="20"/>
              </w:rPr>
            </w:pPr>
            <w:ins w:id="1479" w:author="Jiří Vojtěšek" w:date="2024-10-30T10:58:00Z">
              <w:r w:rsidRPr="00650D99">
                <w:rPr>
                  <w:rFonts w:cstheme="minorHAnsi"/>
                  <w:b/>
                  <w:sz w:val="20"/>
                  <w:szCs w:val="20"/>
                </w:rPr>
                <w:t xml:space="preserve">prof. Ing. Tomáš </w:t>
              </w:r>
              <w:proofErr w:type="spellStart"/>
              <w:r w:rsidRPr="00650D99">
                <w:rPr>
                  <w:rFonts w:cstheme="minorHAnsi"/>
                  <w:b/>
                  <w:sz w:val="20"/>
                  <w:szCs w:val="20"/>
                </w:rPr>
                <w:t>Loveček</w:t>
              </w:r>
              <w:proofErr w:type="spellEnd"/>
              <w:r w:rsidRPr="00650D99">
                <w:rPr>
                  <w:rFonts w:cstheme="minorHAnsi"/>
                  <w:b/>
                  <w:sz w:val="20"/>
                  <w:szCs w:val="20"/>
                </w:rPr>
                <w:t>, PhD.</w:t>
              </w:r>
            </w:ins>
          </w:p>
        </w:tc>
        <w:tc>
          <w:tcPr>
            <w:tcW w:w="5283" w:type="dxa"/>
          </w:tcPr>
          <w:p w14:paraId="441D26EB" w14:textId="77777777" w:rsidR="00EF7AF1" w:rsidRPr="00650D99" w:rsidRDefault="00EF7AF1" w:rsidP="001C7670">
            <w:pPr>
              <w:pStyle w:val="Normlnweb"/>
              <w:spacing w:before="80" w:beforeAutospacing="0" w:after="80" w:afterAutospacing="0"/>
              <w:rPr>
                <w:ins w:id="1480" w:author="Jiří Vojtěšek" w:date="2024-10-30T10:58:00Z"/>
                <w:rFonts w:cstheme="minorHAnsi"/>
                <w:sz w:val="20"/>
                <w:szCs w:val="20"/>
              </w:rPr>
            </w:pPr>
            <w:ins w:id="1481" w:author="Jiří Vojtěšek" w:date="2024-10-30T10:58:00Z">
              <w:r w:rsidRPr="00650D99">
                <w:rPr>
                  <w:rFonts w:cstheme="minorHAnsi"/>
                  <w:sz w:val="20"/>
                  <w:szCs w:val="20"/>
                </w:rPr>
                <w:t xml:space="preserve">Katedra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manažmentu</w:t>
              </w:r>
              <w:proofErr w:type="spellEnd"/>
              <w:r w:rsidRPr="00650D99">
                <w:rPr>
                  <w:rFonts w:cstheme="minorHAnsi"/>
                  <w:sz w:val="20"/>
                  <w:szCs w:val="20"/>
                </w:rPr>
                <w:t>, FBI, ŽU v Žilině</w:t>
              </w:r>
            </w:ins>
          </w:p>
        </w:tc>
      </w:tr>
      <w:tr w:rsidR="00EF7AF1" w:rsidRPr="006A404D" w14:paraId="6FF8AB49" w14:textId="77777777" w:rsidTr="001C7670">
        <w:trPr>
          <w:ins w:id="1482" w:author="Jiří Vojtěšek" w:date="2024-10-30T10:58:00Z"/>
        </w:trPr>
        <w:tc>
          <w:tcPr>
            <w:tcW w:w="3647" w:type="dxa"/>
          </w:tcPr>
          <w:p w14:paraId="7752942D" w14:textId="77777777" w:rsidR="00EF7AF1" w:rsidRPr="00650D99" w:rsidRDefault="00EF7AF1" w:rsidP="001C7670">
            <w:pPr>
              <w:pStyle w:val="Normlnweb"/>
              <w:spacing w:before="80" w:beforeAutospacing="0" w:after="80" w:afterAutospacing="0"/>
              <w:rPr>
                <w:ins w:id="1483" w:author="Jiří Vojtěšek" w:date="2024-10-30T10:58:00Z"/>
                <w:rFonts w:cstheme="minorHAnsi"/>
                <w:sz w:val="20"/>
                <w:szCs w:val="20"/>
              </w:rPr>
            </w:pPr>
            <w:ins w:id="1484" w:author="Jiří Vojtěšek" w:date="2024-10-30T10:58:00Z">
              <w:r w:rsidRPr="00650D99">
                <w:rPr>
                  <w:rFonts w:cstheme="minorHAnsi"/>
                  <w:sz w:val="20"/>
                  <w:szCs w:val="20"/>
                </w:rPr>
                <w:lastRenderedPageBreak/>
                <w:t xml:space="preserve">prof. Ing. Ján </w:t>
              </w:r>
              <w:proofErr w:type="spellStart"/>
              <w:r w:rsidRPr="00650D99">
                <w:rPr>
                  <w:rFonts w:cstheme="minorHAnsi"/>
                  <w:sz w:val="20"/>
                  <w:szCs w:val="20"/>
                </w:rPr>
                <w:t>Piteľ</w:t>
              </w:r>
              <w:proofErr w:type="spellEnd"/>
              <w:r w:rsidRPr="00650D99">
                <w:rPr>
                  <w:rFonts w:cstheme="minorHAnsi"/>
                  <w:sz w:val="20"/>
                  <w:szCs w:val="20"/>
                </w:rPr>
                <w:t>, PhD.</w:t>
              </w:r>
            </w:ins>
          </w:p>
        </w:tc>
        <w:tc>
          <w:tcPr>
            <w:tcW w:w="5283" w:type="dxa"/>
          </w:tcPr>
          <w:p w14:paraId="360B70F1" w14:textId="77777777" w:rsidR="00EF7AF1" w:rsidRPr="00650D99" w:rsidRDefault="00EF7AF1" w:rsidP="001C7670">
            <w:pPr>
              <w:pStyle w:val="Normlnweb"/>
              <w:spacing w:before="80" w:beforeAutospacing="0" w:after="80" w:afterAutospacing="0"/>
              <w:rPr>
                <w:ins w:id="1485" w:author="Jiří Vojtěšek" w:date="2024-10-30T10:58:00Z"/>
                <w:rFonts w:cstheme="minorHAnsi"/>
                <w:sz w:val="20"/>
                <w:szCs w:val="20"/>
              </w:rPr>
            </w:pPr>
            <w:ins w:id="1486" w:author="Jiří Vojtěšek" w:date="2024-10-30T10:58:00Z">
              <w:r w:rsidRPr="00650D99">
                <w:rPr>
                  <w:rFonts w:cstheme="minorHAnsi"/>
                  <w:sz w:val="20"/>
                  <w:szCs w:val="20"/>
                </w:rPr>
                <w:t xml:space="preserve">Katedra </w:t>
              </w:r>
              <w:proofErr w:type="spellStart"/>
              <w:r w:rsidRPr="00650D99">
                <w:rPr>
                  <w:rFonts w:cstheme="minorHAnsi"/>
                  <w:sz w:val="20"/>
                  <w:szCs w:val="20"/>
                </w:rPr>
                <w:t>priemyselného</w:t>
              </w:r>
              <w:proofErr w:type="spellEnd"/>
              <w:r w:rsidRPr="00650D99">
                <w:rPr>
                  <w:rFonts w:cstheme="minorHAnsi"/>
                  <w:sz w:val="20"/>
                  <w:szCs w:val="20"/>
                </w:rPr>
                <w:t xml:space="preserve"> </w:t>
              </w:r>
              <w:proofErr w:type="spellStart"/>
              <w:r w:rsidRPr="00650D99">
                <w:rPr>
                  <w:rFonts w:cstheme="minorHAnsi"/>
                  <w:sz w:val="20"/>
                  <w:szCs w:val="20"/>
                </w:rPr>
                <w:t>inžinierstva</w:t>
              </w:r>
              <w:proofErr w:type="spellEnd"/>
              <w:r w:rsidRPr="00650D99">
                <w:rPr>
                  <w:rFonts w:cstheme="minorHAnsi"/>
                  <w:sz w:val="20"/>
                  <w:szCs w:val="20"/>
                </w:rPr>
                <w:t xml:space="preserve"> a informatiky, FVT, TU v </w:t>
              </w:r>
              <w:proofErr w:type="spellStart"/>
              <w:r w:rsidRPr="00650D99">
                <w:rPr>
                  <w:rFonts w:cstheme="minorHAnsi"/>
                  <w:sz w:val="20"/>
                  <w:szCs w:val="20"/>
                </w:rPr>
                <w:t>Košiciach</w:t>
              </w:r>
              <w:proofErr w:type="spellEnd"/>
            </w:ins>
          </w:p>
        </w:tc>
      </w:tr>
      <w:tr w:rsidR="00EF7AF1" w:rsidRPr="006A404D" w14:paraId="1BC0AAD7" w14:textId="77777777" w:rsidTr="001C7670">
        <w:trPr>
          <w:ins w:id="1487" w:author="Jiří Vojtěšek" w:date="2024-10-30T10:58:00Z"/>
        </w:trPr>
        <w:tc>
          <w:tcPr>
            <w:tcW w:w="3647" w:type="dxa"/>
          </w:tcPr>
          <w:p w14:paraId="31CFF247" w14:textId="77777777" w:rsidR="00EF7AF1" w:rsidRPr="00650D99" w:rsidRDefault="00EF7AF1" w:rsidP="001C7670">
            <w:pPr>
              <w:pStyle w:val="Normlnweb"/>
              <w:spacing w:before="80" w:beforeAutospacing="0" w:after="80" w:afterAutospacing="0"/>
              <w:rPr>
                <w:ins w:id="1488" w:author="Jiří Vojtěšek" w:date="2024-10-30T10:58:00Z"/>
                <w:rFonts w:cstheme="minorHAnsi"/>
                <w:sz w:val="20"/>
                <w:szCs w:val="20"/>
              </w:rPr>
            </w:pPr>
            <w:ins w:id="1489" w:author="Jiří Vojtěšek" w:date="2024-10-30T10:58:00Z">
              <w:r w:rsidRPr="00650D99">
                <w:rPr>
                  <w:rFonts w:cstheme="minorHAnsi"/>
                  <w:sz w:val="20"/>
                  <w:szCs w:val="20"/>
                </w:rPr>
                <w:t>prof. Dr. Ing. Miroslav Pokorný</w:t>
              </w:r>
            </w:ins>
          </w:p>
        </w:tc>
        <w:tc>
          <w:tcPr>
            <w:tcW w:w="5283" w:type="dxa"/>
          </w:tcPr>
          <w:p w14:paraId="118E50DB" w14:textId="77777777" w:rsidR="00EF7AF1" w:rsidRPr="00650D99" w:rsidRDefault="00EF7AF1" w:rsidP="001C7670">
            <w:pPr>
              <w:pStyle w:val="Normlnweb"/>
              <w:spacing w:before="80" w:beforeAutospacing="0" w:after="80" w:afterAutospacing="0"/>
              <w:rPr>
                <w:ins w:id="1490" w:author="Jiří Vojtěšek" w:date="2024-10-30T10:58:00Z"/>
                <w:rFonts w:cstheme="minorHAnsi"/>
                <w:sz w:val="20"/>
                <w:szCs w:val="20"/>
              </w:rPr>
            </w:pPr>
            <w:ins w:id="1491" w:author="Jiří Vojtěšek" w:date="2024-10-30T10:58:00Z">
              <w:r w:rsidRPr="00650D99">
                <w:rPr>
                  <w:rFonts w:cstheme="minorHAnsi"/>
                  <w:sz w:val="20"/>
                  <w:szCs w:val="20"/>
                </w:rPr>
                <w:t>Katedra kybernetiky a biomedicínského inženýrství, FEI, VŠB-TU Ostrava</w:t>
              </w:r>
            </w:ins>
          </w:p>
        </w:tc>
      </w:tr>
      <w:tr w:rsidR="00EF7AF1" w:rsidRPr="006A404D" w14:paraId="578957C8" w14:textId="77777777" w:rsidTr="001C7670">
        <w:trPr>
          <w:ins w:id="1492" w:author="Jiří Vojtěšek" w:date="2024-10-30T10:58:00Z"/>
        </w:trPr>
        <w:tc>
          <w:tcPr>
            <w:tcW w:w="3647" w:type="dxa"/>
          </w:tcPr>
          <w:p w14:paraId="4966C64F" w14:textId="77777777" w:rsidR="00EF7AF1" w:rsidRPr="00650D99" w:rsidRDefault="00EF7AF1" w:rsidP="001C7670">
            <w:pPr>
              <w:pStyle w:val="Normlnweb"/>
              <w:spacing w:before="80" w:beforeAutospacing="0" w:after="80" w:afterAutospacing="0"/>
              <w:rPr>
                <w:ins w:id="1493" w:author="Jiří Vojtěšek" w:date="2024-10-30T10:58:00Z"/>
                <w:rFonts w:cstheme="minorHAnsi"/>
                <w:b/>
                <w:sz w:val="20"/>
                <w:szCs w:val="20"/>
              </w:rPr>
            </w:pPr>
            <w:ins w:id="1494" w:author="Jiří Vojtěšek" w:date="2024-10-30T10:58:00Z">
              <w:r w:rsidRPr="00650D99">
                <w:rPr>
                  <w:rFonts w:cstheme="minorHAnsi"/>
                  <w:b/>
                  <w:sz w:val="20"/>
                  <w:szCs w:val="20"/>
                </w:rPr>
                <w:t>prof. Ing. David Řehák, Ph.D.</w:t>
              </w:r>
            </w:ins>
          </w:p>
        </w:tc>
        <w:tc>
          <w:tcPr>
            <w:tcW w:w="5283" w:type="dxa"/>
          </w:tcPr>
          <w:p w14:paraId="06D29421" w14:textId="77777777" w:rsidR="00EF7AF1" w:rsidRPr="00650D99" w:rsidRDefault="00EF7AF1" w:rsidP="001C7670">
            <w:pPr>
              <w:pStyle w:val="Normlnweb"/>
              <w:spacing w:before="80" w:beforeAutospacing="0" w:after="80" w:afterAutospacing="0"/>
              <w:rPr>
                <w:ins w:id="1495" w:author="Jiří Vojtěšek" w:date="2024-10-30T10:58:00Z"/>
                <w:rFonts w:cstheme="minorHAnsi"/>
                <w:sz w:val="20"/>
                <w:szCs w:val="20"/>
              </w:rPr>
            </w:pPr>
            <w:ins w:id="1496" w:author="Jiří Vojtěšek" w:date="2024-10-30T10:58:00Z">
              <w:r w:rsidRPr="00650D99">
                <w:rPr>
                  <w:rFonts w:cstheme="minorHAnsi"/>
                  <w:sz w:val="20"/>
                  <w:szCs w:val="20"/>
                </w:rPr>
                <w:t>Katedra ochrany obyvatelstva, FBI, VŠB-TU Ostrava</w:t>
              </w:r>
            </w:ins>
          </w:p>
        </w:tc>
      </w:tr>
      <w:tr w:rsidR="00EF7AF1" w:rsidRPr="006A404D" w14:paraId="5CFC5312" w14:textId="77777777" w:rsidTr="001C7670">
        <w:trPr>
          <w:ins w:id="1497" w:author="Jiří Vojtěšek" w:date="2024-10-30T10:58:00Z"/>
        </w:trPr>
        <w:tc>
          <w:tcPr>
            <w:tcW w:w="3647" w:type="dxa"/>
          </w:tcPr>
          <w:p w14:paraId="4AF96A6C" w14:textId="77777777" w:rsidR="00EF7AF1" w:rsidRPr="00650D99" w:rsidRDefault="00EF7AF1" w:rsidP="001C7670">
            <w:pPr>
              <w:pStyle w:val="Normlnweb"/>
              <w:spacing w:before="80" w:beforeAutospacing="0" w:after="80" w:afterAutospacing="0"/>
              <w:rPr>
                <w:ins w:id="1498" w:author="Jiří Vojtěšek" w:date="2024-10-30T10:58:00Z"/>
                <w:rFonts w:cstheme="minorHAnsi"/>
                <w:bCs/>
                <w:sz w:val="20"/>
                <w:szCs w:val="20"/>
              </w:rPr>
            </w:pPr>
            <w:ins w:id="1499" w:author="Jiří Vojtěšek" w:date="2024-10-30T10:58:00Z">
              <w:r w:rsidRPr="00650D99">
                <w:rPr>
                  <w:rFonts w:cstheme="minorHAnsi"/>
                  <w:bCs/>
                  <w:sz w:val="20"/>
                  <w:szCs w:val="20"/>
                </w:rPr>
                <w:t>prof. RNDr. Ing. Miloš Šeda, Ph.D.</w:t>
              </w:r>
            </w:ins>
          </w:p>
        </w:tc>
        <w:tc>
          <w:tcPr>
            <w:tcW w:w="5283" w:type="dxa"/>
          </w:tcPr>
          <w:p w14:paraId="5D74981C" w14:textId="77777777" w:rsidR="00EF7AF1" w:rsidRPr="00650D99" w:rsidRDefault="00EF7AF1" w:rsidP="001C7670">
            <w:pPr>
              <w:pStyle w:val="Normlnweb"/>
              <w:spacing w:before="80" w:beforeAutospacing="0" w:after="80" w:afterAutospacing="0"/>
              <w:rPr>
                <w:ins w:id="1500" w:author="Jiří Vojtěšek" w:date="2024-10-30T10:58:00Z"/>
                <w:rFonts w:cstheme="minorHAnsi"/>
                <w:sz w:val="20"/>
                <w:szCs w:val="20"/>
              </w:rPr>
            </w:pPr>
            <w:ins w:id="1501" w:author="Jiří Vojtěšek" w:date="2024-10-30T10:58:00Z">
              <w:r w:rsidRPr="00650D99">
                <w:rPr>
                  <w:rFonts w:cstheme="minorHAnsi"/>
                  <w:sz w:val="20"/>
                  <w:szCs w:val="20"/>
                </w:rPr>
                <w:t>Ústav automatizace a informatiky, FSI, VUT v Brně</w:t>
              </w:r>
            </w:ins>
          </w:p>
        </w:tc>
      </w:tr>
      <w:tr w:rsidR="00EF7AF1" w:rsidRPr="006A404D" w14:paraId="05A0E06B" w14:textId="77777777" w:rsidTr="001C7670">
        <w:trPr>
          <w:ins w:id="1502" w:author="Jiří Vojtěšek" w:date="2024-10-30T10:58:00Z"/>
        </w:trPr>
        <w:tc>
          <w:tcPr>
            <w:tcW w:w="3647" w:type="dxa"/>
          </w:tcPr>
          <w:p w14:paraId="570BBEC4" w14:textId="77777777" w:rsidR="00EF7AF1" w:rsidRPr="00650D99" w:rsidRDefault="00EF7AF1" w:rsidP="001C7670">
            <w:pPr>
              <w:pStyle w:val="Normlnweb"/>
              <w:spacing w:before="80" w:beforeAutospacing="0" w:after="80" w:afterAutospacing="0"/>
              <w:rPr>
                <w:ins w:id="1503" w:author="Jiří Vojtěšek" w:date="2024-10-30T10:58:00Z"/>
                <w:rFonts w:cstheme="minorHAnsi"/>
                <w:b/>
                <w:sz w:val="20"/>
                <w:szCs w:val="20"/>
              </w:rPr>
            </w:pPr>
            <w:ins w:id="1504" w:author="Jiří Vojtěšek" w:date="2024-10-30T10:58:00Z">
              <w:r w:rsidRPr="00650D99">
                <w:rPr>
                  <w:rFonts w:cstheme="minorHAnsi"/>
                  <w:b/>
                  <w:sz w:val="20"/>
                  <w:szCs w:val="20"/>
                </w:rPr>
                <w:t xml:space="preserve">doc. Ing. Andrej </w:t>
              </w:r>
              <w:proofErr w:type="spellStart"/>
              <w:r w:rsidRPr="00650D99">
                <w:rPr>
                  <w:rFonts w:cstheme="minorHAnsi"/>
                  <w:b/>
                  <w:sz w:val="20"/>
                  <w:szCs w:val="20"/>
                </w:rPr>
                <w:t>Veľas</w:t>
              </w:r>
              <w:proofErr w:type="spellEnd"/>
              <w:r w:rsidRPr="00650D99">
                <w:rPr>
                  <w:rFonts w:cstheme="minorHAnsi"/>
                  <w:b/>
                  <w:sz w:val="20"/>
                  <w:szCs w:val="20"/>
                </w:rPr>
                <w:t>, PhD.</w:t>
              </w:r>
            </w:ins>
          </w:p>
        </w:tc>
        <w:tc>
          <w:tcPr>
            <w:tcW w:w="5283" w:type="dxa"/>
          </w:tcPr>
          <w:p w14:paraId="78A24E40" w14:textId="77777777" w:rsidR="00EF7AF1" w:rsidRPr="00650D99" w:rsidRDefault="00EF7AF1" w:rsidP="001C7670">
            <w:pPr>
              <w:pStyle w:val="Normlnweb"/>
              <w:spacing w:before="80" w:beforeAutospacing="0" w:after="80" w:afterAutospacing="0"/>
              <w:rPr>
                <w:ins w:id="1505" w:author="Jiří Vojtěšek" w:date="2024-10-30T10:58:00Z"/>
                <w:rFonts w:cstheme="minorHAnsi"/>
                <w:sz w:val="20"/>
                <w:szCs w:val="20"/>
              </w:rPr>
            </w:pPr>
            <w:ins w:id="1506" w:author="Jiří Vojtěšek" w:date="2024-10-30T10:58:00Z">
              <w:r w:rsidRPr="00650D99">
                <w:rPr>
                  <w:rFonts w:cstheme="minorHAnsi"/>
                  <w:sz w:val="20"/>
                  <w:szCs w:val="20"/>
                </w:rPr>
                <w:t xml:space="preserve">Katedra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manažmentu</w:t>
              </w:r>
              <w:proofErr w:type="spellEnd"/>
              <w:r w:rsidRPr="00650D99">
                <w:rPr>
                  <w:rFonts w:cstheme="minorHAnsi"/>
                  <w:sz w:val="20"/>
                  <w:szCs w:val="20"/>
                </w:rPr>
                <w:t xml:space="preserve">, Fakulta </w:t>
              </w:r>
              <w:proofErr w:type="spellStart"/>
              <w:r w:rsidRPr="00650D99">
                <w:rPr>
                  <w:rFonts w:cstheme="minorHAnsi"/>
                  <w:sz w:val="20"/>
                  <w:szCs w:val="20"/>
                </w:rPr>
                <w:t>bezpečnostného</w:t>
              </w:r>
              <w:proofErr w:type="spellEnd"/>
              <w:r w:rsidRPr="00650D99">
                <w:rPr>
                  <w:rFonts w:cstheme="minorHAnsi"/>
                  <w:sz w:val="20"/>
                  <w:szCs w:val="20"/>
                </w:rPr>
                <w:t xml:space="preserve"> </w:t>
              </w:r>
              <w:proofErr w:type="spellStart"/>
              <w:r w:rsidRPr="00650D99">
                <w:rPr>
                  <w:rFonts w:cstheme="minorHAnsi"/>
                  <w:sz w:val="20"/>
                  <w:szCs w:val="20"/>
                </w:rPr>
                <w:t>inžinierstva</w:t>
              </w:r>
              <w:proofErr w:type="spellEnd"/>
              <w:r w:rsidRPr="00650D99">
                <w:rPr>
                  <w:rFonts w:cstheme="minorHAnsi"/>
                  <w:sz w:val="20"/>
                  <w:szCs w:val="20"/>
                </w:rPr>
                <w:t>, Žilinská univerzita v Žilině</w:t>
              </w:r>
            </w:ins>
          </w:p>
        </w:tc>
      </w:tr>
      <w:tr w:rsidR="00EF7AF1" w:rsidRPr="006A404D" w14:paraId="02D8657B" w14:textId="77777777" w:rsidTr="001C7670">
        <w:trPr>
          <w:ins w:id="1507" w:author="Jiří Vojtěšek" w:date="2024-10-30T10:58:00Z"/>
        </w:trPr>
        <w:tc>
          <w:tcPr>
            <w:tcW w:w="3647" w:type="dxa"/>
          </w:tcPr>
          <w:p w14:paraId="07CE2365" w14:textId="77777777" w:rsidR="00EF7AF1" w:rsidRPr="00650D99" w:rsidRDefault="00EF7AF1" w:rsidP="001C7670">
            <w:pPr>
              <w:pStyle w:val="Normlnweb"/>
              <w:spacing w:before="80" w:beforeAutospacing="0" w:after="80" w:afterAutospacing="0"/>
              <w:rPr>
                <w:ins w:id="1508" w:author="Jiří Vojtěšek" w:date="2024-10-30T10:58:00Z"/>
                <w:rFonts w:cstheme="minorHAnsi"/>
                <w:b/>
                <w:sz w:val="20"/>
                <w:szCs w:val="20"/>
              </w:rPr>
            </w:pPr>
            <w:ins w:id="1509" w:author="Jiří Vojtěšek" w:date="2024-10-30T10:58:00Z">
              <w:r w:rsidRPr="00650D99">
                <w:rPr>
                  <w:rFonts w:cstheme="minorHAnsi"/>
                  <w:b/>
                  <w:sz w:val="20"/>
                  <w:szCs w:val="20"/>
                </w:rPr>
                <w:t xml:space="preserve">prof. Ing. Dušan </w:t>
              </w:r>
              <w:proofErr w:type="spellStart"/>
              <w:r w:rsidRPr="00650D99">
                <w:rPr>
                  <w:rFonts w:cstheme="minorHAnsi"/>
                  <w:b/>
                  <w:sz w:val="20"/>
                  <w:szCs w:val="20"/>
                </w:rPr>
                <w:t>Vičar</w:t>
              </w:r>
              <w:proofErr w:type="spellEnd"/>
              <w:r w:rsidRPr="00650D99">
                <w:rPr>
                  <w:rFonts w:cstheme="minorHAnsi"/>
                  <w:b/>
                  <w:sz w:val="20"/>
                  <w:szCs w:val="20"/>
                </w:rPr>
                <w:t>, CSc.</w:t>
              </w:r>
            </w:ins>
          </w:p>
        </w:tc>
        <w:tc>
          <w:tcPr>
            <w:tcW w:w="5283" w:type="dxa"/>
          </w:tcPr>
          <w:p w14:paraId="0A3087DA" w14:textId="77777777" w:rsidR="00EF7AF1" w:rsidRPr="00650D99" w:rsidRDefault="00EF7AF1" w:rsidP="001C7670">
            <w:pPr>
              <w:pStyle w:val="Normlnweb"/>
              <w:spacing w:before="80" w:beforeAutospacing="0" w:after="80" w:afterAutospacing="0"/>
              <w:rPr>
                <w:ins w:id="1510" w:author="Jiří Vojtěšek" w:date="2024-10-30T10:58:00Z"/>
                <w:rFonts w:cstheme="minorHAnsi"/>
                <w:sz w:val="20"/>
                <w:szCs w:val="20"/>
              </w:rPr>
            </w:pPr>
            <w:ins w:id="1511" w:author="Jiří Vojtěšek" w:date="2024-10-30T10:58:00Z">
              <w:r w:rsidRPr="00650D99">
                <w:rPr>
                  <w:rFonts w:cstheme="minorHAnsi"/>
                  <w:sz w:val="20"/>
                  <w:szCs w:val="20"/>
                </w:rPr>
                <w:t>Ústav ochrany obyvatelstva, FLKŘ, UTB ve Zlíně</w:t>
              </w:r>
            </w:ins>
          </w:p>
        </w:tc>
      </w:tr>
      <w:tr w:rsidR="00EF7AF1" w:rsidRPr="006A404D" w14:paraId="6708379B" w14:textId="77777777" w:rsidTr="001C7670">
        <w:trPr>
          <w:ins w:id="1512" w:author="Jiří Vojtěšek" w:date="2024-10-30T10:58:00Z"/>
        </w:trPr>
        <w:tc>
          <w:tcPr>
            <w:tcW w:w="3647" w:type="dxa"/>
          </w:tcPr>
          <w:p w14:paraId="42B9C466" w14:textId="77777777" w:rsidR="00EF7AF1" w:rsidRPr="00650D99" w:rsidRDefault="00EF7AF1" w:rsidP="001C7670">
            <w:pPr>
              <w:pStyle w:val="Normlnweb"/>
              <w:spacing w:before="80" w:beforeAutospacing="0" w:after="80" w:afterAutospacing="0"/>
              <w:rPr>
                <w:ins w:id="1513" w:author="Jiří Vojtěšek" w:date="2024-10-30T10:58:00Z"/>
                <w:rFonts w:cstheme="minorHAnsi"/>
                <w:sz w:val="20"/>
                <w:szCs w:val="20"/>
              </w:rPr>
            </w:pPr>
            <w:ins w:id="1514" w:author="Jiří Vojtěšek" w:date="2024-10-30T10:58:00Z">
              <w:r w:rsidRPr="00650D99">
                <w:rPr>
                  <w:rFonts w:cstheme="minorHAnsi"/>
                  <w:sz w:val="20"/>
                  <w:szCs w:val="20"/>
                </w:rPr>
                <w:t>prof. Ing. Miluše Vítečková, CSc.</w:t>
              </w:r>
            </w:ins>
          </w:p>
        </w:tc>
        <w:tc>
          <w:tcPr>
            <w:tcW w:w="5283" w:type="dxa"/>
          </w:tcPr>
          <w:p w14:paraId="6BB0570B" w14:textId="77777777" w:rsidR="00EF7AF1" w:rsidRPr="00650D99" w:rsidRDefault="00EF7AF1" w:rsidP="001C7670">
            <w:pPr>
              <w:pStyle w:val="Normlnweb"/>
              <w:spacing w:before="80" w:beforeAutospacing="0" w:after="80" w:afterAutospacing="0"/>
              <w:rPr>
                <w:ins w:id="1515" w:author="Jiří Vojtěšek" w:date="2024-10-30T10:58:00Z"/>
                <w:rFonts w:cstheme="minorHAnsi"/>
                <w:sz w:val="20"/>
                <w:szCs w:val="20"/>
              </w:rPr>
            </w:pPr>
            <w:ins w:id="1516" w:author="Jiří Vojtěšek" w:date="2024-10-30T10:58:00Z">
              <w:r w:rsidRPr="00650D99">
                <w:rPr>
                  <w:rFonts w:cstheme="minorHAnsi"/>
                  <w:sz w:val="20"/>
                  <w:szCs w:val="20"/>
                </w:rPr>
                <w:t>Katedra automatizační techniky a řízení, FS, VŠB-TU Ostrava</w:t>
              </w:r>
            </w:ins>
          </w:p>
        </w:tc>
      </w:tr>
      <w:tr w:rsidR="00EF7AF1" w:rsidRPr="006A404D" w14:paraId="356DA989" w14:textId="77777777" w:rsidTr="001C7670">
        <w:trPr>
          <w:ins w:id="1517" w:author="Jiří Vojtěšek" w:date="2024-10-30T10:58:00Z"/>
        </w:trPr>
        <w:tc>
          <w:tcPr>
            <w:tcW w:w="3647" w:type="dxa"/>
          </w:tcPr>
          <w:p w14:paraId="414A23D4" w14:textId="77777777" w:rsidR="00EF7AF1" w:rsidRPr="00650D99" w:rsidRDefault="00EF7AF1" w:rsidP="001C7670">
            <w:pPr>
              <w:pStyle w:val="Normlnweb"/>
              <w:spacing w:before="80" w:beforeAutospacing="0" w:after="80" w:afterAutospacing="0"/>
              <w:rPr>
                <w:ins w:id="1518" w:author="Jiří Vojtěšek" w:date="2024-10-30T10:58:00Z"/>
                <w:rFonts w:cstheme="minorHAnsi"/>
                <w:sz w:val="20"/>
                <w:szCs w:val="20"/>
              </w:rPr>
            </w:pPr>
            <w:ins w:id="1519" w:author="Jiří Vojtěšek" w:date="2024-10-30T10:58:00Z">
              <w:r w:rsidRPr="00650D99">
                <w:rPr>
                  <w:rFonts w:cstheme="minorHAnsi"/>
                  <w:sz w:val="20"/>
                  <w:szCs w:val="20"/>
                </w:rPr>
                <w:t xml:space="preserve">prof. Ing. Antonín Víteček, CSc., </w:t>
              </w:r>
              <w:proofErr w:type="spellStart"/>
              <w:r w:rsidRPr="00650D99">
                <w:rPr>
                  <w:rFonts w:cstheme="minorHAnsi"/>
                  <w:sz w:val="20"/>
                  <w:szCs w:val="20"/>
                </w:rPr>
                <w:t>Dr.h.c</w:t>
              </w:r>
              <w:proofErr w:type="spellEnd"/>
              <w:r w:rsidRPr="00650D99">
                <w:rPr>
                  <w:rFonts w:cstheme="minorHAnsi"/>
                  <w:sz w:val="20"/>
                  <w:szCs w:val="20"/>
                </w:rPr>
                <w:t>.</w:t>
              </w:r>
            </w:ins>
          </w:p>
        </w:tc>
        <w:tc>
          <w:tcPr>
            <w:tcW w:w="5283" w:type="dxa"/>
          </w:tcPr>
          <w:p w14:paraId="544D52C8" w14:textId="77777777" w:rsidR="00EF7AF1" w:rsidRPr="00650D99" w:rsidRDefault="00EF7AF1" w:rsidP="001C7670">
            <w:pPr>
              <w:pStyle w:val="Normlnweb"/>
              <w:spacing w:before="80" w:beforeAutospacing="0" w:after="80" w:afterAutospacing="0"/>
              <w:rPr>
                <w:ins w:id="1520" w:author="Jiří Vojtěšek" w:date="2024-10-30T10:58:00Z"/>
                <w:rFonts w:cstheme="minorHAnsi"/>
                <w:sz w:val="20"/>
                <w:szCs w:val="20"/>
              </w:rPr>
            </w:pPr>
            <w:ins w:id="1521" w:author="Jiří Vojtěšek" w:date="2024-10-30T10:58:00Z">
              <w:r w:rsidRPr="00650D99">
                <w:rPr>
                  <w:rFonts w:cstheme="minorHAnsi"/>
                  <w:sz w:val="20"/>
                  <w:szCs w:val="20"/>
                </w:rPr>
                <w:t>Katedra automatizační techniky a řízení, FS, VŠB-TU Ostrava</w:t>
              </w:r>
            </w:ins>
          </w:p>
        </w:tc>
      </w:tr>
    </w:tbl>
    <w:p w14:paraId="35F3944A" w14:textId="77777777" w:rsidR="00EF7AF1" w:rsidRDefault="00EF7AF1" w:rsidP="008C6736">
      <w:pPr>
        <w:pStyle w:val="odststandard"/>
        <w:rPr>
          <w:ins w:id="1522" w:author="Jiří Vojtěšek" w:date="2024-10-30T10:57:00Z"/>
          <w:rStyle w:val="pubyear"/>
        </w:rPr>
      </w:pPr>
    </w:p>
    <w:p w14:paraId="7FC0EE9F" w14:textId="53AD2F11" w:rsidR="008C6736" w:rsidRPr="00805A54" w:rsidRDefault="008C6736" w:rsidP="008C6736">
      <w:pPr>
        <w:pStyle w:val="odststandard"/>
        <w:rPr>
          <w:rStyle w:val="pubyear"/>
        </w:rPr>
      </w:pPr>
      <w:r w:rsidRPr="00805A54">
        <w:rPr>
          <w:rStyle w:val="pubyear"/>
        </w:rPr>
        <w:t>Oborová rada je tvořena interními a externími členy. Externí členové byli zvoleni tak, aby do jednání oborové rady mohli vnášet zkušenosti a pohled z jiných pracovišť. V dalších letech se uvažuje znovu o ustanovení pouze jedné Oborové rady DSP, kde jejím předsedou bude jeden z garantů akreditovaných programů. Volba předsedy je ošetřena příslušnou směrnicí děkana „Jednací řád Oborové rady doktorského studijního programu“.</w:t>
      </w:r>
      <w:r w:rsidRPr="00973BF5">
        <w:rPr>
          <w:rStyle w:val="pubyear"/>
          <w:vertAlign w:val="superscript"/>
          <w:rPrChange w:id="1523" w:author="Jiří Vojtěšek" w:date="2024-10-28T21:47:00Z">
            <w:rPr>
              <w:rStyle w:val="pubyear"/>
            </w:rPr>
          </w:rPrChange>
        </w:rPr>
        <w:footnoteReference w:id="40"/>
      </w:r>
    </w:p>
    <w:p w14:paraId="278F403A" w14:textId="77777777" w:rsidR="008C6736" w:rsidRPr="00805A54" w:rsidRDefault="008C6736" w:rsidP="008C6736">
      <w:pPr>
        <w:pStyle w:val="Nadpis2"/>
        <w:rPr>
          <w:rStyle w:val="pubyear"/>
        </w:rPr>
      </w:pPr>
      <w:bookmarkStart w:id="1528" w:name="_Toc176123879"/>
      <w:r w:rsidRPr="00805A54">
        <w:rPr>
          <w:rStyle w:val="pubyear"/>
        </w:rPr>
        <w:t>Specifické požadavky na zajištění studijního programu</w:t>
      </w:r>
      <w:bookmarkEnd w:id="1528"/>
    </w:p>
    <w:p w14:paraId="3D9FAB4A" w14:textId="77777777" w:rsidR="008C6736" w:rsidRPr="00805A54" w:rsidRDefault="008C6736" w:rsidP="008C6736">
      <w:pPr>
        <w:pStyle w:val="Nadpis3"/>
        <w:rPr>
          <w:rStyle w:val="pubyear"/>
        </w:rPr>
      </w:pPr>
      <w:bookmarkStart w:id="1529" w:name="_Toc176123880"/>
      <w:r w:rsidRPr="00805A54">
        <w:rPr>
          <w:rStyle w:val="pubyear"/>
        </w:rPr>
        <w:t>Standardy 7.1: Uskutečňování studijního programu v kombinované a distanční formě studia</w:t>
      </w:r>
      <w:bookmarkEnd w:id="1529"/>
      <w:r w:rsidRPr="00805A54">
        <w:rPr>
          <w:rStyle w:val="pubyear"/>
        </w:rPr>
        <w:t xml:space="preserve"> </w:t>
      </w:r>
    </w:p>
    <w:p w14:paraId="317B14E5" w14:textId="77777777" w:rsidR="008C6736" w:rsidRPr="00805A54" w:rsidRDefault="008C6736" w:rsidP="008C6736">
      <w:pPr>
        <w:pStyle w:val="odststandard"/>
        <w:rPr>
          <w:rStyle w:val="pubyear"/>
        </w:rPr>
      </w:pPr>
      <w:r w:rsidRPr="00805A54">
        <w:rPr>
          <w:rStyle w:val="pubyear"/>
        </w:rPr>
        <w:t>Doktorský studijní program „</w:t>
      </w:r>
      <w:proofErr w:type="spellStart"/>
      <w:r>
        <w:rPr>
          <w:rStyle w:val="pubyear"/>
        </w:rPr>
        <w:t>Security</w:t>
      </w:r>
      <w:proofErr w:type="spellEnd"/>
      <w:r>
        <w:rPr>
          <w:rStyle w:val="pubyear"/>
        </w:rPr>
        <w:t xml:space="preserve"> Technologies, Systems and Management</w:t>
      </w:r>
      <w:r w:rsidRPr="00805A54">
        <w:rPr>
          <w:rStyle w:val="pubyear"/>
        </w:rPr>
        <w:t xml:space="preserve">“ bude realizovaný i v kombinované formě studia. Pro studenty obou forem studia platí stejné podmínky pro postup do dalšího roku studia a podmínky pro úspěšné ukončení studia. Způsob vedení studenta v obou formách studia je totožný a hodnocení oborovou radou probíhá podle jednotných nároků. Z obou forem vycházejí úspěšní absolventi, </w:t>
      </w:r>
      <w:bookmarkStart w:id="1530" w:name="OLE_LINK141"/>
      <w:bookmarkStart w:id="1531" w:name="OLE_LINK142"/>
      <w:r w:rsidRPr="00805A54">
        <w:rPr>
          <w:rStyle w:val="pubyear"/>
        </w:rPr>
        <w:t xml:space="preserve">což dokazuje funkčnost a realizovatelnost obou forem studia. </w:t>
      </w:r>
    </w:p>
    <w:p w14:paraId="59DD54F4" w14:textId="77777777" w:rsidR="008C6736" w:rsidRPr="00805A54" w:rsidRDefault="008C6736" w:rsidP="008C6736">
      <w:pPr>
        <w:pStyle w:val="odststandard"/>
        <w:rPr>
          <w:rStyle w:val="pubyear"/>
        </w:rPr>
      </w:pPr>
      <w:r w:rsidRPr="00805A54">
        <w:rPr>
          <w:rStyle w:val="pubyear"/>
        </w:rPr>
        <w:t xml:space="preserve">Studenti v kombinované formě studia mají možnost konzultovat problematiku odborného tématu disertační práce se školitelem ve stanovených termínech a </w:t>
      </w:r>
      <w:proofErr w:type="spellStart"/>
      <w:r w:rsidRPr="00805A54">
        <w:rPr>
          <w:rStyle w:val="pubyear"/>
        </w:rPr>
        <w:t>konzultac</w:t>
      </w:r>
      <w:r w:rsidRPr="00805A54">
        <w:rPr>
          <w:rStyle w:val="pubyear"/>
          <w:rFonts w:ascii="Arial" w:hAnsi="Arial" w:cs="Arial"/>
        </w:rPr>
        <w:t>̌</w:t>
      </w:r>
      <w:r w:rsidRPr="00805A54">
        <w:rPr>
          <w:rStyle w:val="pubyear"/>
        </w:rPr>
        <w:t>ních</w:t>
      </w:r>
      <w:proofErr w:type="spellEnd"/>
      <w:r w:rsidRPr="00805A54">
        <w:rPr>
          <w:rStyle w:val="pubyear"/>
        </w:rPr>
        <w:t xml:space="preserve"> hodinách. Odborné laboratoře a měřicí zařízení jsou těmto doktorandům k dispozici v termínech a hodinách sjednanými s odpovědnými osobami. </w:t>
      </w:r>
      <w:proofErr w:type="spellStart"/>
      <w:r w:rsidRPr="00805A54">
        <w:rPr>
          <w:rStyle w:val="pubyear"/>
        </w:rPr>
        <w:t>Vyučujíci</w:t>
      </w:r>
      <w:proofErr w:type="spellEnd"/>
      <w:r w:rsidRPr="00805A54">
        <w:rPr>
          <w:rStyle w:val="pubyear"/>
        </w:rPr>
        <w:t xml:space="preserve">́ jednotlivých odborných předmětů </w:t>
      </w:r>
      <w:proofErr w:type="spellStart"/>
      <w:r w:rsidRPr="00805A54">
        <w:rPr>
          <w:rStyle w:val="pubyear"/>
        </w:rPr>
        <w:t>maji</w:t>
      </w:r>
      <w:proofErr w:type="spellEnd"/>
      <w:r w:rsidRPr="00805A54">
        <w:rPr>
          <w:rStyle w:val="pubyear"/>
        </w:rPr>
        <w:t xml:space="preserve">́ </w:t>
      </w:r>
      <w:proofErr w:type="spellStart"/>
      <w:r w:rsidRPr="00805A54">
        <w:rPr>
          <w:rStyle w:val="pubyear"/>
        </w:rPr>
        <w:t>pevne</w:t>
      </w:r>
      <w:proofErr w:type="spellEnd"/>
      <w:r w:rsidRPr="00805A54">
        <w:rPr>
          <w:rStyle w:val="pubyear"/>
        </w:rPr>
        <w:t xml:space="preserve">̌ stanoveny </w:t>
      </w:r>
      <w:proofErr w:type="spellStart"/>
      <w:r w:rsidRPr="00805A54">
        <w:rPr>
          <w:rStyle w:val="pubyear"/>
        </w:rPr>
        <w:t>sve</w:t>
      </w:r>
      <w:proofErr w:type="spellEnd"/>
      <w:r w:rsidRPr="00805A54">
        <w:rPr>
          <w:rStyle w:val="pubyear"/>
        </w:rPr>
        <w:t xml:space="preserve">́ </w:t>
      </w:r>
      <w:proofErr w:type="spellStart"/>
      <w:r w:rsidRPr="00805A54">
        <w:rPr>
          <w:rStyle w:val="pubyear"/>
        </w:rPr>
        <w:t>konzultačni</w:t>
      </w:r>
      <w:proofErr w:type="spellEnd"/>
      <w:r w:rsidRPr="00805A54">
        <w:rPr>
          <w:rStyle w:val="pubyear"/>
        </w:rPr>
        <w:t xml:space="preserve">́ hodiny, ve kterých je možné řešit přípravu na konkrétní zkoušku, popřípadě diskutovat problematiku odborného tématu. Pro </w:t>
      </w:r>
      <w:proofErr w:type="spellStart"/>
      <w:r w:rsidRPr="00805A54">
        <w:rPr>
          <w:rStyle w:val="pubyear"/>
        </w:rPr>
        <w:t>dals</w:t>
      </w:r>
      <w:r w:rsidRPr="00805A54">
        <w:rPr>
          <w:rStyle w:val="pubyear"/>
          <w:rFonts w:ascii="Arial" w:hAnsi="Arial" w:cs="Arial"/>
        </w:rPr>
        <w:t>̌</w:t>
      </w:r>
      <w:r w:rsidRPr="00805A54">
        <w:rPr>
          <w:rStyle w:val="pubyear"/>
        </w:rPr>
        <w:t>i</w:t>
      </w:r>
      <w:proofErr w:type="spellEnd"/>
      <w:r w:rsidRPr="00805A54">
        <w:rPr>
          <w:rStyle w:val="pubyear"/>
        </w:rPr>
        <w:t xml:space="preserve">́ komunikaci je </w:t>
      </w:r>
      <w:proofErr w:type="spellStart"/>
      <w:r w:rsidRPr="00805A54">
        <w:rPr>
          <w:rStyle w:val="pubyear"/>
        </w:rPr>
        <w:t>moz</w:t>
      </w:r>
      <w:r w:rsidRPr="00805A54">
        <w:rPr>
          <w:rStyle w:val="pubyear"/>
          <w:rFonts w:ascii="Arial" w:hAnsi="Arial" w:cs="Arial"/>
        </w:rPr>
        <w:t>̌</w:t>
      </w:r>
      <w:r w:rsidRPr="00805A54">
        <w:rPr>
          <w:rStyle w:val="pubyear"/>
        </w:rPr>
        <w:t>no</w:t>
      </w:r>
      <w:proofErr w:type="spellEnd"/>
      <w:r w:rsidRPr="00805A54">
        <w:rPr>
          <w:rStyle w:val="pubyear"/>
        </w:rPr>
        <w:t xml:space="preserve"> </w:t>
      </w:r>
      <w:proofErr w:type="spellStart"/>
      <w:r w:rsidRPr="00805A54">
        <w:rPr>
          <w:rStyle w:val="pubyear"/>
        </w:rPr>
        <w:t>vyuz</w:t>
      </w:r>
      <w:r w:rsidRPr="00805A54">
        <w:rPr>
          <w:rStyle w:val="pubyear"/>
          <w:rFonts w:ascii="Arial" w:hAnsi="Arial" w:cs="Arial"/>
        </w:rPr>
        <w:t>̌</w:t>
      </w:r>
      <w:r w:rsidRPr="00805A54">
        <w:rPr>
          <w:rStyle w:val="pubyear"/>
        </w:rPr>
        <w:t>ít</w:t>
      </w:r>
      <w:proofErr w:type="spellEnd"/>
      <w:r w:rsidRPr="00805A54">
        <w:rPr>
          <w:rStyle w:val="pubyear"/>
        </w:rPr>
        <w:t xml:space="preserve"> e-mail nebo pomocí elektronických prostředků pro vzdálenou komunikaci. V </w:t>
      </w:r>
      <w:proofErr w:type="spellStart"/>
      <w:r w:rsidRPr="00805A54">
        <w:rPr>
          <w:rStyle w:val="pubyear"/>
        </w:rPr>
        <w:t>pr</w:t>
      </w:r>
      <w:r w:rsidRPr="00805A54">
        <w:rPr>
          <w:rStyle w:val="pubyear"/>
          <w:rFonts w:ascii="Arial" w:hAnsi="Arial" w:cs="Arial"/>
        </w:rPr>
        <w:t>̌</w:t>
      </w:r>
      <w:r w:rsidRPr="00805A54">
        <w:rPr>
          <w:rStyle w:val="pubyear"/>
        </w:rPr>
        <w:t>ípade</w:t>
      </w:r>
      <w:proofErr w:type="spellEnd"/>
      <w:r w:rsidRPr="00805A54">
        <w:rPr>
          <w:rStyle w:val="pubyear"/>
          <w:rFonts w:ascii="Arial" w:hAnsi="Arial" w:cs="Arial"/>
        </w:rPr>
        <w:t>̌</w:t>
      </w:r>
      <w:r w:rsidRPr="00805A54">
        <w:rPr>
          <w:rStyle w:val="pubyear"/>
        </w:rPr>
        <w:t xml:space="preserve"> </w:t>
      </w:r>
      <w:proofErr w:type="spellStart"/>
      <w:r w:rsidRPr="00805A54">
        <w:rPr>
          <w:rStyle w:val="pubyear"/>
        </w:rPr>
        <w:t>specificke</w:t>
      </w:r>
      <w:proofErr w:type="spellEnd"/>
      <w:r w:rsidRPr="00805A54">
        <w:rPr>
          <w:rStyle w:val="pubyear"/>
        </w:rPr>
        <w:t xml:space="preserve">́ </w:t>
      </w:r>
      <w:proofErr w:type="spellStart"/>
      <w:r w:rsidRPr="00805A54">
        <w:rPr>
          <w:rStyle w:val="pubyear"/>
        </w:rPr>
        <w:t>potr</w:t>
      </w:r>
      <w:r w:rsidRPr="00805A54">
        <w:rPr>
          <w:rStyle w:val="pubyear"/>
          <w:rFonts w:ascii="Arial" w:hAnsi="Arial" w:cs="Arial"/>
        </w:rPr>
        <w:t>̌</w:t>
      </w:r>
      <w:r w:rsidRPr="00805A54">
        <w:rPr>
          <w:rStyle w:val="pubyear"/>
        </w:rPr>
        <w:t>eby</w:t>
      </w:r>
      <w:proofErr w:type="spellEnd"/>
      <w:r w:rsidRPr="00805A54">
        <w:rPr>
          <w:rStyle w:val="pubyear"/>
        </w:rPr>
        <w:t xml:space="preserve"> je </w:t>
      </w:r>
      <w:proofErr w:type="spellStart"/>
      <w:r w:rsidRPr="00805A54">
        <w:rPr>
          <w:rStyle w:val="pubyear"/>
        </w:rPr>
        <w:t>moz</w:t>
      </w:r>
      <w:r w:rsidRPr="00805A54">
        <w:rPr>
          <w:rStyle w:val="pubyear"/>
          <w:rFonts w:ascii="Arial" w:hAnsi="Arial" w:cs="Arial"/>
        </w:rPr>
        <w:t>̌</w:t>
      </w:r>
      <w:r w:rsidRPr="00805A54">
        <w:rPr>
          <w:rStyle w:val="pubyear"/>
        </w:rPr>
        <w:t>ne</w:t>
      </w:r>
      <w:proofErr w:type="spellEnd"/>
      <w:r w:rsidRPr="00805A54">
        <w:rPr>
          <w:rStyle w:val="pubyear"/>
        </w:rPr>
        <w:t xml:space="preserve">́ dohodnout </w:t>
      </w:r>
      <w:proofErr w:type="spellStart"/>
      <w:r w:rsidRPr="00805A54">
        <w:rPr>
          <w:rStyle w:val="pubyear"/>
        </w:rPr>
        <w:t>individuálni</w:t>
      </w:r>
      <w:proofErr w:type="spellEnd"/>
      <w:r w:rsidRPr="00805A54">
        <w:rPr>
          <w:rStyle w:val="pubyear"/>
        </w:rPr>
        <w:t xml:space="preserve">́ </w:t>
      </w:r>
      <w:proofErr w:type="spellStart"/>
      <w:r w:rsidRPr="00805A54">
        <w:rPr>
          <w:rStyle w:val="pubyear"/>
        </w:rPr>
        <w:t>mimor</w:t>
      </w:r>
      <w:r w:rsidRPr="00805A54">
        <w:rPr>
          <w:rStyle w:val="pubyear"/>
          <w:rFonts w:ascii="Arial" w:hAnsi="Arial" w:cs="Arial"/>
        </w:rPr>
        <w:t>̌</w:t>
      </w:r>
      <w:r w:rsidRPr="00805A54">
        <w:rPr>
          <w:rStyle w:val="pubyear"/>
        </w:rPr>
        <w:t>ádne</w:t>
      </w:r>
      <w:proofErr w:type="spellEnd"/>
      <w:r w:rsidRPr="00805A54">
        <w:rPr>
          <w:rStyle w:val="pubyear"/>
        </w:rPr>
        <w:t xml:space="preserve">́ konzultace i v </w:t>
      </w:r>
      <w:proofErr w:type="spellStart"/>
      <w:r w:rsidRPr="00805A54">
        <w:rPr>
          <w:rStyle w:val="pubyear"/>
        </w:rPr>
        <w:t>jiných</w:t>
      </w:r>
      <w:proofErr w:type="spellEnd"/>
      <w:r w:rsidRPr="00805A54">
        <w:rPr>
          <w:rStyle w:val="pubyear"/>
        </w:rPr>
        <w:t xml:space="preserve"> </w:t>
      </w:r>
      <w:proofErr w:type="spellStart"/>
      <w:r w:rsidRPr="00805A54">
        <w:rPr>
          <w:rStyle w:val="pubyear"/>
        </w:rPr>
        <w:t>termínech</w:t>
      </w:r>
      <w:proofErr w:type="spellEnd"/>
      <w:r w:rsidRPr="00805A54">
        <w:rPr>
          <w:rStyle w:val="pubyear"/>
        </w:rPr>
        <w:t xml:space="preserve">. </w:t>
      </w:r>
    </w:p>
    <w:bookmarkEnd w:id="1530"/>
    <w:bookmarkEnd w:id="1531"/>
    <w:p w14:paraId="1B110496" w14:textId="77777777" w:rsidR="008C6736" w:rsidRPr="00805A54" w:rsidRDefault="008C6736" w:rsidP="008C6736">
      <w:pPr>
        <w:pStyle w:val="odststandard"/>
        <w:rPr>
          <w:rStyle w:val="pubyear"/>
        </w:rPr>
      </w:pPr>
      <w:r w:rsidRPr="00805A54">
        <w:rPr>
          <w:rStyle w:val="pubyear"/>
        </w:rPr>
        <w:t>Studium v doktorských studijních programech na Univerzitě Tomáše Bati ve Zlíně je upraveno vnitřním předpisem UTB ve Zlíně Studijní a zkušební řád UTB ve Zlíně (SZŘ UTB ve Zlíně) a vnitřním předpisem FAI Pravidla průběhu studia ve studijních programech uskutečňovaných na Fakultě aplikované informatiky. Podrobnosti k organizaci studia jsou upraveny Směrnicí děkana doplňující pravidla průběhu studia v doktorských studijních programech na Fakultě aplikované informatiky. Všechny dokumenty jsou dostupné na úřední desce fakulty</w:t>
      </w:r>
      <w:r w:rsidRPr="00973BF5">
        <w:rPr>
          <w:rStyle w:val="pubyear"/>
          <w:vertAlign w:val="superscript"/>
          <w:rPrChange w:id="1532" w:author="Jiří Vojtěšek" w:date="2024-10-28T21:47:00Z">
            <w:rPr>
              <w:rStyle w:val="pubyear"/>
            </w:rPr>
          </w:rPrChange>
        </w:rPr>
        <w:footnoteReference w:id="41"/>
      </w:r>
      <w:r w:rsidRPr="00805A54">
        <w:rPr>
          <w:rStyle w:val="pubyear"/>
        </w:rPr>
        <w:t>.</w:t>
      </w:r>
    </w:p>
    <w:p w14:paraId="76E9B034" w14:textId="77777777" w:rsidR="008C6736" w:rsidRPr="00805A54" w:rsidRDefault="008C6736" w:rsidP="008C6736">
      <w:pPr>
        <w:pStyle w:val="Nadpis3"/>
        <w:rPr>
          <w:rStyle w:val="pubyear"/>
        </w:rPr>
      </w:pPr>
      <w:bookmarkStart w:id="1535" w:name="_Toc176123881"/>
      <w:r w:rsidRPr="00805A54">
        <w:rPr>
          <w:rStyle w:val="pubyear"/>
        </w:rPr>
        <w:t>Standardy 7.5-7.9: Uskutečňování studijního programu v cizím jazyce</w:t>
      </w:r>
      <w:bookmarkEnd w:id="1535"/>
      <w:r w:rsidRPr="00805A54">
        <w:rPr>
          <w:rStyle w:val="pubyear"/>
        </w:rPr>
        <w:t xml:space="preserve"> </w:t>
      </w:r>
    </w:p>
    <w:p w14:paraId="7E19A031" w14:textId="77777777" w:rsidR="008C6736" w:rsidRPr="00805A54" w:rsidRDefault="008C6736" w:rsidP="008C6736">
      <w:pPr>
        <w:pStyle w:val="odststandard"/>
        <w:rPr>
          <w:rStyle w:val="pubyear"/>
        </w:rPr>
      </w:pPr>
      <w:r w:rsidRPr="00805A54">
        <w:rPr>
          <w:rStyle w:val="pubyear"/>
        </w:rPr>
        <w:t>Předkládaný doktorský studijní program lze studovat jednak v českém, jednak v anglickém jazyce. Fakulta má zájem o studenty v obou jazykových mutacích doktorského stupně studia. Základní vnitřní předpisy a normy UTB ve Zlíně související s uskutečňováním doktorských studijních programů (zejména Studijní a zkušební řád) jsou k dispozici v anglickém jazyce</w:t>
      </w:r>
      <w:r w:rsidRPr="00973BF5">
        <w:rPr>
          <w:rStyle w:val="pubyear"/>
          <w:vertAlign w:val="superscript"/>
          <w:rPrChange w:id="1536" w:author="Jiří Vojtěšek" w:date="2024-10-28T21:47:00Z">
            <w:rPr>
              <w:rStyle w:val="pubyear"/>
            </w:rPr>
          </w:rPrChange>
        </w:rPr>
        <w:footnoteReference w:id="42"/>
      </w:r>
      <w:r w:rsidRPr="00805A54">
        <w:rPr>
          <w:rStyle w:val="pubyear"/>
        </w:rPr>
        <w:t>. Informace o přijímacím řízení a průběhu studia v doktorském studijním programu na Fakultě aplikované informatiky jsou vydávány taktéž v anglickém jazyce</w:t>
      </w:r>
      <w:r w:rsidRPr="00973BF5">
        <w:rPr>
          <w:rStyle w:val="pubyear"/>
          <w:vertAlign w:val="superscript"/>
          <w:rPrChange w:id="1537" w:author="Jiří Vojtěšek" w:date="2024-10-28T21:47:00Z">
            <w:rPr>
              <w:rStyle w:val="pubyear"/>
            </w:rPr>
          </w:rPrChange>
        </w:rPr>
        <w:footnoteReference w:id="43"/>
      </w:r>
      <w:r w:rsidRPr="00805A54">
        <w:rPr>
          <w:rStyle w:val="pubyear"/>
        </w:rPr>
        <w:t xml:space="preserve">. </w:t>
      </w:r>
    </w:p>
    <w:p w14:paraId="382367D2" w14:textId="77777777" w:rsidR="008C6736" w:rsidRPr="00805A54" w:rsidRDefault="008C6736" w:rsidP="008C6736">
      <w:pPr>
        <w:pStyle w:val="odststandard"/>
        <w:rPr>
          <w:rStyle w:val="pubyear"/>
        </w:rPr>
      </w:pPr>
      <w:r w:rsidRPr="00805A54">
        <w:rPr>
          <w:rStyle w:val="pubyear"/>
        </w:rPr>
        <w:lastRenderedPageBreak/>
        <w:t xml:space="preserve">Na UTB ve Zlíně jsou k dispozici anglické informační zdroje (mutace IS STAG v angličtině), komunikace se školitelem probíhá v angličtině. Podpůrné pozice fakulty, zejména referát DSP studijního oddělení, komunikují v angličtině. </w:t>
      </w:r>
    </w:p>
    <w:p w14:paraId="4152AC0B" w14:textId="77777777" w:rsidR="008C6736" w:rsidRPr="00805A54" w:rsidRDefault="008C6736" w:rsidP="008C6736">
      <w:pPr>
        <w:pStyle w:val="odststandard"/>
        <w:rPr>
          <w:rStyle w:val="pubyear"/>
        </w:rPr>
      </w:pPr>
      <w:r w:rsidRPr="00805A54">
        <w:rPr>
          <w:rStyle w:val="pubyear"/>
        </w:rPr>
        <w:t>Studenti studující doktorský studijní program v anglickém jazyce vypracovávají disertační práci v angličtině. Posudky disertačních prací, často vypracovány zahraničními oponenty, jsou vypracovány v angličtině. Samotná obhajoba práce probíhá v anglickém jazyce.</w:t>
      </w:r>
    </w:p>
    <w:p w14:paraId="1B9F0A26" w14:textId="77777777" w:rsidR="008C6736" w:rsidRPr="00805A54" w:rsidRDefault="008C6736" w:rsidP="008C6736">
      <w:pPr>
        <w:pStyle w:val="Nadpis3"/>
        <w:rPr>
          <w:rStyle w:val="pubyear"/>
        </w:rPr>
      </w:pPr>
      <w:bookmarkStart w:id="1538" w:name="_Toc176123882"/>
      <w:r w:rsidRPr="00805A54">
        <w:rPr>
          <w:rStyle w:val="pubyear"/>
        </w:rPr>
        <w:t>Standard 7.10: Uskutečňování studijního programu ve spolupráci se zahraniční vysokou školou</w:t>
      </w:r>
      <w:bookmarkEnd w:id="1538"/>
    </w:p>
    <w:p w14:paraId="3F5519B7" w14:textId="77777777" w:rsidR="008C6736" w:rsidRPr="00805A54" w:rsidRDefault="008C6736" w:rsidP="008C6736">
      <w:pPr>
        <w:pStyle w:val="odststandard"/>
        <w:rPr>
          <w:rStyle w:val="pubyear"/>
        </w:rPr>
      </w:pPr>
      <w:r w:rsidRPr="00805A54">
        <w:rPr>
          <w:rStyle w:val="pubyear"/>
        </w:rPr>
        <w:t xml:space="preserve">Předkládaný DSP není uskutečňován ve spolupráci se zahraniční vysokou školou. </w:t>
      </w:r>
    </w:p>
    <w:p w14:paraId="3EC84704" w14:textId="77777777" w:rsidR="008C6736" w:rsidRPr="00805A54" w:rsidRDefault="008C6736" w:rsidP="008C6736">
      <w:pPr>
        <w:pStyle w:val="Nadpis3"/>
        <w:rPr>
          <w:rStyle w:val="pubyear"/>
        </w:rPr>
      </w:pPr>
      <w:bookmarkStart w:id="1539" w:name="_Toc176123883"/>
      <w:r w:rsidRPr="00805A54">
        <w:rPr>
          <w:rStyle w:val="pubyear"/>
        </w:rPr>
        <w:t>Standard 7.11: Uskutečňování studijního programu ve spolupráci s další právnickou osobou</w:t>
      </w:r>
      <w:bookmarkEnd w:id="1539"/>
    </w:p>
    <w:p w14:paraId="24592D83" w14:textId="77777777" w:rsidR="008C6736" w:rsidRPr="00805A54" w:rsidRDefault="008C6736" w:rsidP="008C6736">
      <w:pPr>
        <w:pStyle w:val="odststandard"/>
        <w:rPr>
          <w:rStyle w:val="pubyear"/>
        </w:rPr>
      </w:pPr>
      <w:r w:rsidRPr="00805A54">
        <w:rPr>
          <w:rStyle w:val="pubyear"/>
        </w:rPr>
        <w:t xml:space="preserve">Předkládaný DSP není uskutečňován ve spolupráci s další právnickou osobou. </w:t>
      </w:r>
    </w:p>
    <w:p w14:paraId="0C33B1E4" w14:textId="77777777" w:rsidR="008C6736" w:rsidRPr="00805A54" w:rsidRDefault="008C6736" w:rsidP="008C6736">
      <w:pPr>
        <w:spacing w:after="200" w:line="276" w:lineRule="auto"/>
        <w:rPr>
          <w:rStyle w:val="pubyear"/>
        </w:rPr>
      </w:pPr>
    </w:p>
    <w:p w14:paraId="2DE1D978" w14:textId="6C6BF7CE" w:rsidR="00A22604" w:rsidRPr="00345FE1" w:rsidRDefault="00A22604" w:rsidP="00A22604"/>
    <w:p w14:paraId="0509B072" w14:textId="77777777" w:rsidR="00870404" w:rsidRPr="00345FE1" w:rsidRDefault="00870404" w:rsidP="00870404">
      <w:pPr>
        <w:spacing w:after="160" w:line="259" w:lineRule="auto"/>
      </w:pPr>
    </w:p>
    <w:p w14:paraId="5FC2C9E6" w14:textId="77777777" w:rsidR="00870404" w:rsidRPr="00345FE1" w:rsidRDefault="00870404" w:rsidP="00870404"/>
    <w:p w14:paraId="507593B2" w14:textId="77777777" w:rsidR="008102E4" w:rsidRDefault="008102E4" w:rsidP="00C4644C">
      <w:pPr>
        <w:spacing w:after="160" w:line="259" w:lineRule="auto"/>
      </w:pPr>
    </w:p>
    <w:sectPr w:rsidR="008102E4" w:rsidSect="00EB2C26">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5DA14" w14:textId="77777777" w:rsidR="00605C4F" w:rsidRDefault="00605C4F">
      <w:r>
        <w:separator/>
      </w:r>
    </w:p>
  </w:endnote>
  <w:endnote w:type="continuationSeparator" w:id="0">
    <w:p w14:paraId="1AAA4746" w14:textId="77777777" w:rsidR="00605C4F" w:rsidRDefault="0060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System Font Regular">
    <w:altName w:val="Times New Roman"/>
    <w:charset w:val="01"/>
    <w:family w:val="roman"/>
    <w:pitch w:val="variable"/>
  </w:font>
  <w:font w:name="ヒラギノ角ゴ Pro W3">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05E8" w14:textId="77777777" w:rsidR="009E1D34" w:rsidRPr="00C4644C" w:rsidRDefault="009E1D34" w:rsidP="00122A7F">
    <w:pPr>
      <w:pStyle w:val="Zpat"/>
      <w:rPr>
        <w:i/>
      </w:rPr>
    </w:pPr>
    <w:r w:rsidRPr="00C4644C">
      <w:rPr>
        <w:i/>
      </w:rPr>
      <w:t>Věcný záměr akreditace DSP Bezpečnostní technologie, systémy a management</w:t>
    </w:r>
    <w:r>
      <w:rPr>
        <w:i/>
      </w:rPr>
      <w:tab/>
      <w:t xml:space="preserve">str. </w:t>
    </w:r>
    <w:r>
      <w:rPr>
        <w:i/>
      </w:rPr>
      <w:fldChar w:fldCharType="begin"/>
    </w:r>
    <w:r>
      <w:rPr>
        <w:i/>
      </w:rPr>
      <w:instrText xml:space="preserve"> PAGE   \* MERGEFORMAT </w:instrText>
    </w:r>
    <w:r>
      <w:rPr>
        <w:i/>
      </w:rPr>
      <w:fldChar w:fldCharType="separate"/>
    </w:r>
    <w:r>
      <w:rPr>
        <w:i/>
      </w:rPr>
      <w:t>5</w:t>
    </w:r>
    <w:r>
      <w:rPr>
        <w:i/>
      </w:rPr>
      <w:fldChar w:fldCharType="end"/>
    </w:r>
    <w:r>
      <w:rPr>
        <w:i/>
      </w:rPr>
      <w:t>/</w:t>
    </w:r>
    <w:r>
      <w:rPr>
        <w:i/>
      </w:rPr>
      <w:fldChar w:fldCharType="begin"/>
    </w:r>
    <w:r>
      <w:rPr>
        <w:i/>
      </w:rPr>
      <w:instrText xml:space="preserve"> NUMPAGES  \* Arabic  \* MERGEFORMAT </w:instrText>
    </w:r>
    <w:r>
      <w:rPr>
        <w:i/>
      </w:rPr>
      <w:fldChar w:fldCharType="separate"/>
    </w:r>
    <w:r>
      <w:rPr>
        <w:i/>
      </w:rPr>
      <w:t>10</w:t>
    </w:r>
    <w:r>
      <w:rPr>
        <w:i/>
      </w:rPr>
      <w:fldChar w:fldCharType="end"/>
    </w:r>
  </w:p>
  <w:p w14:paraId="5F20D8B2" w14:textId="1B6D5232" w:rsidR="009E1D34" w:rsidRDefault="009E1D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EF11" w14:textId="77777777" w:rsidR="009E1D34" w:rsidRDefault="009E1D34" w:rsidP="006704E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600138E" w14:textId="77777777" w:rsidR="009E1D34" w:rsidRDefault="009E1D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0F72" w14:textId="02577C25" w:rsidR="009E1D34" w:rsidRPr="00C4644C" w:rsidRDefault="008C53C8">
    <w:pPr>
      <w:pStyle w:val="Zpat"/>
      <w:rPr>
        <w:i/>
      </w:rPr>
    </w:pPr>
    <w:r>
      <w:rPr>
        <w:i/>
      </w:rPr>
      <w:t>Žádost o prodloužení akreditace</w:t>
    </w:r>
    <w:r w:rsidR="009E1D34" w:rsidRPr="00C4644C">
      <w:rPr>
        <w:i/>
      </w:rPr>
      <w:t xml:space="preserve"> DSP </w:t>
    </w:r>
    <w:del w:id="642" w:author="Jiří Vojtěšek" w:date="2024-10-28T19:31:00Z">
      <w:r w:rsidR="009E1D34" w:rsidRPr="00C4644C" w:rsidDel="008A4485">
        <w:rPr>
          <w:i/>
        </w:rPr>
        <w:delText>Bezpečnostní technologie, systémy a management</w:delText>
      </w:r>
    </w:del>
    <w:proofErr w:type="spellStart"/>
    <w:ins w:id="643" w:author="Jiří Vojtěšek" w:date="2024-10-28T19:31:00Z">
      <w:r w:rsidR="008A4485">
        <w:rPr>
          <w:i/>
        </w:rPr>
        <w:t>Securi</w:t>
      </w:r>
      <w:r w:rsidR="00581A7E">
        <w:rPr>
          <w:i/>
        </w:rPr>
        <w:t>ty</w:t>
      </w:r>
      <w:proofErr w:type="spellEnd"/>
      <w:r w:rsidR="00581A7E">
        <w:rPr>
          <w:i/>
        </w:rPr>
        <w:t xml:space="preserve"> Technologies, Systems and Management</w:t>
      </w:r>
    </w:ins>
    <w:r w:rsidR="009E1D34">
      <w:rPr>
        <w:i/>
      </w:rPr>
      <w:tab/>
      <w:t xml:space="preserve">str. </w:t>
    </w:r>
    <w:r w:rsidR="009E1D34">
      <w:rPr>
        <w:i/>
      </w:rPr>
      <w:fldChar w:fldCharType="begin"/>
    </w:r>
    <w:r w:rsidR="009E1D34">
      <w:rPr>
        <w:i/>
      </w:rPr>
      <w:instrText xml:space="preserve"> PAGE   \* MERGEFORMAT </w:instrText>
    </w:r>
    <w:r w:rsidR="009E1D34">
      <w:rPr>
        <w:i/>
      </w:rPr>
      <w:fldChar w:fldCharType="separate"/>
    </w:r>
    <w:r w:rsidR="009E1D34">
      <w:rPr>
        <w:i/>
        <w:noProof/>
      </w:rPr>
      <w:t>8</w:t>
    </w:r>
    <w:r w:rsidR="009E1D34">
      <w:rPr>
        <w:i/>
      </w:rPr>
      <w:fldChar w:fldCharType="end"/>
    </w:r>
    <w:r w:rsidR="009E1D34">
      <w:rPr>
        <w:i/>
      </w:rPr>
      <w:t>/</w:t>
    </w:r>
    <w:r w:rsidR="009E1D34">
      <w:rPr>
        <w:i/>
      </w:rPr>
      <w:fldChar w:fldCharType="begin"/>
    </w:r>
    <w:r w:rsidR="009E1D34">
      <w:rPr>
        <w:i/>
      </w:rPr>
      <w:instrText xml:space="preserve"> NUMPAGES  \* Arabic  \* MERGEFORMAT </w:instrText>
    </w:r>
    <w:r w:rsidR="009E1D34">
      <w:rPr>
        <w:i/>
      </w:rPr>
      <w:fldChar w:fldCharType="separate"/>
    </w:r>
    <w:r w:rsidR="009E1D34">
      <w:rPr>
        <w:i/>
        <w:noProof/>
      </w:rPr>
      <w:t>10</w:t>
    </w:r>
    <w:r w:rsidR="009E1D34">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2169" w14:textId="77777777" w:rsidR="00605C4F" w:rsidRDefault="00605C4F">
      <w:r>
        <w:separator/>
      </w:r>
    </w:p>
  </w:footnote>
  <w:footnote w:type="continuationSeparator" w:id="0">
    <w:p w14:paraId="0A0EB3EA" w14:textId="77777777" w:rsidR="00605C4F" w:rsidRDefault="00605C4F">
      <w:r>
        <w:continuationSeparator/>
      </w:r>
    </w:p>
  </w:footnote>
  <w:footnote w:id="1">
    <w:p w14:paraId="3DA0DDA5" w14:textId="7D7007D7"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"https://www.utb.cz/univerzita/uredni-deska/vnitrni-normy-a-predpisy/" </w:instrText>
      </w:r>
      <w:r w:rsidR="00DA5C99">
        <w:fldChar w:fldCharType="separate"/>
      </w:r>
      <w:del w:id="656" w:author="Jiří Vojtěšek" w:date="2024-10-28T21:50:00Z">
        <w:r w:rsidRPr="00650D99" w:rsidDel="00DA5C99">
          <w:rPr>
            <w:rStyle w:val="Hypertextovodkaz"/>
            <w:rFonts w:ascii="Arial Narrow" w:hAnsi="Arial Narrow"/>
            <w:sz w:val="17"/>
            <w:szCs w:val="17"/>
            <w:lang w:val="pl-PL"/>
          </w:rPr>
          <w:delText>https://www.utb.cz/univerzita/uredni-deska/vnitrni-normy-a-predpisy/</w:delText>
        </w:r>
      </w:del>
      <w:ins w:id="657" w:author="Jiří Vojtěšek" w:date="2024-10-28T21:50:00Z">
        <w:r w:rsidR="00DA5C99">
          <w:rPr>
            <w:rStyle w:val="Hypertextovodkaz"/>
            <w:rFonts w:ascii="Arial Narrow" w:hAnsi="Arial Narrow"/>
            <w:sz w:val="17"/>
            <w:szCs w:val="17"/>
            <w:lang w:val="pl-PL"/>
          </w:rPr>
          <w:t>https://www.utb.cz/en/university/official-board/internal-rules-and-regulations/</w:t>
        </w:r>
      </w:ins>
      <w:r w:rsidR="00DA5C99">
        <w:rPr>
          <w:rStyle w:val="Hypertextovodkaz"/>
          <w:rFonts w:ascii="Arial Narrow" w:hAnsi="Arial Narrow"/>
          <w:sz w:val="17"/>
          <w:szCs w:val="17"/>
          <w:lang w:val="pl-PL"/>
        </w:rPr>
        <w:fldChar w:fldCharType="end"/>
      </w:r>
    </w:p>
  </w:footnote>
  <w:footnote w:id="2">
    <w:p w14:paraId="5F63E446" w14:textId="5919A922"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"https://www.utb.cz/univerzita/uredni-deska/vnitrni-normy-a-predpisy/" </w:instrText>
      </w:r>
      <w:r w:rsidR="00DA5C99">
        <w:fldChar w:fldCharType="separate"/>
      </w:r>
      <w:del w:id="661" w:author="Jiří Vojtěšek" w:date="2024-10-28T21:50:00Z">
        <w:r w:rsidRPr="00650D99" w:rsidDel="00DA5C99">
          <w:rPr>
            <w:rStyle w:val="Hypertextovodkaz"/>
            <w:rFonts w:ascii="Arial Narrow" w:hAnsi="Arial Narrow"/>
            <w:sz w:val="17"/>
            <w:szCs w:val="17"/>
            <w:lang w:val="pl-PL"/>
          </w:rPr>
          <w:delText>https://www.utb.cz/univerzita/uredni-deska/vnitrni-normy-a-predpisy/</w:delText>
        </w:r>
      </w:del>
      <w:ins w:id="662" w:author="Jiří Vojtěšek" w:date="2024-10-28T21:50:00Z">
        <w:r w:rsidR="00DA5C99">
          <w:rPr>
            <w:rStyle w:val="Hypertextovodkaz"/>
            <w:rFonts w:ascii="Arial Narrow" w:hAnsi="Arial Narrow"/>
            <w:sz w:val="17"/>
            <w:szCs w:val="17"/>
            <w:lang w:val="pl-PL"/>
          </w:rPr>
          <w:t>https://www.utb.cz/en/university/official-board/internal-rules-and-regulations/</w:t>
        </w:r>
      </w:ins>
      <w:r w:rsidR="00DA5C99">
        <w:rPr>
          <w:rStyle w:val="Hypertextovodkaz"/>
          <w:rFonts w:ascii="Arial Narrow" w:hAnsi="Arial Narrow"/>
          <w:sz w:val="17"/>
          <w:szCs w:val="17"/>
          <w:lang w:val="pl-PL"/>
        </w:rPr>
        <w:fldChar w:fldCharType="end"/>
      </w:r>
    </w:p>
  </w:footnote>
  <w:footnote w:id="3">
    <w:p w14:paraId="16392966" w14:textId="67DAF1DF"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"https://www.utb.cz/univerzita/o-univerzite/struktura/organy/rada-pro-vnitrni-hodnoceni/" </w:instrText>
      </w:r>
      <w:r w:rsidR="00DA5C99">
        <w:fldChar w:fldCharType="separate"/>
      </w:r>
      <w:del w:id="664" w:author="Jiří Vojtěšek" w:date="2024-10-28T21:51:00Z">
        <w:r w:rsidRPr="00650D99" w:rsidDel="00DA5C99">
          <w:rPr>
            <w:rStyle w:val="Hypertextovodkaz"/>
            <w:rFonts w:ascii="Arial Narrow" w:hAnsi="Arial Narrow"/>
            <w:sz w:val="17"/>
            <w:szCs w:val="17"/>
          </w:rPr>
          <w:delText>https://www.utb.cz/univerzita/o-univerzite/struktura/organy/rada-pro-vnitrni-hodnoceni/</w:delText>
        </w:r>
      </w:del>
      <w:ins w:id="665" w:author="Jiří Vojtěšek" w:date="2024-10-28T21:51:00Z">
        <w:r w:rsidR="00DA5C99">
          <w:rPr>
            <w:rStyle w:val="Hypertextovodkaz"/>
            <w:rFonts w:ascii="Arial Narrow" w:hAnsi="Arial Narrow"/>
            <w:sz w:val="17"/>
            <w:szCs w:val="17"/>
          </w:rPr>
          <w:t>https://www.utb.cz/en/university/about-the-university/structure/bodies/internal-evaluation-board/</w:t>
        </w:r>
      </w:ins>
      <w:r w:rsidR="00DA5C99">
        <w:rPr>
          <w:rStyle w:val="Hypertextovodkaz"/>
          <w:rFonts w:ascii="Arial Narrow" w:hAnsi="Arial Narrow"/>
          <w:sz w:val="17"/>
          <w:szCs w:val="17"/>
        </w:rPr>
        <w:fldChar w:fldCharType="end"/>
      </w:r>
    </w:p>
  </w:footnote>
  <w:footnote w:id="4">
    <w:p w14:paraId="29F5EAF9" w14:textId="1C74D62D"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"https://www.utb.cz/univerzita/uredni-deska/vnitrni-normy-a-predpisy/" </w:instrText>
      </w:r>
      <w:r w:rsidR="00DA5C99">
        <w:fldChar w:fldCharType="separate"/>
      </w:r>
      <w:del w:id="668" w:author="Jiří Vojtěšek" w:date="2024-10-28T21:50:00Z">
        <w:r w:rsidRPr="00650D99" w:rsidDel="00DA5C99">
          <w:rPr>
            <w:rStyle w:val="Hypertextovodkaz"/>
            <w:rFonts w:ascii="Arial Narrow" w:hAnsi="Arial Narrow"/>
            <w:sz w:val="17"/>
            <w:szCs w:val="17"/>
          </w:rPr>
          <w:delText>https://www.utb.cz/univerzita/uredni-deska/vnitrni-normy-a-predpisy/</w:delText>
        </w:r>
      </w:del>
      <w:ins w:id="669" w:author="Jiří Vojtěšek" w:date="2024-10-28T21:50:00Z">
        <w:r w:rsidR="00DA5C99">
          <w:rPr>
            <w:rStyle w:val="Hypertextovodkaz"/>
            <w:rFonts w:ascii="Arial Narrow" w:hAnsi="Arial Narrow"/>
            <w:sz w:val="17"/>
            <w:szCs w:val="17"/>
          </w:rPr>
          <w:t>https://www.utb.cz/en/university/official-board/internal-rules-and-regulations/</w:t>
        </w:r>
      </w:ins>
      <w:r w:rsidR="00DA5C99">
        <w:rPr>
          <w:rStyle w:val="Hypertextovodkaz"/>
          <w:rFonts w:ascii="Arial Narrow" w:hAnsi="Arial Narrow"/>
          <w:sz w:val="17"/>
          <w:szCs w:val="17"/>
        </w:rPr>
        <w:fldChar w:fldCharType="end"/>
      </w:r>
    </w:p>
  </w:footnote>
  <w:footnote w:id="5">
    <w:p w14:paraId="5A441FC8" w14:textId="1ACA6026" w:rsidR="008C6736" w:rsidRPr="00E12A3D" w:rsidRDefault="008C6736" w:rsidP="008C6736">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r w:rsidR="00DA5C99">
        <w:fldChar w:fldCharType="begin"/>
      </w:r>
      <w:r w:rsidR="00DA5C99">
        <w:instrText xml:space="preserve"> HYPERLINK "https://www.utb.cz/univerzita/uredni-deska/vnitrni-normy-a-predpisy/" </w:instrText>
      </w:r>
      <w:r w:rsidR="00DA5C99">
        <w:fldChar w:fldCharType="separate"/>
      </w:r>
      <w:del w:id="672" w:author="Jiří Vojtěšek" w:date="2024-10-28T21:50:00Z">
        <w:r w:rsidRPr="00650D99" w:rsidDel="00DA5C99">
          <w:rPr>
            <w:rStyle w:val="Hypertextovodkaz"/>
            <w:rFonts w:ascii="Arial Narrow" w:hAnsi="Arial Narrow" w:cstheme="minorHAnsi"/>
            <w:sz w:val="17"/>
            <w:szCs w:val="17"/>
          </w:rPr>
          <w:delText>https://www.utb.cz/univerzita/uredni-deska/vnitrni-normy-a-predpisy/</w:delText>
        </w:r>
      </w:del>
      <w:ins w:id="673" w:author="Jiří Vojtěšek" w:date="2024-10-28T21:50:00Z">
        <w:r w:rsidR="00DA5C99">
          <w:rPr>
            <w:rStyle w:val="Hypertextovodkaz"/>
            <w:rFonts w:ascii="Arial Narrow" w:hAnsi="Arial Narrow" w:cstheme="minorHAnsi"/>
            <w:sz w:val="17"/>
            <w:szCs w:val="17"/>
          </w:rPr>
          <w:t>https://www.utb.cz/en/university/official-board/internal-rules-and-regulations/</w:t>
        </w:r>
      </w:ins>
      <w:r w:rsidR="00DA5C99">
        <w:rPr>
          <w:rStyle w:val="Hypertextovodkaz"/>
          <w:rFonts w:ascii="Arial Narrow" w:hAnsi="Arial Narrow" w:cstheme="minorHAnsi"/>
          <w:sz w:val="17"/>
          <w:szCs w:val="17"/>
        </w:rPr>
        <w:fldChar w:fldCharType="end"/>
      </w:r>
      <w:r>
        <w:t xml:space="preserve"> </w:t>
      </w:r>
    </w:p>
  </w:footnote>
  <w:footnote w:id="6">
    <w:p w14:paraId="028426E2" w14:textId="488E15EA"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r w:rsidR="00DA5C99">
        <w:fldChar w:fldCharType="begin"/>
      </w:r>
      <w:r w:rsidR="00DA5C99">
        <w:instrText xml:space="preserve"> HYPERLINK "https://www.utb.cz/univerzita/uredni-deska/vnitrni-normy-a-predpisy/smernice-rektora/" </w:instrText>
      </w:r>
      <w:r w:rsidR="00DA5C99">
        <w:fldChar w:fldCharType="separate"/>
      </w:r>
      <w:del w:id="676" w:author="Jiří Vojtěšek" w:date="2024-10-28T21:53:00Z">
        <w:r w:rsidRPr="00650D99" w:rsidDel="00DA5C99">
          <w:rPr>
            <w:rStyle w:val="Hypertextovodkaz"/>
            <w:rFonts w:ascii="Arial Narrow" w:hAnsi="Arial Narrow" w:cs="Calibri"/>
            <w:sz w:val="17"/>
            <w:szCs w:val="17"/>
            <w:shd w:val="clear" w:color="auto" w:fill="FFFFFF"/>
          </w:rPr>
          <w:delText>https://www.utb.cz/univerzita/uredni-deska/vnitrni-normy-a-predpisy/smernice-rektora/</w:delText>
        </w:r>
      </w:del>
      <w:ins w:id="677" w:author="Jiří Vojtěšek" w:date="2024-10-28T21:53:00Z">
        <w:r w:rsidR="00DA5C99">
          <w:rPr>
            <w:rStyle w:val="Hypertextovodkaz"/>
            <w:rFonts w:ascii="Arial Narrow" w:hAnsi="Arial Narrow" w:cs="Calibri"/>
            <w:sz w:val="17"/>
            <w:szCs w:val="17"/>
            <w:shd w:val="clear" w:color="auto" w:fill="FFFFFF"/>
          </w:rPr>
          <w:t>https://www.utb.cz/en/university/official-board/internal-rules-and-regulations/rectors-directives/</w:t>
        </w:r>
      </w:ins>
      <w:r w:rsidR="00DA5C99">
        <w:rPr>
          <w:rStyle w:val="Hypertextovodkaz"/>
          <w:rFonts w:ascii="Arial Narrow" w:hAnsi="Arial Narrow" w:cs="Calibri"/>
          <w:sz w:val="17"/>
          <w:szCs w:val="17"/>
          <w:shd w:val="clear" w:color="auto" w:fill="FFFFFF"/>
        </w:rPr>
        <w:fldChar w:fldCharType="end"/>
      </w:r>
    </w:p>
  </w:footnote>
  <w:footnote w:id="7">
    <w:p w14:paraId="22D45CCF" w14:textId="64597BD0"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r w:rsidR="00DA5C99">
        <w:fldChar w:fldCharType="begin"/>
      </w:r>
      <w:r w:rsidR="00DA5C99">
        <w:instrText xml:space="preserve"> HYPERLINK "https://fai.utb.cz/o-fakulte/uredni-deska/vnitrni-normy-fai/smernice-dekana/" </w:instrText>
      </w:r>
      <w:r w:rsidR="00DA5C99">
        <w:fldChar w:fldCharType="separate"/>
      </w:r>
      <w:del w:id="679" w:author="Jiří Vojtěšek" w:date="2024-10-28T21:53:00Z">
        <w:r w:rsidRPr="00650D99" w:rsidDel="00DA5C99">
          <w:rPr>
            <w:rStyle w:val="Hypertextovodkaz"/>
            <w:rFonts w:ascii="Arial Narrow" w:hAnsi="Arial Narrow" w:cs="Calibri"/>
            <w:sz w:val="17"/>
            <w:szCs w:val="17"/>
            <w:shd w:val="clear" w:color="auto" w:fill="FFFFFF"/>
          </w:rPr>
          <w:delText>https://fai.utb.cz/o-fakulte/uredni-deska/vnitrni-normy-fai/smernice-dekana/</w:delText>
        </w:r>
      </w:del>
      <w:ins w:id="680" w:author="Jiří Vojtěšek" w:date="2024-10-28T21:53:00Z">
        <w:r w:rsidR="00DA5C99">
          <w:rPr>
            <w:rStyle w:val="Hypertextovodkaz"/>
            <w:rFonts w:ascii="Arial Narrow" w:hAnsi="Arial Narrow" w:cs="Calibri"/>
            <w:sz w:val="17"/>
            <w:szCs w:val="17"/>
            <w:shd w:val="clear" w:color="auto" w:fill="FFFFFF"/>
          </w:rPr>
          <w:t>https://fai.utb.cz/en/faculty/official-board/internal-regulations/deans-directives/</w:t>
        </w:r>
      </w:ins>
      <w:r w:rsidR="00DA5C99">
        <w:rPr>
          <w:rStyle w:val="Hypertextovodkaz"/>
          <w:rFonts w:ascii="Arial Narrow" w:hAnsi="Arial Narrow" w:cs="Calibri"/>
          <w:sz w:val="17"/>
          <w:szCs w:val="17"/>
          <w:shd w:val="clear" w:color="auto" w:fill="FFFFFF"/>
        </w:rPr>
        <w:fldChar w:fldCharType="end"/>
      </w:r>
    </w:p>
  </w:footnote>
  <w:footnote w:id="8">
    <w:p w14:paraId="47F9273A" w14:textId="680CDB9E"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bookmarkStart w:id="682" w:name="OLE_LINK16"/>
      <w:bookmarkStart w:id="683" w:name="OLE_LINK17"/>
      <w:r w:rsidRPr="00650D99">
        <w:rPr>
          <w:rStyle w:val="Hypertextovodkaz"/>
          <w:rFonts w:ascii="Arial Narrow" w:hAnsi="Arial Narrow"/>
          <w:sz w:val="17"/>
          <w:szCs w:val="17"/>
        </w:rPr>
        <w:fldChar w:fldCharType="begin"/>
      </w:r>
      <w:r w:rsidRPr="00650D99">
        <w:rPr>
          <w:rStyle w:val="Hypertextovodkaz"/>
          <w:rFonts w:ascii="Arial Narrow" w:hAnsi="Arial Narrow"/>
          <w:sz w:val="17"/>
          <w:szCs w:val="17"/>
        </w:rPr>
        <w:instrText>HYPERLINK "https://www.utb.cz/univerzita/uredni-deska/vnitrni-normy-a-predpisy/vnitrni-predpisy/"</w:instrText>
      </w:r>
      <w:r w:rsidRPr="00650D99">
        <w:rPr>
          <w:rStyle w:val="Hypertextovodkaz"/>
          <w:rFonts w:ascii="Arial Narrow" w:hAnsi="Arial Narrow"/>
          <w:sz w:val="17"/>
          <w:szCs w:val="17"/>
        </w:rPr>
        <w:fldChar w:fldCharType="separate"/>
      </w:r>
      <w:del w:id="684" w:author="Jiří Vojtěšek" w:date="2024-10-28T21:54:00Z">
        <w:r w:rsidRPr="00650D99" w:rsidDel="00DA5C99">
          <w:rPr>
            <w:rStyle w:val="Hypertextovodkaz"/>
            <w:rFonts w:ascii="Arial Narrow" w:hAnsi="Arial Narrow"/>
            <w:sz w:val="17"/>
            <w:szCs w:val="17"/>
          </w:rPr>
          <w:delText>https://www.utb.cz/univerzita/uredni-deska/vnitrni-normy-a-predpisy/vnitrni-predpisy/</w:delText>
        </w:r>
      </w:del>
      <w:bookmarkEnd w:id="682"/>
      <w:bookmarkEnd w:id="683"/>
      <w:ins w:id="685" w:author="Jiří Vojtěšek" w:date="2024-10-28T21:54:00Z">
        <w:r w:rsidR="00DA5C99">
          <w:rPr>
            <w:rStyle w:val="Hypertextovodkaz"/>
            <w:rFonts w:ascii="Arial Narrow" w:hAnsi="Arial Narrow"/>
            <w:sz w:val="17"/>
            <w:szCs w:val="17"/>
          </w:rPr>
          <w:t>https://www.utb.cz/en/university/official-board/internal-rules-and-regulations/rules-and-regulations/</w:t>
        </w:r>
      </w:ins>
      <w:r w:rsidRPr="00650D99">
        <w:rPr>
          <w:rStyle w:val="Hypertextovodkaz"/>
          <w:rFonts w:ascii="Arial Narrow" w:hAnsi="Arial Narrow"/>
          <w:sz w:val="17"/>
          <w:szCs w:val="17"/>
        </w:rPr>
        <w:fldChar w:fldCharType="end"/>
      </w:r>
    </w:p>
  </w:footnote>
  <w:footnote w:id="9">
    <w:p w14:paraId="3C62A520" w14:textId="7A371C4B"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r w:rsidR="00DA5C99">
        <w:fldChar w:fldCharType="begin"/>
      </w:r>
      <w:r w:rsidR="00DA5C99">
        <w:instrText xml:space="preserve"> HYPERLINK "https://www.utb.cz/univerzita/uredni-deska/vnitrni-normy-a-predpisy/vnitrni-predpisy/" </w:instrText>
      </w:r>
      <w:r w:rsidR="00DA5C99">
        <w:fldChar w:fldCharType="separate"/>
      </w:r>
      <w:del w:id="687" w:author="Jiří Vojtěšek" w:date="2024-10-28T21:54:00Z">
        <w:r w:rsidRPr="00650D99" w:rsidDel="00DA5C99">
          <w:rPr>
            <w:rStyle w:val="Hypertextovodkaz"/>
            <w:rFonts w:ascii="Arial Narrow" w:hAnsi="Arial Narrow"/>
            <w:sz w:val="17"/>
            <w:szCs w:val="17"/>
          </w:rPr>
          <w:delText>https://www.utb.cz/univerzita/uredni-deska/vnitrni-normy-a-predpisy/vnitrni-predpisy/</w:delText>
        </w:r>
      </w:del>
      <w:ins w:id="688" w:author="Jiří Vojtěšek" w:date="2024-10-28T21:54:00Z">
        <w:r w:rsidR="00DA5C99">
          <w:rPr>
            <w:rStyle w:val="Hypertextovodkaz"/>
            <w:rFonts w:ascii="Arial Narrow" w:hAnsi="Arial Narrow"/>
            <w:sz w:val="17"/>
            <w:szCs w:val="17"/>
          </w:rPr>
          <w:t>https://www.utb.cz/en/university/official-board/internal-rules-and-regulations/rules-and-regulations/</w:t>
        </w:r>
      </w:ins>
      <w:r w:rsidR="00DA5C99">
        <w:rPr>
          <w:rStyle w:val="Hypertextovodkaz"/>
          <w:rFonts w:ascii="Arial Narrow" w:hAnsi="Arial Narrow"/>
          <w:sz w:val="17"/>
          <w:szCs w:val="17"/>
        </w:rPr>
        <w:fldChar w:fldCharType="end"/>
      </w:r>
    </w:p>
  </w:footnote>
  <w:footnote w:id="10">
    <w:p w14:paraId="2F659A49" w14:textId="7086BCF3"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w:t>
      </w:r>
      <w:r w:rsidRPr="00650D99">
        <w:rPr>
          <w:rStyle w:val="Poznmkapodarou0"/>
          <w:rFonts w:ascii="Arial Narrow" w:hAnsi="Arial Narrow"/>
        </w:rPr>
        <w:t xml:space="preserve">Dostupné z: </w:t>
      </w:r>
      <w:r w:rsidR="00DA5C99">
        <w:fldChar w:fldCharType="begin"/>
      </w:r>
      <w:r w:rsidR="00DA5C99">
        <w:instrText xml:space="preserve"> HYPERLINK "https://fai.utb.cz/o-fakulte/uredni-deska/vnitrni-normy-fai/smernice-dekana/" </w:instrText>
      </w:r>
      <w:r w:rsidR="00DA5C99">
        <w:fldChar w:fldCharType="separate"/>
      </w:r>
      <w:del w:id="690" w:author="Jiří Vojtěšek" w:date="2024-10-28T21:56:00Z">
        <w:r w:rsidRPr="00650D99" w:rsidDel="00DA5C99">
          <w:rPr>
            <w:rStyle w:val="Hypertextovodkaz"/>
            <w:rFonts w:ascii="Arial Narrow" w:hAnsi="Arial Narrow" w:cs="Calibri"/>
            <w:sz w:val="17"/>
            <w:szCs w:val="17"/>
            <w:shd w:val="clear" w:color="auto" w:fill="FFFFFF"/>
          </w:rPr>
          <w:delText>https://fai.utb.cz/o-fakulte/uredni-deska/vnitrni-predpisy-fai/</w:delText>
        </w:r>
      </w:del>
      <w:ins w:id="691" w:author="Jiří Vojtěšek" w:date="2024-10-28T21:56:00Z">
        <w:r w:rsidR="00DA5C99">
          <w:rPr>
            <w:rStyle w:val="Hypertextovodkaz"/>
            <w:rFonts w:ascii="Arial Narrow" w:hAnsi="Arial Narrow" w:cs="Calibri"/>
            <w:sz w:val="17"/>
            <w:szCs w:val="17"/>
            <w:shd w:val="clear" w:color="auto" w:fill="FFFFFF"/>
          </w:rPr>
          <w:t>https://fai.utb.cz/en/faculty/official-board/internal-regulations/deans-directives/</w:t>
        </w:r>
      </w:ins>
      <w:r w:rsidR="00DA5C99">
        <w:rPr>
          <w:rStyle w:val="Hypertextovodkaz"/>
          <w:rFonts w:ascii="Arial Narrow" w:hAnsi="Arial Narrow" w:cs="Calibri"/>
          <w:sz w:val="17"/>
          <w:szCs w:val="17"/>
          <w:shd w:val="clear" w:color="auto" w:fill="FFFFFF"/>
        </w:rPr>
        <w:fldChar w:fldCharType="end"/>
      </w:r>
    </w:p>
  </w:footnote>
  <w:footnote w:id="11">
    <w:p w14:paraId="67DCBE4E" w14:textId="6858DEF2" w:rsidR="008C6736" w:rsidRPr="00650D99" w:rsidRDefault="008C6736" w:rsidP="008C6736">
      <w:pPr>
        <w:pStyle w:val="Textpoznpodarou"/>
        <w:rPr>
          <w:rFonts w:ascii="Arial Narrow" w:hAnsi="Arial Narrow"/>
        </w:rPr>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"https://fai.utb.cz/o-fakulte/uredni-deska/vnitrni-normy-fai/smernice-dekana/" </w:instrText>
      </w:r>
      <w:r w:rsidR="00DA5C99">
        <w:fldChar w:fldCharType="separate"/>
      </w:r>
      <w:del w:id="715" w:author="Jiří Vojtěšek" w:date="2024-10-28T21:56:00Z">
        <w:r w:rsidRPr="00650D99" w:rsidDel="00DA5C99">
          <w:rPr>
            <w:rStyle w:val="Hypertextovodkaz"/>
            <w:rFonts w:ascii="Arial Narrow" w:hAnsi="Arial Narrow"/>
            <w:sz w:val="17"/>
            <w:szCs w:val="17"/>
          </w:rPr>
          <w:delText>https://fai.utb.cz/o-fakulte/uredni-deska/vnitrni-predpisy-fai/</w:delText>
        </w:r>
      </w:del>
      <w:ins w:id="716" w:author="Jiří Vojtěšek" w:date="2024-10-28T21:56:00Z">
        <w:r w:rsidR="00DA5C99">
          <w:rPr>
            <w:rStyle w:val="Hypertextovodkaz"/>
            <w:rFonts w:ascii="Arial Narrow" w:hAnsi="Arial Narrow"/>
            <w:sz w:val="17"/>
            <w:szCs w:val="17"/>
          </w:rPr>
          <w:t>https://fai.utb.cz/en/faculty/official-board/internal-regulations/deans-directives/</w:t>
        </w:r>
      </w:ins>
      <w:r w:rsidR="00DA5C99">
        <w:rPr>
          <w:rStyle w:val="Hypertextovodkaz"/>
          <w:rFonts w:ascii="Arial Narrow" w:hAnsi="Arial Narrow"/>
          <w:sz w:val="17"/>
          <w:szCs w:val="17"/>
        </w:rPr>
        <w:fldChar w:fldCharType="end"/>
      </w:r>
    </w:p>
  </w:footnote>
  <w:footnote w:id="12">
    <w:p w14:paraId="1A7DA3BC" w14:textId="77777777"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 w:history="1">
        <w:r w:rsidRPr="00650D99">
          <w:rPr>
            <w:rStyle w:val="Hypertextovodkaz"/>
            <w:rFonts w:ascii="Arial Narrow" w:hAnsi="Arial Narrow"/>
            <w:sz w:val="17"/>
            <w:szCs w:val="17"/>
          </w:rPr>
          <w:t>https://www.utb.cz/univerzita/uredni-deska/ruzne/zprava-o-vnitrnim-hodnoceni-kvality-utb-ve-zline/</w:t>
        </w:r>
      </w:hyperlink>
    </w:p>
  </w:footnote>
  <w:footnote w:id="13">
    <w:p w14:paraId="60FF1E44" w14:textId="77777777" w:rsidR="008C6736" w:rsidRPr="00B041BA" w:rsidRDefault="008C6736" w:rsidP="008C6736">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2" w:history="1">
        <w:r w:rsidRPr="00650D99">
          <w:rPr>
            <w:rStyle w:val="Hypertextovodkaz"/>
            <w:rFonts w:ascii="Arial Narrow" w:hAnsi="Arial Narrow"/>
            <w:sz w:val="17"/>
            <w:szCs w:val="17"/>
          </w:rPr>
          <w:t>https://www.utb.cz/univerzita/uredni-deska/ruzne/zprava-o-vnitrnim-hodnoceni-kvality-utb-ve-zline/</w:t>
        </w:r>
      </w:hyperlink>
    </w:p>
  </w:footnote>
  <w:footnote w:id="14">
    <w:p w14:paraId="3638EEAB" w14:textId="6525528A" w:rsidR="008C6736" w:rsidRPr="00DA5C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w:t>
      </w:r>
      <w:r w:rsidRPr="00DA5C99">
        <w:rPr>
          <w:rFonts w:ascii="Arial Narrow" w:hAnsi="Arial Narrow"/>
          <w:sz w:val="17"/>
          <w:szCs w:val="17"/>
        </w:rPr>
        <w:t xml:space="preserve">Dostupné z: </w:t>
      </w:r>
      <w:r w:rsidR="00DA5C99" w:rsidRPr="00DA5C99">
        <w:rPr>
          <w:rFonts w:ascii="Arial Narrow" w:hAnsi="Arial Narrow"/>
          <w:sz w:val="17"/>
          <w:szCs w:val="17"/>
          <w:rPrChange w:id="726" w:author="Jiří Vojtěšek" w:date="2024-10-28T21:58:00Z">
            <w:rPr/>
          </w:rPrChange>
        </w:rPr>
        <w:fldChar w:fldCharType="begin"/>
      </w:r>
      <w:r w:rsidR="00DA5C99" w:rsidRPr="00DA5C99">
        <w:rPr>
          <w:rFonts w:ascii="Arial Narrow" w:hAnsi="Arial Narrow"/>
          <w:sz w:val="17"/>
          <w:szCs w:val="17"/>
          <w:rPrChange w:id="727" w:author="Jiří Vojtěšek" w:date="2024-10-28T21:58:00Z">
            <w:rPr/>
          </w:rPrChange>
        </w:rPr>
        <w:instrText xml:space="preserve"> HYPERLINK </w:instrText>
      </w:r>
      <w:r w:rsidR="00007B99">
        <w:rPr>
          <w:rFonts w:ascii="Arial Narrow" w:hAnsi="Arial Narrow"/>
          <w:sz w:val="17"/>
          <w:szCs w:val="17"/>
          <w:rPrChange w:id="728" w:author="Jiří Vojtěšek" w:date="2024-10-28T21:58:00Z">
            <w:rPr>
              <w:rFonts w:ascii="Arial Narrow" w:hAnsi="Arial Narrow"/>
              <w:sz w:val="17"/>
              <w:szCs w:val="17"/>
            </w:rPr>
          </w:rPrChange>
        </w:rPr>
        <w:fldChar w:fldCharType="separate"/>
      </w:r>
      <w:r w:rsidR="00DA5C99" w:rsidRPr="00DA5C99">
        <w:rPr>
          <w:rFonts w:ascii="Arial Narrow" w:hAnsi="Arial Narrow"/>
          <w:sz w:val="17"/>
          <w:szCs w:val="17"/>
          <w:rPrChange w:id="729" w:author="Jiří Vojtěšek" w:date="2024-10-28T21:58:00Z">
            <w:rPr/>
          </w:rPrChange>
        </w:rPr>
        <w:fldChar w:fldCharType="end"/>
      </w:r>
      <w:r w:rsidRPr="00DA5C99">
        <w:rPr>
          <w:rFonts w:ascii="Arial Narrow" w:hAnsi="Arial Narrow"/>
          <w:sz w:val="17"/>
          <w:szCs w:val="17"/>
          <w:rPrChange w:id="730" w:author="Jiří Vojtěšek" w:date="2024-10-28T21:58:00Z">
            <w:rPr>
              <w:rFonts w:ascii="Arial Narrow" w:hAnsi="Arial Narrow"/>
            </w:rPr>
          </w:rPrChange>
        </w:rPr>
        <w:t xml:space="preserve"> </w:t>
      </w:r>
      <w:ins w:id="731" w:author="Jiří Vojtěšek" w:date="2024-10-28T21:57:00Z">
        <w:r w:rsidR="00DA5C99" w:rsidRPr="00DA5C99">
          <w:rPr>
            <w:rFonts w:ascii="Arial Narrow" w:hAnsi="Arial Narrow"/>
            <w:sz w:val="17"/>
            <w:szCs w:val="17"/>
            <w:rPrChange w:id="732" w:author="Jiří Vojtěšek" w:date="2024-10-28T21:58:00Z">
              <w:rPr>
                <w:rFonts w:ascii="Arial Narrow" w:hAnsi="Arial Narrow"/>
              </w:rPr>
            </w:rPrChange>
          </w:rPr>
          <w:fldChar w:fldCharType="begin"/>
        </w:r>
        <w:r w:rsidR="00DA5C99" w:rsidRPr="00DA5C99">
          <w:rPr>
            <w:rFonts w:ascii="Arial Narrow" w:hAnsi="Arial Narrow"/>
            <w:sz w:val="17"/>
            <w:szCs w:val="17"/>
            <w:rPrChange w:id="733" w:author="Jiří Vojtěšek" w:date="2024-10-28T21:58:00Z">
              <w:rPr>
                <w:rFonts w:ascii="Arial Narrow" w:hAnsi="Arial Narrow"/>
              </w:rPr>
            </w:rPrChange>
          </w:rPr>
          <w:instrText xml:space="preserve"> HYPERLINK "https://www.utb.cz/en/university/international/students/exchange-students/outgoing-students/" </w:instrText>
        </w:r>
        <w:r w:rsidR="00DA5C99" w:rsidRPr="00DA5C99">
          <w:rPr>
            <w:rFonts w:ascii="Arial Narrow" w:hAnsi="Arial Narrow"/>
            <w:sz w:val="17"/>
            <w:szCs w:val="17"/>
            <w:rPrChange w:id="734" w:author="Jiří Vojtěšek" w:date="2024-10-28T21:58:00Z">
              <w:rPr>
                <w:rFonts w:ascii="Arial Narrow" w:hAnsi="Arial Narrow"/>
              </w:rPr>
            </w:rPrChange>
          </w:rPr>
          <w:fldChar w:fldCharType="separate"/>
        </w:r>
        <w:r w:rsidR="00DA5C99" w:rsidRPr="00DA5C99">
          <w:rPr>
            <w:rStyle w:val="Hypertextovodkaz"/>
            <w:rFonts w:ascii="Arial Narrow" w:hAnsi="Arial Narrow"/>
            <w:sz w:val="17"/>
            <w:szCs w:val="17"/>
            <w:rPrChange w:id="735" w:author="Jiří Vojtěšek" w:date="2024-10-28T21:58:00Z">
              <w:rPr>
                <w:rStyle w:val="Hypertextovodkaz"/>
                <w:rFonts w:ascii="Arial Narrow" w:hAnsi="Arial Narrow"/>
              </w:rPr>
            </w:rPrChange>
          </w:rPr>
          <w:t>https://www.utb.cz/en/university/international/students/exchange-students/outgoing-students/</w:t>
        </w:r>
        <w:r w:rsidR="00DA5C99" w:rsidRPr="00DA5C99">
          <w:rPr>
            <w:rFonts w:ascii="Arial Narrow" w:hAnsi="Arial Narrow"/>
            <w:sz w:val="17"/>
            <w:szCs w:val="17"/>
            <w:rPrChange w:id="736" w:author="Jiří Vojtěšek" w:date="2024-10-28T21:58:00Z">
              <w:rPr>
                <w:rFonts w:ascii="Arial Narrow" w:hAnsi="Arial Narrow"/>
              </w:rPr>
            </w:rPrChange>
          </w:rPr>
          <w:fldChar w:fldCharType="end"/>
        </w:r>
        <w:r w:rsidR="00DA5C99" w:rsidRPr="00DA5C99">
          <w:rPr>
            <w:rFonts w:ascii="Arial Narrow" w:hAnsi="Arial Narrow"/>
            <w:sz w:val="17"/>
            <w:szCs w:val="17"/>
            <w:rPrChange w:id="737" w:author="Jiří Vojtěšek" w:date="2024-10-28T21:58:00Z">
              <w:rPr>
                <w:rFonts w:ascii="Arial Narrow" w:hAnsi="Arial Narrow"/>
              </w:rPr>
            </w:rPrChange>
          </w:rPr>
          <w:t xml:space="preserve"> </w:t>
        </w:r>
      </w:ins>
      <w:del w:id="738" w:author="Jiří Vojtěšek" w:date="2024-10-28T21:57:00Z">
        <w:r w:rsidRPr="00DA5C99" w:rsidDel="00DA5C99">
          <w:rPr>
            <w:rStyle w:val="Hypertextovodkaz"/>
            <w:rFonts w:ascii="Arial Narrow" w:hAnsi="Arial Narrow"/>
            <w:sz w:val="17"/>
            <w:szCs w:val="17"/>
          </w:rPr>
          <w:delText>https://www.utb.cz/</w:delText>
        </w:r>
        <w:r w:rsidR="00DA5C99" w:rsidRPr="00DA5C99" w:rsidDel="00DA5C99">
          <w:rPr>
            <w:rFonts w:ascii="Arial Narrow" w:hAnsi="Arial Narrow"/>
            <w:sz w:val="17"/>
            <w:szCs w:val="17"/>
            <w:rPrChange w:id="739" w:author="Jiří Vojtěšek" w:date="2024-10-28T21:58:00Z">
              <w:rPr/>
            </w:rPrChange>
          </w:rPr>
          <w:fldChar w:fldCharType="begin"/>
        </w:r>
        <w:r w:rsidR="00DA5C99" w:rsidRPr="00DA5C99" w:rsidDel="00DA5C99">
          <w:rPr>
            <w:rFonts w:ascii="Arial Narrow" w:hAnsi="Arial Narrow"/>
            <w:sz w:val="17"/>
            <w:szCs w:val="17"/>
            <w:rPrChange w:id="740" w:author="Jiří Vojtěšek" w:date="2024-10-28T21:58:00Z">
              <w:rPr/>
            </w:rPrChange>
          </w:rPr>
          <w:delInstrText xml:space="preserve"> HYPERLINK "https://www.utb.cz/mobilita/" </w:delInstrText>
        </w:r>
        <w:r w:rsidR="00DA5C99" w:rsidRPr="00DA5C99" w:rsidDel="00DA5C99">
          <w:rPr>
            <w:rPrChange w:id="741" w:author="Jiří Vojtěšek" w:date="2024-10-28T21:58:00Z">
              <w:rPr>
                <w:rStyle w:val="Hypertextovodkaz"/>
                <w:rFonts w:ascii="Arial Narrow" w:hAnsi="Arial Narrow"/>
                <w:sz w:val="17"/>
                <w:szCs w:val="17"/>
              </w:rPr>
            </w:rPrChange>
          </w:rPr>
          <w:fldChar w:fldCharType="separate"/>
        </w:r>
        <w:r w:rsidRPr="00DA5C99" w:rsidDel="00DA5C99">
          <w:rPr>
            <w:rStyle w:val="Hypertextovodkaz"/>
            <w:rFonts w:ascii="Arial Narrow" w:hAnsi="Arial Narrow"/>
            <w:sz w:val="17"/>
            <w:szCs w:val="17"/>
          </w:rPr>
          <w:delText>mobilita</w:delText>
        </w:r>
        <w:r w:rsidR="00DA5C99" w:rsidRPr="00DA5C99" w:rsidDel="00DA5C99">
          <w:rPr>
            <w:rStyle w:val="Hypertextovodkaz"/>
            <w:rFonts w:ascii="Arial Narrow" w:hAnsi="Arial Narrow"/>
            <w:sz w:val="17"/>
            <w:szCs w:val="17"/>
            <w:rPrChange w:id="742" w:author="Jiří Vojtěšek" w:date="2024-10-28T21:58:00Z">
              <w:rPr>
                <w:rStyle w:val="Hypertextovodkaz"/>
                <w:rFonts w:ascii="Arial Narrow" w:hAnsi="Arial Narrow"/>
                <w:sz w:val="17"/>
                <w:szCs w:val="17"/>
              </w:rPr>
            </w:rPrChange>
          </w:rPr>
          <w:fldChar w:fldCharType="end"/>
        </w:r>
        <w:r w:rsidRPr="00DA5C99" w:rsidDel="00DA5C99">
          <w:rPr>
            <w:rStyle w:val="Hypertextovodkaz"/>
            <w:rFonts w:ascii="Arial Narrow" w:hAnsi="Arial Narrow"/>
            <w:sz w:val="17"/>
            <w:szCs w:val="17"/>
          </w:rPr>
          <w:delText>/</w:delText>
        </w:r>
      </w:del>
    </w:p>
  </w:footnote>
  <w:footnote w:id="15">
    <w:p w14:paraId="4128F967" w14:textId="1E270E0F" w:rsidR="008C6736" w:rsidRDefault="008C6736" w:rsidP="008C6736">
      <w:pPr>
        <w:pStyle w:val="Textpoznpodarou"/>
      </w:pPr>
      <w:r w:rsidRPr="00650D99">
        <w:rPr>
          <w:rStyle w:val="Znakapoznpodarou"/>
          <w:rFonts w:ascii="Arial Narrow" w:hAnsi="Arial Narrow"/>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"https://www.utb.cz/univerzita/uredni-deska/vnitrni-normy-a-predpisy/smernice-rektora/" </w:instrText>
      </w:r>
      <w:r w:rsidR="00DA5C99">
        <w:fldChar w:fldCharType="separate"/>
      </w:r>
      <w:del w:id="744" w:author="Jiří Vojtěšek" w:date="2024-10-28T21:53:00Z">
        <w:r w:rsidRPr="00650D99" w:rsidDel="00DA5C99">
          <w:rPr>
            <w:rStyle w:val="Hypertextovodkaz"/>
            <w:rFonts w:ascii="Arial Narrow" w:hAnsi="Arial Narrow"/>
            <w:sz w:val="17"/>
            <w:szCs w:val="17"/>
          </w:rPr>
          <w:delText>https://www.utb.cz/univerzita/uredni-deska/vnitrni-normy-a-predpisy/smernice-rektora/</w:delText>
        </w:r>
      </w:del>
      <w:ins w:id="745" w:author="Jiří Vojtěšek" w:date="2024-10-28T21:53:00Z">
        <w:r w:rsidR="00DA5C99">
          <w:rPr>
            <w:rStyle w:val="Hypertextovodkaz"/>
            <w:rFonts w:ascii="Arial Narrow" w:hAnsi="Arial Narrow"/>
            <w:sz w:val="17"/>
            <w:szCs w:val="17"/>
          </w:rPr>
          <w:t>https://www.utb.cz/en/university/official-board/internal-rules-and-regulations/rectors-directives/</w:t>
        </w:r>
      </w:ins>
      <w:r w:rsidR="00DA5C99">
        <w:rPr>
          <w:rStyle w:val="Hypertextovodkaz"/>
          <w:rFonts w:ascii="Arial Narrow" w:hAnsi="Arial Narrow"/>
          <w:sz w:val="17"/>
          <w:szCs w:val="17"/>
        </w:rPr>
        <w:fldChar w:fldCharType="end"/>
      </w:r>
    </w:p>
  </w:footnote>
  <w:footnote w:id="16">
    <w:p w14:paraId="5BF4B1BE" w14:textId="77777777" w:rsidR="008C6736" w:rsidRPr="00650D99" w:rsidRDefault="008C6736" w:rsidP="008C6736">
      <w:pPr>
        <w:pStyle w:val="Poznmkapodarou1"/>
        <w:shd w:val="clear" w:color="auto" w:fill="auto"/>
        <w:tabs>
          <w:tab w:val="left" w:pos="173"/>
        </w:tabs>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w:t>
      </w:r>
      <w:r w:rsidRPr="000E0A60">
        <w:rPr>
          <w:rFonts w:ascii="Arial Narrow" w:hAnsi="Arial Narrow" w:cstheme="minorHAnsi"/>
          <w:lang w:val="cs-CZ"/>
        </w:rPr>
        <w:t xml:space="preserve">Dostupné z: </w:t>
      </w:r>
      <w:hyperlink r:id="rId3" w:history="1">
        <w:r w:rsidRPr="000E0A60">
          <w:rPr>
            <w:rStyle w:val="Hypertextovodkaz"/>
            <w:rFonts w:ascii="Arial Narrow" w:hAnsi="Arial Narrow" w:cstheme="minorHAnsi"/>
            <w:lang w:val="cs-CZ"/>
          </w:rPr>
          <w:t>https://stag.utb.cz/portal/</w:t>
        </w:r>
      </w:hyperlink>
      <w:r w:rsidRPr="00650D99">
        <w:rPr>
          <w:rFonts w:ascii="Arial Narrow" w:hAnsi="Arial Narrow" w:cstheme="minorHAnsi"/>
          <w:lang w:val="cs-CZ"/>
        </w:rPr>
        <w:t xml:space="preserve"> </w:t>
      </w:r>
    </w:p>
  </w:footnote>
  <w:footnote w:id="17">
    <w:p w14:paraId="5553B13F" w14:textId="0EC6FE88" w:rsidR="008C6736" w:rsidRPr="000E0A60" w:rsidRDefault="008C6736" w:rsidP="008C6736">
      <w:pPr>
        <w:pStyle w:val="Poznmkapodarou1"/>
        <w:shd w:val="clear" w:color="auto" w:fill="auto"/>
        <w:jc w:val="left"/>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w:t>
      </w:r>
      <w:r w:rsidRPr="000E0A60">
        <w:rPr>
          <w:rFonts w:ascii="Arial Narrow" w:hAnsi="Arial Narrow" w:cstheme="minorHAnsi"/>
          <w:lang w:val="cs-CZ"/>
        </w:rPr>
        <w:t xml:space="preserve">Dostupné z: </w:t>
      </w:r>
      <w:r w:rsidR="00DA5C99">
        <w:fldChar w:fldCharType="begin"/>
      </w:r>
      <w:r w:rsidR="00DA5C99">
        <w:instrText xml:space="preserve"> HYPERLINK "https://www.utb.cz/univerzita/uredni-deska/vnitrni-normy-a-predpisy/vnitrni-predpisy/" </w:instrText>
      </w:r>
      <w:r w:rsidR="00DA5C99">
        <w:fldChar w:fldCharType="separate"/>
      </w:r>
      <w:del w:id="752" w:author="Jiří Vojtěšek" w:date="2024-10-28T21:54:00Z">
        <w:r w:rsidRPr="000E0A60" w:rsidDel="00DA5C99">
          <w:rPr>
            <w:rStyle w:val="Hypertextovodkaz"/>
            <w:rFonts w:ascii="Arial Narrow" w:hAnsi="Arial Narrow" w:cstheme="minorHAnsi"/>
            <w:lang w:val="cs-CZ"/>
          </w:rPr>
          <w:delText>https://www.utb.cz/univerzita/uredni-deska/vnitrni-normy-a-predpisy/vnitrni-predpisy/</w:delText>
        </w:r>
      </w:del>
      <w:ins w:id="753" w:author="Jiří Vojtěšek" w:date="2024-10-28T21:54:00Z">
        <w:r w:rsidR="00DA5C99">
          <w:rPr>
            <w:rStyle w:val="Hypertextovodkaz"/>
            <w:rFonts w:ascii="Arial Narrow" w:hAnsi="Arial Narrow" w:cstheme="minorHAnsi"/>
            <w:lang w:val="cs-CZ"/>
          </w:rPr>
          <w:t>https://www.utb.cz/en/university/official-board/internal-rules-and-regulations/rules-and-regulations/</w:t>
        </w:r>
      </w:ins>
      <w:r w:rsidR="00DA5C99">
        <w:rPr>
          <w:rStyle w:val="Hypertextovodkaz"/>
          <w:rFonts w:ascii="Arial Narrow" w:hAnsi="Arial Narrow" w:cstheme="minorHAnsi"/>
          <w:lang w:val="cs-CZ"/>
        </w:rPr>
        <w:fldChar w:fldCharType="end"/>
      </w:r>
      <w:r w:rsidRPr="000E0A60">
        <w:rPr>
          <w:rFonts w:ascii="Arial Narrow" w:hAnsi="Arial Narrow" w:cstheme="minorHAnsi"/>
          <w:lang w:val="cs-CZ"/>
        </w:rPr>
        <w:t xml:space="preserve"> </w:t>
      </w:r>
    </w:p>
  </w:footnote>
  <w:footnote w:id="18">
    <w:p w14:paraId="06C394F5" w14:textId="7570ECF3" w:rsidR="008C6736" w:rsidRPr="000E0A60" w:rsidRDefault="008C6736" w:rsidP="008C6736">
      <w:pPr>
        <w:pStyle w:val="Poznmkapodarou1"/>
        <w:shd w:val="clear" w:color="auto" w:fill="auto"/>
        <w:tabs>
          <w:tab w:val="left" w:pos="173"/>
        </w:tabs>
        <w:rPr>
          <w:rFonts w:ascii="Arial Narrow" w:hAnsi="Arial Narrow" w:cstheme="minorHAnsi"/>
        </w:rPr>
      </w:pPr>
      <w:r w:rsidRPr="000E0A60">
        <w:rPr>
          <w:rStyle w:val="Znakapoznpodarou"/>
          <w:rFonts w:ascii="Arial Narrow" w:hAnsi="Arial Narrow"/>
        </w:rPr>
        <w:footnoteRef/>
      </w:r>
      <w:r w:rsidRPr="000E0A60">
        <w:rPr>
          <w:rFonts w:ascii="Arial Narrow" w:hAnsi="Arial Narrow" w:cstheme="minorHAnsi"/>
          <w:lang w:val="cs-CZ"/>
        </w:rPr>
        <w:t xml:space="preserve"> Dostupné z:</w:t>
      </w:r>
      <w:hyperlink w:history="1"/>
      <w:r w:rsidRPr="000E0A60">
        <w:rPr>
          <w:rFonts w:ascii="Arial Narrow" w:hAnsi="Arial Narrow"/>
        </w:rPr>
        <w:t xml:space="preserve"> </w:t>
      </w:r>
      <w:r w:rsidR="00DA5C99">
        <w:fldChar w:fldCharType="begin"/>
      </w:r>
      <w:r w:rsidR="00DA5C99">
        <w:instrText xml:space="preserve"> HYPERLINK "https://fai.utb.cz/o-fakulte/uredni-deska/vnitrni-predpisy-fai/" </w:instrText>
      </w:r>
      <w:r w:rsidR="00DA5C99">
        <w:fldChar w:fldCharType="separate"/>
      </w:r>
      <w:del w:id="755" w:author="Jiří Vojtěšek" w:date="2024-10-28T21:56:00Z">
        <w:r w:rsidRPr="000E0A60" w:rsidDel="00DA5C99">
          <w:rPr>
            <w:rStyle w:val="Hypertextovodkaz"/>
            <w:rFonts w:ascii="Arial Narrow" w:hAnsi="Arial Narrow" w:cstheme="minorHAnsi"/>
            <w:lang w:val="cs-CZ"/>
          </w:rPr>
          <w:delText>https://fai.utb.cz/o-fakulte/uredni-deska/vnitrni-predpisy-fai/</w:delText>
        </w:r>
      </w:del>
      <w:ins w:id="756" w:author="Jiří Vojtěšek" w:date="2024-10-28T21:56:00Z">
        <w:r w:rsidR="00DA5C99">
          <w:rPr>
            <w:rStyle w:val="Hypertextovodkaz"/>
            <w:rFonts w:ascii="Arial Narrow" w:hAnsi="Arial Narrow" w:cstheme="minorHAnsi"/>
            <w:lang w:val="cs-CZ"/>
          </w:rPr>
          <w:t>https://fai.utb.cz/en/faculty/official-board/internal-regulations/deans-directives/</w:t>
        </w:r>
      </w:ins>
      <w:r w:rsidR="00DA5C99">
        <w:rPr>
          <w:rStyle w:val="Hypertextovodkaz"/>
          <w:rFonts w:ascii="Arial Narrow" w:hAnsi="Arial Narrow" w:cstheme="minorHAnsi"/>
          <w:lang w:val="cs-CZ"/>
        </w:rPr>
        <w:fldChar w:fldCharType="end"/>
      </w:r>
      <w:r w:rsidRPr="000E0A60">
        <w:rPr>
          <w:rFonts w:ascii="Arial Narrow" w:hAnsi="Arial Narrow" w:cstheme="minorHAnsi"/>
          <w:lang w:val="cs-CZ"/>
        </w:rPr>
        <w:t xml:space="preserve">  </w:t>
      </w:r>
    </w:p>
  </w:footnote>
  <w:footnote w:id="19">
    <w:p w14:paraId="18363108" w14:textId="77777777" w:rsidR="008C6736" w:rsidRPr="000E0A60" w:rsidRDefault="008C6736" w:rsidP="008C6736">
      <w:pPr>
        <w:pStyle w:val="Poznmkapodarou1"/>
        <w:shd w:val="clear" w:color="auto" w:fill="auto"/>
        <w:tabs>
          <w:tab w:val="left" w:pos="173"/>
        </w:tabs>
        <w:rPr>
          <w:rFonts w:ascii="Arial Narrow" w:hAnsi="Arial Narrow" w:cstheme="minorHAnsi"/>
        </w:rPr>
      </w:pPr>
      <w:r w:rsidRPr="000E0A60">
        <w:rPr>
          <w:rStyle w:val="Znakapoznpodarou"/>
          <w:rFonts w:ascii="Arial Narrow" w:hAnsi="Arial Narrow"/>
        </w:rPr>
        <w:footnoteRef/>
      </w:r>
      <w:r w:rsidRPr="000E0A60">
        <w:rPr>
          <w:rFonts w:ascii="Arial Narrow" w:hAnsi="Arial Narrow" w:cstheme="minorHAnsi"/>
          <w:lang w:val="cs-CZ"/>
        </w:rPr>
        <w:t xml:space="preserve"> Dostupné z: </w:t>
      </w:r>
      <w:hyperlink r:id="rId4" w:history="1">
        <w:r w:rsidRPr="000E0A60">
          <w:rPr>
            <w:rStyle w:val="Hypertextovodkaz"/>
            <w:rFonts w:ascii="Arial Narrow" w:hAnsi="Arial Narrow" w:cstheme="minorHAnsi"/>
            <w:lang w:val="cs-CZ"/>
          </w:rPr>
          <w:t>https://jobcentrum.utb.cz/</w:t>
        </w:r>
      </w:hyperlink>
    </w:p>
  </w:footnote>
  <w:footnote w:id="20">
    <w:p w14:paraId="7203B1F5" w14:textId="39080CB0" w:rsidR="008C6736" w:rsidRPr="000E0A60" w:rsidRDefault="008C6736" w:rsidP="008C6736">
      <w:pPr>
        <w:pStyle w:val="Poznmkapodarou1"/>
        <w:shd w:val="clear" w:color="auto" w:fill="auto"/>
        <w:tabs>
          <w:tab w:val="left" w:pos="173"/>
        </w:tabs>
        <w:rPr>
          <w:rFonts w:ascii="Arial Narrow" w:hAnsi="Arial Narrow" w:cstheme="minorHAnsi"/>
        </w:rPr>
      </w:pPr>
      <w:r w:rsidRPr="000E0A60">
        <w:rPr>
          <w:rStyle w:val="Znakapoznpodarou"/>
          <w:rFonts w:ascii="Arial Narrow" w:hAnsi="Arial Narrow"/>
        </w:rPr>
        <w:footnoteRef/>
      </w:r>
      <w:r w:rsidRPr="000E0A60">
        <w:rPr>
          <w:rFonts w:ascii="Arial Narrow" w:hAnsi="Arial Narrow" w:cstheme="minorHAnsi"/>
          <w:lang w:val="cs-CZ"/>
        </w:rPr>
        <w:t xml:space="preserve"> Dostupné z: </w:t>
      </w:r>
      <w:ins w:id="759" w:author="Jiří Vojtěšek" w:date="2024-10-28T21:59:00Z">
        <w:r w:rsidR="00DA5C99">
          <w:rPr>
            <w:rFonts w:ascii="Arial Narrow" w:hAnsi="Arial Narrow" w:cstheme="minorHAnsi"/>
            <w:lang w:val="cs-CZ"/>
          </w:rPr>
          <w:fldChar w:fldCharType="begin"/>
        </w:r>
        <w:r w:rsidR="00DA5C99">
          <w:rPr>
            <w:rFonts w:ascii="Arial Narrow" w:hAnsi="Arial Narrow" w:cstheme="minorHAnsi"/>
            <w:lang w:val="cs-CZ"/>
          </w:rPr>
          <w:instrText xml:space="preserve"> HYPERLINK "</w:instrText>
        </w:r>
        <w:r w:rsidR="00DA5C99" w:rsidRPr="00DA5C99">
          <w:rPr>
            <w:rFonts w:ascii="Arial Narrow" w:hAnsi="Arial Narrow" w:cstheme="minorHAnsi"/>
            <w:lang w:val="cs-CZ"/>
          </w:rPr>
          <w:instrText>https://counselling.utb.cz/</w:instrText>
        </w:r>
        <w:r w:rsidR="00DA5C99">
          <w:rPr>
            <w:rFonts w:ascii="Arial Narrow" w:hAnsi="Arial Narrow" w:cstheme="minorHAnsi"/>
            <w:lang w:val="cs-CZ"/>
          </w:rPr>
          <w:instrText xml:space="preserve">" </w:instrText>
        </w:r>
        <w:r w:rsidR="00DA5C99">
          <w:rPr>
            <w:rFonts w:ascii="Arial Narrow" w:hAnsi="Arial Narrow" w:cstheme="minorHAnsi"/>
            <w:lang w:val="cs-CZ"/>
          </w:rPr>
          <w:fldChar w:fldCharType="separate"/>
        </w:r>
        <w:r w:rsidR="00DA5C99" w:rsidRPr="00BD74D2">
          <w:rPr>
            <w:rStyle w:val="Hypertextovodkaz"/>
            <w:rFonts w:ascii="Arial Narrow" w:hAnsi="Arial Narrow" w:cstheme="minorHAnsi"/>
            <w:lang w:val="cs-CZ"/>
          </w:rPr>
          <w:t>https://counselling.utb.cz/</w:t>
        </w:r>
        <w:r w:rsidR="00DA5C99">
          <w:rPr>
            <w:rFonts w:ascii="Arial Narrow" w:hAnsi="Arial Narrow" w:cstheme="minorHAnsi"/>
            <w:lang w:val="cs-CZ"/>
          </w:rPr>
          <w:fldChar w:fldCharType="end"/>
        </w:r>
        <w:r w:rsidR="00DA5C99">
          <w:rPr>
            <w:rFonts w:ascii="Arial Narrow" w:hAnsi="Arial Narrow" w:cstheme="minorHAnsi"/>
            <w:lang w:val="cs-CZ"/>
          </w:rPr>
          <w:t xml:space="preserve"> </w:t>
        </w:r>
      </w:ins>
      <w:del w:id="760" w:author="Jiří Vojtěšek" w:date="2024-10-28T21:59:00Z">
        <w:r w:rsidR="00DA5C99" w:rsidDel="00DA5C99">
          <w:fldChar w:fldCharType="begin"/>
        </w:r>
        <w:r w:rsidR="00DA5C99" w:rsidDel="00DA5C99">
          <w:delInstrText xml:space="preserve"> HYPERLINK "https://poradenstvi.utb.cz/" </w:delInstrText>
        </w:r>
        <w:r w:rsidR="00DA5C99" w:rsidDel="00DA5C99">
          <w:fldChar w:fldCharType="separate"/>
        </w:r>
        <w:r w:rsidRPr="000E0A60" w:rsidDel="00DA5C99">
          <w:rPr>
            <w:rStyle w:val="Hypertextovodkaz"/>
            <w:rFonts w:ascii="Arial Narrow" w:hAnsi="Arial Narrow" w:cstheme="minorHAnsi"/>
            <w:lang w:val="cs-CZ"/>
          </w:rPr>
          <w:delText>https://poradenstvi.utb.cz/</w:delText>
        </w:r>
        <w:r w:rsidR="00DA5C99" w:rsidDel="00DA5C99">
          <w:rPr>
            <w:rStyle w:val="Hypertextovodkaz"/>
            <w:rFonts w:ascii="Arial Narrow" w:hAnsi="Arial Narrow" w:cstheme="minorHAnsi"/>
            <w:lang w:val="cs-CZ"/>
          </w:rPr>
          <w:fldChar w:fldCharType="end"/>
        </w:r>
      </w:del>
    </w:p>
  </w:footnote>
  <w:footnote w:id="21">
    <w:p w14:paraId="12CEEABC" w14:textId="77777777" w:rsidR="008C6736" w:rsidRPr="000E0A60" w:rsidRDefault="008C6736" w:rsidP="008C6736">
      <w:pPr>
        <w:pStyle w:val="Poznmkapodarou1"/>
        <w:shd w:val="clear" w:color="auto" w:fill="auto"/>
        <w:tabs>
          <w:tab w:val="left" w:pos="173"/>
        </w:tabs>
        <w:spacing w:line="170" w:lineRule="exact"/>
        <w:rPr>
          <w:rFonts w:ascii="Arial Narrow" w:hAnsi="Arial Narrow" w:cstheme="minorHAnsi"/>
        </w:rPr>
      </w:pPr>
      <w:r w:rsidRPr="000E0A60">
        <w:rPr>
          <w:rStyle w:val="Znakapoznpodarou"/>
          <w:rFonts w:ascii="Arial Narrow" w:hAnsi="Arial Narrow"/>
        </w:rPr>
        <w:footnoteRef/>
      </w:r>
      <w:r w:rsidRPr="000E0A60">
        <w:rPr>
          <w:rFonts w:ascii="Arial Narrow" w:hAnsi="Arial Narrow" w:cstheme="minorHAnsi"/>
          <w:lang w:val="cs-CZ"/>
        </w:rPr>
        <w:t xml:space="preserve"> Dostupné z: </w:t>
      </w:r>
      <w:hyperlink r:id="rId5" w:history="1">
        <w:r w:rsidRPr="000E0A60">
          <w:rPr>
            <w:rStyle w:val="Hypertextovodkaz"/>
            <w:rFonts w:ascii="Arial Narrow" w:hAnsi="Arial Narrow" w:cstheme="minorHAnsi"/>
            <w:lang w:val="cs-CZ"/>
          </w:rPr>
          <w:t>http://digilib.k.utb.cz</w:t>
        </w:r>
      </w:hyperlink>
    </w:p>
  </w:footnote>
  <w:footnote w:id="22">
    <w:p w14:paraId="270FE2F9" w14:textId="445BB37E" w:rsidR="008C6736" w:rsidRPr="000E0A60" w:rsidRDefault="008C6736" w:rsidP="008C6736">
      <w:pPr>
        <w:pStyle w:val="Poznmkapodarou1"/>
        <w:shd w:val="clear" w:color="auto" w:fill="auto"/>
        <w:tabs>
          <w:tab w:val="left" w:pos="173"/>
        </w:tabs>
        <w:spacing w:line="170" w:lineRule="exact"/>
        <w:rPr>
          <w:rFonts w:ascii="Arial Narrow" w:hAnsi="Arial Narrow" w:cstheme="minorHAnsi"/>
        </w:rPr>
      </w:pPr>
      <w:r w:rsidRPr="000E0A60">
        <w:rPr>
          <w:rStyle w:val="Znakapoznpodarou"/>
          <w:rFonts w:ascii="Arial Narrow" w:hAnsi="Arial Narrow"/>
        </w:rPr>
        <w:footnoteRef/>
      </w:r>
      <w:r w:rsidRPr="000E0A60">
        <w:rPr>
          <w:rFonts w:ascii="Arial Narrow" w:hAnsi="Arial Narrow" w:cstheme="minorHAnsi"/>
          <w:lang w:val="cs-CZ"/>
        </w:rPr>
        <w:t xml:space="preserve"> Dostupné z: </w:t>
      </w:r>
      <w:ins w:id="764" w:author="Jiří Vojtěšek" w:date="2024-10-28T21:59:00Z">
        <w:r w:rsidR="00DA5C99">
          <w:rPr>
            <w:rFonts w:ascii="Arial Narrow" w:hAnsi="Arial Narrow" w:cstheme="minorHAnsi"/>
            <w:lang w:val="cs-CZ"/>
          </w:rPr>
          <w:fldChar w:fldCharType="begin"/>
        </w:r>
        <w:r w:rsidR="00DA5C99">
          <w:rPr>
            <w:rFonts w:ascii="Arial Narrow" w:hAnsi="Arial Narrow" w:cstheme="minorHAnsi"/>
            <w:lang w:val="cs-CZ"/>
          </w:rPr>
          <w:instrText xml:space="preserve"> HYPERLINK "</w:instrText>
        </w:r>
        <w:r w:rsidR="00DA5C99" w:rsidRPr="00DA5C99">
          <w:rPr>
            <w:rFonts w:ascii="Arial Narrow" w:hAnsi="Arial Narrow" w:cstheme="minorHAnsi"/>
            <w:lang w:val="cs-CZ"/>
          </w:rPr>
          <w:instrText>https://knihovna.utb.cz/en/research-and-development/publishing/repository-of-publications-from-tbu/</w:instrText>
        </w:r>
        <w:r w:rsidR="00DA5C99">
          <w:rPr>
            <w:rFonts w:ascii="Arial Narrow" w:hAnsi="Arial Narrow" w:cstheme="minorHAnsi"/>
            <w:lang w:val="cs-CZ"/>
          </w:rPr>
          <w:instrText xml:space="preserve">" </w:instrText>
        </w:r>
        <w:r w:rsidR="00DA5C99">
          <w:rPr>
            <w:rFonts w:ascii="Arial Narrow" w:hAnsi="Arial Narrow" w:cstheme="minorHAnsi"/>
            <w:lang w:val="cs-CZ"/>
          </w:rPr>
          <w:fldChar w:fldCharType="separate"/>
        </w:r>
        <w:r w:rsidR="00DA5C99" w:rsidRPr="00BD74D2">
          <w:rPr>
            <w:rStyle w:val="Hypertextovodkaz"/>
            <w:rFonts w:ascii="Arial Narrow" w:hAnsi="Arial Narrow" w:cstheme="minorHAnsi"/>
            <w:lang w:val="cs-CZ"/>
          </w:rPr>
          <w:t>https://knihovna.utb.cz/en/research-and-development/publishing/repository-of-publications-from-tbu/</w:t>
        </w:r>
        <w:r w:rsidR="00DA5C99">
          <w:rPr>
            <w:rFonts w:ascii="Arial Narrow" w:hAnsi="Arial Narrow" w:cstheme="minorHAnsi"/>
            <w:lang w:val="cs-CZ"/>
          </w:rPr>
          <w:fldChar w:fldCharType="end"/>
        </w:r>
        <w:r w:rsidR="00DA5C99">
          <w:rPr>
            <w:rFonts w:ascii="Arial Narrow" w:hAnsi="Arial Narrow" w:cstheme="minorHAnsi"/>
            <w:lang w:val="cs-CZ"/>
          </w:rPr>
          <w:t xml:space="preserve"> </w:t>
        </w:r>
      </w:ins>
      <w:del w:id="765" w:author="Jiří Vojtěšek" w:date="2024-10-28T21:59:00Z">
        <w:r w:rsidR="00DA5C99" w:rsidDel="00DA5C99">
          <w:fldChar w:fldCharType="begin"/>
        </w:r>
        <w:r w:rsidR="00DA5C99" w:rsidDel="00DA5C99">
          <w:delInstrText xml:space="preserve"> HYPERLINK "https://knihovna.utb.cz/veda-a-vyzkum/publikovani/repozitar-publikacni-cinnosti-utb/" </w:delInstrText>
        </w:r>
        <w:r w:rsidR="00DA5C99" w:rsidDel="00DA5C99">
          <w:fldChar w:fldCharType="separate"/>
        </w:r>
        <w:r w:rsidRPr="000E0A60" w:rsidDel="00DA5C99">
          <w:rPr>
            <w:rStyle w:val="Hypertextovodkaz"/>
            <w:rFonts w:ascii="Arial Narrow" w:hAnsi="Arial Narrow" w:cstheme="minorHAnsi"/>
            <w:lang w:val="cs-CZ"/>
          </w:rPr>
          <w:delText>https://knihovna.utb.cz/veda-a-vyzkum/publikovani/repozitar-publikacni-cinnosti-utb/</w:delText>
        </w:r>
        <w:r w:rsidR="00DA5C99" w:rsidDel="00DA5C99">
          <w:rPr>
            <w:rStyle w:val="Hypertextovodkaz"/>
            <w:rFonts w:ascii="Arial Narrow" w:hAnsi="Arial Narrow" w:cstheme="minorHAnsi"/>
            <w:lang w:val="cs-CZ"/>
          </w:rPr>
          <w:fldChar w:fldCharType="end"/>
        </w:r>
      </w:del>
    </w:p>
  </w:footnote>
  <w:footnote w:id="23">
    <w:p w14:paraId="27833889" w14:textId="77777777" w:rsidR="008C6736" w:rsidRPr="00DA5C99" w:rsidRDefault="008C6736" w:rsidP="008C6736">
      <w:pPr>
        <w:pStyle w:val="Poznmkapodarou1"/>
        <w:shd w:val="clear" w:color="auto" w:fill="auto"/>
        <w:tabs>
          <w:tab w:val="left" w:pos="158"/>
        </w:tabs>
        <w:spacing w:line="170" w:lineRule="exact"/>
        <w:rPr>
          <w:rFonts w:ascii="Arial Narrow" w:hAnsi="Arial Narrow" w:cstheme="minorHAnsi"/>
        </w:rPr>
      </w:pPr>
      <w:r w:rsidRPr="00650D99">
        <w:rPr>
          <w:rStyle w:val="Znakapoznpodarou"/>
          <w:rFonts w:ascii="Arial Narrow" w:hAnsi="Arial Narrow"/>
        </w:rPr>
        <w:footnoteRef/>
      </w:r>
      <w:r w:rsidRPr="00650D99">
        <w:rPr>
          <w:rFonts w:ascii="Arial Narrow" w:hAnsi="Arial Narrow" w:cstheme="minorHAnsi"/>
          <w:lang w:val="cs-CZ"/>
        </w:rPr>
        <w:t xml:space="preserve"> </w:t>
      </w:r>
      <w:r w:rsidRPr="00DA5C99">
        <w:rPr>
          <w:rFonts w:ascii="Arial Narrow" w:hAnsi="Arial Narrow" w:cstheme="minorHAnsi"/>
          <w:lang w:val="cs-CZ"/>
        </w:rPr>
        <w:t xml:space="preserve">Dostupné z: </w:t>
      </w:r>
      <w:r w:rsidR="00DA5C99" w:rsidRPr="00DA5C99">
        <w:rPr>
          <w:rFonts w:ascii="Arial Narrow" w:hAnsi="Arial Narrow"/>
          <w:rPrChange w:id="767" w:author="Jiří Vojtěšek" w:date="2024-10-28T22:00:00Z">
            <w:rPr/>
          </w:rPrChange>
        </w:rPr>
        <w:fldChar w:fldCharType="begin"/>
      </w:r>
      <w:r w:rsidR="00DA5C99" w:rsidRPr="00DA5C99">
        <w:rPr>
          <w:rFonts w:ascii="Arial Narrow" w:hAnsi="Arial Narrow"/>
          <w:rPrChange w:id="768" w:author="Jiří Vojtěšek" w:date="2024-10-28T22:00:00Z">
            <w:rPr/>
          </w:rPrChange>
        </w:rPr>
        <w:instrText xml:space="preserve"> HYPERLINK "https://ezdroje.k.utb.cz/" </w:instrText>
      </w:r>
      <w:r w:rsidR="00DA5C99" w:rsidRPr="00DA5C99">
        <w:rPr>
          <w:rFonts w:ascii="Arial Narrow" w:hAnsi="Arial Narrow"/>
          <w:rPrChange w:id="769" w:author="Jiří Vojtěšek" w:date="2024-10-28T22:00:00Z">
            <w:rPr>
              <w:rStyle w:val="Hypertextovodkaz"/>
              <w:rFonts w:cstheme="minorHAnsi"/>
              <w:lang w:val="cs-CZ"/>
            </w:rPr>
          </w:rPrChange>
        </w:rPr>
        <w:fldChar w:fldCharType="separate"/>
      </w:r>
      <w:r w:rsidRPr="00DA5C99">
        <w:rPr>
          <w:rStyle w:val="Hypertextovodkaz"/>
          <w:rFonts w:ascii="Arial Narrow" w:hAnsi="Arial Narrow" w:cstheme="minorHAnsi"/>
          <w:lang w:val="cs-CZ"/>
          <w:rPrChange w:id="770" w:author="Jiří Vojtěšek" w:date="2024-10-28T22:00:00Z">
            <w:rPr>
              <w:rStyle w:val="Hypertextovodkaz"/>
              <w:rFonts w:cstheme="minorHAnsi"/>
              <w:lang w:val="cs-CZ"/>
            </w:rPr>
          </w:rPrChange>
        </w:rPr>
        <w:t>https://ezdroje.k.utb.cz/</w:t>
      </w:r>
      <w:r w:rsidR="00DA5C99" w:rsidRPr="00DA5C99">
        <w:rPr>
          <w:rStyle w:val="Hypertextovodkaz"/>
          <w:rFonts w:ascii="Arial Narrow" w:hAnsi="Arial Narrow" w:cstheme="minorHAnsi"/>
          <w:lang w:val="cs-CZ"/>
          <w:rPrChange w:id="771" w:author="Jiří Vojtěšek" w:date="2024-10-28T22:00:00Z">
            <w:rPr>
              <w:rStyle w:val="Hypertextovodkaz"/>
              <w:rFonts w:cstheme="minorHAnsi"/>
              <w:lang w:val="cs-CZ"/>
            </w:rPr>
          </w:rPrChange>
        </w:rPr>
        <w:fldChar w:fldCharType="end"/>
      </w:r>
    </w:p>
  </w:footnote>
  <w:footnote w:id="24">
    <w:p w14:paraId="701C9D95" w14:textId="1BDABA27" w:rsidR="008C6736" w:rsidRPr="00DA5C99" w:rsidRDefault="008C6736" w:rsidP="008C6736">
      <w:pPr>
        <w:pStyle w:val="Poznmkapodarou1"/>
        <w:shd w:val="clear" w:color="auto" w:fill="auto"/>
        <w:tabs>
          <w:tab w:val="left" w:pos="173"/>
        </w:tabs>
        <w:spacing w:line="170" w:lineRule="exact"/>
        <w:rPr>
          <w:rFonts w:ascii="Arial Narrow" w:hAnsi="Arial Narrow" w:cstheme="minorHAnsi"/>
        </w:rPr>
      </w:pPr>
      <w:r w:rsidRPr="00DA5C99">
        <w:rPr>
          <w:rStyle w:val="Znakapoznpodarou"/>
          <w:rFonts w:ascii="Arial Narrow" w:hAnsi="Arial Narrow"/>
        </w:rPr>
        <w:footnoteRef/>
      </w:r>
      <w:r w:rsidRPr="00DA5C99">
        <w:rPr>
          <w:rFonts w:ascii="Arial Narrow" w:hAnsi="Arial Narrow" w:cstheme="minorHAnsi"/>
          <w:lang w:val="cs-CZ"/>
        </w:rPr>
        <w:t xml:space="preserve"> Dostupné z: </w:t>
      </w:r>
      <w:r w:rsidR="00DA5C99" w:rsidRPr="00DA5C99">
        <w:rPr>
          <w:rFonts w:ascii="Arial Narrow" w:hAnsi="Arial Narrow"/>
          <w:rPrChange w:id="774" w:author="Jiří Vojtěšek" w:date="2024-10-28T22:00:00Z">
            <w:rPr/>
          </w:rPrChange>
        </w:rPr>
        <w:fldChar w:fldCharType="begin"/>
      </w:r>
      <w:r w:rsidR="00DA5C99" w:rsidRPr="00DA5C99">
        <w:rPr>
          <w:rFonts w:ascii="Arial Narrow" w:hAnsi="Arial Narrow"/>
          <w:rPrChange w:id="775" w:author="Jiří Vojtěšek" w:date="2024-10-28T22:00:00Z">
            <w:rPr/>
          </w:rPrChange>
        </w:rPr>
        <w:instrText xml:space="preserve"> HYPERLINK "https://www.utb.cz/univerzita/uredni-deska/vnitrni-normy-a-predpisy/smernice-rektora/" </w:instrText>
      </w:r>
      <w:r w:rsidR="00DA5C99" w:rsidRPr="00DA5C99">
        <w:rPr>
          <w:rFonts w:ascii="Arial Narrow" w:hAnsi="Arial Narrow"/>
          <w:rPrChange w:id="776" w:author="Jiří Vojtěšek" w:date="2024-10-28T22:00:00Z">
            <w:rPr>
              <w:rStyle w:val="Hypertextovodkaz"/>
              <w:rFonts w:cstheme="minorHAnsi"/>
              <w:lang w:val="cs-CZ"/>
            </w:rPr>
          </w:rPrChange>
        </w:rPr>
        <w:fldChar w:fldCharType="separate"/>
      </w:r>
      <w:del w:id="777" w:author="Jiří Vojtěšek" w:date="2024-10-28T21:53:00Z">
        <w:r w:rsidRPr="00DA5C99" w:rsidDel="00DA5C99">
          <w:rPr>
            <w:rStyle w:val="Hypertextovodkaz"/>
            <w:rFonts w:ascii="Arial Narrow" w:hAnsi="Arial Narrow" w:cstheme="minorHAnsi"/>
            <w:lang w:val="cs-CZ"/>
            <w:rPrChange w:id="778" w:author="Jiří Vojtěšek" w:date="2024-10-28T22:00:00Z">
              <w:rPr>
                <w:rStyle w:val="Hypertextovodkaz"/>
                <w:rFonts w:cstheme="minorHAnsi"/>
                <w:lang w:val="cs-CZ"/>
              </w:rPr>
            </w:rPrChange>
          </w:rPr>
          <w:delText>https://www.utb.cz/univerzita/uredni-deska/vnitrni-normy-a-predpisy/smernice-rektora/</w:delText>
        </w:r>
      </w:del>
      <w:ins w:id="779" w:author="Jiří Vojtěšek" w:date="2024-10-28T21:53:00Z">
        <w:r w:rsidR="00DA5C99" w:rsidRPr="00DA5C99">
          <w:rPr>
            <w:rStyle w:val="Hypertextovodkaz"/>
            <w:rFonts w:ascii="Arial Narrow" w:hAnsi="Arial Narrow" w:cstheme="minorHAnsi"/>
            <w:lang w:val="cs-CZ"/>
            <w:rPrChange w:id="780" w:author="Jiří Vojtěšek" w:date="2024-10-28T22:00:00Z">
              <w:rPr>
                <w:rStyle w:val="Hypertextovodkaz"/>
                <w:rFonts w:cstheme="minorHAnsi"/>
                <w:lang w:val="cs-CZ"/>
              </w:rPr>
            </w:rPrChange>
          </w:rPr>
          <w:t>https://www.utb.cz/en/university/official-board/internal-rules-and-regulations/rectors-directives/</w:t>
        </w:r>
      </w:ins>
      <w:r w:rsidR="00DA5C99" w:rsidRPr="00DA5C99">
        <w:rPr>
          <w:rStyle w:val="Hypertextovodkaz"/>
          <w:rFonts w:ascii="Arial Narrow" w:hAnsi="Arial Narrow" w:cstheme="minorHAnsi"/>
          <w:lang w:val="cs-CZ"/>
          <w:rPrChange w:id="781" w:author="Jiří Vojtěšek" w:date="2024-10-28T22:00:00Z">
            <w:rPr>
              <w:rStyle w:val="Hypertextovodkaz"/>
              <w:rFonts w:cstheme="minorHAnsi"/>
              <w:lang w:val="cs-CZ"/>
            </w:rPr>
          </w:rPrChange>
        </w:rPr>
        <w:fldChar w:fldCharType="end"/>
      </w:r>
    </w:p>
  </w:footnote>
  <w:footnote w:id="25">
    <w:p w14:paraId="14D657B7" w14:textId="24018974" w:rsidR="008C6736" w:rsidRPr="00DA5C99" w:rsidRDefault="008C6736" w:rsidP="008C6736">
      <w:pPr>
        <w:pStyle w:val="Poznmkapodarou1"/>
        <w:shd w:val="clear" w:color="auto" w:fill="auto"/>
        <w:tabs>
          <w:tab w:val="left" w:pos="173"/>
        </w:tabs>
        <w:spacing w:line="170" w:lineRule="exact"/>
        <w:rPr>
          <w:rFonts w:ascii="Arial Narrow" w:hAnsi="Arial Narrow" w:cstheme="minorHAnsi"/>
          <w:rPrChange w:id="783" w:author="Jiří Vojtěšek" w:date="2024-10-28T22:00:00Z">
            <w:rPr>
              <w:rFonts w:cstheme="minorHAnsi"/>
            </w:rPr>
          </w:rPrChange>
        </w:rPr>
      </w:pPr>
      <w:r w:rsidRPr="00DA5C99">
        <w:rPr>
          <w:rStyle w:val="Znakapoznpodarou"/>
          <w:rFonts w:ascii="Arial Narrow" w:hAnsi="Arial Narrow"/>
        </w:rPr>
        <w:footnoteRef/>
      </w:r>
      <w:r w:rsidRPr="00DA5C99">
        <w:rPr>
          <w:rFonts w:ascii="Arial Narrow" w:hAnsi="Arial Narrow" w:cstheme="minorHAnsi"/>
          <w:lang w:val="cs-CZ"/>
        </w:rPr>
        <w:t xml:space="preserve"> Dostupné z: </w:t>
      </w:r>
      <w:ins w:id="784" w:author="Jiří Vojtěšek" w:date="2024-10-28T22:00:00Z">
        <w:r w:rsidR="00DA5C99">
          <w:rPr>
            <w:rFonts w:ascii="Arial Narrow" w:hAnsi="Arial Narrow" w:cstheme="minorHAnsi"/>
            <w:lang w:val="cs-CZ"/>
          </w:rPr>
          <w:fldChar w:fldCharType="begin"/>
        </w:r>
        <w:r w:rsidR="00DA5C99">
          <w:rPr>
            <w:rFonts w:ascii="Arial Narrow" w:hAnsi="Arial Narrow" w:cstheme="minorHAnsi"/>
            <w:lang w:val="cs-CZ"/>
          </w:rPr>
          <w:instrText xml:space="preserve"> HYPERLINK "</w:instrText>
        </w:r>
        <w:r w:rsidR="00DA5C99" w:rsidRPr="00DA5C99">
          <w:rPr>
            <w:rFonts w:ascii="Arial Narrow" w:hAnsi="Arial Narrow" w:cstheme="minorHAnsi"/>
            <w:lang w:val="cs-CZ"/>
          </w:rPr>
          <w:instrText>https://counselling.utb.cz/</w:instrText>
        </w:r>
        <w:r w:rsidR="00DA5C99">
          <w:rPr>
            <w:rFonts w:ascii="Arial Narrow" w:hAnsi="Arial Narrow" w:cstheme="minorHAnsi"/>
            <w:lang w:val="cs-CZ"/>
          </w:rPr>
          <w:instrText xml:space="preserve">" </w:instrText>
        </w:r>
        <w:r w:rsidR="00DA5C99">
          <w:rPr>
            <w:rFonts w:ascii="Arial Narrow" w:hAnsi="Arial Narrow" w:cstheme="minorHAnsi"/>
            <w:lang w:val="cs-CZ"/>
          </w:rPr>
          <w:fldChar w:fldCharType="separate"/>
        </w:r>
        <w:r w:rsidR="00DA5C99" w:rsidRPr="00BD74D2">
          <w:rPr>
            <w:rStyle w:val="Hypertextovodkaz"/>
            <w:rFonts w:ascii="Arial Narrow" w:hAnsi="Arial Narrow" w:cstheme="minorHAnsi"/>
            <w:lang w:val="cs-CZ"/>
          </w:rPr>
          <w:t>https://counselling.utb.cz/</w:t>
        </w:r>
        <w:r w:rsidR="00DA5C99">
          <w:rPr>
            <w:rFonts w:ascii="Arial Narrow" w:hAnsi="Arial Narrow" w:cstheme="minorHAnsi"/>
            <w:lang w:val="cs-CZ"/>
          </w:rPr>
          <w:fldChar w:fldCharType="end"/>
        </w:r>
        <w:r w:rsidR="00DA5C99">
          <w:rPr>
            <w:rFonts w:ascii="Arial Narrow" w:hAnsi="Arial Narrow" w:cstheme="minorHAnsi"/>
            <w:lang w:val="cs-CZ"/>
          </w:rPr>
          <w:t xml:space="preserve"> </w:t>
        </w:r>
      </w:ins>
      <w:del w:id="785" w:author="Jiří Vojtěšek" w:date="2024-10-28T22:00:00Z">
        <w:r w:rsidR="00DA5C99" w:rsidRPr="00DA5C99" w:rsidDel="00DA5C99">
          <w:rPr>
            <w:rFonts w:ascii="Arial Narrow" w:hAnsi="Arial Narrow"/>
            <w:rPrChange w:id="786" w:author="Jiří Vojtěšek" w:date="2024-10-28T22:00:00Z">
              <w:rPr/>
            </w:rPrChange>
          </w:rPr>
          <w:fldChar w:fldCharType="begin"/>
        </w:r>
        <w:r w:rsidR="00DA5C99" w:rsidRPr="00DA5C99" w:rsidDel="00DA5C99">
          <w:rPr>
            <w:rFonts w:ascii="Arial Narrow" w:hAnsi="Arial Narrow"/>
            <w:rPrChange w:id="787" w:author="Jiří Vojtěšek" w:date="2024-10-28T22:00:00Z">
              <w:rPr/>
            </w:rPrChange>
          </w:rPr>
          <w:delInstrText xml:space="preserve"> HYPERLINK "https://poradenstvi.utb.cz/" </w:delInstrText>
        </w:r>
        <w:r w:rsidR="00DA5C99" w:rsidRPr="00DA5C99" w:rsidDel="00DA5C99">
          <w:rPr>
            <w:rFonts w:ascii="Arial Narrow" w:hAnsi="Arial Narrow"/>
            <w:rPrChange w:id="788" w:author="Jiří Vojtěšek" w:date="2024-10-28T22:00:00Z">
              <w:rPr>
                <w:rStyle w:val="Hypertextovodkaz"/>
                <w:rFonts w:cstheme="minorHAnsi"/>
                <w:lang w:val="cs-CZ"/>
              </w:rPr>
            </w:rPrChange>
          </w:rPr>
          <w:fldChar w:fldCharType="separate"/>
        </w:r>
        <w:r w:rsidRPr="00DA5C99" w:rsidDel="00DA5C99">
          <w:rPr>
            <w:rStyle w:val="Hypertextovodkaz"/>
            <w:rFonts w:ascii="Arial Narrow" w:hAnsi="Arial Narrow" w:cstheme="minorHAnsi"/>
            <w:lang w:val="cs-CZ"/>
            <w:rPrChange w:id="789" w:author="Jiří Vojtěšek" w:date="2024-10-28T22:00:00Z">
              <w:rPr>
                <w:rStyle w:val="Hypertextovodkaz"/>
                <w:rFonts w:cstheme="minorHAnsi"/>
                <w:lang w:val="cs-CZ"/>
              </w:rPr>
            </w:rPrChange>
          </w:rPr>
          <w:delText>https://poradenstvi.utb.cz/</w:delText>
        </w:r>
        <w:r w:rsidR="00DA5C99" w:rsidRPr="00DA5C99" w:rsidDel="00DA5C99">
          <w:rPr>
            <w:rStyle w:val="Hypertextovodkaz"/>
            <w:rFonts w:ascii="Arial Narrow" w:hAnsi="Arial Narrow" w:cstheme="minorHAnsi"/>
            <w:lang w:val="cs-CZ"/>
            <w:rPrChange w:id="790" w:author="Jiří Vojtěšek" w:date="2024-10-28T22:00:00Z">
              <w:rPr>
                <w:rStyle w:val="Hypertextovodkaz"/>
                <w:rFonts w:cstheme="minorHAnsi"/>
                <w:lang w:val="cs-CZ"/>
              </w:rPr>
            </w:rPrChange>
          </w:rPr>
          <w:fldChar w:fldCharType="end"/>
        </w:r>
      </w:del>
    </w:p>
  </w:footnote>
  <w:footnote w:id="26">
    <w:p w14:paraId="7DEFC13F" w14:textId="63A6B084" w:rsidR="008C6736" w:rsidRPr="00DA5C99" w:rsidRDefault="008C6736" w:rsidP="008C6736">
      <w:pPr>
        <w:pStyle w:val="Textpoznpodarou"/>
        <w:rPr>
          <w:rFonts w:ascii="Arial Narrow" w:hAnsi="Arial Narrow"/>
          <w:sz w:val="17"/>
          <w:szCs w:val="17"/>
        </w:rPr>
      </w:pPr>
      <w:r w:rsidRPr="00DA5C99">
        <w:rPr>
          <w:rStyle w:val="Znakapoznpodarou"/>
          <w:rFonts w:ascii="Arial Narrow" w:hAnsi="Arial Narrow"/>
          <w:sz w:val="17"/>
          <w:szCs w:val="17"/>
        </w:rPr>
        <w:footnoteRef/>
      </w:r>
      <w:r w:rsidRPr="00DA5C99">
        <w:rPr>
          <w:rFonts w:ascii="Arial Narrow" w:hAnsi="Arial Narrow"/>
          <w:sz w:val="17"/>
          <w:szCs w:val="17"/>
        </w:rPr>
        <w:t xml:space="preserve"> Dostupné z: </w:t>
      </w:r>
      <w:r w:rsidR="00DA5C99" w:rsidRPr="00DA5C99">
        <w:rPr>
          <w:rFonts w:ascii="Arial Narrow" w:hAnsi="Arial Narrow"/>
          <w:sz w:val="17"/>
          <w:szCs w:val="17"/>
          <w:rPrChange w:id="793" w:author="Jiří Vojtěšek" w:date="2024-10-28T22:00:00Z">
            <w:rPr/>
          </w:rPrChange>
        </w:rPr>
        <w:fldChar w:fldCharType="begin"/>
      </w:r>
      <w:r w:rsidR="00DA5C99" w:rsidRPr="00DA5C99">
        <w:rPr>
          <w:rFonts w:ascii="Arial Narrow" w:hAnsi="Arial Narrow"/>
          <w:sz w:val="17"/>
          <w:szCs w:val="17"/>
          <w:rPrChange w:id="794" w:author="Jiří Vojtěšek" w:date="2024-10-28T22:00:00Z">
            <w:rPr/>
          </w:rPrChange>
        </w:rPr>
        <w:instrText xml:space="preserve"> HYPERLINK "https://www.utb.cz/univerzita/uredni-deska/vnitrni-normy-a-predpisy/vnitrni-predpisy/" </w:instrText>
      </w:r>
      <w:r w:rsidR="00DA5C99" w:rsidRPr="00DA5C99">
        <w:rPr>
          <w:rPrChange w:id="795" w:author="Jiří Vojtěšek" w:date="2024-10-28T22:00:00Z">
            <w:rPr>
              <w:rStyle w:val="Hypertextovodkaz"/>
              <w:rFonts w:ascii="Arial Narrow" w:hAnsi="Arial Narrow"/>
              <w:sz w:val="17"/>
              <w:szCs w:val="17"/>
            </w:rPr>
          </w:rPrChange>
        </w:rPr>
        <w:fldChar w:fldCharType="separate"/>
      </w:r>
      <w:del w:id="796" w:author="Jiří Vojtěšek" w:date="2024-10-28T21:54:00Z">
        <w:r w:rsidRPr="00DA5C99" w:rsidDel="00DA5C99">
          <w:rPr>
            <w:rStyle w:val="Hypertextovodkaz"/>
            <w:rFonts w:ascii="Arial Narrow" w:hAnsi="Arial Narrow"/>
            <w:sz w:val="17"/>
            <w:szCs w:val="17"/>
          </w:rPr>
          <w:delText>https://www.utb.cz/univerzita/uredni-deska/vnitrni-normy-a-predpisy/vnitrni-predpisy/</w:delText>
        </w:r>
      </w:del>
      <w:ins w:id="797" w:author="Jiří Vojtěšek" w:date="2024-10-28T21:54:00Z">
        <w:r w:rsidR="00DA5C99" w:rsidRPr="00DA5C99">
          <w:rPr>
            <w:rStyle w:val="Hypertextovodkaz"/>
            <w:rFonts w:ascii="Arial Narrow" w:hAnsi="Arial Narrow"/>
            <w:sz w:val="17"/>
            <w:szCs w:val="17"/>
          </w:rPr>
          <w:t>https://www.utb.cz/en/university/official-board/internal-rules-and-regulations/rules-and-regulations/</w:t>
        </w:r>
      </w:ins>
      <w:r w:rsidR="00DA5C99" w:rsidRPr="00DA5C99">
        <w:rPr>
          <w:rStyle w:val="Hypertextovodkaz"/>
          <w:rFonts w:ascii="Arial Narrow" w:hAnsi="Arial Narrow"/>
          <w:sz w:val="17"/>
          <w:szCs w:val="17"/>
          <w:rPrChange w:id="798" w:author="Jiří Vojtěšek" w:date="2024-10-28T22:00:00Z">
            <w:rPr>
              <w:rStyle w:val="Hypertextovodkaz"/>
              <w:rFonts w:ascii="Arial Narrow" w:hAnsi="Arial Narrow"/>
              <w:sz w:val="17"/>
              <w:szCs w:val="17"/>
            </w:rPr>
          </w:rPrChange>
        </w:rPr>
        <w:fldChar w:fldCharType="end"/>
      </w:r>
    </w:p>
  </w:footnote>
  <w:footnote w:id="27">
    <w:p w14:paraId="71D58FCF" w14:textId="1D6D8185" w:rsidR="008C6736" w:rsidRPr="00DD2688" w:rsidRDefault="008C6736" w:rsidP="008C6736">
      <w:pPr>
        <w:pStyle w:val="Textpoznpodarou"/>
        <w:rPr>
          <w:rFonts w:asciiTheme="minorHAnsi" w:hAnsiTheme="minorHAnsi"/>
          <w:sz w:val="17"/>
          <w:szCs w:val="17"/>
        </w:rPr>
      </w:pPr>
      <w:r w:rsidRPr="00650D99">
        <w:rPr>
          <w:rStyle w:val="Znakapoznpodarou"/>
          <w:rFonts w:ascii="Arial Narrow" w:hAnsi="Arial Narrow"/>
          <w:sz w:val="17"/>
          <w:szCs w:val="17"/>
        </w:rPr>
        <w:footnoteRef/>
      </w:r>
      <w:r w:rsidRPr="00650D99">
        <w:rPr>
          <w:rFonts w:ascii="Arial Narrow" w:hAnsi="Arial Narrow"/>
          <w:sz w:val="17"/>
          <w:szCs w:val="17"/>
        </w:rPr>
        <w:t xml:space="preserve"> Dostupné z: </w:t>
      </w:r>
      <w:r w:rsidR="00DA5C99">
        <w:fldChar w:fldCharType="begin"/>
      </w:r>
      <w:r w:rsidR="00DA5C99">
        <w:instrText xml:space="preserve"> HYPERLINK "https://www.utb.cz/univerzita/uredni-deska/vnitrni-normy-a-predpisy/smernice-rektora/" </w:instrText>
      </w:r>
      <w:r w:rsidR="00DA5C99">
        <w:fldChar w:fldCharType="separate"/>
      </w:r>
      <w:del w:id="800" w:author="Jiří Vojtěšek" w:date="2024-10-28T21:53:00Z">
        <w:r w:rsidRPr="00650D99" w:rsidDel="00DA5C99">
          <w:rPr>
            <w:rStyle w:val="Hypertextovodkaz"/>
            <w:rFonts w:ascii="Arial Narrow" w:hAnsi="Arial Narrow"/>
            <w:sz w:val="17"/>
            <w:szCs w:val="17"/>
          </w:rPr>
          <w:delText>https://www.utb.cz/univerzita/uredni-deska/vnitrni-normy-a-predpisy/smernice-rektora/</w:delText>
        </w:r>
      </w:del>
      <w:ins w:id="801" w:author="Jiří Vojtěšek" w:date="2024-10-28T21:53:00Z">
        <w:r w:rsidR="00DA5C99">
          <w:rPr>
            <w:rStyle w:val="Hypertextovodkaz"/>
            <w:rFonts w:ascii="Arial Narrow" w:hAnsi="Arial Narrow"/>
            <w:sz w:val="17"/>
            <w:szCs w:val="17"/>
          </w:rPr>
          <w:t>https://www.utb.cz/en/university/official-board/internal-rules-and-regulations/rectors-directives/</w:t>
        </w:r>
      </w:ins>
      <w:r w:rsidR="00DA5C99">
        <w:rPr>
          <w:rStyle w:val="Hypertextovodkaz"/>
          <w:rFonts w:ascii="Arial Narrow" w:hAnsi="Arial Narrow"/>
          <w:sz w:val="17"/>
          <w:szCs w:val="17"/>
        </w:rPr>
        <w:fldChar w:fldCharType="end"/>
      </w:r>
    </w:p>
  </w:footnote>
  <w:footnote w:id="28">
    <w:p w14:paraId="28FAF734" w14:textId="1A9E761D" w:rsidR="008C6736" w:rsidRPr="00650D99" w:rsidRDefault="008C6736" w:rsidP="008C6736">
      <w:pPr>
        <w:pStyle w:val="Textpoznpodarou"/>
        <w:rPr>
          <w:rFonts w:ascii="Arial Narrow" w:hAnsi="Arial Narrow" w:cs="Times New Roman"/>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 </w:t>
      </w:r>
      <w:ins w:id="806" w:author="Jiří Vojtěšek" w:date="2024-10-28T22:01:00Z">
        <w:r w:rsidR="00DA5C99">
          <w:rPr>
            <w:rFonts w:ascii="Arial Narrow" w:hAnsi="Arial Narrow" w:cs="Times New Roman"/>
            <w:sz w:val="17"/>
            <w:szCs w:val="17"/>
          </w:rPr>
          <w:fldChar w:fldCharType="begin"/>
        </w:r>
        <w:r w:rsidR="00DA5C99">
          <w:rPr>
            <w:rFonts w:ascii="Arial Narrow" w:hAnsi="Arial Narrow" w:cs="Times New Roman"/>
            <w:sz w:val="17"/>
            <w:szCs w:val="17"/>
          </w:rPr>
          <w:instrText xml:space="preserve"> HYPERLINK "</w:instrText>
        </w:r>
        <w:r w:rsidR="00DA5C99" w:rsidRPr="00DA5C99">
          <w:rPr>
            <w:rFonts w:ascii="Arial Narrow" w:hAnsi="Arial Narrow" w:cs="Times New Roman"/>
            <w:sz w:val="17"/>
            <w:szCs w:val="17"/>
          </w:rPr>
          <w:instrText>https://www.utb.cz/en/university/official-board/strategic-documents/strategic-plan/</w:instrText>
        </w:r>
        <w:r w:rsidR="00DA5C99">
          <w:rPr>
            <w:rFonts w:ascii="Arial Narrow" w:hAnsi="Arial Narrow" w:cs="Times New Roman"/>
            <w:sz w:val="17"/>
            <w:szCs w:val="17"/>
          </w:rPr>
          <w:instrText xml:space="preserve">" </w:instrText>
        </w:r>
        <w:r w:rsidR="00DA5C99">
          <w:rPr>
            <w:rFonts w:ascii="Arial Narrow" w:hAnsi="Arial Narrow" w:cs="Times New Roman"/>
            <w:sz w:val="17"/>
            <w:szCs w:val="17"/>
          </w:rPr>
          <w:fldChar w:fldCharType="separate"/>
        </w:r>
        <w:r w:rsidR="00DA5C99" w:rsidRPr="00BD74D2">
          <w:rPr>
            <w:rStyle w:val="Hypertextovodkaz"/>
            <w:rFonts w:ascii="Arial Narrow" w:hAnsi="Arial Narrow" w:cs="Times New Roman"/>
            <w:sz w:val="17"/>
            <w:szCs w:val="17"/>
          </w:rPr>
          <w:t>https://www.utb.cz/en/university/official-board/strategic-documents/strategic-plan/</w:t>
        </w:r>
        <w:r w:rsidR="00DA5C99">
          <w:rPr>
            <w:rFonts w:ascii="Arial Narrow" w:hAnsi="Arial Narrow" w:cs="Times New Roman"/>
            <w:sz w:val="17"/>
            <w:szCs w:val="17"/>
          </w:rPr>
          <w:fldChar w:fldCharType="end"/>
        </w:r>
        <w:r w:rsidR="00DA5C99">
          <w:rPr>
            <w:rFonts w:ascii="Arial Narrow" w:hAnsi="Arial Narrow" w:cs="Times New Roman"/>
            <w:sz w:val="17"/>
            <w:szCs w:val="17"/>
          </w:rPr>
          <w:t xml:space="preserve"> </w:t>
        </w:r>
      </w:ins>
      <w:del w:id="807" w:author="Jiří Vojtěšek" w:date="2024-10-28T22:01:00Z">
        <w:r w:rsidR="00DA5C99" w:rsidDel="00DA5C99">
          <w:fldChar w:fldCharType="begin"/>
        </w:r>
        <w:r w:rsidR="00DA5C99" w:rsidDel="00DA5C99">
          <w:delInstrText xml:space="preserve"> HYPERLINK "https://www.utb.cz/univerzita/uredni-deska/ruzne/strategicky-zamer/%20" </w:delInstrText>
        </w:r>
        <w:r w:rsidR="00DA5C99" w:rsidDel="00DA5C99">
          <w:fldChar w:fldCharType="separate"/>
        </w:r>
        <w:r w:rsidRPr="00650D99" w:rsidDel="00DA5C99">
          <w:rPr>
            <w:rStyle w:val="Hypertextovodkaz"/>
            <w:rFonts w:ascii="Arial Narrow" w:hAnsi="Arial Narrow"/>
            <w:sz w:val="17"/>
            <w:szCs w:val="17"/>
          </w:rPr>
          <w:delText xml:space="preserve">https://www.utb.cz/univerzita/uredni-deska/ruzne/strategicky-zamer/ </w:delText>
        </w:r>
        <w:r w:rsidR="00DA5C99" w:rsidDel="00DA5C99">
          <w:rPr>
            <w:rStyle w:val="Hypertextovodkaz"/>
            <w:rFonts w:ascii="Arial Narrow" w:hAnsi="Arial Narrow"/>
            <w:sz w:val="17"/>
            <w:szCs w:val="17"/>
          </w:rPr>
          <w:fldChar w:fldCharType="end"/>
        </w:r>
        <w:r w:rsidRPr="00650D99" w:rsidDel="00DA5C99">
          <w:rPr>
            <w:rFonts w:ascii="Arial Narrow" w:hAnsi="Arial Narrow" w:cs="Times New Roman"/>
            <w:sz w:val="17"/>
            <w:szCs w:val="17"/>
          </w:rPr>
          <w:delText xml:space="preserve"> </w:delText>
        </w:r>
      </w:del>
    </w:p>
  </w:footnote>
  <w:footnote w:id="29">
    <w:p w14:paraId="3EEA5B3C" w14:textId="77777777" w:rsidR="008C6736" w:rsidRPr="00650D99" w:rsidRDefault="008C6736" w:rsidP="008C6736">
      <w:pPr>
        <w:pStyle w:val="Textpoznpodarou"/>
        <w:rPr>
          <w:rFonts w:ascii="Arial Narrow" w:hAnsi="Arial Narrow" w:cs="Times New Roman"/>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w:t>
      </w:r>
      <w:hyperlink w:history="1"/>
      <w:r w:rsidRPr="00650D99">
        <w:rPr>
          <w:rFonts w:ascii="Arial Narrow" w:hAnsi="Arial Narrow" w:cs="Times New Roman"/>
          <w:sz w:val="17"/>
          <w:szCs w:val="17"/>
        </w:rPr>
        <w:t xml:space="preserve"> </w:t>
      </w:r>
      <w:hyperlink r:id="rId6" w:history="1">
        <w:r w:rsidRPr="00650D99">
          <w:rPr>
            <w:rStyle w:val="Hypertextovodkaz"/>
            <w:rFonts w:ascii="Arial Narrow" w:hAnsi="Arial Narrow"/>
            <w:sz w:val="17"/>
            <w:szCs w:val="17"/>
          </w:rPr>
          <w:t>https://fai.utb.cz/o-fakulte/uredni-deska/strategicky-zamer-fakulty/</w:t>
        </w:r>
      </w:hyperlink>
    </w:p>
  </w:footnote>
  <w:footnote w:id="30">
    <w:p w14:paraId="3FBAE25E" w14:textId="792454E5" w:rsidR="008C6736" w:rsidRPr="00047923" w:rsidRDefault="008C6736" w:rsidP="008C6736">
      <w:pPr>
        <w:pStyle w:val="Textpoznpodarou"/>
        <w:rPr>
          <w:rFonts w:asciiTheme="minorHAnsi" w:hAnsiTheme="minorHAnsi" w:cstheme="minorHAnsi"/>
          <w:sz w:val="17"/>
          <w:szCs w:val="17"/>
        </w:rPr>
      </w:pPr>
      <w:r w:rsidRPr="00650D99">
        <w:rPr>
          <w:rStyle w:val="Znakapoznpodarou"/>
          <w:rFonts w:ascii="Arial Narrow" w:hAnsi="Arial Narrow"/>
          <w:sz w:val="17"/>
          <w:szCs w:val="17"/>
        </w:rPr>
        <w:footnoteRef/>
      </w:r>
      <w:r w:rsidRPr="00650D99">
        <w:rPr>
          <w:rFonts w:ascii="Arial Narrow" w:hAnsi="Arial Narrow" w:cs="Times New Roman"/>
          <w:sz w:val="17"/>
          <w:szCs w:val="17"/>
        </w:rPr>
        <w:t xml:space="preserve"> Dostupné z:</w:t>
      </w:r>
      <w:hyperlink w:history="1"/>
      <w:r w:rsidRPr="00650D99">
        <w:rPr>
          <w:rFonts w:ascii="Arial Narrow" w:hAnsi="Arial Narrow" w:cs="Times New Roman"/>
          <w:sz w:val="17"/>
          <w:szCs w:val="17"/>
        </w:rPr>
        <w:t xml:space="preserve"> </w:t>
      </w:r>
      <w:r w:rsidR="00DA5C99">
        <w:fldChar w:fldCharType="begin"/>
      </w:r>
      <w:r w:rsidR="00DA5C99">
        <w:instrText xml:space="preserve"> HYPERLINK "https://fai.utb.cz/o-fakulte/uredni-deska/vnitrni-predpisy-fai/" </w:instrText>
      </w:r>
      <w:r w:rsidR="00DA5C99">
        <w:fldChar w:fldCharType="separate"/>
      </w:r>
      <w:del w:id="810" w:author="Jiří Vojtěšek" w:date="2024-10-28T21:56:00Z">
        <w:r w:rsidRPr="00650D99" w:rsidDel="00DA5C99">
          <w:rPr>
            <w:rStyle w:val="Hypertextovodkaz"/>
            <w:rFonts w:ascii="Arial Narrow" w:hAnsi="Arial Narrow"/>
            <w:sz w:val="17"/>
            <w:szCs w:val="17"/>
          </w:rPr>
          <w:delText>https://fai.utb.cz/o-fakulte/uredni-deska/vnitrni-predpisy-fai/</w:delText>
        </w:r>
      </w:del>
      <w:ins w:id="811" w:author="Jiří Vojtěšek" w:date="2024-10-28T21:56:00Z">
        <w:r w:rsidR="00DA5C99">
          <w:rPr>
            <w:rStyle w:val="Hypertextovodkaz"/>
            <w:rFonts w:ascii="Arial Narrow" w:hAnsi="Arial Narrow"/>
            <w:sz w:val="17"/>
            <w:szCs w:val="17"/>
          </w:rPr>
          <w:t>https://fai.utb.cz/en/faculty/official-board/internal-regulations/deans-directives/</w:t>
        </w:r>
      </w:ins>
      <w:r w:rsidR="00DA5C99">
        <w:rPr>
          <w:rStyle w:val="Hypertextovodkaz"/>
          <w:rFonts w:ascii="Arial Narrow" w:hAnsi="Arial Narrow"/>
          <w:sz w:val="17"/>
          <w:szCs w:val="17"/>
        </w:rPr>
        <w:fldChar w:fldCharType="end"/>
      </w:r>
    </w:p>
  </w:footnote>
  <w:footnote w:id="31">
    <w:p w14:paraId="7F8AF441" w14:textId="77777777"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7" w:history="1">
        <w:r w:rsidRPr="00650D99">
          <w:rPr>
            <w:rStyle w:val="Hypertextovodkaz"/>
            <w:rFonts w:ascii="Arial Narrow" w:hAnsi="Arial Narrow" w:cstheme="minorHAnsi"/>
            <w:sz w:val="17"/>
            <w:szCs w:val="17"/>
          </w:rPr>
          <w:t>https://www.isvavai.cz/cep</w:t>
        </w:r>
      </w:hyperlink>
    </w:p>
  </w:footnote>
  <w:footnote w:id="32">
    <w:p w14:paraId="10C96617" w14:textId="77777777"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8" w:history="1">
        <w:r w:rsidRPr="00650D99">
          <w:rPr>
            <w:rStyle w:val="Hypertextovodkaz"/>
            <w:rFonts w:ascii="Arial Narrow" w:hAnsi="Arial Narrow" w:cstheme="minorHAnsi"/>
            <w:sz w:val="17"/>
            <w:szCs w:val="17"/>
          </w:rPr>
          <w:t>https://fai.utb.cz/o-fakulte/uredni-deska/vyrocni-zpravy-fai/</w:t>
        </w:r>
      </w:hyperlink>
    </w:p>
  </w:footnote>
  <w:footnote w:id="33">
    <w:p w14:paraId="195E393B" w14:textId="77777777" w:rsidR="008C6736" w:rsidRPr="00A44D37" w:rsidRDefault="008C6736" w:rsidP="008C6736">
      <w:pPr>
        <w:pStyle w:val="Textpoznpodarou"/>
        <w:rPr>
          <w:rFonts w:asciiTheme="minorHAnsi" w:hAnsiTheme="minorHAnsi" w:cstheme="minorHAnsi"/>
          <w:sz w:val="17"/>
          <w:szCs w:val="17"/>
        </w:rPr>
      </w:pPr>
      <w:r w:rsidRPr="00650D99">
        <w:rPr>
          <w:rStyle w:val="Znakapoznpodarou"/>
          <w:rFonts w:ascii="Arial Narrow" w:hAnsi="Arial Narrow" w:cstheme="minorHAnsi"/>
          <w:sz w:val="17"/>
          <w:szCs w:val="17"/>
        </w:rPr>
        <w:footnoteRef/>
      </w:r>
      <w:r w:rsidRPr="00650D99">
        <w:rPr>
          <w:rFonts w:ascii="Arial Narrow" w:hAnsi="Arial Narrow" w:cstheme="minorHAnsi"/>
          <w:sz w:val="17"/>
          <w:szCs w:val="17"/>
        </w:rPr>
        <w:t xml:space="preserve"> Dostupné z: </w:t>
      </w:r>
      <w:hyperlink r:id="rId9" w:history="1">
        <w:r w:rsidRPr="00650D99">
          <w:rPr>
            <w:rStyle w:val="Hypertextovodkaz"/>
            <w:rFonts w:ascii="Arial Narrow" w:hAnsi="Arial Narrow" w:cstheme="minorHAnsi"/>
            <w:sz w:val="17"/>
            <w:szCs w:val="17"/>
          </w:rPr>
          <w:t>https://www.utb.cz/univerzita/uredni-deska/ruzne/vyrocni-zpravy/</w:t>
        </w:r>
      </w:hyperlink>
      <w:r w:rsidRPr="00047923">
        <w:rPr>
          <w:rFonts w:asciiTheme="minorHAnsi" w:hAnsiTheme="minorHAnsi" w:cstheme="minorHAnsi"/>
          <w:sz w:val="17"/>
          <w:szCs w:val="17"/>
        </w:rPr>
        <w:t xml:space="preserve"> </w:t>
      </w:r>
    </w:p>
  </w:footnote>
  <w:footnote w:id="34">
    <w:p w14:paraId="4EC63ABD" w14:textId="1A38D3C2"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w:history="1"/>
      <w:r w:rsidRPr="00650D99">
        <w:rPr>
          <w:rFonts w:ascii="Arial Narrow" w:hAnsi="Arial Narrow"/>
        </w:rPr>
        <w:t xml:space="preserve"> </w:t>
      </w:r>
      <w:r w:rsidR="00DA5C99">
        <w:fldChar w:fldCharType="begin"/>
      </w:r>
      <w:r w:rsidR="00DA5C99">
        <w:instrText xml:space="preserve"> HYPERLINK "https://fai.utb.cz/o-fakulte/uredni-deska/vnitrni-predpisy-fai/" </w:instrText>
      </w:r>
      <w:r w:rsidR="00DA5C99">
        <w:fldChar w:fldCharType="separate"/>
      </w:r>
      <w:del w:id="830" w:author="Jiří Vojtěšek" w:date="2024-10-28T21:56:00Z">
        <w:r w:rsidRPr="00650D99" w:rsidDel="00DA5C99">
          <w:rPr>
            <w:rStyle w:val="Hypertextovodkaz"/>
            <w:rFonts w:ascii="Arial Narrow" w:hAnsi="Arial Narrow" w:cstheme="minorHAnsi"/>
            <w:sz w:val="17"/>
            <w:szCs w:val="17"/>
          </w:rPr>
          <w:delText>https://fai.utb.cz/o-fakulte/uredni-deska/vnitrni-predpisy-fai/</w:delText>
        </w:r>
      </w:del>
      <w:ins w:id="831" w:author="Jiří Vojtěšek" w:date="2024-10-28T21:56:00Z">
        <w:r w:rsidR="00DA5C99">
          <w:rPr>
            <w:rStyle w:val="Hypertextovodkaz"/>
            <w:rFonts w:ascii="Arial Narrow" w:hAnsi="Arial Narrow" w:cstheme="minorHAnsi"/>
            <w:sz w:val="17"/>
            <w:szCs w:val="17"/>
          </w:rPr>
          <w:t>https://fai.utb.cz/en/faculty/official-board/internal-regulations/deans-directives/</w:t>
        </w:r>
      </w:ins>
      <w:r w:rsidR="00DA5C99">
        <w:rPr>
          <w:rStyle w:val="Hypertextovodkaz"/>
          <w:rFonts w:ascii="Arial Narrow" w:hAnsi="Arial Narrow" w:cstheme="minorHAnsi"/>
          <w:sz w:val="17"/>
          <w:szCs w:val="17"/>
        </w:rPr>
        <w:fldChar w:fldCharType="end"/>
      </w:r>
    </w:p>
    <w:p w14:paraId="25C8483E" w14:textId="77777777" w:rsidR="008C6736" w:rsidRDefault="008C6736" w:rsidP="008C6736">
      <w:pPr>
        <w:pStyle w:val="Textpoznpodarou"/>
      </w:pPr>
    </w:p>
  </w:footnote>
  <w:footnote w:id="35">
    <w:p w14:paraId="0F88355D" w14:textId="2556C5ED" w:rsidR="008C6736" w:rsidRPr="00866841" w:rsidRDefault="008C6736" w:rsidP="008C6736">
      <w:pPr>
        <w:pStyle w:val="Textpoznpodarou"/>
        <w:rPr>
          <w:rFonts w:asciiTheme="minorHAnsi" w:hAnsiTheme="minorHAnsi" w:cstheme="minorHAnsi"/>
          <w:sz w:val="17"/>
          <w:szCs w:val="17"/>
        </w:rPr>
      </w:pPr>
      <w:r w:rsidRPr="00731FA5">
        <w:rPr>
          <w:rStyle w:val="Znakapoznpodarou"/>
        </w:rPr>
        <w:footnoteRef/>
      </w:r>
      <w:r w:rsidRPr="00866841">
        <w:rPr>
          <w:rFonts w:asciiTheme="minorHAnsi" w:hAnsiTheme="minorHAnsi" w:cstheme="minorHAnsi"/>
          <w:sz w:val="17"/>
          <w:szCs w:val="17"/>
        </w:rPr>
        <w:t xml:space="preserve"> Dostupné z </w:t>
      </w:r>
      <w:hyperlink w:history="1"/>
      <w:r w:rsidRPr="006D480E">
        <w:t xml:space="preserve"> </w:t>
      </w:r>
      <w:r w:rsidR="00DA5C99">
        <w:fldChar w:fldCharType="begin"/>
      </w:r>
      <w:r w:rsidR="00DA5C99">
        <w:instrText xml:space="preserve"> HYPERLINK "https://fai.utb.cz/o-fakulte/uredni-deska/vnitrni-predpisy-fai/" </w:instrText>
      </w:r>
      <w:r w:rsidR="00DA5C99">
        <w:fldChar w:fldCharType="separate"/>
      </w:r>
      <w:del w:id="1015" w:author="Jiří Vojtěšek" w:date="2024-10-28T21:56:00Z">
        <w:r w:rsidRPr="006D480E" w:rsidDel="00DA5C99">
          <w:rPr>
            <w:rStyle w:val="Hypertextovodkaz"/>
            <w:rFonts w:asciiTheme="minorHAnsi" w:hAnsiTheme="minorHAnsi" w:cstheme="minorHAnsi"/>
            <w:sz w:val="17"/>
            <w:szCs w:val="17"/>
          </w:rPr>
          <w:delText>https://fai.utb.cz/o-fakulte/uredni-deska/vnitrni-predpisy-fai/</w:delText>
        </w:r>
      </w:del>
      <w:ins w:id="1016" w:author="Jiří Vojtěšek" w:date="2024-10-28T21:56:00Z">
        <w:r w:rsidR="00DA5C99">
          <w:rPr>
            <w:rStyle w:val="Hypertextovodkaz"/>
            <w:rFonts w:asciiTheme="minorHAnsi" w:hAnsiTheme="minorHAnsi" w:cstheme="minorHAnsi"/>
            <w:sz w:val="17"/>
            <w:szCs w:val="17"/>
          </w:rPr>
          <w:t>https://fai.utb.cz/en/faculty/official-board/internal-regulations/deans-directives/</w:t>
        </w:r>
      </w:ins>
      <w:r w:rsidR="00DA5C99">
        <w:rPr>
          <w:rStyle w:val="Hypertextovodkaz"/>
          <w:rFonts w:asciiTheme="minorHAnsi" w:hAnsiTheme="minorHAnsi" w:cstheme="minorHAnsi"/>
          <w:sz w:val="17"/>
          <w:szCs w:val="17"/>
        </w:rPr>
        <w:fldChar w:fldCharType="end"/>
      </w:r>
    </w:p>
    <w:p w14:paraId="7773E528" w14:textId="77777777" w:rsidR="008C6736" w:rsidRDefault="008C6736" w:rsidP="008C6736">
      <w:pPr>
        <w:pStyle w:val="Textpoznpodarou"/>
      </w:pPr>
    </w:p>
  </w:footnote>
  <w:footnote w:id="36">
    <w:p w14:paraId="342B2E76" w14:textId="04F440EF" w:rsidR="008C6736" w:rsidRPr="006F09D8" w:rsidRDefault="008C6736" w:rsidP="008C6736">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cs="Times New Roman"/>
          <w:sz w:val="17"/>
          <w:szCs w:val="17"/>
        </w:rPr>
        <w:t xml:space="preserve"> Dostupné z </w:t>
      </w:r>
      <w:r w:rsidR="00DA5C99">
        <w:fldChar w:fldCharType="begin"/>
      </w:r>
      <w:r w:rsidR="00DA5C99">
        <w:instrText xml:space="preserve"> HYPERLINK "https://fai.utb.cz/o-fakulte/uredni-deska/vnitrni-predpisy-fai/" </w:instrText>
      </w:r>
      <w:r w:rsidR="00DA5C99">
        <w:fldChar w:fldCharType="separate"/>
      </w:r>
      <w:del w:id="1031" w:author="Jiří Vojtěšek" w:date="2024-10-28T21:56:00Z">
        <w:r w:rsidRPr="00650D99" w:rsidDel="00DA5C99">
          <w:rPr>
            <w:rStyle w:val="Hypertextovodkaz"/>
            <w:rFonts w:ascii="Arial Narrow" w:hAnsi="Arial Narrow"/>
            <w:sz w:val="17"/>
            <w:szCs w:val="17"/>
          </w:rPr>
          <w:delText>https://fai.utb.cz/o-fakulte/uredni-deska/vnitrni-predpisy-fai/</w:delText>
        </w:r>
      </w:del>
      <w:ins w:id="1032" w:author="Jiří Vojtěšek" w:date="2024-10-28T21:56:00Z">
        <w:r w:rsidR="00DA5C99">
          <w:rPr>
            <w:rStyle w:val="Hypertextovodkaz"/>
            <w:rFonts w:ascii="Arial Narrow" w:hAnsi="Arial Narrow"/>
            <w:sz w:val="17"/>
            <w:szCs w:val="17"/>
          </w:rPr>
          <w:t>https://fai.utb.cz/en/faculty/official-board/internal-regulations/deans-directives/</w:t>
        </w:r>
      </w:ins>
      <w:r w:rsidR="00DA5C99">
        <w:rPr>
          <w:rStyle w:val="Hypertextovodkaz"/>
          <w:rFonts w:ascii="Arial Narrow" w:hAnsi="Arial Narrow"/>
          <w:sz w:val="17"/>
          <w:szCs w:val="17"/>
        </w:rPr>
        <w:fldChar w:fldCharType="end"/>
      </w:r>
    </w:p>
  </w:footnote>
  <w:footnote w:id="37">
    <w:p w14:paraId="77A23350" w14:textId="77777777"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r:id="rId10" w:history="1">
        <w:r w:rsidRPr="00650D99">
          <w:rPr>
            <w:rStyle w:val="Hypertextovodkaz"/>
            <w:rFonts w:ascii="Arial Narrow" w:hAnsi="Arial Narrow" w:cstheme="minorHAnsi"/>
            <w:sz w:val="17"/>
            <w:szCs w:val="17"/>
          </w:rPr>
          <w:t>https://fai.utb.cz/o-fakulte/uredni-deska/vyrocni-zpravy-fai/</w:t>
        </w:r>
      </w:hyperlink>
    </w:p>
  </w:footnote>
  <w:footnote w:id="38">
    <w:p w14:paraId="24978B16" w14:textId="77777777"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hyperlink r:id="rId11" w:history="1">
        <w:r w:rsidRPr="00650D99">
          <w:rPr>
            <w:rStyle w:val="Hypertextovodkaz"/>
            <w:rFonts w:ascii="Arial Narrow" w:hAnsi="Arial Narrow" w:cstheme="minorHAnsi"/>
            <w:sz w:val="17"/>
            <w:szCs w:val="17"/>
          </w:rPr>
          <w:t>http://www.msmt.cz/vyzkum-a-vyvoj-2/zakon-c-111-1998-sb-o-vysokych-skolach</w:t>
        </w:r>
      </w:hyperlink>
      <w:r w:rsidRPr="00650D99">
        <w:rPr>
          <w:rFonts w:ascii="Arial Narrow" w:hAnsi="Arial Narrow" w:cstheme="minorHAnsi"/>
          <w:sz w:val="17"/>
          <w:szCs w:val="17"/>
        </w:rPr>
        <w:t xml:space="preserve"> </w:t>
      </w:r>
    </w:p>
  </w:footnote>
  <w:footnote w:id="39">
    <w:p w14:paraId="64BF8AC1" w14:textId="6D14F1E6" w:rsidR="008C6736" w:rsidRPr="00932E4C" w:rsidRDefault="008C6736" w:rsidP="008C6736">
      <w:pPr>
        <w:pStyle w:val="Textpoznpodarou"/>
        <w:rPr>
          <w:rFonts w:asciiTheme="minorHAnsi" w:hAnsiTheme="minorHAnsi" w:cstheme="minorHAnsi"/>
          <w:sz w:val="17"/>
          <w:szCs w:val="17"/>
        </w:rPr>
      </w:pPr>
      <w:r w:rsidRPr="00650D99">
        <w:rPr>
          <w:rStyle w:val="Znakapoznpodarou"/>
          <w:rFonts w:ascii="Arial Narrow" w:hAnsi="Arial Narrow"/>
        </w:rPr>
        <w:footnoteRef/>
      </w:r>
      <w:r w:rsidRPr="00650D99">
        <w:rPr>
          <w:rFonts w:ascii="Arial Narrow" w:hAnsi="Arial Narrow" w:cstheme="minorHAnsi"/>
          <w:sz w:val="17"/>
          <w:szCs w:val="17"/>
        </w:rPr>
        <w:t xml:space="preserve"> Dostupné z: </w:t>
      </w:r>
      <w:r w:rsidR="00DA5C99">
        <w:fldChar w:fldCharType="begin"/>
      </w:r>
      <w:r w:rsidR="00DA5C99">
        <w:instrText xml:space="preserve"> HYPERLINK "https://www.utb.cz/univerzita/uredni-deska/vnitrni-normy-a-predpisy/vnitrni-predpisy/" </w:instrText>
      </w:r>
      <w:r w:rsidR="00DA5C99">
        <w:fldChar w:fldCharType="separate"/>
      </w:r>
      <w:del w:id="1049" w:author="Jiří Vojtěšek" w:date="2024-10-28T21:54:00Z">
        <w:r w:rsidRPr="00650D99" w:rsidDel="00DA5C99">
          <w:rPr>
            <w:rStyle w:val="Hypertextovodkaz"/>
            <w:rFonts w:ascii="Arial Narrow" w:hAnsi="Arial Narrow" w:cstheme="minorHAnsi"/>
            <w:sz w:val="17"/>
            <w:szCs w:val="17"/>
          </w:rPr>
          <w:delText>https://www.utb.cz/univerzita/uredni-deska/vnitrni-normy-a-predpisy/vnitrni-predpisy/</w:delText>
        </w:r>
      </w:del>
      <w:ins w:id="1050" w:author="Jiří Vojtěšek" w:date="2024-10-28T21:54:00Z">
        <w:r w:rsidR="00DA5C99">
          <w:rPr>
            <w:rStyle w:val="Hypertextovodkaz"/>
            <w:rFonts w:ascii="Arial Narrow" w:hAnsi="Arial Narrow" w:cstheme="minorHAnsi"/>
            <w:sz w:val="17"/>
            <w:szCs w:val="17"/>
          </w:rPr>
          <w:t>https://www.utb.cz/en/university/official-board/internal-rules-and-regulations/rules-and-regulations/</w:t>
        </w:r>
      </w:ins>
      <w:r w:rsidR="00DA5C99">
        <w:rPr>
          <w:rStyle w:val="Hypertextovodkaz"/>
          <w:rFonts w:ascii="Arial Narrow" w:hAnsi="Arial Narrow" w:cstheme="minorHAnsi"/>
          <w:sz w:val="17"/>
          <w:szCs w:val="17"/>
        </w:rPr>
        <w:fldChar w:fldCharType="end"/>
      </w:r>
      <w:r w:rsidRPr="00932E4C">
        <w:rPr>
          <w:rFonts w:asciiTheme="minorHAnsi" w:hAnsiTheme="minorHAnsi" w:cstheme="minorHAnsi"/>
          <w:sz w:val="17"/>
          <w:szCs w:val="17"/>
        </w:rPr>
        <w:t xml:space="preserve"> </w:t>
      </w:r>
    </w:p>
  </w:footnote>
  <w:footnote w:id="40">
    <w:p w14:paraId="233AFE0F" w14:textId="2480A738" w:rsidR="008C6736" w:rsidRPr="00650D99" w:rsidRDefault="008C6736" w:rsidP="008C6736">
      <w:pPr>
        <w:pStyle w:val="Textpoznpodarou"/>
        <w:rPr>
          <w:rFonts w:ascii="Arial Narrow" w:hAnsi="Arial Narrow" w:cstheme="minorHAnsi"/>
          <w:sz w:val="17"/>
          <w:szCs w:val="17"/>
        </w:rPr>
      </w:pPr>
      <w:r w:rsidRPr="00650D99">
        <w:rPr>
          <w:rStyle w:val="Znakapoznpodarou"/>
          <w:rFonts w:ascii="Arial Narrow" w:hAnsi="Arial Narrow"/>
        </w:rPr>
        <w:footnoteRef/>
      </w:r>
      <w:r w:rsidRPr="00650D99">
        <w:rPr>
          <w:rFonts w:ascii="Arial Narrow" w:hAnsi="Arial Narrow" w:cstheme="minorHAnsi"/>
        </w:rPr>
        <w:t xml:space="preserve"> </w:t>
      </w:r>
      <w:bookmarkStart w:id="1524" w:name="OLE_LINK137"/>
      <w:bookmarkStart w:id="1525" w:name="OLE_LINK138"/>
      <w:r w:rsidRPr="00650D99">
        <w:rPr>
          <w:rFonts w:ascii="Arial Narrow" w:hAnsi="Arial Narrow" w:cstheme="minorHAnsi"/>
          <w:sz w:val="17"/>
          <w:szCs w:val="17"/>
        </w:rPr>
        <w:t>Dostupné z:</w:t>
      </w:r>
      <w:r w:rsidRPr="00650D99">
        <w:rPr>
          <w:rFonts w:ascii="Arial Narrow" w:hAnsi="Arial Narrow" w:cstheme="minorHAnsi"/>
        </w:rPr>
        <w:t xml:space="preserve"> </w:t>
      </w:r>
      <w:r w:rsidR="00DA5C99">
        <w:fldChar w:fldCharType="begin"/>
      </w:r>
      <w:r w:rsidR="00DA5C99">
        <w:instrText xml:space="preserve"> HYPERLINK "https://fai.utb.cz/o-fakulte/uredni-deska/vnitrni-normy-fai/smernice-dekana/" </w:instrText>
      </w:r>
      <w:r w:rsidR="00DA5C99">
        <w:fldChar w:fldCharType="separate"/>
      </w:r>
      <w:del w:id="1526" w:author="Jiří Vojtěšek" w:date="2024-10-28T21:54:00Z">
        <w:r w:rsidRPr="00650D99" w:rsidDel="00DA5C99">
          <w:rPr>
            <w:rStyle w:val="Hypertextovodkaz"/>
            <w:rFonts w:ascii="Arial Narrow" w:hAnsi="Arial Narrow" w:cstheme="minorHAnsi"/>
            <w:sz w:val="17"/>
            <w:szCs w:val="17"/>
          </w:rPr>
          <w:delText>https://fai.utb.cz/o-fakulte/uredni-deska/vnitrni-normy-fai/smernice-dekana/</w:delText>
        </w:r>
      </w:del>
      <w:ins w:id="1527" w:author="Jiří Vojtěšek" w:date="2024-10-28T21:54:00Z">
        <w:r w:rsidR="00DA5C99">
          <w:rPr>
            <w:rStyle w:val="Hypertextovodkaz"/>
            <w:rFonts w:ascii="Arial Narrow" w:hAnsi="Arial Narrow" w:cstheme="minorHAnsi"/>
            <w:sz w:val="17"/>
            <w:szCs w:val="17"/>
          </w:rPr>
          <w:t>https://fai.utb.cz/en/faculty/official-board/internal-regulations/deans-directives/</w:t>
        </w:r>
      </w:ins>
      <w:r w:rsidR="00DA5C99">
        <w:rPr>
          <w:rStyle w:val="Hypertextovodkaz"/>
          <w:rFonts w:ascii="Arial Narrow" w:hAnsi="Arial Narrow" w:cstheme="minorHAnsi"/>
          <w:sz w:val="17"/>
          <w:szCs w:val="17"/>
        </w:rPr>
        <w:fldChar w:fldCharType="end"/>
      </w:r>
      <w:bookmarkEnd w:id="1524"/>
      <w:bookmarkEnd w:id="1525"/>
    </w:p>
  </w:footnote>
  <w:footnote w:id="41">
    <w:p w14:paraId="2931472A" w14:textId="522ADF2A"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ins w:id="1533" w:author="Jiří Vojtěšek" w:date="2024-10-28T22:03:00Z">
        <w:r w:rsidR="00DA5C99">
          <w:rPr>
            <w:rFonts w:ascii="Arial Narrow" w:hAnsi="Arial Narrow"/>
            <w:sz w:val="17"/>
            <w:szCs w:val="17"/>
          </w:rPr>
          <w:fldChar w:fldCharType="begin"/>
        </w:r>
        <w:r w:rsidR="00DA5C99">
          <w:rPr>
            <w:rFonts w:ascii="Arial Narrow" w:hAnsi="Arial Narrow"/>
            <w:sz w:val="17"/>
            <w:szCs w:val="17"/>
          </w:rPr>
          <w:instrText xml:space="preserve"> HYPERLINK "</w:instrText>
        </w:r>
        <w:r w:rsidR="00DA5C99" w:rsidRPr="00DA5C99">
          <w:rPr>
            <w:rFonts w:ascii="Arial Narrow" w:hAnsi="Arial Narrow"/>
            <w:sz w:val="17"/>
            <w:szCs w:val="17"/>
          </w:rPr>
          <w:instrText>https://fai.utb.cz/en/faculty/official-board/internal-regulations/fai-internal-regulations/</w:instrText>
        </w:r>
        <w:r w:rsidR="00DA5C99">
          <w:rPr>
            <w:rFonts w:ascii="Arial Narrow" w:hAnsi="Arial Narrow"/>
            <w:sz w:val="17"/>
            <w:szCs w:val="17"/>
          </w:rPr>
          <w:instrText xml:space="preserve">" </w:instrText>
        </w:r>
        <w:r w:rsidR="00DA5C99">
          <w:rPr>
            <w:rFonts w:ascii="Arial Narrow" w:hAnsi="Arial Narrow"/>
            <w:sz w:val="17"/>
            <w:szCs w:val="17"/>
          </w:rPr>
          <w:fldChar w:fldCharType="separate"/>
        </w:r>
        <w:r w:rsidR="00DA5C99" w:rsidRPr="00BD74D2">
          <w:rPr>
            <w:rStyle w:val="Hypertextovodkaz"/>
            <w:rFonts w:ascii="Arial Narrow" w:hAnsi="Arial Narrow"/>
            <w:sz w:val="17"/>
            <w:szCs w:val="17"/>
          </w:rPr>
          <w:t>https://fai.utb.cz/en/faculty/official-board/internal-regulations/fai-internal-regulations/</w:t>
        </w:r>
        <w:r w:rsidR="00DA5C99">
          <w:rPr>
            <w:rFonts w:ascii="Arial Narrow" w:hAnsi="Arial Narrow"/>
            <w:sz w:val="17"/>
            <w:szCs w:val="17"/>
          </w:rPr>
          <w:fldChar w:fldCharType="end"/>
        </w:r>
        <w:r w:rsidR="00DA5C99">
          <w:rPr>
            <w:rFonts w:ascii="Arial Narrow" w:hAnsi="Arial Narrow"/>
            <w:sz w:val="17"/>
            <w:szCs w:val="17"/>
          </w:rPr>
          <w:t xml:space="preserve"> </w:t>
        </w:r>
      </w:ins>
      <w:del w:id="1534" w:author="Jiří Vojtěšek" w:date="2024-10-28T22:03:00Z">
        <w:r w:rsidR="00DA5C99" w:rsidDel="00DA5C99">
          <w:fldChar w:fldCharType="begin"/>
        </w:r>
        <w:r w:rsidR="00DA5C99" w:rsidDel="00DA5C99">
          <w:delInstrText xml:space="preserve"> HYPERLINK "https://fai.utb.cz/o-fakulte/uredni-deska/vnitrni-normy-fai/vnitrni-predpisy-fai/" </w:delInstrText>
        </w:r>
        <w:r w:rsidR="00DA5C99" w:rsidDel="00DA5C99">
          <w:fldChar w:fldCharType="separate"/>
        </w:r>
        <w:r w:rsidRPr="00650D99" w:rsidDel="00DA5C99">
          <w:rPr>
            <w:rStyle w:val="Hypertextovodkaz"/>
            <w:rFonts w:ascii="Arial Narrow" w:hAnsi="Arial Narrow"/>
            <w:sz w:val="17"/>
            <w:szCs w:val="17"/>
          </w:rPr>
          <w:delText>https://fai.utb.cz/o-fakulte/uredni-deska/vnitrni-normy-fai/vnitrni-predpisy-fai/</w:delText>
        </w:r>
        <w:r w:rsidR="00DA5C99" w:rsidDel="00DA5C99">
          <w:rPr>
            <w:rStyle w:val="Hypertextovodkaz"/>
            <w:rFonts w:ascii="Arial Narrow" w:hAnsi="Arial Narrow"/>
            <w:sz w:val="17"/>
            <w:szCs w:val="17"/>
          </w:rPr>
          <w:fldChar w:fldCharType="end"/>
        </w:r>
        <w:r w:rsidRPr="00650D99" w:rsidDel="00DA5C99">
          <w:rPr>
            <w:rFonts w:ascii="Arial Narrow" w:hAnsi="Arial Narrow"/>
            <w:sz w:val="17"/>
            <w:szCs w:val="17"/>
          </w:rPr>
          <w:delText xml:space="preserve"> </w:delText>
        </w:r>
      </w:del>
    </w:p>
  </w:footnote>
  <w:footnote w:id="42">
    <w:p w14:paraId="6283D532" w14:textId="77777777" w:rsidR="008C6736" w:rsidRPr="00650D99" w:rsidRDefault="008C6736" w:rsidP="008C6736">
      <w:pPr>
        <w:pStyle w:val="Textpoznpodarou"/>
        <w:rPr>
          <w:rFonts w:ascii="Arial Narrow" w:hAnsi="Arial Narrow"/>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2" w:history="1">
        <w:r w:rsidRPr="00650D99">
          <w:rPr>
            <w:rStyle w:val="Hypertextovodkaz"/>
            <w:rFonts w:ascii="Arial Narrow" w:hAnsi="Arial Narrow"/>
            <w:sz w:val="17"/>
            <w:szCs w:val="17"/>
          </w:rPr>
          <w:t>https://www.utb.cz/en/university/official-board/internal-rules-and-regulations/</w:t>
        </w:r>
      </w:hyperlink>
      <w:r w:rsidRPr="00650D99">
        <w:rPr>
          <w:rFonts w:ascii="Arial Narrow" w:hAnsi="Arial Narrow" w:cs="Times New Roman"/>
          <w:sz w:val="17"/>
          <w:szCs w:val="17"/>
        </w:rPr>
        <w:t xml:space="preserve"> </w:t>
      </w:r>
    </w:p>
  </w:footnote>
  <w:footnote w:id="43">
    <w:p w14:paraId="7696CF2E" w14:textId="77777777" w:rsidR="008C6736" w:rsidRPr="00AF7374" w:rsidRDefault="008C6736" w:rsidP="008C6736">
      <w:pPr>
        <w:pStyle w:val="Textpoznpodarou"/>
        <w:rPr>
          <w:rFonts w:asciiTheme="minorHAnsi" w:hAnsiTheme="minorHAnsi"/>
          <w:sz w:val="17"/>
          <w:szCs w:val="17"/>
        </w:rPr>
      </w:pPr>
      <w:r w:rsidRPr="00650D99">
        <w:rPr>
          <w:rStyle w:val="Znakapoznpodarou"/>
          <w:rFonts w:ascii="Arial Narrow" w:hAnsi="Arial Narrow"/>
        </w:rPr>
        <w:footnoteRef/>
      </w:r>
      <w:r w:rsidRPr="00650D99">
        <w:rPr>
          <w:rFonts w:ascii="Arial Narrow" w:hAnsi="Arial Narrow"/>
          <w:sz w:val="17"/>
          <w:szCs w:val="17"/>
        </w:rPr>
        <w:t xml:space="preserve"> Dostupné z </w:t>
      </w:r>
      <w:hyperlink r:id="rId13" w:history="1">
        <w:r w:rsidRPr="00650D99">
          <w:rPr>
            <w:rStyle w:val="Hypertextovodkaz"/>
            <w:rFonts w:ascii="Arial Narrow" w:hAnsi="Arial Narrow"/>
            <w:sz w:val="17"/>
            <w:szCs w:val="17"/>
          </w:rPr>
          <w:t>https://www.utb.cz/en/admissions/study-in-english/apply-now/</w:t>
        </w:r>
      </w:hyperlink>
      <w:r w:rsidRPr="00AF7374">
        <w:rPr>
          <w:rFonts w:asciiTheme="minorHAnsi" w:hAnsiTheme="minorHAnsi"/>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53B8"/>
    <w:multiLevelType w:val="hybridMultilevel"/>
    <w:tmpl w:val="DED4F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C12294"/>
    <w:multiLevelType w:val="hybridMultilevel"/>
    <w:tmpl w:val="623AE72C"/>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BB41DD"/>
    <w:multiLevelType w:val="hybridMultilevel"/>
    <w:tmpl w:val="1E96B588"/>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EC30417"/>
    <w:multiLevelType w:val="hybridMultilevel"/>
    <w:tmpl w:val="4A8AEC7C"/>
    <w:lvl w:ilvl="0" w:tplc="B7F48484">
      <w:start w:val="1"/>
      <w:numFmt w:val="decimal"/>
      <w:lvlText w:val="(%1)"/>
      <w:lvlJc w:val="left"/>
      <w:pPr>
        <w:tabs>
          <w:tab w:val="num" w:pos="693"/>
        </w:tabs>
        <w:ind w:left="693" w:hanging="360"/>
      </w:pPr>
      <w:rPr>
        <w:rFonts w:hint="default"/>
      </w:rPr>
    </w:lvl>
    <w:lvl w:ilvl="1" w:tplc="04050019">
      <w:start w:val="1"/>
      <w:numFmt w:val="lowerLetter"/>
      <w:lvlText w:val="%2."/>
      <w:lvlJc w:val="left"/>
      <w:pPr>
        <w:tabs>
          <w:tab w:val="num" w:pos="1413"/>
        </w:tabs>
        <w:ind w:left="1413" w:hanging="360"/>
      </w:pPr>
    </w:lvl>
    <w:lvl w:ilvl="2" w:tplc="0405001B">
      <w:start w:val="1"/>
      <w:numFmt w:val="lowerRoman"/>
      <w:lvlText w:val="%3."/>
      <w:lvlJc w:val="right"/>
      <w:pPr>
        <w:tabs>
          <w:tab w:val="num" w:pos="2133"/>
        </w:tabs>
        <w:ind w:left="2133" w:hanging="180"/>
      </w:pPr>
    </w:lvl>
    <w:lvl w:ilvl="3" w:tplc="04050017">
      <w:start w:val="1"/>
      <w:numFmt w:val="lowerLetter"/>
      <w:lvlText w:val="%4)"/>
      <w:lvlJc w:val="left"/>
      <w:pPr>
        <w:ind w:left="1060" w:hanging="360"/>
      </w:pPr>
      <w:rPr>
        <w:rFonts w:hint="default"/>
      </w:rPr>
    </w:lvl>
    <w:lvl w:ilvl="4" w:tplc="04050019" w:tentative="1">
      <w:start w:val="1"/>
      <w:numFmt w:val="lowerLetter"/>
      <w:lvlText w:val="%5."/>
      <w:lvlJc w:val="left"/>
      <w:pPr>
        <w:tabs>
          <w:tab w:val="num" w:pos="3573"/>
        </w:tabs>
        <w:ind w:left="3573" w:hanging="360"/>
      </w:pPr>
    </w:lvl>
    <w:lvl w:ilvl="5" w:tplc="0405001B" w:tentative="1">
      <w:start w:val="1"/>
      <w:numFmt w:val="lowerRoman"/>
      <w:lvlText w:val="%6."/>
      <w:lvlJc w:val="right"/>
      <w:pPr>
        <w:tabs>
          <w:tab w:val="num" w:pos="4293"/>
        </w:tabs>
        <w:ind w:left="4293" w:hanging="180"/>
      </w:pPr>
    </w:lvl>
    <w:lvl w:ilvl="6" w:tplc="0405000F" w:tentative="1">
      <w:start w:val="1"/>
      <w:numFmt w:val="decimal"/>
      <w:lvlText w:val="%7."/>
      <w:lvlJc w:val="left"/>
      <w:pPr>
        <w:tabs>
          <w:tab w:val="num" w:pos="5013"/>
        </w:tabs>
        <w:ind w:left="5013" w:hanging="360"/>
      </w:pPr>
    </w:lvl>
    <w:lvl w:ilvl="7" w:tplc="04050019" w:tentative="1">
      <w:start w:val="1"/>
      <w:numFmt w:val="lowerLetter"/>
      <w:lvlText w:val="%8."/>
      <w:lvlJc w:val="left"/>
      <w:pPr>
        <w:tabs>
          <w:tab w:val="num" w:pos="5733"/>
        </w:tabs>
        <w:ind w:left="5733" w:hanging="360"/>
      </w:pPr>
    </w:lvl>
    <w:lvl w:ilvl="8" w:tplc="0405001B" w:tentative="1">
      <w:start w:val="1"/>
      <w:numFmt w:val="lowerRoman"/>
      <w:lvlText w:val="%9."/>
      <w:lvlJc w:val="right"/>
      <w:pPr>
        <w:tabs>
          <w:tab w:val="num" w:pos="6453"/>
        </w:tabs>
        <w:ind w:left="6453" w:hanging="180"/>
      </w:pPr>
    </w:lvl>
  </w:abstractNum>
  <w:abstractNum w:abstractNumId="4" w15:restartNumberingAfterBreak="0">
    <w:nsid w:val="159A70E0"/>
    <w:multiLevelType w:val="hybridMultilevel"/>
    <w:tmpl w:val="5E96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C6D88"/>
    <w:multiLevelType w:val="hybridMultilevel"/>
    <w:tmpl w:val="737CCFE6"/>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421BC5"/>
    <w:multiLevelType w:val="hybridMultilevel"/>
    <w:tmpl w:val="13305CA2"/>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20BD29BB"/>
    <w:multiLevelType w:val="hybridMultilevel"/>
    <w:tmpl w:val="16A4E160"/>
    <w:lvl w:ilvl="0" w:tplc="39001CA4">
      <w:start w:val="760"/>
      <w:numFmt w:val="bullet"/>
      <w:lvlText w:val="-"/>
      <w:lvlJc w:val="left"/>
      <w:pPr>
        <w:ind w:left="400" w:hanging="360"/>
      </w:pPr>
      <w:rPr>
        <w:rFonts w:ascii="Arial Narrow" w:eastAsia="Times New Roman" w:hAnsi="Arial Narrow" w:cs="Times New Roman" w:hint="default"/>
      </w:rPr>
    </w:lvl>
    <w:lvl w:ilvl="1" w:tplc="04050003" w:tentative="1">
      <w:start w:val="1"/>
      <w:numFmt w:val="bullet"/>
      <w:lvlText w:val="o"/>
      <w:lvlJc w:val="left"/>
      <w:pPr>
        <w:ind w:left="1120" w:hanging="360"/>
      </w:pPr>
      <w:rPr>
        <w:rFonts w:ascii="Courier New" w:hAnsi="Courier New" w:cs="Courier New" w:hint="default"/>
      </w:rPr>
    </w:lvl>
    <w:lvl w:ilvl="2" w:tplc="04050005" w:tentative="1">
      <w:start w:val="1"/>
      <w:numFmt w:val="bullet"/>
      <w:lvlText w:val=""/>
      <w:lvlJc w:val="left"/>
      <w:pPr>
        <w:ind w:left="1840" w:hanging="360"/>
      </w:pPr>
      <w:rPr>
        <w:rFonts w:ascii="Wingdings" w:hAnsi="Wingdings" w:hint="default"/>
      </w:rPr>
    </w:lvl>
    <w:lvl w:ilvl="3" w:tplc="04050001" w:tentative="1">
      <w:start w:val="1"/>
      <w:numFmt w:val="bullet"/>
      <w:lvlText w:val=""/>
      <w:lvlJc w:val="left"/>
      <w:pPr>
        <w:ind w:left="2560" w:hanging="360"/>
      </w:pPr>
      <w:rPr>
        <w:rFonts w:ascii="Symbol" w:hAnsi="Symbol" w:hint="default"/>
      </w:rPr>
    </w:lvl>
    <w:lvl w:ilvl="4" w:tplc="04050003" w:tentative="1">
      <w:start w:val="1"/>
      <w:numFmt w:val="bullet"/>
      <w:lvlText w:val="o"/>
      <w:lvlJc w:val="left"/>
      <w:pPr>
        <w:ind w:left="3280" w:hanging="360"/>
      </w:pPr>
      <w:rPr>
        <w:rFonts w:ascii="Courier New" w:hAnsi="Courier New" w:cs="Courier New" w:hint="default"/>
      </w:rPr>
    </w:lvl>
    <w:lvl w:ilvl="5" w:tplc="04050005" w:tentative="1">
      <w:start w:val="1"/>
      <w:numFmt w:val="bullet"/>
      <w:lvlText w:val=""/>
      <w:lvlJc w:val="left"/>
      <w:pPr>
        <w:ind w:left="4000" w:hanging="360"/>
      </w:pPr>
      <w:rPr>
        <w:rFonts w:ascii="Wingdings" w:hAnsi="Wingdings" w:hint="default"/>
      </w:rPr>
    </w:lvl>
    <w:lvl w:ilvl="6" w:tplc="04050001" w:tentative="1">
      <w:start w:val="1"/>
      <w:numFmt w:val="bullet"/>
      <w:lvlText w:val=""/>
      <w:lvlJc w:val="left"/>
      <w:pPr>
        <w:ind w:left="4720" w:hanging="360"/>
      </w:pPr>
      <w:rPr>
        <w:rFonts w:ascii="Symbol" w:hAnsi="Symbol" w:hint="default"/>
      </w:rPr>
    </w:lvl>
    <w:lvl w:ilvl="7" w:tplc="04050003" w:tentative="1">
      <w:start w:val="1"/>
      <w:numFmt w:val="bullet"/>
      <w:lvlText w:val="o"/>
      <w:lvlJc w:val="left"/>
      <w:pPr>
        <w:ind w:left="5440" w:hanging="360"/>
      </w:pPr>
      <w:rPr>
        <w:rFonts w:ascii="Courier New" w:hAnsi="Courier New" w:cs="Courier New" w:hint="default"/>
      </w:rPr>
    </w:lvl>
    <w:lvl w:ilvl="8" w:tplc="04050005" w:tentative="1">
      <w:start w:val="1"/>
      <w:numFmt w:val="bullet"/>
      <w:lvlText w:val=""/>
      <w:lvlJc w:val="left"/>
      <w:pPr>
        <w:ind w:left="6160" w:hanging="360"/>
      </w:pPr>
      <w:rPr>
        <w:rFonts w:ascii="Wingdings" w:hAnsi="Wingdings" w:hint="default"/>
      </w:rPr>
    </w:lvl>
  </w:abstractNum>
  <w:abstractNum w:abstractNumId="8" w15:restartNumberingAfterBreak="0">
    <w:nsid w:val="29473124"/>
    <w:multiLevelType w:val="hybridMultilevel"/>
    <w:tmpl w:val="E518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517F2"/>
    <w:multiLevelType w:val="hybridMultilevel"/>
    <w:tmpl w:val="8AF8B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411364"/>
    <w:multiLevelType w:val="hybridMultilevel"/>
    <w:tmpl w:val="60DC471A"/>
    <w:lvl w:ilvl="0" w:tplc="244AA05C">
      <w:numFmt w:val="bullet"/>
      <w:lvlText w:val="•"/>
      <w:lvlJc w:val="left"/>
      <w:pPr>
        <w:ind w:left="1070" w:hanging="71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452332"/>
    <w:multiLevelType w:val="hybridMultilevel"/>
    <w:tmpl w:val="DE98FFA0"/>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53064"/>
    <w:multiLevelType w:val="hybridMultilevel"/>
    <w:tmpl w:val="ABB278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C67963"/>
    <w:multiLevelType w:val="hybridMultilevel"/>
    <w:tmpl w:val="2CEE258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B5F7916"/>
    <w:multiLevelType w:val="hybridMultilevel"/>
    <w:tmpl w:val="FBD6C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60AB"/>
    <w:multiLevelType w:val="hybridMultilevel"/>
    <w:tmpl w:val="742E75BC"/>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4F6104BB"/>
    <w:multiLevelType w:val="hybridMultilevel"/>
    <w:tmpl w:val="CB18FDDA"/>
    <w:lvl w:ilvl="0" w:tplc="9F04CCCA">
      <w:start w:val="20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FC0852"/>
    <w:multiLevelType w:val="hybridMultilevel"/>
    <w:tmpl w:val="BA0AA43A"/>
    <w:lvl w:ilvl="0" w:tplc="0F163452">
      <w:numFmt w:val="bullet"/>
      <w:lvlText w:val="-"/>
      <w:lvlJc w:val="left"/>
      <w:pPr>
        <w:ind w:left="760" w:hanging="360"/>
      </w:pPr>
      <w:rPr>
        <w:rFonts w:ascii="Arial Narrow" w:eastAsia="Times New Roman" w:hAnsi="Arial Narrow" w:cs="Times New Roman"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18" w15:restartNumberingAfterBreak="0">
    <w:nsid w:val="5242784D"/>
    <w:multiLevelType w:val="hybridMultilevel"/>
    <w:tmpl w:val="EC646E90"/>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3F47B18"/>
    <w:multiLevelType w:val="hybridMultilevel"/>
    <w:tmpl w:val="3E84B798"/>
    <w:lvl w:ilvl="0" w:tplc="0F163452">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82824F1"/>
    <w:multiLevelType w:val="hybridMultilevel"/>
    <w:tmpl w:val="096605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6E4FC5"/>
    <w:multiLevelType w:val="hybridMultilevel"/>
    <w:tmpl w:val="07E2DD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B804A3"/>
    <w:multiLevelType w:val="hybridMultilevel"/>
    <w:tmpl w:val="D66A3B86"/>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0C46649"/>
    <w:multiLevelType w:val="hybridMultilevel"/>
    <w:tmpl w:val="9EA8FDBC"/>
    <w:lvl w:ilvl="0" w:tplc="0F16345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8F1056"/>
    <w:multiLevelType w:val="hybridMultilevel"/>
    <w:tmpl w:val="BC64F49A"/>
    <w:lvl w:ilvl="0" w:tplc="04050017">
      <w:start w:val="1"/>
      <w:numFmt w:val="lowerLetter"/>
      <w:lvlText w:val="%1)"/>
      <w:lvlJc w:val="left"/>
      <w:pPr>
        <w:ind w:left="862" w:hanging="360"/>
      </w:pPr>
    </w:lvl>
    <w:lvl w:ilvl="1" w:tplc="0405001B">
      <w:start w:val="1"/>
      <w:numFmt w:val="lowerRoman"/>
      <w:lvlText w:val="%2."/>
      <w:lvlJc w:val="righ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76D10266"/>
    <w:multiLevelType w:val="hybridMultilevel"/>
    <w:tmpl w:val="6040CA9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6" w15:restartNumberingAfterBreak="0">
    <w:nsid w:val="77BF3B8F"/>
    <w:multiLevelType w:val="hybridMultilevel"/>
    <w:tmpl w:val="445E2E7A"/>
    <w:lvl w:ilvl="0" w:tplc="04050017">
      <w:start w:val="1"/>
      <w:numFmt w:val="lowerLetter"/>
      <w:lvlText w:val="%1)"/>
      <w:lvlJc w:val="left"/>
      <w:pPr>
        <w:ind w:left="862" w:hanging="360"/>
      </w:p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7" w15:restartNumberingAfterBreak="0">
    <w:nsid w:val="77F076BC"/>
    <w:multiLevelType w:val="multilevel"/>
    <w:tmpl w:val="7F265F8C"/>
    <w:lvl w:ilvl="0">
      <w:start w:val="1"/>
      <w:numFmt w:val="upperRoman"/>
      <w:lvlText w:val="%1."/>
      <w:lvlJc w:val="left"/>
      <w:pPr>
        <w:ind w:left="644" w:hanging="360"/>
      </w:pPr>
      <w:rPr>
        <w:rFonts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15:restartNumberingAfterBreak="0">
    <w:nsid w:val="7CBA4C6E"/>
    <w:multiLevelType w:val="hybridMultilevel"/>
    <w:tmpl w:val="946ED0B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28"/>
  </w:num>
  <w:num w:numId="4">
    <w:abstractNumId w:val="14"/>
  </w:num>
  <w:num w:numId="5">
    <w:abstractNumId w:val="8"/>
  </w:num>
  <w:num w:numId="6">
    <w:abstractNumId w:val="4"/>
  </w:num>
  <w:num w:numId="7">
    <w:abstractNumId w:val="12"/>
  </w:num>
  <w:num w:numId="8">
    <w:abstractNumId w:val="9"/>
  </w:num>
  <w:num w:numId="9">
    <w:abstractNumId w:val="20"/>
  </w:num>
  <w:num w:numId="10">
    <w:abstractNumId w:val="23"/>
  </w:num>
  <w:num w:numId="11">
    <w:abstractNumId w:val="22"/>
  </w:num>
  <w:num w:numId="12">
    <w:abstractNumId w:val="17"/>
  </w:num>
  <w:num w:numId="13">
    <w:abstractNumId w:val="18"/>
  </w:num>
  <w:num w:numId="14">
    <w:abstractNumId w:val="2"/>
  </w:num>
  <w:num w:numId="15">
    <w:abstractNumId w:val="19"/>
  </w:num>
  <w:num w:numId="16">
    <w:abstractNumId w:val="16"/>
  </w:num>
  <w:num w:numId="17">
    <w:abstractNumId w:val="11"/>
  </w:num>
  <w:num w:numId="18">
    <w:abstractNumId w:val="1"/>
  </w:num>
  <w:num w:numId="19">
    <w:abstractNumId w:val="5"/>
  </w:num>
  <w:num w:numId="20">
    <w:abstractNumId w:val="7"/>
  </w:num>
  <w:num w:numId="21">
    <w:abstractNumId w:val="0"/>
  </w:num>
  <w:num w:numId="22">
    <w:abstractNumId w:val="27"/>
  </w:num>
  <w:num w:numId="23">
    <w:abstractNumId w:val="13"/>
  </w:num>
  <w:num w:numId="24">
    <w:abstractNumId w:val="26"/>
  </w:num>
  <w:num w:numId="25">
    <w:abstractNumId w:val="24"/>
  </w:num>
  <w:num w:numId="26">
    <w:abstractNumId w:val="6"/>
  </w:num>
  <w:num w:numId="27">
    <w:abstractNumId w:val="15"/>
  </w:num>
  <w:num w:numId="28">
    <w:abstractNumId w:val="3"/>
  </w:num>
  <w:num w:numId="29">
    <w:abstractNumId w:val="2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ojtěšek [2]">
    <w15:presenceInfo w15:providerId="AD" w15:userId="S::vojtesek@utb.cz::dd39c154-c5e6-4f26-97bf-a7a4d63fbbcb"/>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gutterAtTop/>
  <w:proofState w:spelling="clean" w:grammar="clean"/>
  <w:trackRevisions/>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EC"/>
    <w:rsid w:val="000023EF"/>
    <w:rsid w:val="00006306"/>
    <w:rsid w:val="00007B99"/>
    <w:rsid w:val="000125AE"/>
    <w:rsid w:val="00014A63"/>
    <w:rsid w:val="00023907"/>
    <w:rsid w:val="00024F40"/>
    <w:rsid w:val="00026476"/>
    <w:rsid w:val="000310EC"/>
    <w:rsid w:val="0003111B"/>
    <w:rsid w:val="00035943"/>
    <w:rsid w:val="00035FD1"/>
    <w:rsid w:val="000515AF"/>
    <w:rsid w:val="00053DAC"/>
    <w:rsid w:val="00055202"/>
    <w:rsid w:val="00057721"/>
    <w:rsid w:val="00057C0E"/>
    <w:rsid w:val="00060443"/>
    <w:rsid w:val="00060A25"/>
    <w:rsid w:val="00063627"/>
    <w:rsid w:val="000803D3"/>
    <w:rsid w:val="00091607"/>
    <w:rsid w:val="0009392A"/>
    <w:rsid w:val="000A2227"/>
    <w:rsid w:val="000A3390"/>
    <w:rsid w:val="000A3823"/>
    <w:rsid w:val="000A6F5E"/>
    <w:rsid w:val="000A7DE9"/>
    <w:rsid w:val="000B2B6D"/>
    <w:rsid w:val="000B42FE"/>
    <w:rsid w:val="000B4BCE"/>
    <w:rsid w:val="000B4F4E"/>
    <w:rsid w:val="000C4203"/>
    <w:rsid w:val="000C4CFE"/>
    <w:rsid w:val="000D2011"/>
    <w:rsid w:val="000D45CF"/>
    <w:rsid w:val="000D5A97"/>
    <w:rsid w:val="000D67D5"/>
    <w:rsid w:val="000D6BA9"/>
    <w:rsid w:val="000E0A60"/>
    <w:rsid w:val="000E34A5"/>
    <w:rsid w:val="000E4878"/>
    <w:rsid w:val="000E4DA7"/>
    <w:rsid w:val="000E6031"/>
    <w:rsid w:val="000F0E32"/>
    <w:rsid w:val="00101888"/>
    <w:rsid w:val="00104516"/>
    <w:rsid w:val="00106529"/>
    <w:rsid w:val="00107BD1"/>
    <w:rsid w:val="0011558E"/>
    <w:rsid w:val="00117964"/>
    <w:rsid w:val="00117CBE"/>
    <w:rsid w:val="001204F5"/>
    <w:rsid w:val="00122A7F"/>
    <w:rsid w:val="00126A82"/>
    <w:rsid w:val="001322CD"/>
    <w:rsid w:val="0013299C"/>
    <w:rsid w:val="00140290"/>
    <w:rsid w:val="001412CD"/>
    <w:rsid w:val="001439AC"/>
    <w:rsid w:val="00147632"/>
    <w:rsid w:val="00150E9F"/>
    <w:rsid w:val="00153A7B"/>
    <w:rsid w:val="0015786B"/>
    <w:rsid w:val="0016425B"/>
    <w:rsid w:val="0017211E"/>
    <w:rsid w:val="0017247F"/>
    <w:rsid w:val="001775DF"/>
    <w:rsid w:val="001778A1"/>
    <w:rsid w:val="00180C01"/>
    <w:rsid w:val="001820D7"/>
    <w:rsid w:val="001924E6"/>
    <w:rsid w:val="00197BE3"/>
    <w:rsid w:val="001A6440"/>
    <w:rsid w:val="001A7801"/>
    <w:rsid w:val="001A7A66"/>
    <w:rsid w:val="001B11CD"/>
    <w:rsid w:val="001B2D95"/>
    <w:rsid w:val="001B2F2B"/>
    <w:rsid w:val="001B7104"/>
    <w:rsid w:val="001B7194"/>
    <w:rsid w:val="001B7903"/>
    <w:rsid w:val="001C0968"/>
    <w:rsid w:val="001C0F25"/>
    <w:rsid w:val="001C11EB"/>
    <w:rsid w:val="001C5560"/>
    <w:rsid w:val="001C7FD2"/>
    <w:rsid w:val="001D499C"/>
    <w:rsid w:val="001D6091"/>
    <w:rsid w:val="001E1DFE"/>
    <w:rsid w:val="001E61C9"/>
    <w:rsid w:val="001F3653"/>
    <w:rsid w:val="001F4192"/>
    <w:rsid w:val="001F51BC"/>
    <w:rsid w:val="002029E3"/>
    <w:rsid w:val="002065C3"/>
    <w:rsid w:val="00211B79"/>
    <w:rsid w:val="002125F3"/>
    <w:rsid w:val="00214710"/>
    <w:rsid w:val="0021728C"/>
    <w:rsid w:val="00221935"/>
    <w:rsid w:val="00227931"/>
    <w:rsid w:val="00227F99"/>
    <w:rsid w:val="00231816"/>
    <w:rsid w:val="0023412D"/>
    <w:rsid w:val="00237A02"/>
    <w:rsid w:val="0024471E"/>
    <w:rsid w:val="0024757C"/>
    <w:rsid w:val="00250690"/>
    <w:rsid w:val="0025071A"/>
    <w:rsid w:val="00250E15"/>
    <w:rsid w:val="002557C5"/>
    <w:rsid w:val="00264837"/>
    <w:rsid w:val="00271DFE"/>
    <w:rsid w:val="002725B1"/>
    <w:rsid w:val="0027480D"/>
    <w:rsid w:val="00275BC5"/>
    <w:rsid w:val="00276598"/>
    <w:rsid w:val="002833AF"/>
    <w:rsid w:val="00284B2C"/>
    <w:rsid w:val="00286055"/>
    <w:rsid w:val="00286263"/>
    <w:rsid w:val="0029198B"/>
    <w:rsid w:val="00293C55"/>
    <w:rsid w:val="002A0C39"/>
    <w:rsid w:val="002A3185"/>
    <w:rsid w:val="002A4FAA"/>
    <w:rsid w:val="002C0895"/>
    <w:rsid w:val="002C137B"/>
    <w:rsid w:val="002C138E"/>
    <w:rsid w:val="002C3068"/>
    <w:rsid w:val="002C5E8E"/>
    <w:rsid w:val="002C5EB1"/>
    <w:rsid w:val="002C6228"/>
    <w:rsid w:val="002C742F"/>
    <w:rsid w:val="002D3F10"/>
    <w:rsid w:val="002D3FF0"/>
    <w:rsid w:val="002D475A"/>
    <w:rsid w:val="002D5F57"/>
    <w:rsid w:val="002D7AF4"/>
    <w:rsid w:val="002E63C0"/>
    <w:rsid w:val="002F4E5D"/>
    <w:rsid w:val="002F7402"/>
    <w:rsid w:val="002F7873"/>
    <w:rsid w:val="003005BA"/>
    <w:rsid w:val="0030414A"/>
    <w:rsid w:val="00304A20"/>
    <w:rsid w:val="00312E07"/>
    <w:rsid w:val="0031737F"/>
    <w:rsid w:val="00317925"/>
    <w:rsid w:val="00333C91"/>
    <w:rsid w:val="0033559A"/>
    <w:rsid w:val="00342DCA"/>
    <w:rsid w:val="00342EEC"/>
    <w:rsid w:val="00343042"/>
    <w:rsid w:val="003442E9"/>
    <w:rsid w:val="00360D73"/>
    <w:rsid w:val="0036507A"/>
    <w:rsid w:val="003666ED"/>
    <w:rsid w:val="00366749"/>
    <w:rsid w:val="00372781"/>
    <w:rsid w:val="00374A16"/>
    <w:rsid w:val="00375476"/>
    <w:rsid w:val="0038512E"/>
    <w:rsid w:val="00386F5E"/>
    <w:rsid w:val="00393F60"/>
    <w:rsid w:val="00394D14"/>
    <w:rsid w:val="003975B0"/>
    <w:rsid w:val="003A1C7F"/>
    <w:rsid w:val="003A53B2"/>
    <w:rsid w:val="003A7D5F"/>
    <w:rsid w:val="003B7191"/>
    <w:rsid w:val="003C0C8E"/>
    <w:rsid w:val="003C3298"/>
    <w:rsid w:val="003C33B5"/>
    <w:rsid w:val="003C4A9C"/>
    <w:rsid w:val="003E3375"/>
    <w:rsid w:val="003E7FD0"/>
    <w:rsid w:val="003F012B"/>
    <w:rsid w:val="003F0838"/>
    <w:rsid w:val="003F26E0"/>
    <w:rsid w:val="003F2858"/>
    <w:rsid w:val="003F7BA9"/>
    <w:rsid w:val="004126FA"/>
    <w:rsid w:val="0041669E"/>
    <w:rsid w:val="00422B95"/>
    <w:rsid w:val="0042351A"/>
    <w:rsid w:val="004243F7"/>
    <w:rsid w:val="00426AA4"/>
    <w:rsid w:val="00430FBA"/>
    <w:rsid w:val="0043327C"/>
    <w:rsid w:val="00434A1F"/>
    <w:rsid w:val="00435249"/>
    <w:rsid w:val="0043566D"/>
    <w:rsid w:val="00436043"/>
    <w:rsid w:val="00444509"/>
    <w:rsid w:val="00452CF2"/>
    <w:rsid w:val="004543C2"/>
    <w:rsid w:val="00462F06"/>
    <w:rsid w:val="004653D6"/>
    <w:rsid w:val="004659FD"/>
    <w:rsid w:val="00471D8D"/>
    <w:rsid w:val="0048022A"/>
    <w:rsid w:val="00484D3C"/>
    <w:rsid w:val="00485736"/>
    <w:rsid w:val="0048645B"/>
    <w:rsid w:val="004934E7"/>
    <w:rsid w:val="00496707"/>
    <w:rsid w:val="004A6D62"/>
    <w:rsid w:val="004A7425"/>
    <w:rsid w:val="004B4625"/>
    <w:rsid w:val="004B65F2"/>
    <w:rsid w:val="004B769A"/>
    <w:rsid w:val="004C4A64"/>
    <w:rsid w:val="004C715E"/>
    <w:rsid w:val="004C7B4A"/>
    <w:rsid w:val="004D0C53"/>
    <w:rsid w:val="004E0564"/>
    <w:rsid w:val="004E2583"/>
    <w:rsid w:val="004E269F"/>
    <w:rsid w:val="004E40FA"/>
    <w:rsid w:val="004E5BE4"/>
    <w:rsid w:val="004E75A7"/>
    <w:rsid w:val="004F0AC1"/>
    <w:rsid w:val="004F1A29"/>
    <w:rsid w:val="004F20B7"/>
    <w:rsid w:val="004F24DF"/>
    <w:rsid w:val="004F7560"/>
    <w:rsid w:val="004F775A"/>
    <w:rsid w:val="00504E5F"/>
    <w:rsid w:val="00511D91"/>
    <w:rsid w:val="00513C8B"/>
    <w:rsid w:val="00515B5D"/>
    <w:rsid w:val="00517F2B"/>
    <w:rsid w:val="0052004A"/>
    <w:rsid w:val="005200BB"/>
    <w:rsid w:val="00520592"/>
    <w:rsid w:val="005206CA"/>
    <w:rsid w:val="00520E04"/>
    <w:rsid w:val="005269BC"/>
    <w:rsid w:val="00530552"/>
    <w:rsid w:val="0053144C"/>
    <w:rsid w:val="00537740"/>
    <w:rsid w:val="00541055"/>
    <w:rsid w:val="00547055"/>
    <w:rsid w:val="00552CE5"/>
    <w:rsid w:val="00552D6F"/>
    <w:rsid w:val="00555863"/>
    <w:rsid w:val="00557555"/>
    <w:rsid w:val="00557EBD"/>
    <w:rsid w:val="00560709"/>
    <w:rsid w:val="00564E0B"/>
    <w:rsid w:val="00580A58"/>
    <w:rsid w:val="00580A8F"/>
    <w:rsid w:val="00581A7E"/>
    <w:rsid w:val="00583B3E"/>
    <w:rsid w:val="0058618F"/>
    <w:rsid w:val="00592252"/>
    <w:rsid w:val="00592261"/>
    <w:rsid w:val="00594615"/>
    <w:rsid w:val="00594F3A"/>
    <w:rsid w:val="00597B36"/>
    <w:rsid w:val="005A08FD"/>
    <w:rsid w:val="005A2E5D"/>
    <w:rsid w:val="005A3ABE"/>
    <w:rsid w:val="005B4497"/>
    <w:rsid w:val="005C40F5"/>
    <w:rsid w:val="005D350E"/>
    <w:rsid w:val="005D709A"/>
    <w:rsid w:val="005E113C"/>
    <w:rsid w:val="005E408C"/>
    <w:rsid w:val="005F0FDD"/>
    <w:rsid w:val="005F11DC"/>
    <w:rsid w:val="00605C4F"/>
    <w:rsid w:val="00607C22"/>
    <w:rsid w:val="00614CB4"/>
    <w:rsid w:val="0061617C"/>
    <w:rsid w:val="00617555"/>
    <w:rsid w:val="006213D4"/>
    <w:rsid w:val="006416BE"/>
    <w:rsid w:val="00641A5C"/>
    <w:rsid w:val="00647F0E"/>
    <w:rsid w:val="00661440"/>
    <w:rsid w:val="0066713D"/>
    <w:rsid w:val="0066777D"/>
    <w:rsid w:val="006704EF"/>
    <w:rsid w:val="006772E1"/>
    <w:rsid w:val="006834BC"/>
    <w:rsid w:val="006901FE"/>
    <w:rsid w:val="00693AE4"/>
    <w:rsid w:val="00694E1C"/>
    <w:rsid w:val="00695D36"/>
    <w:rsid w:val="006A00D3"/>
    <w:rsid w:val="006B071B"/>
    <w:rsid w:val="006B2354"/>
    <w:rsid w:val="006B2631"/>
    <w:rsid w:val="006B2721"/>
    <w:rsid w:val="006B2AB4"/>
    <w:rsid w:val="006B59AF"/>
    <w:rsid w:val="006B6D4C"/>
    <w:rsid w:val="006B6E6C"/>
    <w:rsid w:val="006B799A"/>
    <w:rsid w:val="006C00E3"/>
    <w:rsid w:val="006C4C43"/>
    <w:rsid w:val="006C4DF0"/>
    <w:rsid w:val="006C785E"/>
    <w:rsid w:val="006D69D1"/>
    <w:rsid w:val="006D7568"/>
    <w:rsid w:val="006E3F67"/>
    <w:rsid w:val="006F296A"/>
    <w:rsid w:val="006F35B6"/>
    <w:rsid w:val="006F3DCF"/>
    <w:rsid w:val="006F4938"/>
    <w:rsid w:val="0070740C"/>
    <w:rsid w:val="007237E7"/>
    <w:rsid w:val="00726AB3"/>
    <w:rsid w:val="007314B6"/>
    <w:rsid w:val="0073546A"/>
    <w:rsid w:val="00735E58"/>
    <w:rsid w:val="00744515"/>
    <w:rsid w:val="00747102"/>
    <w:rsid w:val="00750570"/>
    <w:rsid w:val="00750EA9"/>
    <w:rsid w:val="00765BD0"/>
    <w:rsid w:val="00766059"/>
    <w:rsid w:val="00775D12"/>
    <w:rsid w:val="00780D28"/>
    <w:rsid w:val="0078235F"/>
    <w:rsid w:val="00784227"/>
    <w:rsid w:val="00785317"/>
    <w:rsid w:val="00786D51"/>
    <w:rsid w:val="00787F5A"/>
    <w:rsid w:val="007A0DA0"/>
    <w:rsid w:val="007A30FC"/>
    <w:rsid w:val="007A4AC8"/>
    <w:rsid w:val="007A73A9"/>
    <w:rsid w:val="007C2990"/>
    <w:rsid w:val="007C7FFE"/>
    <w:rsid w:val="007D08B7"/>
    <w:rsid w:val="007D6FB1"/>
    <w:rsid w:val="007D7DE8"/>
    <w:rsid w:val="007E37A3"/>
    <w:rsid w:val="007F47B0"/>
    <w:rsid w:val="007F51E5"/>
    <w:rsid w:val="007F5BD7"/>
    <w:rsid w:val="008025BC"/>
    <w:rsid w:val="0080330E"/>
    <w:rsid w:val="00805F8C"/>
    <w:rsid w:val="0080732C"/>
    <w:rsid w:val="008102E4"/>
    <w:rsid w:val="008134BB"/>
    <w:rsid w:val="00814837"/>
    <w:rsid w:val="008149B1"/>
    <w:rsid w:val="00817BCD"/>
    <w:rsid w:val="0082018C"/>
    <w:rsid w:val="008256D1"/>
    <w:rsid w:val="00833265"/>
    <w:rsid w:val="00844242"/>
    <w:rsid w:val="00844391"/>
    <w:rsid w:val="008451FC"/>
    <w:rsid w:val="00845D25"/>
    <w:rsid w:val="00850861"/>
    <w:rsid w:val="00860E12"/>
    <w:rsid w:val="0086165A"/>
    <w:rsid w:val="008637AF"/>
    <w:rsid w:val="008651B1"/>
    <w:rsid w:val="008661CC"/>
    <w:rsid w:val="00870404"/>
    <w:rsid w:val="0087058C"/>
    <w:rsid w:val="00875E96"/>
    <w:rsid w:val="008866C6"/>
    <w:rsid w:val="00891785"/>
    <w:rsid w:val="00892C0A"/>
    <w:rsid w:val="00894D01"/>
    <w:rsid w:val="008A1FA3"/>
    <w:rsid w:val="008A3AF7"/>
    <w:rsid w:val="008A4485"/>
    <w:rsid w:val="008A54D0"/>
    <w:rsid w:val="008A76DB"/>
    <w:rsid w:val="008B05B5"/>
    <w:rsid w:val="008B1AF7"/>
    <w:rsid w:val="008B3725"/>
    <w:rsid w:val="008C0AF6"/>
    <w:rsid w:val="008C1A95"/>
    <w:rsid w:val="008C33ED"/>
    <w:rsid w:val="008C3C53"/>
    <w:rsid w:val="008C53C8"/>
    <w:rsid w:val="008C5811"/>
    <w:rsid w:val="008C6497"/>
    <w:rsid w:val="008C6736"/>
    <w:rsid w:val="008C7640"/>
    <w:rsid w:val="008C76BA"/>
    <w:rsid w:val="008D04D1"/>
    <w:rsid w:val="008D1EFC"/>
    <w:rsid w:val="008D2149"/>
    <w:rsid w:val="008D2EB8"/>
    <w:rsid w:val="008D3155"/>
    <w:rsid w:val="008D4C9D"/>
    <w:rsid w:val="008E06FA"/>
    <w:rsid w:val="008E42CC"/>
    <w:rsid w:val="008E6687"/>
    <w:rsid w:val="008F0239"/>
    <w:rsid w:val="008F07FA"/>
    <w:rsid w:val="008F0803"/>
    <w:rsid w:val="008F0EFB"/>
    <w:rsid w:val="008F489A"/>
    <w:rsid w:val="008F68C5"/>
    <w:rsid w:val="00900471"/>
    <w:rsid w:val="0090264E"/>
    <w:rsid w:val="00904024"/>
    <w:rsid w:val="00906629"/>
    <w:rsid w:val="009077CA"/>
    <w:rsid w:val="0091480D"/>
    <w:rsid w:val="00914A4E"/>
    <w:rsid w:val="00915CE1"/>
    <w:rsid w:val="00915D99"/>
    <w:rsid w:val="00920422"/>
    <w:rsid w:val="009425C2"/>
    <w:rsid w:val="009439DA"/>
    <w:rsid w:val="009446C8"/>
    <w:rsid w:val="009454E7"/>
    <w:rsid w:val="009531D2"/>
    <w:rsid w:val="0095549F"/>
    <w:rsid w:val="00956EBC"/>
    <w:rsid w:val="0096776B"/>
    <w:rsid w:val="009724CB"/>
    <w:rsid w:val="00973BF5"/>
    <w:rsid w:val="009807BE"/>
    <w:rsid w:val="0098542D"/>
    <w:rsid w:val="00986841"/>
    <w:rsid w:val="00987B79"/>
    <w:rsid w:val="00997896"/>
    <w:rsid w:val="00997B5F"/>
    <w:rsid w:val="009B0921"/>
    <w:rsid w:val="009B0CAE"/>
    <w:rsid w:val="009B7C1A"/>
    <w:rsid w:val="009C309E"/>
    <w:rsid w:val="009C7CAE"/>
    <w:rsid w:val="009D39EF"/>
    <w:rsid w:val="009D5877"/>
    <w:rsid w:val="009E1BD4"/>
    <w:rsid w:val="009E1CFD"/>
    <w:rsid w:val="009E1D34"/>
    <w:rsid w:val="009E56ED"/>
    <w:rsid w:val="009F0C13"/>
    <w:rsid w:val="009F44F6"/>
    <w:rsid w:val="009F5E58"/>
    <w:rsid w:val="00A00C65"/>
    <w:rsid w:val="00A13366"/>
    <w:rsid w:val="00A15421"/>
    <w:rsid w:val="00A1652B"/>
    <w:rsid w:val="00A215B8"/>
    <w:rsid w:val="00A22604"/>
    <w:rsid w:val="00A22BF3"/>
    <w:rsid w:val="00A2710F"/>
    <w:rsid w:val="00A322B0"/>
    <w:rsid w:val="00A34653"/>
    <w:rsid w:val="00A4308E"/>
    <w:rsid w:val="00A511C2"/>
    <w:rsid w:val="00A5195B"/>
    <w:rsid w:val="00A52996"/>
    <w:rsid w:val="00A577CA"/>
    <w:rsid w:val="00A60EA9"/>
    <w:rsid w:val="00A61380"/>
    <w:rsid w:val="00A61B61"/>
    <w:rsid w:val="00A633BE"/>
    <w:rsid w:val="00A66B36"/>
    <w:rsid w:val="00A672CA"/>
    <w:rsid w:val="00A6771F"/>
    <w:rsid w:val="00A70900"/>
    <w:rsid w:val="00A73617"/>
    <w:rsid w:val="00A7390F"/>
    <w:rsid w:val="00A767FB"/>
    <w:rsid w:val="00A76CC7"/>
    <w:rsid w:val="00A85C3E"/>
    <w:rsid w:val="00A86D68"/>
    <w:rsid w:val="00A95685"/>
    <w:rsid w:val="00A97F14"/>
    <w:rsid w:val="00AB1A4F"/>
    <w:rsid w:val="00AB461C"/>
    <w:rsid w:val="00AB6DB3"/>
    <w:rsid w:val="00AC0190"/>
    <w:rsid w:val="00AD188D"/>
    <w:rsid w:val="00AD5587"/>
    <w:rsid w:val="00AD7EF7"/>
    <w:rsid w:val="00AE04AA"/>
    <w:rsid w:val="00AF6EC7"/>
    <w:rsid w:val="00B0121C"/>
    <w:rsid w:val="00B069E1"/>
    <w:rsid w:val="00B14C4E"/>
    <w:rsid w:val="00B20971"/>
    <w:rsid w:val="00B24CD5"/>
    <w:rsid w:val="00B31863"/>
    <w:rsid w:val="00B31F08"/>
    <w:rsid w:val="00B3512D"/>
    <w:rsid w:val="00B35D27"/>
    <w:rsid w:val="00B371A3"/>
    <w:rsid w:val="00B421E0"/>
    <w:rsid w:val="00B47191"/>
    <w:rsid w:val="00B5017F"/>
    <w:rsid w:val="00B51080"/>
    <w:rsid w:val="00B53775"/>
    <w:rsid w:val="00B5584F"/>
    <w:rsid w:val="00B64050"/>
    <w:rsid w:val="00B673BD"/>
    <w:rsid w:val="00B732D9"/>
    <w:rsid w:val="00B73415"/>
    <w:rsid w:val="00B73AAE"/>
    <w:rsid w:val="00B8354B"/>
    <w:rsid w:val="00B84DAB"/>
    <w:rsid w:val="00B878CE"/>
    <w:rsid w:val="00B92521"/>
    <w:rsid w:val="00B92F73"/>
    <w:rsid w:val="00B93059"/>
    <w:rsid w:val="00B94565"/>
    <w:rsid w:val="00B946F6"/>
    <w:rsid w:val="00B95FB0"/>
    <w:rsid w:val="00B97797"/>
    <w:rsid w:val="00BB1248"/>
    <w:rsid w:val="00BB2D7A"/>
    <w:rsid w:val="00BB64E0"/>
    <w:rsid w:val="00BB7682"/>
    <w:rsid w:val="00BC0F62"/>
    <w:rsid w:val="00BC2F50"/>
    <w:rsid w:val="00BC42F9"/>
    <w:rsid w:val="00BC58E4"/>
    <w:rsid w:val="00BD3F8C"/>
    <w:rsid w:val="00BD52B6"/>
    <w:rsid w:val="00BE1DF8"/>
    <w:rsid w:val="00BE4D04"/>
    <w:rsid w:val="00BE5E0C"/>
    <w:rsid w:val="00BF40C1"/>
    <w:rsid w:val="00BF724C"/>
    <w:rsid w:val="00C02815"/>
    <w:rsid w:val="00C0281C"/>
    <w:rsid w:val="00C04F2A"/>
    <w:rsid w:val="00C15ABB"/>
    <w:rsid w:val="00C21BAE"/>
    <w:rsid w:val="00C23B56"/>
    <w:rsid w:val="00C27C8E"/>
    <w:rsid w:val="00C31356"/>
    <w:rsid w:val="00C34D62"/>
    <w:rsid w:val="00C35784"/>
    <w:rsid w:val="00C36434"/>
    <w:rsid w:val="00C43E95"/>
    <w:rsid w:val="00C445C6"/>
    <w:rsid w:val="00C45E8B"/>
    <w:rsid w:val="00C4644C"/>
    <w:rsid w:val="00C53E88"/>
    <w:rsid w:val="00C542A1"/>
    <w:rsid w:val="00C5661D"/>
    <w:rsid w:val="00C579FB"/>
    <w:rsid w:val="00C65743"/>
    <w:rsid w:val="00C70CAC"/>
    <w:rsid w:val="00C77DC3"/>
    <w:rsid w:val="00C814B7"/>
    <w:rsid w:val="00C81B86"/>
    <w:rsid w:val="00C96427"/>
    <w:rsid w:val="00CB654E"/>
    <w:rsid w:val="00CB73EA"/>
    <w:rsid w:val="00CC13EE"/>
    <w:rsid w:val="00CC1657"/>
    <w:rsid w:val="00CC5E25"/>
    <w:rsid w:val="00CC66DF"/>
    <w:rsid w:val="00CD1987"/>
    <w:rsid w:val="00CD4F40"/>
    <w:rsid w:val="00CD4F75"/>
    <w:rsid w:val="00CE71D9"/>
    <w:rsid w:val="00CE7538"/>
    <w:rsid w:val="00CF2041"/>
    <w:rsid w:val="00CF2276"/>
    <w:rsid w:val="00CF5619"/>
    <w:rsid w:val="00D018FD"/>
    <w:rsid w:val="00D04C76"/>
    <w:rsid w:val="00D14430"/>
    <w:rsid w:val="00D14D19"/>
    <w:rsid w:val="00D17D9E"/>
    <w:rsid w:val="00D20453"/>
    <w:rsid w:val="00D217E0"/>
    <w:rsid w:val="00D25DE9"/>
    <w:rsid w:val="00D30ECC"/>
    <w:rsid w:val="00D31747"/>
    <w:rsid w:val="00D45AA7"/>
    <w:rsid w:val="00D47A21"/>
    <w:rsid w:val="00D508FD"/>
    <w:rsid w:val="00D567E9"/>
    <w:rsid w:val="00D6693E"/>
    <w:rsid w:val="00D77536"/>
    <w:rsid w:val="00D80584"/>
    <w:rsid w:val="00D81D54"/>
    <w:rsid w:val="00D82E64"/>
    <w:rsid w:val="00D863CB"/>
    <w:rsid w:val="00D92DA6"/>
    <w:rsid w:val="00D936DC"/>
    <w:rsid w:val="00D9410D"/>
    <w:rsid w:val="00D97B24"/>
    <w:rsid w:val="00DA3342"/>
    <w:rsid w:val="00DA4608"/>
    <w:rsid w:val="00DA5C99"/>
    <w:rsid w:val="00DB156D"/>
    <w:rsid w:val="00DC4098"/>
    <w:rsid w:val="00DC4D13"/>
    <w:rsid w:val="00DC7C47"/>
    <w:rsid w:val="00DD1162"/>
    <w:rsid w:val="00DD36BF"/>
    <w:rsid w:val="00DD4D34"/>
    <w:rsid w:val="00DD5235"/>
    <w:rsid w:val="00DE07A5"/>
    <w:rsid w:val="00DE0A6C"/>
    <w:rsid w:val="00DE2F40"/>
    <w:rsid w:val="00DE5773"/>
    <w:rsid w:val="00DF1779"/>
    <w:rsid w:val="00DF7748"/>
    <w:rsid w:val="00E00FD3"/>
    <w:rsid w:val="00E02BD9"/>
    <w:rsid w:val="00E0447C"/>
    <w:rsid w:val="00E049B3"/>
    <w:rsid w:val="00E062E1"/>
    <w:rsid w:val="00E108FC"/>
    <w:rsid w:val="00E13892"/>
    <w:rsid w:val="00E16A67"/>
    <w:rsid w:val="00E16ED4"/>
    <w:rsid w:val="00E17580"/>
    <w:rsid w:val="00E2754D"/>
    <w:rsid w:val="00E30491"/>
    <w:rsid w:val="00E32382"/>
    <w:rsid w:val="00E3550E"/>
    <w:rsid w:val="00E428A5"/>
    <w:rsid w:val="00E5086E"/>
    <w:rsid w:val="00E52345"/>
    <w:rsid w:val="00E55B9C"/>
    <w:rsid w:val="00E665E9"/>
    <w:rsid w:val="00E67CC7"/>
    <w:rsid w:val="00E73A8F"/>
    <w:rsid w:val="00E74E5D"/>
    <w:rsid w:val="00E810DA"/>
    <w:rsid w:val="00E82145"/>
    <w:rsid w:val="00E821BE"/>
    <w:rsid w:val="00E821CD"/>
    <w:rsid w:val="00E82576"/>
    <w:rsid w:val="00E82E18"/>
    <w:rsid w:val="00E86470"/>
    <w:rsid w:val="00E876A4"/>
    <w:rsid w:val="00E87D96"/>
    <w:rsid w:val="00E9459D"/>
    <w:rsid w:val="00E9475E"/>
    <w:rsid w:val="00E96FD9"/>
    <w:rsid w:val="00EA16B8"/>
    <w:rsid w:val="00EA6511"/>
    <w:rsid w:val="00EB2C26"/>
    <w:rsid w:val="00EC0813"/>
    <w:rsid w:val="00EC7CA9"/>
    <w:rsid w:val="00ED0178"/>
    <w:rsid w:val="00ED0213"/>
    <w:rsid w:val="00ED1297"/>
    <w:rsid w:val="00ED146A"/>
    <w:rsid w:val="00ED5A96"/>
    <w:rsid w:val="00ED69C3"/>
    <w:rsid w:val="00EE2764"/>
    <w:rsid w:val="00EF3658"/>
    <w:rsid w:val="00EF6C8A"/>
    <w:rsid w:val="00EF7AF1"/>
    <w:rsid w:val="00F0093F"/>
    <w:rsid w:val="00F011BC"/>
    <w:rsid w:val="00F04504"/>
    <w:rsid w:val="00F06115"/>
    <w:rsid w:val="00F06A4C"/>
    <w:rsid w:val="00F10268"/>
    <w:rsid w:val="00F14D8C"/>
    <w:rsid w:val="00F2125D"/>
    <w:rsid w:val="00F228C4"/>
    <w:rsid w:val="00F229AB"/>
    <w:rsid w:val="00F259F1"/>
    <w:rsid w:val="00F26CE7"/>
    <w:rsid w:val="00F34D4F"/>
    <w:rsid w:val="00F36C24"/>
    <w:rsid w:val="00F37F8E"/>
    <w:rsid w:val="00F437DC"/>
    <w:rsid w:val="00F447A7"/>
    <w:rsid w:val="00F44F15"/>
    <w:rsid w:val="00F473E4"/>
    <w:rsid w:val="00F53228"/>
    <w:rsid w:val="00F544CF"/>
    <w:rsid w:val="00F5777B"/>
    <w:rsid w:val="00F57B10"/>
    <w:rsid w:val="00F57D72"/>
    <w:rsid w:val="00F6063B"/>
    <w:rsid w:val="00F60CD8"/>
    <w:rsid w:val="00F746A9"/>
    <w:rsid w:val="00F809A6"/>
    <w:rsid w:val="00F9073A"/>
    <w:rsid w:val="00F91012"/>
    <w:rsid w:val="00F95F55"/>
    <w:rsid w:val="00F9704C"/>
    <w:rsid w:val="00FA5545"/>
    <w:rsid w:val="00FB586C"/>
    <w:rsid w:val="00FC29C0"/>
    <w:rsid w:val="00FD23DC"/>
    <w:rsid w:val="00FE364C"/>
    <w:rsid w:val="00FF2230"/>
    <w:rsid w:val="00FF3DD8"/>
    <w:rsid w:val="015958F2"/>
    <w:rsid w:val="036389B0"/>
    <w:rsid w:val="06450398"/>
    <w:rsid w:val="074256CC"/>
    <w:rsid w:val="07C1F156"/>
    <w:rsid w:val="0AB40CFC"/>
    <w:rsid w:val="0BCE2E1A"/>
    <w:rsid w:val="0C4A4B6F"/>
    <w:rsid w:val="0CBA6C29"/>
    <w:rsid w:val="0CFF0857"/>
    <w:rsid w:val="0D39FD77"/>
    <w:rsid w:val="0E1F2BAB"/>
    <w:rsid w:val="0E672B32"/>
    <w:rsid w:val="0EBD7E3B"/>
    <w:rsid w:val="0F8376BA"/>
    <w:rsid w:val="0FEEBEC7"/>
    <w:rsid w:val="110484C7"/>
    <w:rsid w:val="119DFF79"/>
    <w:rsid w:val="1260FD36"/>
    <w:rsid w:val="12BDC1B0"/>
    <w:rsid w:val="1338DBEA"/>
    <w:rsid w:val="15598F2C"/>
    <w:rsid w:val="1973CD20"/>
    <w:rsid w:val="1BFF253D"/>
    <w:rsid w:val="1C36D483"/>
    <w:rsid w:val="1DC90C0F"/>
    <w:rsid w:val="1FE749B7"/>
    <w:rsid w:val="2000074A"/>
    <w:rsid w:val="22CC93DD"/>
    <w:rsid w:val="22CE10DE"/>
    <w:rsid w:val="239885DF"/>
    <w:rsid w:val="26CB3988"/>
    <w:rsid w:val="2754C237"/>
    <w:rsid w:val="285C07D4"/>
    <w:rsid w:val="28CA493A"/>
    <w:rsid w:val="2B08C60C"/>
    <w:rsid w:val="2B08DAF1"/>
    <w:rsid w:val="2D1F1AD1"/>
    <w:rsid w:val="2DEDE2F2"/>
    <w:rsid w:val="2FC1151A"/>
    <w:rsid w:val="3145DF55"/>
    <w:rsid w:val="316EF36E"/>
    <w:rsid w:val="31FD00AD"/>
    <w:rsid w:val="326AC2FA"/>
    <w:rsid w:val="33C59DAC"/>
    <w:rsid w:val="35A61CEC"/>
    <w:rsid w:val="35BBB205"/>
    <w:rsid w:val="35FB478A"/>
    <w:rsid w:val="3625DA2A"/>
    <w:rsid w:val="36262B7D"/>
    <w:rsid w:val="38797CDD"/>
    <w:rsid w:val="388493EF"/>
    <w:rsid w:val="3A99E14F"/>
    <w:rsid w:val="3B8271D2"/>
    <w:rsid w:val="3C69C072"/>
    <w:rsid w:val="3D8F2C35"/>
    <w:rsid w:val="3DD262B3"/>
    <w:rsid w:val="40D5CDA5"/>
    <w:rsid w:val="41322080"/>
    <w:rsid w:val="42951B66"/>
    <w:rsid w:val="43579B79"/>
    <w:rsid w:val="4518DFD5"/>
    <w:rsid w:val="452A1EED"/>
    <w:rsid w:val="460DD017"/>
    <w:rsid w:val="4AA9A551"/>
    <w:rsid w:val="4D934290"/>
    <w:rsid w:val="4E2131B8"/>
    <w:rsid w:val="4EF13D87"/>
    <w:rsid w:val="4FE309D9"/>
    <w:rsid w:val="502F3A72"/>
    <w:rsid w:val="503D5DE3"/>
    <w:rsid w:val="50ABF3C6"/>
    <w:rsid w:val="520FD36F"/>
    <w:rsid w:val="52E0A2D1"/>
    <w:rsid w:val="530E66FE"/>
    <w:rsid w:val="54FC3D02"/>
    <w:rsid w:val="55939183"/>
    <w:rsid w:val="56100E01"/>
    <w:rsid w:val="586C2BD3"/>
    <w:rsid w:val="5945C6E9"/>
    <w:rsid w:val="59CB800C"/>
    <w:rsid w:val="5C85A0DE"/>
    <w:rsid w:val="5E72B92E"/>
    <w:rsid w:val="60429F00"/>
    <w:rsid w:val="609B72C5"/>
    <w:rsid w:val="60F810FC"/>
    <w:rsid w:val="60F8314B"/>
    <w:rsid w:val="61168837"/>
    <w:rsid w:val="65DF23DB"/>
    <w:rsid w:val="667478E3"/>
    <w:rsid w:val="66C5EC64"/>
    <w:rsid w:val="66FF72C6"/>
    <w:rsid w:val="6A46479C"/>
    <w:rsid w:val="6A464B89"/>
    <w:rsid w:val="6A578EFE"/>
    <w:rsid w:val="6C18132A"/>
    <w:rsid w:val="6C4A7D2D"/>
    <w:rsid w:val="6E26E850"/>
    <w:rsid w:val="707E7333"/>
    <w:rsid w:val="709A57BC"/>
    <w:rsid w:val="723B8A77"/>
    <w:rsid w:val="73F4C619"/>
    <w:rsid w:val="744C244F"/>
    <w:rsid w:val="764D82D1"/>
    <w:rsid w:val="789801D5"/>
    <w:rsid w:val="7929F67D"/>
    <w:rsid w:val="79D533B1"/>
    <w:rsid w:val="7A9CEC3C"/>
    <w:rsid w:val="7B2D2884"/>
    <w:rsid w:val="7C2508BC"/>
    <w:rsid w:val="7C96D86A"/>
    <w:rsid w:val="7DB7E42E"/>
    <w:rsid w:val="7F273BB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20D5EA"/>
  <w15:docId w15:val="{AE44C065-2D81-4993-8431-66C5FCCD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92"/>
    <w:rPr>
      <w:rFonts w:ascii="Arial Narrow" w:eastAsia="Times New Roman" w:hAnsi="Arial Narrow" w:cs="Times New Roman"/>
      <w:sz w:val="20"/>
      <w:szCs w:val="20"/>
    </w:rPr>
  </w:style>
  <w:style w:type="paragraph" w:styleId="Nadpis1">
    <w:name w:val="heading 1"/>
    <w:basedOn w:val="Normln"/>
    <w:next w:val="Normln"/>
    <w:link w:val="Nadpis1Char"/>
    <w:uiPriority w:val="99"/>
    <w:qFormat/>
    <w:locked/>
    <w:rsid w:val="00F475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locked/>
    <w:rsid w:val="00832044"/>
    <w:pPr>
      <w:keepNext/>
      <w:keepLines/>
      <w:spacing w:before="40" w:after="120" w:line="312" w:lineRule="auto"/>
      <w:ind w:left="357"/>
      <w:jc w:val="both"/>
      <w:outlineLvl w:val="1"/>
    </w:pPr>
    <w:rPr>
      <w:b/>
      <w:color w:val="4F81BD" w:themeColor="accent1"/>
      <w:sz w:val="26"/>
      <w:szCs w:val="26"/>
      <w:lang w:eastAsia="en-US"/>
    </w:rPr>
  </w:style>
  <w:style w:type="paragraph" w:styleId="Nadpis3">
    <w:name w:val="heading 3"/>
    <w:aliases w:val="Nadpis standard"/>
    <w:basedOn w:val="Normln"/>
    <w:next w:val="Normln"/>
    <w:link w:val="Nadpis3Char"/>
    <w:uiPriority w:val="99"/>
    <w:qFormat/>
    <w:locked/>
    <w:rsid w:val="00832044"/>
    <w:pPr>
      <w:keepNext/>
      <w:keepLines/>
      <w:spacing w:before="40" w:after="100" w:line="312" w:lineRule="auto"/>
      <w:ind w:left="454"/>
      <w:jc w:val="both"/>
      <w:outlineLvl w:val="2"/>
    </w:pPr>
    <w:rPr>
      <w:b/>
      <w:sz w:val="24"/>
      <w:szCs w:val="24"/>
      <w:lang w:eastAsia="en-US"/>
    </w:rPr>
  </w:style>
  <w:style w:type="paragraph" w:styleId="Nadpis4">
    <w:name w:val="heading 4"/>
    <w:basedOn w:val="Normln"/>
    <w:next w:val="Normln"/>
    <w:link w:val="Nadpis4Char"/>
    <w:semiHidden/>
    <w:unhideWhenUsed/>
    <w:qFormat/>
    <w:locked/>
    <w:rsid w:val="00832044"/>
    <w:pPr>
      <w:keepNext/>
      <w:keepLines/>
      <w:spacing w:before="40" w:line="312" w:lineRule="auto"/>
      <w:jc w:val="both"/>
      <w:outlineLvl w:val="3"/>
    </w:pPr>
    <w:rPr>
      <w:rFonts w:asciiTheme="majorHAnsi" w:eastAsiaTheme="majorEastAsia" w:hAnsiTheme="majorHAnsi" w:cstheme="majorBidi"/>
      <w:i/>
      <w:iCs/>
      <w:color w:val="365F91" w:themeColor="accent1" w:themeShade="BF"/>
      <w:sz w:val="22"/>
      <w:szCs w:val="22"/>
      <w:lang w:eastAsia="en-US"/>
    </w:rPr>
  </w:style>
  <w:style w:type="paragraph" w:styleId="Nadpis5">
    <w:name w:val="heading 5"/>
    <w:basedOn w:val="Normln"/>
    <w:next w:val="Normln"/>
    <w:link w:val="Nadpis5Char"/>
    <w:uiPriority w:val="9"/>
    <w:unhideWhenUsed/>
    <w:qFormat/>
    <w:locked/>
    <w:rsid w:val="00F4753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qFormat/>
    <w:locked/>
    <w:rsid w:val="00C50458"/>
    <w:rPr>
      <w:rFonts w:ascii="Segoe UI" w:hAnsi="Segoe UI" w:cs="Segoe UI"/>
      <w:sz w:val="18"/>
      <w:szCs w:val="18"/>
      <w:lang w:eastAsia="cs-CZ"/>
    </w:rPr>
  </w:style>
  <w:style w:type="character" w:customStyle="1" w:styleId="ZhlavChar">
    <w:name w:val="Záhlaví Char"/>
    <w:basedOn w:val="Standardnpsmoodstavce"/>
    <w:link w:val="Zhlav"/>
    <w:uiPriority w:val="99"/>
    <w:qFormat/>
    <w:locked/>
    <w:rPr>
      <w:rFonts w:ascii="Times New Roman" w:hAnsi="Times New Roman" w:cs="Times New Roman"/>
      <w:sz w:val="20"/>
      <w:szCs w:val="20"/>
    </w:rPr>
  </w:style>
  <w:style w:type="character" w:customStyle="1" w:styleId="ZpatChar">
    <w:name w:val="Zápatí Char"/>
    <w:basedOn w:val="Standardnpsmoodstavce"/>
    <w:link w:val="Zpat"/>
    <w:uiPriority w:val="99"/>
    <w:qFormat/>
    <w:locked/>
    <w:rsid w:val="0056468E"/>
    <w:rPr>
      <w:rFonts w:eastAsia="Times New Roman" w:cs="Times New Roman"/>
      <w:lang w:val="cs-CZ" w:eastAsia="cs-CZ" w:bidi="ar-SA"/>
    </w:rPr>
  </w:style>
  <w:style w:type="character" w:customStyle="1" w:styleId="Internetovodkaz">
    <w:name w:val="Internetový odkaz"/>
    <w:basedOn w:val="Standardnpsmoodstavce"/>
    <w:uiPriority w:val="99"/>
    <w:unhideWhenUsed/>
    <w:rsid w:val="00A0012D"/>
    <w:rPr>
      <w:color w:val="0000FF" w:themeColor="hyperlink"/>
      <w:u w:val="single"/>
    </w:rPr>
  </w:style>
  <w:style w:type="character" w:customStyle="1" w:styleId="st">
    <w:name w:val="st"/>
    <w:qFormat/>
    <w:rsid w:val="003D292F"/>
  </w:style>
  <w:style w:type="character" w:customStyle="1" w:styleId="Zdraznn1">
    <w:name w:val="Zdůraznění1"/>
    <w:uiPriority w:val="20"/>
    <w:qFormat/>
    <w:locked/>
    <w:rsid w:val="003D292F"/>
    <w:rPr>
      <w:i/>
      <w:iCs/>
    </w:rPr>
  </w:style>
  <w:style w:type="character" w:styleId="slostrnky">
    <w:name w:val="page number"/>
    <w:basedOn w:val="Standardnpsmoodstavce"/>
    <w:uiPriority w:val="99"/>
    <w:qFormat/>
    <w:rsid w:val="00264130"/>
    <w:rPr>
      <w:rFonts w:cs="Times New Roman"/>
    </w:rPr>
  </w:style>
  <w:style w:type="character" w:styleId="Odkaznakoment">
    <w:name w:val="annotation reference"/>
    <w:basedOn w:val="Standardnpsmoodstavce"/>
    <w:uiPriority w:val="99"/>
    <w:semiHidden/>
    <w:unhideWhenUsed/>
    <w:qFormat/>
    <w:rsid w:val="00264130"/>
    <w:rPr>
      <w:sz w:val="16"/>
      <w:szCs w:val="16"/>
    </w:rPr>
  </w:style>
  <w:style w:type="character" w:customStyle="1" w:styleId="TextkomenteChar">
    <w:name w:val="Text komentáře Char"/>
    <w:basedOn w:val="Standardnpsmoodstavce"/>
    <w:link w:val="Textkomente"/>
    <w:uiPriority w:val="99"/>
    <w:qFormat/>
    <w:rsid w:val="00264130"/>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uiPriority w:val="99"/>
    <w:semiHidden/>
    <w:qFormat/>
    <w:rsid w:val="00264130"/>
    <w:rPr>
      <w:rFonts w:ascii="Times New Roman" w:eastAsia="Times New Roman" w:hAnsi="Times New Roman" w:cs="Times New Roman"/>
      <w:b/>
      <w:bCs/>
      <w:sz w:val="20"/>
      <w:szCs w:val="20"/>
    </w:rPr>
  </w:style>
  <w:style w:type="character" w:styleId="Siln">
    <w:name w:val="Strong"/>
    <w:basedOn w:val="Standardnpsmoodstavce"/>
    <w:uiPriority w:val="22"/>
    <w:qFormat/>
    <w:locked/>
    <w:rsid w:val="00264130"/>
    <w:rPr>
      <w:b/>
      <w:bCs/>
    </w:rPr>
  </w:style>
  <w:style w:type="character" w:customStyle="1" w:styleId="apple-converted-space">
    <w:name w:val="apple-converted-space"/>
    <w:qFormat/>
    <w:rsid w:val="00264130"/>
  </w:style>
  <w:style w:type="character" w:customStyle="1" w:styleId="OdstavecseseznamemChar">
    <w:name w:val="Odstavec se seznamem Char"/>
    <w:aliases w:val="nad 1 Char,Název grafu Char"/>
    <w:basedOn w:val="Standardnpsmoodstavce"/>
    <w:link w:val="Odstavecseseznamem"/>
    <w:uiPriority w:val="99"/>
    <w:qFormat/>
    <w:locked/>
    <w:rsid w:val="00264130"/>
    <w:rPr>
      <w:rFonts w:ascii="Times New Roman" w:eastAsia="Times New Roman" w:hAnsi="Times New Roman" w:cs="Times New Roman"/>
      <w:sz w:val="20"/>
      <w:szCs w:val="20"/>
    </w:rPr>
  </w:style>
  <w:style w:type="character" w:customStyle="1" w:styleId="Navtveninternetovodkaz">
    <w:name w:val="Navštívený internetový odkaz"/>
    <w:basedOn w:val="Standardnpsmoodstavce"/>
    <w:uiPriority w:val="99"/>
    <w:semiHidden/>
    <w:unhideWhenUsed/>
    <w:rsid w:val="00264130"/>
    <w:rPr>
      <w:color w:val="800080" w:themeColor="followedHyperlink"/>
      <w:u w:val="single"/>
    </w:rPr>
  </w:style>
  <w:style w:type="character" w:styleId="Odkazintenzivn">
    <w:name w:val="Intense Reference"/>
    <w:basedOn w:val="Standardnpsmoodstavce"/>
    <w:uiPriority w:val="32"/>
    <w:qFormat/>
    <w:rsid w:val="00BF724C"/>
    <w:rPr>
      <w:rFonts w:ascii="Arial Narrow" w:hAnsi="Arial Narrow"/>
      <w:b w:val="0"/>
      <w:bCs/>
      <w:caps w:val="0"/>
      <w:smallCaps w:val="0"/>
      <w:color w:val="FF0000"/>
      <w:spacing w:val="5"/>
      <w:kern w:val="0"/>
      <w:sz w:val="20"/>
      <w:u w:val="single"/>
    </w:rPr>
  </w:style>
  <w:style w:type="character" w:styleId="Zdraznnintenzivn">
    <w:name w:val="Intense Emphasis"/>
    <w:basedOn w:val="Standardnpsmoodstavce"/>
    <w:uiPriority w:val="21"/>
    <w:qFormat/>
    <w:rsid w:val="00264130"/>
    <w:rPr>
      <w:i/>
      <w:iCs/>
      <w:color w:val="4F81BD" w:themeColor="accent1"/>
    </w:rPr>
  </w:style>
  <w:style w:type="character" w:customStyle="1" w:styleId="Nadpis1Char">
    <w:name w:val="Nadpis 1 Char"/>
    <w:basedOn w:val="Standardnpsmoodstavce"/>
    <w:link w:val="Nadpis1"/>
    <w:uiPriority w:val="99"/>
    <w:qFormat/>
    <w:rsid w:val="00F47537"/>
    <w:rPr>
      <w:rFonts w:asciiTheme="majorHAnsi" w:eastAsiaTheme="majorEastAsia" w:hAnsiTheme="majorHAnsi" w:cstheme="majorBidi"/>
      <w:color w:val="365F91" w:themeColor="accent1" w:themeShade="BF"/>
      <w:sz w:val="32"/>
      <w:szCs w:val="32"/>
    </w:rPr>
  </w:style>
  <w:style w:type="character" w:customStyle="1" w:styleId="Nadpis5Char">
    <w:name w:val="Nadpis 5 Char"/>
    <w:basedOn w:val="Standardnpsmoodstavce"/>
    <w:link w:val="Nadpis5"/>
    <w:uiPriority w:val="9"/>
    <w:qFormat/>
    <w:rsid w:val="00F47537"/>
    <w:rPr>
      <w:rFonts w:asciiTheme="majorHAnsi" w:eastAsiaTheme="majorEastAsia" w:hAnsiTheme="majorHAnsi" w:cstheme="majorBidi"/>
      <w:color w:val="365F91" w:themeColor="accent1" w:themeShade="BF"/>
      <w:sz w:val="20"/>
      <w:szCs w:val="20"/>
    </w:rPr>
  </w:style>
  <w:style w:type="character" w:customStyle="1" w:styleId="ZkladntextChar">
    <w:name w:val="Základní text Char"/>
    <w:basedOn w:val="Standardnpsmoodstavce"/>
    <w:link w:val="Zkladntext"/>
    <w:uiPriority w:val="1"/>
    <w:qFormat/>
    <w:rsid w:val="00F47537"/>
    <w:rPr>
      <w:rFonts w:ascii="Times New Roman" w:eastAsia="Times New Roman" w:hAnsi="Times New Roman" w:cs="Times New Roman"/>
      <w:sz w:val="24"/>
      <w:szCs w:val="20"/>
    </w:rPr>
  </w:style>
  <w:style w:type="character" w:customStyle="1" w:styleId="apple-style-span">
    <w:name w:val="apple-style-span"/>
    <w:basedOn w:val="Standardnpsmoodstavce"/>
    <w:qFormat/>
    <w:rsid w:val="00F47537"/>
  </w:style>
  <w:style w:type="character" w:customStyle="1" w:styleId="neplatne1">
    <w:name w:val="neplatne1"/>
    <w:basedOn w:val="Standardnpsmoodstavce"/>
    <w:qFormat/>
    <w:rsid w:val="00F47537"/>
  </w:style>
  <w:style w:type="character" w:styleId="Odkazjemn">
    <w:name w:val="Subtle Reference"/>
    <w:basedOn w:val="Standardnpsmoodstavce"/>
    <w:uiPriority w:val="31"/>
    <w:qFormat/>
    <w:rsid w:val="00817BCD"/>
    <w:rPr>
      <w:rFonts w:ascii="Arial Narrow" w:hAnsi="Arial Narrow"/>
      <w:b/>
      <w:caps w:val="0"/>
      <w:smallCaps w:val="0"/>
      <w:color w:val="FF0000"/>
      <w:sz w:val="24"/>
      <w:u w:val="single"/>
    </w:rPr>
  </w:style>
  <w:style w:type="character" w:customStyle="1" w:styleId="Nadpis2Char">
    <w:name w:val="Nadpis 2 Char"/>
    <w:basedOn w:val="Standardnpsmoodstavce"/>
    <w:link w:val="Nadpis2"/>
    <w:uiPriority w:val="99"/>
    <w:qFormat/>
    <w:rsid w:val="00832044"/>
    <w:rPr>
      <w:rFonts w:ascii="Times New Roman" w:eastAsia="Times New Roman" w:hAnsi="Times New Roman" w:cs="Times New Roman"/>
      <w:b/>
      <w:color w:val="4F81BD" w:themeColor="accent1"/>
      <w:sz w:val="26"/>
      <w:szCs w:val="26"/>
      <w:lang w:eastAsia="en-US"/>
    </w:rPr>
  </w:style>
  <w:style w:type="character" w:customStyle="1" w:styleId="Nadpis3Char">
    <w:name w:val="Nadpis 3 Char"/>
    <w:aliases w:val="Nadpis standard Char"/>
    <w:basedOn w:val="Standardnpsmoodstavce"/>
    <w:link w:val="Nadpis3"/>
    <w:uiPriority w:val="99"/>
    <w:qFormat/>
    <w:rsid w:val="00832044"/>
    <w:rPr>
      <w:rFonts w:ascii="Times New Roman" w:eastAsia="Times New Roman" w:hAnsi="Times New Roman" w:cs="Times New Roman"/>
      <w:b/>
      <w:sz w:val="24"/>
      <w:szCs w:val="24"/>
      <w:lang w:eastAsia="en-US"/>
    </w:rPr>
  </w:style>
  <w:style w:type="character" w:customStyle="1" w:styleId="Nadpis4Char">
    <w:name w:val="Nadpis 4 Char"/>
    <w:basedOn w:val="Standardnpsmoodstavce"/>
    <w:link w:val="Nadpis4"/>
    <w:semiHidden/>
    <w:qFormat/>
    <w:rsid w:val="00832044"/>
    <w:rPr>
      <w:rFonts w:asciiTheme="majorHAnsi" w:eastAsiaTheme="majorEastAsia" w:hAnsiTheme="majorHAnsi" w:cstheme="majorBidi"/>
      <w:i/>
      <w:iCs/>
      <w:color w:val="365F91" w:themeColor="accent1" w:themeShade="BF"/>
      <w:lang w:eastAsia="en-US"/>
    </w:rPr>
  </w:style>
  <w:style w:type="character" w:customStyle="1" w:styleId="Poznmkapodarou">
    <w:name w:val="Poznámka pod čarou_"/>
    <w:basedOn w:val="Standardnpsmoodstavce"/>
    <w:link w:val="Poznmkapodarou1"/>
    <w:uiPriority w:val="99"/>
    <w:qFormat/>
    <w:locked/>
    <w:rsid w:val="00832044"/>
    <w:rPr>
      <w:rFonts w:cs="Calibri"/>
      <w:sz w:val="17"/>
      <w:szCs w:val="17"/>
      <w:shd w:val="clear" w:color="auto" w:fill="FFFFFF"/>
      <w:lang w:val="en-US"/>
    </w:rPr>
  </w:style>
  <w:style w:type="character" w:customStyle="1" w:styleId="Poznmkapodarou0">
    <w:name w:val="Poznámka pod čarou"/>
    <w:basedOn w:val="Poznmkapodarou"/>
    <w:uiPriority w:val="99"/>
    <w:qFormat/>
    <w:rsid w:val="00832044"/>
    <w:rPr>
      <w:rFonts w:cs="Calibri"/>
      <w:color w:val="000000"/>
      <w:spacing w:val="0"/>
      <w:w w:val="100"/>
      <w:sz w:val="17"/>
      <w:szCs w:val="17"/>
      <w:shd w:val="clear" w:color="auto" w:fill="FFFFFF"/>
      <w:lang w:val="cs-CZ" w:eastAsia="cs-CZ"/>
    </w:rPr>
  </w:style>
  <w:style w:type="character" w:customStyle="1" w:styleId="Nadpis10">
    <w:name w:val="Nadpis #1_"/>
    <w:basedOn w:val="Standardnpsmoodstavce"/>
    <w:link w:val="Nadpis11"/>
    <w:uiPriority w:val="99"/>
    <w:qFormat/>
    <w:locked/>
    <w:rsid w:val="00832044"/>
    <w:rPr>
      <w:rFonts w:cs="Calibri"/>
      <w:sz w:val="30"/>
      <w:szCs w:val="30"/>
      <w:shd w:val="clear" w:color="auto" w:fill="FFFFFF"/>
    </w:rPr>
  </w:style>
  <w:style w:type="character" w:customStyle="1" w:styleId="Zkladntext7">
    <w:name w:val="Základní text (7)_"/>
    <w:basedOn w:val="Standardnpsmoodstavce"/>
    <w:link w:val="Zkladntext71"/>
    <w:uiPriority w:val="99"/>
    <w:qFormat/>
    <w:locked/>
    <w:rsid w:val="00832044"/>
    <w:rPr>
      <w:rFonts w:cs="Calibri"/>
      <w:sz w:val="24"/>
      <w:szCs w:val="24"/>
      <w:shd w:val="clear" w:color="auto" w:fill="FFFFFF"/>
    </w:rPr>
  </w:style>
  <w:style w:type="character" w:customStyle="1" w:styleId="Nadpis20">
    <w:name w:val="Nadpis #2_"/>
    <w:basedOn w:val="Standardnpsmoodstavce"/>
    <w:link w:val="Nadpis21"/>
    <w:uiPriority w:val="99"/>
    <w:qFormat/>
    <w:locked/>
    <w:rsid w:val="00832044"/>
    <w:rPr>
      <w:rFonts w:cs="Calibri"/>
      <w:sz w:val="30"/>
      <w:szCs w:val="30"/>
      <w:shd w:val="clear" w:color="auto" w:fill="FFFFFF"/>
    </w:rPr>
  </w:style>
  <w:style w:type="character" w:customStyle="1" w:styleId="Nadpis22">
    <w:name w:val="Nadpis #2"/>
    <w:basedOn w:val="Nadpis20"/>
    <w:uiPriority w:val="99"/>
    <w:qFormat/>
    <w:rsid w:val="00F05C45"/>
    <w:rPr>
      <w:rFonts w:ascii="Times New Roman" w:hAnsi="Times New Roman" w:cs="Calibri"/>
      <w:color w:val="000000"/>
      <w:spacing w:val="0"/>
      <w:w w:val="100"/>
      <w:sz w:val="30"/>
      <w:szCs w:val="30"/>
      <w:shd w:val="clear" w:color="auto" w:fill="FFFFFF"/>
      <w:lang w:val="cs-CZ" w:eastAsia="cs-CZ"/>
    </w:rPr>
  </w:style>
  <w:style w:type="character" w:customStyle="1" w:styleId="Nadpis30">
    <w:name w:val="Nadpis #3_"/>
    <w:basedOn w:val="Standardnpsmoodstavce"/>
    <w:link w:val="Nadpis31"/>
    <w:uiPriority w:val="99"/>
    <w:qFormat/>
    <w:locked/>
    <w:rsid w:val="00832044"/>
    <w:rPr>
      <w:rFonts w:cs="Calibri"/>
      <w:sz w:val="24"/>
      <w:szCs w:val="24"/>
      <w:shd w:val="clear" w:color="auto" w:fill="FFFFFF"/>
    </w:rPr>
  </w:style>
  <w:style w:type="character" w:customStyle="1" w:styleId="Nadpis32">
    <w:name w:val="Nadpis #3"/>
    <w:basedOn w:val="Nadpis30"/>
    <w:uiPriority w:val="99"/>
    <w:qFormat/>
    <w:rsid w:val="00832044"/>
    <w:rPr>
      <w:rFonts w:cs="Calibri"/>
      <w:color w:val="000000"/>
      <w:spacing w:val="0"/>
      <w:w w:val="100"/>
      <w:sz w:val="24"/>
      <w:szCs w:val="24"/>
      <w:shd w:val="clear" w:color="auto" w:fill="FFFFFF"/>
      <w:lang w:val="cs-CZ" w:eastAsia="cs-CZ"/>
    </w:rPr>
  </w:style>
  <w:style w:type="character" w:customStyle="1" w:styleId="Zkladntext2">
    <w:name w:val="Základní text (2)_"/>
    <w:basedOn w:val="Standardnpsmoodstavce"/>
    <w:link w:val="Zkladntext21"/>
    <w:uiPriority w:val="99"/>
    <w:qFormat/>
    <w:locked/>
    <w:rsid w:val="00832044"/>
    <w:rPr>
      <w:rFonts w:cs="Calibri"/>
      <w:sz w:val="21"/>
      <w:szCs w:val="21"/>
      <w:shd w:val="clear" w:color="auto" w:fill="FFFFFF"/>
    </w:rPr>
  </w:style>
  <w:style w:type="character" w:customStyle="1" w:styleId="Zkladntext20">
    <w:name w:val="Základní text (2)"/>
    <w:basedOn w:val="Zkladntext2"/>
    <w:uiPriority w:val="99"/>
    <w:qFormat/>
    <w:rsid w:val="00832044"/>
    <w:rPr>
      <w:rFonts w:cs="Calibri"/>
      <w:color w:val="000000"/>
      <w:spacing w:val="0"/>
      <w:w w:val="100"/>
      <w:sz w:val="21"/>
      <w:szCs w:val="21"/>
      <w:shd w:val="clear" w:color="auto" w:fill="FFFFFF"/>
      <w:lang w:val="cs-CZ" w:eastAsia="cs-CZ"/>
    </w:rPr>
  </w:style>
  <w:style w:type="character" w:customStyle="1" w:styleId="Zkladntext8">
    <w:name w:val="Základní text (8)_"/>
    <w:basedOn w:val="Standardnpsmoodstavce"/>
    <w:link w:val="Zkladntext80"/>
    <w:uiPriority w:val="99"/>
    <w:qFormat/>
    <w:locked/>
    <w:rsid w:val="00832044"/>
    <w:rPr>
      <w:rFonts w:cs="Calibri"/>
      <w:i/>
      <w:iCs/>
      <w:sz w:val="21"/>
      <w:szCs w:val="21"/>
      <w:shd w:val="clear" w:color="auto" w:fill="FFFFFF"/>
    </w:rPr>
  </w:style>
  <w:style w:type="character" w:customStyle="1" w:styleId="Zkladntext23">
    <w:name w:val="Základní text (2)3"/>
    <w:basedOn w:val="Zkladntext2"/>
    <w:uiPriority w:val="99"/>
    <w:qFormat/>
    <w:rsid w:val="00832044"/>
    <w:rPr>
      <w:rFonts w:cs="Calibri"/>
      <w:color w:val="000000"/>
      <w:spacing w:val="0"/>
      <w:w w:val="100"/>
      <w:sz w:val="21"/>
      <w:szCs w:val="21"/>
      <w:shd w:val="clear" w:color="auto" w:fill="FFFFFF"/>
      <w:lang w:val="cs-CZ" w:eastAsia="cs-CZ"/>
    </w:rPr>
  </w:style>
  <w:style w:type="character" w:customStyle="1" w:styleId="Zkladntext2Kurzva">
    <w:name w:val="Základní text (2) + Kurzíva"/>
    <w:basedOn w:val="Zkladntext2"/>
    <w:uiPriority w:val="99"/>
    <w:qFormat/>
    <w:rsid w:val="00832044"/>
    <w:rPr>
      <w:rFonts w:cs="Calibri"/>
      <w:i/>
      <w:iCs/>
      <w:color w:val="000000"/>
      <w:spacing w:val="0"/>
      <w:w w:val="100"/>
      <w:sz w:val="21"/>
      <w:szCs w:val="21"/>
      <w:shd w:val="clear" w:color="auto" w:fill="FFFFFF"/>
      <w:lang w:val="cs-CZ" w:eastAsia="cs-CZ"/>
    </w:rPr>
  </w:style>
  <w:style w:type="character" w:customStyle="1" w:styleId="TextpoznpodarouChar">
    <w:name w:val="Text pozn. pod čarou Char"/>
    <w:basedOn w:val="Standardnpsmoodstavce"/>
    <w:link w:val="Textpoznpodarou"/>
    <w:uiPriority w:val="99"/>
    <w:semiHidden/>
    <w:qFormat/>
    <w:rsid w:val="00832044"/>
    <w:rPr>
      <w:rFonts w:ascii="Arial Unicode MS" w:eastAsia="Arial Unicode MS" w:hAnsi="Arial Unicode MS" w:cs="Arial Unicode MS"/>
      <w:color w:val="000000"/>
      <w:sz w:val="20"/>
      <w:szCs w:val="20"/>
    </w:rPr>
  </w:style>
  <w:style w:type="character" w:customStyle="1" w:styleId="Znakypropoznmkupodarou">
    <w:name w:val="Znaky pro poznámku pod čarou"/>
    <w:basedOn w:val="Standardnpsmoodstavce"/>
    <w:uiPriority w:val="99"/>
    <w:semiHidden/>
    <w:qFormat/>
    <w:rsid w:val="00832044"/>
    <w:rPr>
      <w:rFonts w:cs="Times New Roman"/>
      <w:vertAlign w:val="superscript"/>
    </w:rPr>
  </w:style>
  <w:style w:type="character" w:customStyle="1" w:styleId="Ukotvenpoznmkypodarou">
    <w:name w:val="Ukotvení poznámky pod čarou"/>
    <w:rPr>
      <w:rFonts w:cs="Times New Roman"/>
      <w:vertAlign w:val="superscript"/>
    </w:rPr>
  </w:style>
  <w:style w:type="character" w:customStyle="1" w:styleId="FormtovanvHTMLChar">
    <w:name w:val="Formátovaný v HTML Char"/>
    <w:basedOn w:val="Standardnpsmoodstavce"/>
    <w:link w:val="FormtovanvHTML"/>
    <w:uiPriority w:val="99"/>
    <w:semiHidden/>
    <w:qFormat/>
    <w:rsid w:val="00832044"/>
    <w:rPr>
      <w:rFonts w:ascii="Courier New" w:eastAsia="Times New Roman" w:hAnsi="Courier New" w:cs="Courier New"/>
      <w:sz w:val="20"/>
      <w:szCs w:val="20"/>
    </w:rPr>
  </w:style>
  <w:style w:type="character" w:customStyle="1" w:styleId="Zkladntext3Char">
    <w:name w:val="Základní text 3 Char"/>
    <w:basedOn w:val="Standardnpsmoodstavce"/>
    <w:link w:val="Zkladntext3"/>
    <w:uiPriority w:val="99"/>
    <w:qFormat/>
    <w:rsid w:val="00CE3F4B"/>
    <w:rPr>
      <w:rFonts w:ascii="Times New Roman" w:eastAsia="Times New Roman" w:hAnsi="Times New Roman" w:cs="Times New Roman"/>
      <w:sz w:val="16"/>
      <w:szCs w:val="16"/>
    </w:rPr>
  </w:style>
  <w:style w:type="paragraph" w:customStyle="1" w:styleId="Nadpis">
    <w:name w:val="Nadpis"/>
    <w:basedOn w:val="Normln"/>
    <w:next w:val="Zkladntext"/>
    <w:qFormat/>
    <w:pPr>
      <w:keepNext/>
      <w:spacing w:before="240" w:after="120"/>
    </w:pPr>
    <w:rPr>
      <w:rFonts w:ascii="Liberation Sans" w:eastAsia="Noto Sans CJK SC" w:hAnsi="Liberation Sans" w:cs="Mangal"/>
      <w:sz w:val="28"/>
      <w:szCs w:val="28"/>
    </w:rPr>
  </w:style>
  <w:style w:type="paragraph" w:styleId="Zkladntext">
    <w:name w:val="Body Text"/>
    <w:basedOn w:val="Normln"/>
    <w:link w:val="ZkladntextChar"/>
    <w:uiPriority w:val="1"/>
    <w:qFormat/>
    <w:rsid w:val="00F47537"/>
    <w:pPr>
      <w:jc w:val="both"/>
    </w:pPr>
    <w:rPr>
      <w:sz w:val="24"/>
    </w:rPr>
  </w:style>
  <w:style w:type="paragraph" w:styleId="Seznam">
    <w:name w:val="List"/>
    <w:basedOn w:val="Zkladntext"/>
    <w:rPr>
      <w:rFonts w:cs="Mangal"/>
    </w:rPr>
  </w:style>
  <w:style w:type="paragraph" w:styleId="Titulek">
    <w:name w:val="caption"/>
    <w:basedOn w:val="Normln"/>
    <w:next w:val="Normln"/>
    <w:autoRedefine/>
    <w:unhideWhenUsed/>
    <w:qFormat/>
    <w:locked/>
    <w:rsid w:val="002A6BA9"/>
    <w:pPr>
      <w:spacing w:after="120"/>
      <w:ind w:left="142"/>
      <w:jc w:val="both"/>
    </w:pPr>
    <w:rPr>
      <w:i/>
      <w:iCs/>
      <w:color w:val="1F497D" w:themeColor="text2"/>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uiPriority w:val="99"/>
    <w:qFormat/>
    <w:rsid w:val="00C50458"/>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rsid w:val="0056468E"/>
    <w:pPr>
      <w:tabs>
        <w:tab w:val="center" w:pos="4536"/>
        <w:tab w:val="right" w:pos="9072"/>
      </w:tabs>
    </w:pPr>
  </w:style>
  <w:style w:type="paragraph" w:styleId="Zpat">
    <w:name w:val="footer"/>
    <w:basedOn w:val="Normln"/>
    <w:link w:val="ZpatChar"/>
    <w:uiPriority w:val="99"/>
    <w:rsid w:val="0056468E"/>
    <w:pPr>
      <w:tabs>
        <w:tab w:val="center" w:pos="4536"/>
        <w:tab w:val="right" w:pos="9072"/>
      </w:tabs>
    </w:pPr>
  </w:style>
  <w:style w:type="paragraph" w:customStyle="1" w:styleId="Default">
    <w:name w:val="Default"/>
    <w:qFormat/>
    <w:rsid w:val="00A0012D"/>
    <w:rPr>
      <w:rFonts w:ascii="Times New Roman" w:hAnsi="Times New Roman" w:cs="Times New Roman"/>
      <w:color w:val="000000"/>
      <w:sz w:val="24"/>
      <w:szCs w:val="24"/>
    </w:rPr>
  </w:style>
  <w:style w:type="paragraph" w:styleId="Textkomente">
    <w:name w:val="annotation text"/>
    <w:basedOn w:val="Normln"/>
    <w:link w:val="TextkomenteChar"/>
    <w:uiPriority w:val="99"/>
    <w:unhideWhenUsed/>
    <w:qFormat/>
    <w:rsid w:val="00264130"/>
  </w:style>
  <w:style w:type="paragraph" w:styleId="Pedmtkomente">
    <w:name w:val="annotation subject"/>
    <w:basedOn w:val="Textkomente"/>
    <w:next w:val="Textkomente"/>
    <w:link w:val="PedmtkomenteChar"/>
    <w:uiPriority w:val="99"/>
    <w:semiHidden/>
    <w:unhideWhenUsed/>
    <w:qFormat/>
    <w:rsid w:val="00264130"/>
    <w:rPr>
      <w:b/>
      <w:bCs/>
    </w:rPr>
  </w:style>
  <w:style w:type="paragraph" w:styleId="Odstavecseseznamem">
    <w:name w:val="List Paragraph"/>
    <w:aliases w:val="nad 1,Název grafu"/>
    <w:basedOn w:val="Normln"/>
    <w:link w:val="OdstavecseseznamemChar"/>
    <w:uiPriority w:val="99"/>
    <w:qFormat/>
    <w:rsid w:val="00264130"/>
    <w:pPr>
      <w:ind w:left="720"/>
      <w:contextualSpacing/>
    </w:pPr>
  </w:style>
  <w:style w:type="paragraph" w:customStyle="1" w:styleId="Literatura">
    <w:name w:val="Literatura"/>
    <w:basedOn w:val="Normln"/>
    <w:uiPriority w:val="99"/>
    <w:qFormat/>
    <w:rsid w:val="00264130"/>
    <w:pPr>
      <w:tabs>
        <w:tab w:val="right" w:pos="709"/>
        <w:tab w:val="left" w:pos="851"/>
      </w:tabs>
      <w:spacing w:before="60" w:after="60" w:line="360" w:lineRule="auto"/>
      <w:ind w:left="851" w:hanging="851"/>
      <w:jc w:val="both"/>
    </w:pPr>
    <w:rPr>
      <w:sz w:val="24"/>
      <w:szCs w:val="24"/>
    </w:rPr>
  </w:style>
  <w:style w:type="paragraph" w:customStyle="1" w:styleId="ColorfulList-Accent11">
    <w:name w:val="Colorful List - Accent 11"/>
    <w:basedOn w:val="Normln"/>
    <w:qFormat/>
    <w:rsid w:val="00264130"/>
    <w:pPr>
      <w:spacing w:after="200" w:line="276" w:lineRule="auto"/>
      <w:ind w:left="720"/>
    </w:pPr>
    <w:rPr>
      <w:rFonts w:ascii="Calibri" w:eastAsia="Calibri" w:hAnsi="Calibri" w:cs="Calibri"/>
      <w:sz w:val="22"/>
      <w:szCs w:val="22"/>
      <w:lang w:eastAsia="ar-SA"/>
    </w:rPr>
  </w:style>
  <w:style w:type="paragraph" w:customStyle="1" w:styleId="FreeForm">
    <w:name w:val="Free Form"/>
    <w:qFormat/>
    <w:rsid w:val="00264130"/>
    <w:rPr>
      <w:rFonts w:ascii="System Font Regular" w:eastAsia="ヒラギノ角ゴ Pro W3" w:hAnsi="System Font Regular" w:cs="Times New Roman"/>
      <w:color w:val="000000"/>
      <w:szCs w:val="20"/>
    </w:rPr>
  </w:style>
  <w:style w:type="paragraph" w:customStyle="1" w:styleId="FreeFormA">
    <w:name w:val="Free Form A"/>
    <w:qFormat/>
    <w:rsid w:val="00264130"/>
    <w:rPr>
      <w:rFonts w:ascii="System Font Regular" w:eastAsia="ヒラギノ角ゴ Pro W3" w:hAnsi="System Font Regular" w:cs="Times New Roman"/>
      <w:color w:val="000000"/>
      <w:szCs w:val="20"/>
    </w:rPr>
  </w:style>
  <w:style w:type="paragraph" w:customStyle="1" w:styleId="Tab">
    <w:name w:val="Tab"/>
    <w:basedOn w:val="Normln"/>
    <w:qFormat/>
    <w:rsid w:val="00F47537"/>
    <w:pPr>
      <w:tabs>
        <w:tab w:val="left" w:pos="1134"/>
      </w:tabs>
      <w:ind w:left="1134" w:hanging="1134"/>
    </w:pPr>
    <w:rPr>
      <w:rFonts w:eastAsia="Calibri"/>
    </w:rPr>
  </w:style>
  <w:style w:type="paragraph" w:customStyle="1" w:styleId="Bullet2">
    <w:name w:val="Bullet 2"/>
    <w:basedOn w:val="Normln"/>
    <w:qFormat/>
    <w:rsid w:val="00F47537"/>
    <w:pPr>
      <w:tabs>
        <w:tab w:val="num" w:pos="851"/>
      </w:tabs>
      <w:ind w:left="851" w:hanging="397"/>
    </w:pPr>
    <w:rPr>
      <w:sz w:val="24"/>
    </w:rPr>
  </w:style>
  <w:style w:type="paragraph" w:styleId="Normlnweb">
    <w:name w:val="Normal (Web)"/>
    <w:basedOn w:val="Normln"/>
    <w:uiPriority w:val="99"/>
    <w:qFormat/>
    <w:rsid w:val="00F47537"/>
    <w:pPr>
      <w:spacing w:beforeAutospacing="1" w:afterAutospacing="1"/>
    </w:pPr>
    <w:rPr>
      <w:rFonts w:eastAsia="Calibri"/>
      <w:sz w:val="24"/>
      <w:szCs w:val="24"/>
    </w:rPr>
  </w:style>
  <w:style w:type="paragraph" w:customStyle="1" w:styleId="ListParagraph1">
    <w:name w:val="List Paragraph1"/>
    <w:basedOn w:val="Normln"/>
    <w:uiPriority w:val="99"/>
    <w:qFormat/>
    <w:rsid w:val="00F47537"/>
    <w:pPr>
      <w:spacing w:after="200" w:line="276" w:lineRule="auto"/>
      <w:ind w:left="720"/>
      <w:contextualSpacing/>
    </w:pPr>
    <w:rPr>
      <w:rFonts w:ascii="Calibri" w:hAnsi="Calibri"/>
      <w:sz w:val="22"/>
      <w:szCs w:val="22"/>
      <w:lang w:eastAsia="en-US"/>
    </w:rPr>
  </w:style>
  <w:style w:type="paragraph" w:customStyle="1" w:styleId="Poznmkapodarou1">
    <w:name w:val="Poznámka pod čarou1"/>
    <w:basedOn w:val="Normln"/>
    <w:link w:val="Poznmkapodarou"/>
    <w:uiPriority w:val="99"/>
    <w:qFormat/>
    <w:rsid w:val="00832044"/>
    <w:pPr>
      <w:widowControl w:val="0"/>
      <w:shd w:val="clear" w:color="auto" w:fill="FFFFFF"/>
      <w:spacing w:line="216" w:lineRule="exact"/>
      <w:jc w:val="both"/>
    </w:pPr>
    <w:rPr>
      <w:rFonts w:ascii="Calibri" w:eastAsia="Calibri" w:hAnsi="Calibri" w:cs="Calibri"/>
      <w:sz w:val="17"/>
      <w:szCs w:val="17"/>
      <w:lang w:val="en-US"/>
    </w:rPr>
  </w:style>
  <w:style w:type="paragraph" w:customStyle="1" w:styleId="Nadpis11">
    <w:name w:val="Nadpis #1"/>
    <w:basedOn w:val="Normln"/>
    <w:link w:val="Nadpis10"/>
    <w:uiPriority w:val="99"/>
    <w:qFormat/>
    <w:rsid w:val="00832044"/>
    <w:pPr>
      <w:widowControl w:val="0"/>
      <w:shd w:val="clear" w:color="auto" w:fill="FFFFFF"/>
      <w:spacing w:after="180" w:line="240" w:lineRule="atLeast"/>
      <w:jc w:val="center"/>
      <w:outlineLvl w:val="0"/>
    </w:pPr>
    <w:rPr>
      <w:rFonts w:ascii="Calibri" w:eastAsia="Calibri" w:hAnsi="Calibri" w:cs="Calibri"/>
      <w:sz w:val="30"/>
      <w:szCs w:val="30"/>
    </w:rPr>
  </w:style>
  <w:style w:type="paragraph" w:customStyle="1" w:styleId="Zkladntext71">
    <w:name w:val="Základní text (7)1"/>
    <w:basedOn w:val="Normln"/>
    <w:link w:val="Zkladntext7"/>
    <w:uiPriority w:val="99"/>
    <w:qFormat/>
    <w:rsid w:val="00832044"/>
    <w:pPr>
      <w:widowControl w:val="0"/>
      <w:shd w:val="clear" w:color="auto" w:fill="FFFFFF"/>
      <w:spacing w:before="180" w:after="1200" w:line="240" w:lineRule="atLeast"/>
      <w:ind w:hanging="380"/>
      <w:jc w:val="center"/>
    </w:pPr>
    <w:rPr>
      <w:rFonts w:ascii="Calibri" w:eastAsia="Calibri" w:hAnsi="Calibri" w:cs="Calibri"/>
      <w:sz w:val="24"/>
      <w:szCs w:val="24"/>
    </w:rPr>
  </w:style>
  <w:style w:type="paragraph" w:customStyle="1" w:styleId="Nadpis21">
    <w:name w:val="Nadpis #21"/>
    <w:basedOn w:val="Normln"/>
    <w:link w:val="Nadpis20"/>
    <w:uiPriority w:val="99"/>
    <w:qFormat/>
    <w:rsid w:val="00832044"/>
    <w:pPr>
      <w:widowControl w:val="0"/>
      <w:shd w:val="clear" w:color="auto" w:fill="FFFFFF"/>
      <w:spacing w:before="1200" w:after="480" w:line="240" w:lineRule="atLeast"/>
      <w:jc w:val="both"/>
      <w:outlineLvl w:val="1"/>
    </w:pPr>
    <w:rPr>
      <w:rFonts w:ascii="Calibri" w:eastAsia="Calibri" w:hAnsi="Calibri" w:cs="Calibri"/>
      <w:sz w:val="30"/>
      <w:szCs w:val="30"/>
    </w:rPr>
  </w:style>
  <w:style w:type="paragraph" w:customStyle="1" w:styleId="Nadpis31">
    <w:name w:val="Nadpis #31"/>
    <w:basedOn w:val="Normln"/>
    <w:link w:val="Nadpis30"/>
    <w:uiPriority w:val="99"/>
    <w:qFormat/>
    <w:rsid w:val="00832044"/>
    <w:pPr>
      <w:widowControl w:val="0"/>
      <w:shd w:val="clear" w:color="auto" w:fill="FFFFFF"/>
      <w:spacing w:before="480" w:after="240" w:line="240" w:lineRule="atLeast"/>
      <w:jc w:val="both"/>
      <w:outlineLvl w:val="2"/>
    </w:pPr>
    <w:rPr>
      <w:rFonts w:ascii="Calibri" w:eastAsia="Calibri" w:hAnsi="Calibri" w:cs="Calibri"/>
      <w:sz w:val="24"/>
      <w:szCs w:val="24"/>
    </w:rPr>
  </w:style>
  <w:style w:type="paragraph" w:customStyle="1" w:styleId="Zkladntext21">
    <w:name w:val="Základní text (2)1"/>
    <w:basedOn w:val="Normln"/>
    <w:link w:val="Zkladntext2"/>
    <w:uiPriority w:val="99"/>
    <w:qFormat/>
    <w:rsid w:val="00832044"/>
    <w:pPr>
      <w:widowControl w:val="0"/>
      <w:shd w:val="clear" w:color="auto" w:fill="FFFFFF"/>
      <w:spacing w:before="240" w:after="240" w:line="240" w:lineRule="atLeast"/>
      <w:ind w:hanging="360"/>
      <w:jc w:val="both"/>
    </w:pPr>
    <w:rPr>
      <w:rFonts w:ascii="Calibri" w:eastAsia="Calibri" w:hAnsi="Calibri" w:cs="Calibri"/>
      <w:sz w:val="21"/>
      <w:szCs w:val="21"/>
    </w:rPr>
  </w:style>
  <w:style w:type="paragraph" w:customStyle="1" w:styleId="Zkladntext80">
    <w:name w:val="Základní text (8)"/>
    <w:basedOn w:val="Normln"/>
    <w:link w:val="Zkladntext8"/>
    <w:uiPriority w:val="99"/>
    <w:qFormat/>
    <w:rsid w:val="00832044"/>
    <w:pPr>
      <w:widowControl w:val="0"/>
      <w:shd w:val="clear" w:color="auto" w:fill="FFFFFF"/>
      <w:spacing w:before="120" w:after="240" w:line="240" w:lineRule="atLeast"/>
      <w:jc w:val="both"/>
    </w:pPr>
    <w:rPr>
      <w:rFonts w:ascii="Calibri" w:eastAsia="Calibri" w:hAnsi="Calibri" w:cs="Calibri"/>
      <w:i/>
      <w:iCs/>
      <w:sz w:val="21"/>
      <w:szCs w:val="21"/>
    </w:rPr>
  </w:style>
  <w:style w:type="paragraph" w:styleId="Textpoznpodarou">
    <w:name w:val="footnote text"/>
    <w:basedOn w:val="Normln"/>
    <w:link w:val="TextpoznpodarouChar"/>
    <w:uiPriority w:val="99"/>
    <w:semiHidden/>
    <w:rsid w:val="00832044"/>
    <w:pPr>
      <w:widowControl w:val="0"/>
      <w:jc w:val="both"/>
    </w:pPr>
    <w:rPr>
      <w:rFonts w:ascii="Arial Unicode MS" w:eastAsia="Arial Unicode MS" w:hAnsi="Arial Unicode MS" w:cs="Arial Unicode MS"/>
      <w:color w:val="000000"/>
    </w:rPr>
  </w:style>
  <w:style w:type="paragraph" w:customStyle="1" w:styleId="Psmenkovvelk2">
    <w:name w:val="Písmenkový velký 2"/>
    <w:basedOn w:val="Normln"/>
    <w:qFormat/>
    <w:rsid w:val="00832044"/>
    <w:pPr>
      <w:widowControl w:val="0"/>
      <w:spacing w:before="240" w:after="120"/>
      <w:jc w:val="both"/>
    </w:pPr>
    <w:rPr>
      <w:rFonts w:asciiTheme="minorHAnsi" w:hAnsiTheme="minorHAnsi"/>
      <w:b/>
      <w:color w:val="000000"/>
      <w:sz w:val="22"/>
    </w:rPr>
  </w:style>
  <w:style w:type="paragraph" w:customStyle="1" w:styleId="Psmenkov1">
    <w:name w:val="Písmenkový 1"/>
    <w:qFormat/>
    <w:rsid w:val="00832044"/>
    <w:pPr>
      <w:widowControl w:val="0"/>
      <w:tabs>
        <w:tab w:val="num" w:pos="0"/>
      </w:tabs>
      <w:spacing w:after="120"/>
      <w:ind w:left="530" w:hanging="360"/>
      <w:jc w:val="both"/>
    </w:pPr>
    <w:rPr>
      <w:rFonts w:asciiTheme="minorHAnsi" w:eastAsia="Times New Roman" w:hAnsiTheme="minorHAnsi" w:cs="Times New Roman"/>
      <w:color w:val="000000"/>
      <w:szCs w:val="20"/>
    </w:rPr>
  </w:style>
  <w:style w:type="paragraph" w:customStyle="1" w:styleId="Psmenkov6">
    <w:name w:val="Písmenkový 6"/>
    <w:basedOn w:val="Normln"/>
    <w:uiPriority w:val="99"/>
    <w:qFormat/>
    <w:rsid w:val="00832044"/>
    <w:pPr>
      <w:widowControl w:val="0"/>
      <w:tabs>
        <w:tab w:val="num" w:pos="0"/>
      </w:tabs>
      <w:spacing w:after="120"/>
      <w:ind w:left="5382" w:hanging="360"/>
      <w:jc w:val="both"/>
    </w:pPr>
    <w:rPr>
      <w:rFonts w:eastAsiaTheme="majorEastAsia" w:cstheme="majorBidi"/>
      <w:color w:val="000000"/>
      <w:sz w:val="24"/>
      <w:szCs w:val="22"/>
    </w:rPr>
  </w:style>
  <w:style w:type="paragraph" w:customStyle="1" w:styleId="Textlnku">
    <w:name w:val="Text článku"/>
    <w:basedOn w:val="Normln"/>
    <w:uiPriority w:val="99"/>
    <w:qFormat/>
    <w:rsid w:val="00832044"/>
    <w:pPr>
      <w:spacing w:before="240"/>
      <w:ind w:left="357" w:firstLine="425"/>
      <w:jc w:val="both"/>
      <w:outlineLvl w:val="5"/>
    </w:pPr>
    <w:rPr>
      <w:sz w:val="24"/>
    </w:rPr>
  </w:style>
  <w:style w:type="paragraph" w:styleId="Hlavikarejstku">
    <w:name w:val="index heading"/>
    <w:basedOn w:val="Nadpis"/>
  </w:style>
  <w:style w:type="paragraph" w:styleId="Nadpisobsahu">
    <w:name w:val="TOC Heading"/>
    <w:basedOn w:val="Nadpis1"/>
    <w:next w:val="Normln"/>
    <w:uiPriority w:val="39"/>
    <w:unhideWhenUsed/>
    <w:qFormat/>
    <w:rsid w:val="00832044"/>
    <w:pPr>
      <w:spacing w:line="312" w:lineRule="auto"/>
      <w:outlineLvl w:val="9"/>
    </w:pPr>
  </w:style>
  <w:style w:type="paragraph" w:styleId="Obsah2">
    <w:name w:val="toc 2"/>
    <w:basedOn w:val="Normln"/>
    <w:next w:val="Normln"/>
    <w:autoRedefine/>
    <w:uiPriority w:val="39"/>
    <w:locked/>
    <w:rsid w:val="00832044"/>
    <w:pPr>
      <w:tabs>
        <w:tab w:val="right" w:leader="dot" w:pos="9062"/>
      </w:tabs>
      <w:spacing w:after="100" w:line="312" w:lineRule="auto"/>
      <w:ind w:left="220"/>
      <w:jc w:val="both"/>
    </w:pPr>
    <w:rPr>
      <w:rFonts w:eastAsia="Calibri" w:cs="Arial"/>
      <w:b/>
      <w:sz w:val="22"/>
      <w:szCs w:val="22"/>
      <w:lang w:eastAsia="en-US"/>
    </w:rPr>
  </w:style>
  <w:style w:type="paragraph" w:styleId="Obsah3">
    <w:name w:val="toc 3"/>
    <w:basedOn w:val="Normln"/>
    <w:next w:val="Normln"/>
    <w:autoRedefine/>
    <w:uiPriority w:val="39"/>
    <w:locked/>
    <w:rsid w:val="00832044"/>
    <w:pPr>
      <w:spacing w:after="100" w:line="312" w:lineRule="auto"/>
      <w:ind w:left="440"/>
      <w:jc w:val="both"/>
    </w:pPr>
    <w:rPr>
      <w:rFonts w:eastAsia="Calibri" w:cs="Arial"/>
      <w:sz w:val="22"/>
      <w:szCs w:val="22"/>
      <w:lang w:eastAsia="en-US"/>
    </w:rPr>
  </w:style>
  <w:style w:type="paragraph" w:customStyle="1" w:styleId="Psmenkov2">
    <w:name w:val="Písmenkový 2"/>
    <w:basedOn w:val="Normln"/>
    <w:qFormat/>
    <w:rsid w:val="00832044"/>
    <w:pPr>
      <w:tabs>
        <w:tab w:val="num" w:pos="0"/>
      </w:tabs>
      <w:ind w:left="530" w:hanging="360"/>
      <w:jc w:val="both"/>
    </w:pPr>
    <w:rPr>
      <w:rFonts w:asciiTheme="minorHAnsi" w:eastAsia="Calibri" w:hAnsiTheme="minorHAnsi" w:cstheme="minorHAnsi"/>
      <w:sz w:val="22"/>
      <w:szCs w:val="24"/>
      <w:lang w:eastAsia="en-US"/>
    </w:rPr>
  </w:style>
  <w:style w:type="paragraph" w:styleId="FormtovanvHTML">
    <w:name w:val="HTML Preformatted"/>
    <w:basedOn w:val="Normln"/>
    <w:link w:val="FormtovanvHTMLChar"/>
    <w:uiPriority w:val="99"/>
    <w:semiHidden/>
    <w:unhideWhenUsed/>
    <w:qFormat/>
    <w:rsid w:val="00832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StylSHZ">
    <w:name w:val="StylSHZ"/>
    <w:basedOn w:val="Normln"/>
    <w:qFormat/>
    <w:rsid w:val="00832044"/>
    <w:pPr>
      <w:spacing w:after="160" w:line="312" w:lineRule="auto"/>
      <w:jc w:val="both"/>
    </w:pPr>
    <w:rPr>
      <w:rFonts w:eastAsia="Calibri" w:cs="Arial"/>
      <w:sz w:val="22"/>
      <w:szCs w:val="22"/>
      <w:lang w:eastAsia="en-US"/>
    </w:rPr>
  </w:style>
  <w:style w:type="paragraph" w:customStyle="1" w:styleId="Nadpis2SHZ">
    <w:name w:val="Nadpis2SHZ"/>
    <w:basedOn w:val="Nadpis2"/>
    <w:qFormat/>
    <w:rsid w:val="00832044"/>
  </w:style>
  <w:style w:type="paragraph" w:customStyle="1" w:styleId="Nadpis3SHZ">
    <w:name w:val="Nadpis3SHZ"/>
    <w:basedOn w:val="Nadpis3"/>
    <w:qFormat/>
    <w:rsid w:val="00832044"/>
  </w:style>
  <w:style w:type="paragraph" w:customStyle="1" w:styleId="NormSHZ">
    <w:name w:val="NormSHZ"/>
    <w:basedOn w:val="Normln"/>
    <w:qFormat/>
    <w:rsid w:val="00227023"/>
    <w:pPr>
      <w:spacing w:after="160" w:line="312" w:lineRule="auto"/>
      <w:jc w:val="both"/>
    </w:pPr>
    <w:rPr>
      <w:rFonts w:eastAsia="Calibri" w:cs="Arial"/>
      <w:sz w:val="22"/>
      <w:szCs w:val="22"/>
      <w:lang w:eastAsia="en-US"/>
    </w:rPr>
  </w:style>
  <w:style w:type="paragraph" w:styleId="Revize">
    <w:name w:val="Revision"/>
    <w:uiPriority w:val="99"/>
    <w:semiHidden/>
    <w:qFormat/>
    <w:rsid w:val="00F50B74"/>
    <w:rPr>
      <w:rFonts w:ascii="Times New Roman" w:eastAsia="Times New Roman" w:hAnsi="Times New Roman" w:cs="Times New Roman"/>
      <w:sz w:val="20"/>
      <w:szCs w:val="20"/>
    </w:rPr>
  </w:style>
  <w:style w:type="paragraph" w:styleId="Zkladntext3">
    <w:name w:val="Body Text 3"/>
    <w:basedOn w:val="Normln"/>
    <w:link w:val="Zkladntext3Char"/>
    <w:uiPriority w:val="99"/>
    <w:unhideWhenUsed/>
    <w:qFormat/>
    <w:rsid w:val="00CE3F4B"/>
    <w:pPr>
      <w:spacing w:after="120"/>
    </w:pPr>
    <w:rPr>
      <w:sz w:val="16"/>
      <w:szCs w:val="16"/>
    </w:rPr>
  </w:style>
  <w:style w:type="paragraph" w:customStyle="1" w:styleId="Obsahrmce">
    <w:name w:val="Obsah rámce"/>
    <w:basedOn w:val="Normln"/>
    <w:qFormat/>
  </w:style>
  <w:style w:type="numbering" w:customStyle="1" w:styleId="List0">
    <w:name w:val="List 0"/>
    <w:qFormat/>
    <w:rsid w:val="00264130"/>
  </w:style>
  <w:style w:type="table" w:styleId="Mkatabulky">
    <w:name w:val="Table Grid"/>
    <w:basedOn w:val="Normlntabulka"/>
    <w:uiPriority w:val="39"/>
    <w:rsid w:val="00F47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locked/>
    <w:rsid w:val="00817BCD"/>
    <w:rPr>
      <w:i/>
      <w:iCs/>
    </w:rPr>
  </w:style>
  <w:style w:type="character" w:styleId="Zdraznnjemn">
    <w:name w:val="Subtle Emphasis"/>
    <w:basedOn w:val="Standardnpsmoodstavce"/>
    <w:uiPriority w:val="19"/>
    <w:qFormat/>
    <w:rsid w:val="00817BCD"/>
    <w:rPr>
      <w:i/>
      <w:iCs/>
      <w:color w:val="808080" w:themeColor="text1" w:themeTint="7F"/>
    </w:rPr>
  </w:style>
  <w:style w:type="character" w:styleId="Hypertextovodkaz">
    <w:name w:val="Hyperlink"/>
    <w:basedOn w:val="Standardnpsmoodstavce"/>
    <w:uiPriority w:val="99"/>
    <w:unhideWhenUsed/>
    <w:rsid w:val="00AD7EF7"/>
    <w:rPr>
      <w:color w:val="0000FF" w:themeColor="hyperlink"/>
      <w:u w:val="single"/>
    </w:rPr>
  </w:style>
  <w:style w:type="character" w:styleId="Nevyeenzmnka">
    <w:name w:val="Unresolved Mention"/>
    <w:basedOn w:val="Standardnpsmoodstavce"/>
    <w:uiPriority w:val="99"/>
    <w:semiHidden/>
    <w:unhideWhenUsed/>
    <w:rsid w:val="00AD7EF7"/>
    <w:rPr>
      <w:color w:val="605E5C"/>
      <w:shd w:val="clear" w:color="auto" w:fill="E1DFDD"/>
    </w:rPr>
  </w:style>
  <w:style w:type="paragraph" w:customStyle="1" w:styleId="TableParagraph">
    <w:name w:val="Table Paragraph"/>
    <w:basedOn w:val="Normln"/>
    <w:uiPriority w:val="1"/>
    <w:qFormat/>
    <w:rsid w:val="00A511C2"/>
    <w:pPr>
      <w:widowControl w:val="0"/>
      <w:suppressAutoHyphens w:val="0"/>
      <w:ind w:left="64"/>
      <w:jc w:val="both"/>
    </w:pPr>
    <w:rPr>
      <w:rFonts w:ascii="Times New Roman" w:hAnsi="Times New Roman"/>
      <w:sz w:val="22"/>
      <w:szCs w:val="22"/>
      <w:lang w:val="en-US" w:eastAsia="en-US"/>
    </w:rPr>
  </w:style>
  <w:style w:type="character" w:styleId="Sledovanodkaz">
    <w:name w:val="FollowedHyperlink"/>
    <w:basedOn w:val="Standardnpsmoodstavce"/>
    <w:uiPriority w:val="99"/>
    <w:semiHidden/>
    <w:unhideWhenUsed/>
    <w:rsid w:val="00850861"/>
    <w:rPr>
      <w:color w:val="800080" w:themeColor="followedHyperlink"/>
      <w:u w:val="single"/>
    </w:rPr>
  </w:style>
  <w:style w:type="character" w:customStyle="1" w:styleId="ZkladntextChar1">
    <w:name w:val="Základní text Char1"/>
    <w:basedOn w:val="Standardnpsmoodstavce"/>
    <w:uiPriority w:val="99"/>
    <w:semiHidden/>
    <w:rsid w:val="00870404"/>
    <w:rPr>
      <w:rFonts w:ascii="Arial Narrow" w:eastAsia="Times New Roman" w:hAnsi="Arial Narrow" w:cs="Times New Roman"/>
      <w:sz w:val="20"/>
      <w:szCs w:val="20"/>
      <w:lang w:eastAsia="cs-CZ"/>
    </w:rPr>
  </w:style>
  <w:style w:type="character" w:customStyle="1" w:styleId="ZpatChar1">
    <w:name w:val="Zápatí Char1"/>
    <w:basedOn w:val="Standardnpsmoodstavce"/>
    <w:uiPriority w:val="99"/>
    <w:semiHidden/>
    <w:rsid w:val="00870404"/>
    <w:rPr>
      <w:rFonts w:ascii="Arial Narrow" w:eastAsia="Times New Roman" w:hAnsi="Arial Narrow" w:cs="Times New Roman"/>
      <w:sz w:val="20"/>
      <w:szCs w:val="20"/>
      <w:lang w:eastAsia="cs-CZ"/>
    </w:rPr>
  </w:style>
  <w:style w:type="character" w:customStyle="1" w:styleId="outputtext">
    <w:name w:val="outputtext"/>
    <w:basedOn w:val="Standardnpsmoodstavce"/>
    <w:rsid w:val="00870404"/>
  </w:style>
  <w:style w:type="character" w:customStyle="1" w:styleId="xcontentpasted1">
    <w:name w:val="x_contentpasted1"/>
    <w:basedOn w:val="Standardnpsmoodstavce"/>
    <w:rsid w:val="00870404"/>
  </w:style>
  <w:style w:type="character" w:customStyle="1" w:styleId="rynqvb">
    <w:name w:val="rynqvb"/>
    <w:basedOn w:val="Standardnpsmoodstavce"/>
    <w:rsid w:val="00870404"/>
  </w:style>
  <w:style w:type="paragraph" w:customStyle="1" w:styleId="ECVSectionBullet">
    <w:name w:val="_ECV_SectionBullet"/>
    <w:basedOn w:val="Normln"/>
    <w:rsid w:val="00870404"/>
    <w:pPr>
      <w:widowControl w:val="0"/>
      <w:suppressLineNumbers/>
      <w:autoSpaceDE w:val="0"/>
      <w:spacing w:line="100" w:lineRule="atLeast"/>
    </w:pPr>
    <w:rPr>
      <w:rFonts w:ascii="Arial" w:eastAsia="SimSun" w:hAnsi="Arial" w:cs="Mangal"/>
      <w:color w:val="3F3A38"/>
      <w:spacing w:val="-6"/>
      <w:kern w:val="1"/>
      <w:sz w:val="18"/>
      <w:szCs w:val="24"/>
      <w:lang w:val="sk-SK" w:eastAsia="hi-IN" w:bidi="hi-IN"/>
    </w:rPr>
  </w:style>
  <w:style w:type="character" w:customStyle="1" w:styleId="bt-content">
    <w:name w:val="bt-content"/>
    <w:basedOn w:val="Standardnpsmoodstavce"/>
    <w:rsid w:val="00870404"/>
  </w:style>
  <w:style w:type="character" w:customStyle="1" w:styleId="OdkazObsah">
    <w:name w:val="OdkazObsah"/>
    <w:basedOn w:val="Odkazintenzivn"/>
    <w:uiPriority w:val="1"/>
    <w:qFormat/>
    <w:rsid w:val="000C4CFE"/>
    <w:rPr>
      <w:rFonts w:ascii="Arial Narrow" w:hAnsi="Arial Narrow"/>
      <w:b w:val="0"/>
      <w:bCs/>
      <w:caps w:val="0"/>
      <w:smallCaps w:val="0"/>
      <w:color w:val="FF0000"/>
      <w:spacing w:val="5"/>
      <w:kern w:val="0"/>
      <w:sz w:val="28"/>
      <w:u w:val="single"/>
    </w:rPr>
  </w:style>
  <w:style w:type="paragraph" w:styleId="Bezmezer">
    <w:name w:val="No Spacing"/>
    <w:uiPriority w:val="1"/>
    <w:qFormat/>
    <w:rsid w:val="008451FC"/>
    <w:pPr>
      <w:suppressAutoHyphens w:val="0"/>
    </w:pPr>
    <w:rPr>
      <w:rFonts w:asciiTheme="minorHAnsi" w:eastAsiaTheme="minorHAnsi" w:hAnsiTheme="minorHAnsi" w:cstheme="minorBidi"/>
      <w:lang w:eastAsia="en-US"/>
    </w:rPr>
  </w:style>
  <w:style w:type="character" w:customStyle="1" w:styleId="a-size-base">
    <w:name w:val="a-size-base"/>
    <w:basedOn w:val="Standardnpsmoodstavce"/>
    <w:rsid w:val="008451FC"/>
  </w:style>
  <w:style w:type="character" w:customStyle="1" w:styleId="files-gridname">
    <w:name w:val="files-grid_name"/>
    <w:basedOn w:val="Standardnpsmoodstavce"/>
    <w:rsid w:val="008451FC"/>
  </w:style>
  <w:style w:type="character" w:customStyle="1" w:styleId="a-size-extra-large">
    <w:name w:val="a-size-extra-large"/>
    <w:basedOn w:val="Standardnpsmoodstavce"/>
    <w:rsid w:val="008451FC"/>
  </w:style>
  <w:style w:type="paragraph" w:styleId="Obsah1">
    <w:name w:val="toc 1"/>
    <w:basedOn w:val="Normln"/>
    <w:next w:val="Normln"/>
    <w:autoRedefine/>
    <w:uiPriority w:val="39"/>
    <w:locked/>
    <w:rsid w:val="008C6736"/>
    <w:pPr>
      <w:spacing w:after="100"/>
    </w:pPr>
  </w:style>
  <w:style w:type="character" w:customStyle="1" w:styleId="sx-text-light1">
    <w:name w:val="sx-text-light1"/>
    <w:basedOn w:val="Standardnpsmoodstavce"/>
    <w:rsid w:val="008C6736"/>
    <w:rPr>
      <w:b w:val="0"/>
      <w:bCs w:val="0"/>
      <w:color w:val="666666"/>
    </w:rPr>
  </w:style>
  <w:style w:type="character" w:customStyle="1" w:styleId="list-group-item3">
    <w:name w:val="list-group-item3"/>
    <w:basedOn w:val="Standardnpsmoodstavce"/>
    <w:rsid w:val="008C6736"/>
    <w:rPr>
      <w:rFonts w:cs="Times New Roman"/>
      <w:vanish/>
      <w:bdr w:val="none" w:sz="0" w:space="0" w:color="auto" w:frame="1"/>
      <w:shd w:val="clear" w:color="auto" w:fill="FFFFFF"/>
    </w:rPr>
  </w:style>
  <w:style w:type="paragraph" w:customStyle="1" w:styleId="Reference">
    <w:name w:val="Reference"/>
    <w:rsid w:val="008C6736"/>
    <w:pPr>
      <w:suppressAutoHyphens w:val="0"/>
      <w:spacing w:after="170"/>
      <w:ind w:left="340" w:hanging="340"/>
      <w:jc w:val="both"/>
    </w:pPr>
    <w:rPr>
      <w:rFonts w:ascii="Arial" w:eastAsia="Times New Roman" w:hAnsi="Arial" w:cs="Times New Roman"/>
      <w:color w:val="000000"/>
      <w:sz w:val="16"/>
      <w:szCs w:val="20"/>
      <w:lang w:val="en-GB"/>
    </w:rPr>
  </w:style>
  <w:style w:type="character" w:styleId="Znakapoznpodarou">
    <w:name w:val="footnote reference"/>
    <w:basedOn w:val="Standardnpsmoodstavce"/>
    <w:uiPriority w:val="99"/>
    <w:semiHidden/>
    <w:rsid w:val="008C6736"/>
    <w:rPr>
      <w:rFonts w:cs="Times New Roman"/>
      <w:vertAlign w:val="superscript"/>
    </w:rPr>
  </w:style>
  <w:style w:type="character" w:customStyle="1" w:styleId="Nevyeenzmnka1">
    <w:name w:val="Nevyřešená zmínka1"/>
    <w:basedOn w:val="Standardnpsmoodstavce"/>
    <w:uiPriority w:val="99"/>
    <w:semiHidden/>
    <w:unhideWhenUsed/>
    <w:rsid w:val="008C6736"/>
    <w:rPr>
      <w:color w:val="808080"/>
      <w:shd w:val="clear" w:color="auto" w:fill="E6E6E6"/>
    </w:rPr>
  </w:style>
  <w:style w:type="paragraph" w:customStyle="1" w:styleId="odststandard">
    <w:name w:val="odst_standard"/>
    <w:basedOn w:val="Normln"/>
    <w:qFormat/>
    <w:rsid w:val="008C6736"/>
    <w:pPr>
      <w:suppressAutoHyphens w:val="0"/>
      <w:spacing w:after="60"/>
      <w:ind w:left="142"/>
      <w:jc w:val="both"/>
    </w:pPr>
    <w:rPr>
      <w:sz w:val="22"/>
      <w:szCs w:val="24"/>
    </w:rPr>
  </w:style>
  <w:style w:type="character" w:customStyle="1" w:styleId="a-size-large">
    <w:name w:val="a-size-large"/>
    <w:basedOn w:val="Standardnpsmoodstavce"/>
    <w:rsid w:val="008C6736"/>
  </w:style>
  <w:style w:type="paragraph" w:customStyle="1" w:styleId="xmsonormal">
    <w:name w:val="x_msonormal"/>
    <w:basedOn w:val="Normln"/>
    <w:rsid w:val="008C6736"/>
    <w:pPr>
      <w:suppressAutoHyphens w:val="0"/>
      <w:spacing w:before="100" w:beforeAutospacing="1" w:after="100" w:afterAutospacing="1"/>
    </w:pPr>
    <w:rPr>
      <w:sz w:val="24"/>
      <w:szCs w:val="24"/>
      <w:lang w:val="en-US" w:eastAsia="en-US"/>
    </w:rPr>
  </w:style>
  <w:style w:type="character" w:customStyle="1" w:styleId="articletitle">
    <w:name w:val="articletitle"/>
    <w:basedOn w:val="Standardnpsmoodstavce"/>
    <w:rsid w:val="008C6736"/>
  </w:style>
  <w:style w:type="character" w:customStyle="1" w:styleId="pubyear">
    <w:name w:val="pubyear"/>
    <w:basedOn w:val="Standardnpsmoodstavce"/>
    <w:rsid w:val="008C6736"/>
    <w:rPr>
      <w:rFonts w:ascii="Arial Narrow" w:hAnsi="Arial Narrow"/>
    </w:rPr>
  </w:style>
  <w:style w:type="character" w:customStyle="1" w:styleId="vol">
    <w:name w:val="vol"/>
    <w:basedOn w:val="Standardnpsmoodstavce"/>
    <w:rsid w:val="008C6736"/>
  </w:style>
  <w:style w:type="character" w:customStyle="1" w:styleId="Nevyeenzmnka2">
    <w:name w:val="Nevyřešená zmínka2"/>
    <w:basedOn w:val="Standardnpsmoodstavce"/>
    <w:uiPriority w:val="99"/>
    <w:semiHidden/>
    <w:unhideWhenUsed/>
    <w:rsid w:val="008C6736"/>
    <w:rPr>
      <w:color w:val="605E5C"/>
      <w:shd w:val="clear" w:color="auto" w:fill="E1DFDD"/>
    </w:rPr>
  </w:style>
  <w:style w:type="character" w:styleId="Odkaznavysvtlivky">
    <w:name w:val="endnote reference"/>
    <w:basedOn w:val="Standardnpsmoodstavce"/>
    <w:uiPriority w:val="99"/>
    <w:semiHidden/>
    <w:unhideWhenUsed/>
    <w:rsid w:val="008C67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01200">
      <w:bodyDiv w:val="1"/>
      <w:marLeft w:val="0"/>
      <w:marRight w:val="0"/>
      <w:marTop w:val="0"/>
      <w:marBottom w:val="0"/>
      <w:divBdr>
        <w:top w:val="none" w:sz="0" w:space="0" w:color="auto"/>
        <w:left w:val="none" w:sz="0" w:space="0" w:color="auto"/>
        <w:bottom w:val="none" w:sz="0" w:space="0" w:color="auto"/>
        <w:right w:val="none" w:sz="0" w:space="0" w:color="auto"/>
      </w:divBdr>
    </w:div>
    <w:div w:id="300499568">
      <w:bodyDiv w:val="1"/>
      <w:marLeft w:val="0"/>
      <w:marRight w:val="0"/>
      <w:marTop w:val="0"/>
      <w:marBottom w:val="0"/>
      <w:divBdr>
        <w:top w:val="none" w:sz="0" w:space="0" w:color="auto"/>
        <w:left w:val="none" w:sz="0" w:space="0" w:color="auto"/>
        <w:bottom w:val="none" w:sz="0" w:space="0" w:color="auto"/>
        <w:right w:val="none" w:sz="0" w:space="0" w:color="auto"/>
      </w:divBdr>
    </w:div>
    <w:div w:id="1236891073">
      <w:bodyDiv w:val="1"/>
      <w:marLeft w:val="0"/>
      <w:marRight w:val="0"/>
      <w:marTop w:val="0"/>
      <w:marBottom w:val="0"/>
      <w:divBdr>
        <w:top w:val="none" w:sz="0" w:space="0" w:color="auto"/>
        <w:left w:val="none" w:sz="0" w:space="0" w:color="auto"/>
        <w:bottom w:val="none" w:sz="0" w:space="0" w:color="auto"/>
        <w:right w:val="none" w:sz="0" w:space="0" w:color="auto"/>
      </w:divBdr>
    </w:div>
    <w:div w:id="1946107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1016/j.ssci.2023.106371" TargetMode="External"/><Relationship Id="rId21" Type="http://schemas.openxmlformats.org/officeDocument/2006/relationships/hyperlink" Target="https://www.perlego.com/book/1813654/corporate-security-management-challenges-risks-and-strategies-pdf" TargetMode="External"/><Relationship Id="rId42" Type="http://schemas.openxmlformats.org/officeDocument/2006/relationships/hyperlink" Target="https://orcid.org/0000-0002-0762-7100" TargetMode="External"/><Relationship Id="rId47" Type="http://schemas.openxmlformats.org/officeDocument/2006/relationships/hyperlink" Target="https://doi.org/10.1016/j.ijepes.2021.107700" TargetMode="External"/><Relationship Id="rId63" Type="http://schemas.openxmlformats.org/officeDocument/2006/relationships/hyperlink" Target="https://link.springer.com/chapter/10.1007/978-3-030-79168-1_27" TargetMode="External"/><Relationship Id="rId68" Type="http://schemas.openxmlformats.org/officeDocument/2006/relationships/hyperlink" Target="https://www.isvavai.cz/cep?s=jednoduche-vyhledavani&amp;ss=detail&amp;n=0&amp;h=TH04010377" TargetMode="External"/><Relationship Id="rId84" Type="http://schemas.openxmlformats.org/officeDocument/2006/relationships/hyperlink" Target="http://digilib.k.utb.cz" TargetMode="External"/><Relationship Id="rId89" Type="http://schemas.openxmlformats.org/officeDocument/2006/relationships/footer" Target="footer3.xml"/><Relationship Id="rId16" Type="http://schemas.openxmlformats.org/officeDocument/2006/relationships/hyperlink" Target="https://fai.utb.cz/mdocs-posts/sd-09-17/" TargetMode="External"/><Relationship Id="rId107" Type="http://schemas.microsoft.com/office/2011/relationships/people" Target="people.xml"/><Relationship Id="rId11" Type="http://schemas.openxmlformats.org/officeDocument/2006/relationships/image" Target="media/image1.png"/><Relationship Id="rId32" Type="http://schemas.openxmlformats.org/officeDocument/2006/relationships/hyperlink" Target="https://doi.org/10.1016/j.ssci.2023.106371" TargetMode="External"/><Relationship Id="rId37" Type="http://schemas.openxmlformats.org/officeDocument/2006/relationships/hyperlink" Target="https://isdv.upv.gov.cz/webapp/resdb.print_detail.det?pspis=PT/2019-607&amp;plang=CS" TargetMode="External"/><Relationship Id="rId53" Type="http://schemas.openxmlformats.org/officeDocument/2006/relationships/hyperlink" Target="https://orcid.org/0000-0002-3724-7854" TargetMode="External"/><Relationship Id="rId58" Type="http://schemas.openxmlformats.org/officeDocument/2006/relationships/hyperlink" Target="https://link.springer.com/article/10.1057%2Fs41284-021-00294-2" TargetMode="External"/><Relationship Id="rId74" Type="http://schemas.openxmlformats.org/officeDocument/2006/relationships/hyperlink" Target="https://www.isvavai.cz/cep?s=jednoduche-vyhledavani&amp;ss=detail&amp;n=0&amp;h=VI20192021163" TargetMode="External"/><Relationship Id="rId79" Type="http://schemas.openxmlformats.org/officeDocument/2006/relationships/hyperlink" Target="https://www.isvavai.cz/cep?s=jednoduche-vyhledavani&amp;ss=detail&amp;n=0&amp;h=EG15_019%2F0004581" TargetMode="External"/><Relationship Id="rId102" Type="http://schemas.openxmlformats.org/officeDocument/2006/relationships/hyperlink" Target="https://www.isvavai.cz/cep?s=jednoduche-vyhledavani&amp;ss=detail&amp;n=0&amp;h=EG15_019%2F0004580" TargetMode="External"/><Relationship Id="rId5" Type="http://schemas.openxmlformats.org/officeDocument/2006/relationships/numbering" Target="numbering.xml"/><Relationship Id="rId90" Type="http://schemas.openxmlformats.org/officeDocument/2006/relationships/hyperlink" Target="http://portal.k.utb.cz/" TargetMode="External"/><Relationship Id="rId95" Type="http://schemas.openxmlformats.org/officeDocument/2006/relationships/hyperlink" Target="https://www.isvavai.cz/cep?s=jednoduche-vyhledavani&amp;ss=detail&amp;n=0&amp;h=VJ02010043" TargetMode="External"/><Relationship Id="rId22" Type="http://schemas.openxmlformats.org/officeDocument/2006/relationships/hyperlink" Target="https://www.microwavejournal.com/ext/resources/SponsoredContent/2022/eBooks/AR-AUGUST-EBOOK-2022-v1.pdf" TargetMode="External"/><Relationship Id="rId27" Type="http://schemas.openxmlformats.org/officeDocument/2006/relationships/hyperlink" Target="https://doi.org/10.3390/smartcities6050102" TargetMode="External"/><Relationship Id="rId43" Type="http://schemas.openxmlformats.org/officeDocument/2006/relationships/hyperlink" Target="https://ieeexplore.ieee.org/document/9803030" TargetMode="External"/><Relationship Id="rId48" Type="http://schemas.openxmlformats.org/officeDocument/2006/relationships/hyperlink" Target="https://doi.org/10.5772/intechopen.94644" TargetMode="External"/><Relationship Id="rId64" Type="http://schemas.openxmlformats.org/officeDocument/2006/relationships/hyperlink" Target="https://www.aidic.it/cet/20/81/135.pdf" TargetMode="External"/><Relationship Id="rId69" Type="http://schemas.openxmlformats.org/officeDocument/2006/relationships/hyperlink" Target="https://www.isvavai.cz/cep?s=jednoduche-vyhledavani&amp;ss=detail&amp;n=0&amp;h=VB01000008" TargetMode="External"/><Relationship Id="rId80" Type="http://schemas.openxmlformats.org/officeDocument/2006/relationships/hyperlink" Target="https://www.isvavai.cz/cep?s=jednoduche-vyhledavani&amp;ss=detail&amp;n=0&amp;h=VI20152019049" TargetMode="External"/><Relationship Id="rId85" Type="http://schemas.openxmlformats.org/officeDocument/2006/relationships/hyperlink" Target="http://publikace.k.utb.cz" TargetMode="External"/><Relationship Id="rId12" Type="http://schemas.openxmlformats.org/officeDocument/2006/relationships/hyperlink" Target="https://go.fai.utb.cz/akr-btsm-24" TargetMode="External"/><Relationship Id="rId17" Type="http://schemas.openxmlformats.org/officeDocument/2006/relationships/hyperlink" Target="https://fai.utb.cz/mdocs-posts/sd-09-17/" TargetMode="External"/><Relationship Id="rId33" Type="http://schemas.openxmlformats.org/officeDocument/2006/relationships/hyperlink" Target="https://doi.org/10.3390/app13063913" TargetMode="External"/><Relationship Id="rId38" Type="http://schemas.openxmlformats.org/officeDocument/2006/relationships/hyperlink" Target="https://orcid.org/0000-0001-8050-162X" TargetMode="External"/><Relationship Id="rId59" Type="http://schemas.openxmlformats.org/officeDocument/2006/relationships/hyperlink" Target="https://link.springer.com/article/10.1057%2Fs41284-021-00291-5" TargetMode="External"/><Relationship Id="rId103" Type="http://schemas.openxmlformats.org/officeDocument/2006/relationships/hyperlink" Target="https://www.isvavai.cz/cep?s=jednoduche-vyhledavani&amp;ss=detail&amp;n=0&amp;h=EG15_019%2F0004581" TargetMode="External"/><Relationship Id="rId108" Type="http://schemas.openxmlformats.org/officeDocument/2006/relationships/theme" Target="theme/theme1.xml"/><Relationship Id="rId20" Type="http://schemas.openxmlformats.org/officeDocument/2006/relationships/hyperlink" Target="https://search.ebscohost.com/login.aspx?direct=true&amp;scope=site&amp;db=nlebk&amp;AN=2759184&amp;authtype=ip,shib&amp;custid=s3936755" TargetMode="External"/><Relationship Id="rId41" Type="http://schemas.openxmlformats.org/officeDocument/2006/relationships/hyperlink" Target="https://digilib.k.utb.cz/handle/10563/45878" TargetMode="External"/><Relationship Id="rId54" Type="http://schemas.openxmlformats.org/officeDocument/2006/relationships/hyperlink" Target="https://orcid.org/0000-0001-9933-0365" TargetMode="External"/><Relationship Id="rId62" Type="http://schemas.openxmlformats.org/officeDocument/2006/relationships/hyperlink" Target="https://www.mdpi.com/2075-1702/10/12/1164" TargetMode="External"/><Relationship Id="rId70" Type="http://schemas.openxmlformats.org/officeDocument/2006/relationships/hyperlink" Target="https://www.isvavai.cz/cep?s=jednoduche-vyhledavani&amp;ss=detail&amp;n=0&amp;h=VJ02010043" TargetMode="External"/><Relationship Id="rId75" Type="http://schemas.openxmlformats.org/officeDocument/2006/relationships/hyperlink" Target="https://www.isvavai.cz/cep?s=jednoduche-vyhledavani&amp;ss=detail&amp;n=0&amp;h=VI20172019073" TargetMode="External"/><Relationship Id="rId83" Type="http://schemas.openxmlformats.org/officeDocument/2006/relationships/hyperlink" Target="https://www.stag.utb.cz/portal/" TargetMode="External"/><Relationship Id="rId88" Type="http://schemas.openxmlformats.org/officeDocument/2006/relationships/footer" Target="footer2.xml"/><Relationship Id="rId91" Type="http://schemas.openxmlformats.org/officeDocument/2006/relationships/hyperlink" Target="https://cordis.europa.eu/project/id/101072881" TargetMode="External"/><Relationship Id="rId96" Type="http://schemas.openxmlformats.org/officeDocument/2006/relationships/hyperlink" Target="https://www.isvavai.cz/cep?s=jednoduche-vyhledavani&amp;ss=detail&amp;n=0&amp;h=VI201920221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ai.utb.cz/mdocs-posts/sd-09-17/" TargetMode="External"/><Relationship Id="rId23" Type="http://schemas.openxmlformats.org/officeDocument/2006/relationships/hyperlink" Target="https://software-engineering-book.com" TargetMode="External"/><Relationship Id="rId28" Type="http://schemas.openxmlformats.org/officeDocument/2006/relationships/hyperlink" Target="https://www.mdpi.com/1996-1073/15/14/5276" TargetMode="External"/><Relationship Id="rId36" Type="http://schemas.openxmlformats.org/officeDocument/2006/relationships/hyperlink" Target="https://orcid.org/0000-0002-9831-9372" TargetMode="External"/><Relationship Id="rId49" Type="http://schemas.openxmlformats.org/officeDocument/2006/relationships/hyperlink" Target="https://doi.org/10.1016/j.ssci.2019.104573" TargetMode="External"/><Relationship Id="rId57" Type="http://schemas.openxmlformats.org/officeDocument/2006/relationships/hyperlink" Target="https://www.mdpi.com/2072-666X/12/5/479" TargetMode="External"/><Relationship Id="rId106"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orcid.org/0000-0003-0347-7528" TargetMode="External"/><Relationship Id="rId44" Type="http://schemas.openxmlformats.org/officeDocument/2006/relationships/hyperlink" Target="https://www.mdpi.com/2079-9292/10/5/592" TargetMode="External"/><Relationship Id="rId52" Type="http://schemas.openxmlformats.org/officeDocument/2006/relationships/hyperlink" Target="https://orcid.org/0000-0002-5839-4263" TargetMode="External"/><Relationship Id="rId60" Type="http://schemas.openxmlformats.org/officeDocument/2006/relationships/hyperlink" Target="https://orcid.org/0000-0001-9923-7128" TargetMode="External"/><Relationship Id="rId65" Type="http://schemas.openxmlformats.org/officeDocument/2006/relationships/hyperlink" Target="https://link.springer.com/chapter/10.1007/978-3-030-19813-8_29" TargetMode="External"/><Relationship Id="rId73" Type="http://schemas.openxmlformats.org/officeDocument/2006/relationships/hyperlink" Target="https://www.isvavai.cz/cep?s=jednoduche-vyhledavani&amp;ss=detail&amp;n=0&amp;h=VI20192022134" TargetMode="External"/><Relationship Id="rId78" Type="http://schemas.openxmlformats.org/officeDocument/2006/relationships/hyperlink" Target="https://www.isvavai.cz/cep?s=jednoduche-vyhledavani&amp;ss=detail&amp;n=0&amp;h=EG15_019%2F0004580" TargetMode="External"/><Relationship Id="rId81" Type="http://schemas.openxmlformats.org/officeDocument/2006/relationships/hyperlink" Target="https://fai.utb.cz/veda-a-vyzkum/ph-d-studium/" TargetMode="External"/><Relationship Id="rId86" Type="http://schemas.openxmlformats.org/officeDocument/2006/relationships/hyperlink" Target="http://portal.k.utb.cz" TargetMode="External"/><Relationship Id="rId94" Type="http://schemas.openxmlformats.org/officeDocument/2006/relationships/hyperlink" Target="https://www.isvavai.cz/cep?s=jednoduche-vyhledavani&amp;ss=detail&amp;n=0&amp;h=VB01000008" TargetMode="External"/><Relationship Id="rId99" Type="http://schemas.openxmlformats.org/officeDocument/2006/relationships/hyperlink" Target="https://www.isvavai.cz/cep?s=jednoduche-vyhledavani&amp;ss=detail&amp;n=0&amp;h=VI20172019073" TargetMode="External"/><Relationship Id="rId101" Type="http://schemas.openxmlformats.org/officeDocument/2006/relationships/hyperlink" Target="https://www.isvavai.cz/cep?s=jednoduche-vyhledavani&amp;ss=detail&amp;n=0&amp;h=EG16_084%2F0010327"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fai.utb.cz/mdocs-posts/sd-09-17/" TargetMode="External"/><Relationship Id="rId39" Type="http://schemas.openxmlformats.org/officeDocument/2006/relationships/hyperlink" Target="https://orcid.org/0000-0002-3869-7099" TargetMode="External"/><Relationship Id="rId34" Type="http://schemas.openxmlformats.org/officeDocument/2006/relationships/hyperlink" Target="https://doi.org/10.3390/systems11100506" TargetMode="External"/><Relationship Id="rId50" Type="http://schemas.openxmlformats.org/officeDocument/2006/relationships/hyperlink" Target="https://orcid.org/0000-0001-5512-4965" TargetMode="External"/><Relationship Id="rId55" Type="http://schemas.openxmlformats.org/officeDocument/2006/relationships/hyperlink" Target="https://www.mdpi.com/2073-8994/13/9/1740" TargetMode="External"/><Relationship Id="rId76" Type="http://schemas.openxmlformats.org/officeDocument/2006/relationships/hyperlink" Target="https://www.isvavai.cz/cep?s=jednoduche-vyhledavani&amp;ss=detail&amp;n=0&amp;h=VI20172019054" TargetMode="External"/><Relationship Id="rId97" Type="http://schemas.openxmlformats.org/officeDocument/2006/relationships/hyperlink" Target="https://www.isvavai.cz/cep?s=jednoduche-vyhledavani&amp;ss=detail&amp;n=0&amp;h=VI20192022134" TargetMode="External"/><Relationship Id="rId104" Type="http://schemas.openxmlformats.org/officeDocument/2006/relationships/hyperlink" Target="https://www.isvavai.cz/cep?s=jednoduche-vyhledavani&amp;ss=detail&amp;n=0&amp;h=VI20152019049" TargetMode="External"/><Relationship Id="rId7" Type="http://schemas.openxmlformats.org/officeDocument/2006/relationships/settings" Target="settings.xml"/><Relationship Id="rId71" Type="http://schemas.openxmlformats.org/officeDocument/2006/relationships/hyperlink" Target="https://www.isvavai.cz/cep?s=jednoduche-vyhledavani&amp;ss=detail&amp;n=0&amp;h=TH04010377" TargetMode="External"/><Relationship Id="rId92" Type="http://schemas.openxmlformats.org/officeDocument/2006/relationships/hyperlink" Target="https://www.isvavai.cz/cep?s=jednoduche-vyhledavani&amp;ss=detail&amp;n=0&amp;h=FW10010237" TargetMode="External"/><Relationship Id="rId2" Type="http://schemas.openxmlformats.org/officeDocument/2006/relationships/customXml" Target="../customXml/item2.xml"/><Relationship Id="rId29" Type="http://schemas.openxmlformats.org/officeDocument/2006/relationships/hyperlink" Target="https://doi.org/10.3390/systems11100506" TargetMode="External"/><Relationship Id="rId24" Type="http://schemas.openxmlformats.org/officeDocument/2006/relationships/hyperlink" Target="https://digilib.k.utb.cz/handle/10563/41629" TargetMode="External"/><Relationship Id="rId40" Type="http://schemas.openxmlformats.org/officeDocument/2006/relationships/hyperlink" Target="https://orcid.org/0000-0002-3843-8724" TargetMode="External"/><Relationship Id="rId45" Type="http://schemas.openxmlformats.org/officeDocument/2006/relationships/hyperlink" Target="https://doi.org/10.1016/j.ssci.2023.106371" TargetMode="External"/><Relationship Id="rId66" Type="http://schemas.openxmlformats.org/officeDocument/2006/relationships/hyperlink" Target="https://cordis.europa.eu/project/id/101072881" TargetMode="External"/><Relationship Id="rId87" Type="http://schemas.openxmlformats.org/officeDocument/2006/relationships/hyperlink" Target="https://ezdroje.k.utb.cz/" TargetMode="External"/><Relationship Id="rId61" Type="http://schemas.openxmlformats.org/officeDocument/2006/relationships/hyperlink" Target="https://doi.org/10.1007/978-3-031-61575-7_4" TargetMode="External"/><Relationship Id="rId82" Type="http://schemas.openxmlformats.org/officeDocument/2006/relationships/hyperlink" Target="https://fai.utb.cz/en/research-and-development/ph-d-studies/" TargetMode="External"/><Relationship Id="rId19" Type="http://schemas.openxmlformats.org/officeDocument/2006/relationships/hyperlink" Target="https://fai.utb.cz/mdocs-posts/sd-09-17/" TargetMode="External"/><Relationship Id="rId14" Type="http://schemas.openxmlformats.org/officeDocument/2006/relationships/hyperlink" Target="https://fai.utb.cz/mdocs-posts/sd-09-17/" TargetMode="External"/><Relationship Id="rId30" Type="http://schemas.openxmlformats.org/officeDocument/2006/relationships/hyperlink" Target="https://orcid.org/0000-0002-7359-0764" TargetMode="External"/><Relationship Id="rId35" Type="http://schemas.openxmlformats.org/officeDocument/2006/relationships/hyperlink" Target="https://orcid.org/0000-0002-3252-1578" TargetMode="External"/><Relationship Id="rId56" Type="http://schemas.openxmlformats.org/officeDocument/2006/relationships/hyperlink" Target="https://www.mdpi.com/2072-666X/12/4/401" TargetMode="External"/><Relationship Id="rId77" Type="http://schemas.openxmlformats.org/officeDocument/2006/relationships/hyperlink" Target="https://www.isvavai.cz/cep?s=jednoduche-vyhledavani&amp;ss=detail&amp;n=0&amp;h=EG16_084%2F0010327" TargetMode="External"/><Relationship Id="rId100" Type="http://schemas.openxmlformats.org/officeDocument/2006/relationships/hyperlink" Target="https://www.isvavai.cz/cep?s=jednoduche-vyhledavani&amp;ss=detail&amp;n=0&amp;h=VI20172019054" TargetMode="External"/><Relationship Id="rId105" Type="http://schemas.openxmlformats.org/officeDocument/2006/relationships/hyperlink" Target="https://go.fai.utb.cz/akr-btsm-24" TargetMode="External"/><Relationship Id="rId8" Type="http://schemas.openxmlformats.org/officeDocument/2006/relationships/webSettings" Target="webSettings.xml"/><Relationship Id="rId51" Type="http://schemas.openxmlformats.org/officeDocument/2006/relationships/hyperlink" Target="https://ailab.fai.utb.cz/" TargetMode="External"/><Relationship Id="rId72" Type="http://schemas.openxmlformats.org/officeDocument/2006/relationships/hyperlink" Target="https://www.isvavai.cz/cep?s=jednoduche-vyhledavani&amp;ss=detail&amp;n=0&amp;h=VI20192022118" TargetMode="External"/><Relationship Id="rId93" Type="http://schemas.openxmlformats.org/officeDocument/2006/relationships/hyperlink" Target="https://www.isvavai.cz/cep?s=jednoduche-vyhledavani&amp;ss=detail&amp;n=0&amp;h=TH04010377" TargetMode="External"/><Relationship Id="rId98" Type="http://schemas.openxmlformats.org/officeDocument/2006/relationships/hyperlink" Target="https://www.isvavai.cz/cep?s=jednoduche-vyhledavani&amp;ss=detail&amp;n=0&amp;h=VI20192021163" TargetMode="External"/><Relationship Id="rId3" Type="http://schemas.openxmlformats.org/officeDocument/2006/relationships/customXml" Target="../customXml/item3.xml"/><Relationship Id="rId25" Type="http://schemas.openxmlformats.org/officeDocument/2006/relationships/hyperlink" Target="https://iansommerville.com/professional/systems-engineering-for-lscits/" TargetMode="External"/><Relationship Id="rId46" Type="http://schemas.openxmlformats.org/officeDocument/2006/relationships/hyperlink" Target="https://doi.org/10.3390/smartcities6050102" TargetMode="External"/><Relationship Id="rId67" Type="http://schemas.openxmlformats.org/officeDocument/2006/relationships/hyperlink" Target="https://www.isvavai.cz/cep?s=jednoduche-vyhledavani&amp;ss=detail&amp;n=0&amp;h=FW1001023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ai.utb.cz/o-fakulte/uredni-deska/vyrocni-zpravy-fai/" TargetMode="External"/><Relationship Id="rId13" Type="http://schemas.openxmlformats.org/officeDocument/2006/relationships/hyperlink" Target="https://www.utb.cz/en/admissions/study-in-english/apply-now/" TargetMode="External"/><Relationship Id="rId3" Type="http://schemas.openxmlformats.org/officeDocument/2006/relationships/hyperlink" Target="https://stag.utb.cz/portal/" TargetMode="External"/><Relationship Id="rId7" Type="http://schemas.openxmlformats.org/officeDocument/2006/relationships/hyperlink" Target="https://www.isvavai.cz/cep" TargetMode="External"/><Relationship Id="rId12" Type="http://schemas.openxmlformats.org/officeDocument/2006/relationships/hyperlink" Target="https://www.utb.cz/en/university/official-board/internal-rules-and-regulations/" TargetMode="External"/><Relationship Id="rId2" Type="http://schemas.openxmlformats.org/officeDocument/2006/relationships/hyperlink" Target="https://www.utb.cz/univerzita/uredni-deska/ruzne/zprava-o-vnitrnim-hodnoceni-kvality-utb-ve-zline/"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s://fai.utb.cz/o-fakulte/uredni-deska/strategicky-zamer-fakulty/" TargetMode="External"/><Relationship Id="rId11" Type="http://schemas.openxmlformats.org/officeDocument/2006/relationships/hyperlink" Target="http://www.msmt.cz/vyzkum-a-vyvoj-2/zakon-c-111-1998-sb-o-vysokych-skolach" TargetMode="External"/><Relationship Id="rId5" Type="http://schemas.openxmlformats.org/officeDocument/2006/relationships/hyperlink" Target="http://digilib.k.utb.cz" TargetMode="External"/><Relationship Id="rId10" Type="http://schemas.openxmlformats.org/officeDocument/2006/relationships/hyperlink" Target="https://fai.utb.cz/o-fakulte/uredni-deska/vyrocni-zpravy-fai/" TargetMode="External"/><Relationship Id="rId4" Type="http://schemas.openxmlformats.org/officeDocument/2006/relationships/hyperlink" Target="https://jobcentrum.utb.cz/" TargetMode="External"/><Relationship Id="rId9" Type="http://schemas.openxmlformats.org/officeDocument/2006/relationships/hyperlink" Target="https://www.utb.cz/univerzita/uredni-deska/ruzne/vyrocni-zpra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C8E8AB8EE81A4F8DAE39C59C4DED8E" ma:contentTypeVersion="38" ma:contentTypeDescription="Vytvoří nový dokument" ma:contentTypeScope="" ma:versionID="6a4a372f88d48b97cf090c865cf51164">
  <xsd:schema xmlns:xsd="http://www.w3.org/2001/XMLSchema" xmlns:xs="http://www.w3.org/2001/XMLSchema" xmlns:p="http://schemas.microsoft.com/office/2006/metadata/properties" xmlns:ns3="3695dc48-461b-4f63-ad42-c1a13d84c63d" xmlns:ns4="07170dc2-2ea7-4214-b459-30b77cc4591b" targetNamespace="http://schemas.microsoft.com/office/2006/metadata/properties" ma:root="true" ma:fieldsID="3b5aa50080d8fd8350c3928c86039ba1" ns3:_="" ns4:_="">
    <xsd:import namespace="3695dc48-461b-4f63-ad42-c1a13d84c63d"/>
    <xsd:import namespace="07170dc2-2ea7-4214-b459-30b77cc459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5dc48-461b-4f63-ad42-c1a13d84c63d"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170dc2-2ea7-4214-b459-30b77cc4591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element name="_activity" ma:index="42" nillable="true" ma:displayName="_activity" ma:hidden="true" ma:internalName="_activity">
      <xsd:simpleType>
        <xsd:restriction base="dms:Note"/>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ystemTags" ma:index="44" nillable="true" ma:displayName="MediaServiceSystemTags" ma:hidden="true" ma:internalName="MediaServiceSystemTags" ma:readOnly="true">
      <xsd:simpleType>
        <xsd:restriction base="dms:Note"/>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07170dc2-2ea7-4214-b459-30b77cc4591b">
      <UserInfo>
        <DisplayName/>
        <AccountId xsi:nil="true"/>
        <AccountType/>
      </UserInfo>
    </Owner>
    <Student_Groups xmlns="07170dc2-2ea7-4214-b459-30b77cc4591b">
      <UserInfo>
        <DisplayName/>
        <AccountId xsi:nil="true"/>
        <AccountType/>
      </UserInfo>
    </Student_Groups>
    <_activity xmlns="07170dc2-2ea7-4214-b459-30b77cc4591b" xsi:nil="true"/>
    <TeamsChannelId xmlns="07170dc2-2ea7-4214-b459-30b77cc4591b" xsi:nil="true"/>
    <IsNotebookLocked xmlns="07170dc2-2ea7-4214-b459-30b77cc4591b" xsi:nil="true"/>
    <NotebookType xmlns="07170dc2-2ea7-4214-b459-30b77cc4591b" xsi:nil="true"/>
    <CultureName xmlns="07170dc2-2ea7-4214-b459-30b77cc4591b" xsi:nil="true"/>
    <DefaultSectionNames xmlns="07170dc2-2ea7-4214-b459-30b77cc4591b" xsi:nil="true"/>
    <Is_Collaboration_Space_Locked xmlns="07170dc2-2ea7-4214-b459-30b77cc4591b" xsi:nil="true"/>
    <FolderType xmlns="07170dc2-2ea7-4214-b459-30b77cc4591b" xsi:nil="true"/>
    <Self_Registration_Enabled xmlns="07170dc2-2ea7-4214-b459-30b77cc4591b" xsi:nil="true"/>
    <Has_Teacher_Only_SectionGroup xmlns="07170dc2-2ea7-4214-b459-30b77cc4591b" xsi:nil="true"/>
    <Teachers xmlns="07170dc2-2ea7-4214-b459-30b77cc4591b">
      <UserInfo>
        <DisplayName/>
        <AccountId xsi:nil="true"/>
        <AccountType/>
      </UserInfo>
    </Teachers>
    <LMS_Mappings xmlns="07170dc2-2ea7-4214-b459-30b77cc4591b" xsi:nil="true"/>
    <Invited_Teachers xmlns="07170dc2-2ea7-4214-b459-30b77cc4591b" xsi:nil="true"/>
    <Students xmlns="07170dc2-2ea7-4214-b459-30b77cc4591b">
      <UserInfo>
        <DisplayName/>
        <AccountId xsi:nil="true"/>
        <AccountType/>
      </UserInfo>
    </Students>
    <Distribution_Groups xmlns="07170dc2-2ea7-4214-b459-30b77cc4591b" xsi:nil="true"/>
    <Math_Settings xmlns="07170dc2-2ea7-4214-b459-30b77cc4591b" xsi:nil="true"/>
    <Templates xmlns="07170dc2-2ea7-4214-b459-30b77cc4591b" xsi:nil="true"/>
    <AppVersion xmlns="07170dc2-2ea7-4214-b459-30b77cc4591b" xsi:nil="true"/>
    <Invited_Students xmlns="07170dc2-2ea7-4214-b459-30b77cc4591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5E8C1D-1AED-4EA6-AC64-B6F9634BB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5dc48-461b-4f63-ad42-c1a13d84c63d"/>
    <ds:schemaRef ds:uri="07170dc2-2ea7-4214-b459-30b77cc459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7CD85-55C6-461E-B01E-22C995BBAB8C}">
  <ds:schemaRefs>
    <ds:schemaRef ds:uri="http://schemas.microsoft.com/office/2006/metadata/properties"/>
    <ds:schemaRef ds:uri="http://schemas.microsoft.com/office/infopath/2007/PartnerControls"/>
    <ds:schemaRef ds:uri="07170dc2-2ea7-4214-b459-30b77cc4591b"/>
  </ds:schemaRefs>
</ds:datastoreItem>
</file>

<file path=customXml/itemProps3.xml><?xml version="1.0" encoding="utf-8"?>
<ds:datastoreItem xmlns:ds="http://schemas.openxmlformats.org/officeDocument/2006/customXml" ds:itemID="{2EAEF787-FC09-4415-963B-E25F03A26413}">
  <ds:schemaRefs>
    <ds:schemaRef ds:uri="http://schemas.openxmlformats.org/officeDocument/2006/bibliography"/>
  </ds:schemaRefs>
</ds:datastoreItem>
</file>

<file path=customXml/itemProps4.xml><?xml version="1.0" encoding="utf-8"?>
<ds:datastoreItem xmlns:ds="http://schemas.openxmlformats.org/officeDocument/2006/customXml" ds:itemID="{02196488-9131-4B99-8EDF-454B251F59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132</Pages>
  <Words>48134</Words>
  <Characters>317420</Characters>
  <Application>Microsoft Office Word</Application>
  <DocSecurity>0</DocSecurity>
  <Lines>8050</Lines>
  <Paragraphs>4748</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361897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dc:description/>
  <cp:lastModifiedBy>Jiří Vojtěšek</cp:lastModifiedBy>
  <cp:revision>3</cp:revision>
  <cp:lastPrinted>2024-09-17T20:38:00Z</cp:lastPrinted>
  <dcterms:created xsi:type="dcterms:W3CDTF">2024-11-11T14:46:00Z</dcterms:created>
  <dcterms:modified xsi:type="dcterms:W3CDTF">2024-11-11T14:57:00Z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bfbf477776dd4d7bc00377c347a78662550fa8af1b9770b7dada3fb247d5272b</vt:lpwstr>
  </property>
  <property fmtid="{D5CDD505-2E9C-101B-9397-08002B2CF9AE}" pid="3" name="ContentTypeId">
    <vt:lpwstr>0x010100ADC8E8AB8EE81A4F8DAE39C59C4DED8E</vt:lpwstr>
  </property>
</Properties>
</file>