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EFDBB" w14:textId="77777777" w:rsidR="00EE6B45" w:rsidRPr="00033AF9" w:rsidRDefault="00EC1513">
      <w:pPr>
        <w:rPr>
          <w:rFonts w:ascii="Times New Roman" w:hAnsi="Times New Roman"/>
        </w:rPr>
      </w:pPr>
      <w:r w:rsidRPr="00033AF9">
        <w:rPr>
          <w:rFonts w:ascii="Times New Roman" w:hAnsi="Times New Roman"/>
          <w:b/>
        </w:rPr>
        <w:t>Příloha č. 1</w:t>
      </w:r>
    </w:p>
    <w:p w14:paraId="6158CFBD" w14:textId="77777777" w:rsidR="00323C00" w:rsidRPr="00033AF9" w:rsidRDefault="00323C00">
      <w:pPr>
        <w:rPr>
          <w:rFonts w:ascii="Times New Roman" w:hAnsi="Times New Roman"/>
        </w:rPr>
      </w:pPr>
    </w:p>
    <w:p w14:paraId="27267993" w14:textId="77777777" w:rsidR="00323C00" w:rsidRPr="00033AF9" w:rsidRDefault="00323C00" w:rsidP="00323C00">
      <w:pPr>
        <w:jc w:val="both"/>
        <w:rPr>
          <w:rFonts w:ascii="Times New Roman" w:hAnsi="Times New Roman"/>
          <w:b/>
          <w:bCs/>
        </w:rPr>
      </w:pPr>
      <w:r w:rsidRPr="00033AF9">
        <w:rPr>
          <w:rFonts w:ascii="Times New Roman" w:hAnsi="Times New Roman"/>
          <w:b/>
        </w:rPr>
        <w:t xml:space="preserve">Formální úprava a odevzdávání </w:t>
      </w:r>
      <w:r w:rsidRPr="00033AF9">
        <w:rPr>
          <w:rFonts w:ascii="Times New Roman" w:hAnsi="Times New Roman"/>
          <w:b/>
          <w:bCs/>
        </w:rPr>
        <w:t>bakalářských,</w:t>
      </w:r>
      <w:r w:rsidRPr="00033AF9">
        <w:rPr>
          <w:rFonts w:ascii="Times New Roman" w:hAnsi="Times New Roman"/>
          <w:b/>
        </w:rPr>
        <w:t xml:space="preserve"> d</w:t>
      </w:r>
      <w:r w:rsidRPr="00033AF9">
        <w:rPr>
          <w:rFonts w:ascii="Times New Roman" w:hAnsi="Times New Roman"/>
          <w:b/>
          <w:bCs/>
        </w:rPr>
        <w:t xml:space="preserve">iplomových a rigorózních </w:t>
      </w:r>
      <w:r w:rsidRPr="00033AF9">
        <w:rPr>
          <w:rFonts w:ascii="Times New Roman" w:hAnsi="Times New Roman"/>
          <w:b/>
        </w:rPr>
        <w:t>prací</w:t>
      </w:r>
      <w:r w:rsidRPr="00033AF9">
        <w:rPr>
          <w:rFonts w:ascii="Times New Roman" w:hAnsi="Times New Roman"/>
          <w:b/>
          <w:bCs/>
        </w:rPr>
        <w:t xml:space="preserve"> </w:t>
      </w:r>
    </w:p>
    <w:p w14:paraId="0A12D62C" w14:textId="77777777" w:rsidR="00EC1513" w:rsidRDefault="00EC1513" w:rsidP="00323C00">
      <w:pPr>
        <w:jc w:val="both"/>
        <w:rPr>
          <w:b/>
          <w:bCs/>
        </w:rPr>
      </w:pPr>
    </w:p>
    <w:p w14:paraId="0FAEFA54" w14:textId="6A8C5678" w:rsidR="00323C00" w:rsidRDefault="00323C00" w:rsidP="002A4920">
      <w:pPr>
        <w:pStyle w:val="Seznam1"/>
        <w:tabs>
          <w:tab w:val="clear" w:pos="567"/>
        </w:tabs>
      </w:pPr>
      <w:r>
        <w:t xml:space="preserve">Při zadání </w:t>
      </w:r>
      <w:r w:rsidRPr="00916670">
        <w:t>bakalářské</w:t>
      </w:r>
      <w:r>
        <w:t>,</w:t>
      </w:r>
      <w:r w:rsidRPr="00916670">
        <w:t xml:space="preserve"> diplomové nebo </w:t>
      </w:r>
      <w:r>
        <w:t xml:space="preserve">rigorózní práce </w:t>
      </w:r>
      <w:r w:rsidRPr="00916670">
        <w:t>(dále jen „práce“)</w:t>
      </w:r>
      <w:r>
        <w:t xml:space="preserve"> se autor práce - student (dále jen „student“) seznámí s následujícími požadavky na formální úpravu práce,</w:t>
      </w:r>
      <w:r w:rsidRPr="003B02DB">
        <w:t xml:space="preserve"> </w:t>
      </w:r>
      <w:r>
        <w:t>která vychází z </w:t>
      </w:r>
      <w:r w:rsidRPr="008E3DCD">
        <w:t>Grafick</w:t>
      </w:r>
      <w:r>
        <w:t>ého</w:t>
      </w:r>
      <w:r w:rsidRPr="008E3DCD">
        <w:t xml:space="preserve"> manuál</w:t>
      </w:r>
      <w:r>
        <w:t>u</w:t>
      </w:r>
      <w:r w:rsidRPr="008E3DCD">
        <w:t xml:space="preserve"> jednotné vizuální identity Univerzity Tomáše Bati ve Zlíně</w:t>
      </w:r>
      <w:r w:rsidR="009B7CDF">
        <w:t>.</w:t>
      </w:r>
      <w:r>
        <w:t xml:space="preserve"> Doporučené šablony a manuál pro všechny součásti UTB jsou dostupné na </w:t>
      </w:r>
      <w:r w:rsidR="00033AF9">
        <w:t>internetových</w:t>
      </w:r>
      <w:r w:rsidR="00033AF9">
        <w:t xml:space="preserve"> </w:t>
      </w:r>
      <w:r>
        <w:t xml:space="preserve">stránkách univerzity pod záložkou Student či přímo pod odkazem </w:t>
      </w:r>
      <w:hyperlink r:id="rId8" w:history="1">
        <w:r w:rsidR="0062743B" w:rsidRPr="00875673">
          <w:rPr>
            <w:rStyle w:val="Hypertextovodkaz"/>
          </w:rPr>
          <w:t>https://www.utb.cz/student/dokumenty-a-sablony/zaverecne-prace/</w:t>
        </w:r>
      </w:hyperlink>
      <w:r>
        <w:t>.</w:t>
      </w:r>
    </w:p>
    <w:p w14:paraId="28F93E14" w14:textId="7CCF43E7" w:rsidR="00046A80" w:rsidRDefault="00046A80" w:rsidP="002A4920">
      <w:pPr>
        <w:pStyle w:val="Seznam1"/>
        <w:tabs>
          <w:tab w:val="clear" w:pos="567"/>
        </w:tabs>
      </w:pPr>
    </w:p>
    <w:p w14:paraId="366CEF6D" w14:textId="1913AECD" w:rsidR="00046A80" w:rsidRDefault="00046A80" w:rsidP="0062743B">
      <w:pPr>
        <w:pStyle w:val="Seznam1"/>
        <w:numPr>
          <w:ilvl w:val="0"/>
          <w:numId w:val="1"/>
        </w:numPr>
        <w:tabs>
          <w:tab w:val="clear" w:pos="567"/>
          <w:tab w:val="clear" w:pos="720"/>
        </w:tabs>
        <w:ind w:left="284" w:hanging="284"/>
      </w:pPr>
      <w:r>
        <w:t>Náležitosti listinné a elektronické formy práce</w:t>
      </w:r>
    </w:p>
    <w:p w14:paraId="2CC3EF7E" w14:textId="77777777" w:rsidR="00A7119B" w:rsidRDefault="00A7119B" w:rsidP="002A4920">
      <w:pPr>
        <w:pStyle w:val="Seznam1"/>
        <w:tabs>
          <w:tab w:val="clear" w:pos="567"/>
        </w:tabs>
      </w:pPr>
    </w:p>
    <w:p w14:paraId="46C61FAA" w14:textId="13F0B08F" w:rsidR="00323C00" w:rsidRPr="0062743B" w:rsidRDefault="0097424F" w:rsidP="007A6CF8">
      <w:pPr>
        <w:pStyle w:val="Odstavecseseznamem"/>
        <w:numPr>
          <w:ilvl w:val="0"/>
          <w:numId w:val="5"/>
        </w:numPr>
        <w:spacing w:before="120"/>
        <w:jc w:val="both"/>
        <w:rPr>
          <w:rFonts w:ascii="Times New Roman" w:hAnsi="Times New Roman"/>
        </w:rPr>
      </w:pPr>
      <w:r w:rsidRPr="0062743B">
        <w:rPr>
          <w:rFonts w:ascii="Times New Roman" w:hAnsi="Times New Roman"/>
        </w:rPr>
        <w:t>E</w:t>
      </w:r>
      <w:r w:rsidR="00323C00" w:rsidRPr="0062743B">
        <w:rPr>
          <w:rFonts w:ascii="Times New Roman" w:hAnsi="Times New Roman"/>
        </w:rPr>
        <w:t>xemplář práce v listinné formě</w:t>
      </w:r>
      <w:r w:rsidR="007E094A" w:rsidRPr="0062743B">
        <w:rPr>
          <w:rFonts w:ascii="Times New Roman" w:hAnsi="Times New Roman"/>
        </w:rPr>
        <w:t xml:space="preserve"> k</w:t>
      </w:r>
      <w:r w:rsidRPr="0062743B">
        <w:rPr>
          <w:rFonts w:ascii="Times New Roman" w:hAnsi="Times New Roman"/>
        </w:rPr>
        <w:t> </w:t>
      </w:r>
      <w:r w:rsidR="007E094A" w:rsidRPr="0062743B">
        <w:rPr>
          <w:rFonts w:ascii="Times New Roman" w:hAnsi="Times New Roman"/>
        </w:rPr>
        <w:t>uložení</w:t>
      </w:r>
      <w:r w:rsidRPr="0062743B">
        <w:rPr>
          <w:rFonts w:ascii="Times New Roman" w:hAnsi="Times New Roman"/>
        </w:rPr>
        <w:t xml:space="preserve"> obsahuje</w:t>
      </w:r>
      <w:r w:rsidR="00323C00" w:rsidRPr="0062743B">
        <w:rPr>
          <w:rFonts w:ascii="Times New Roman" w:hAnsi="Times New Roman"/>
        </w:rPr>
        <w:t>:</w:t>
      </w:r>
    </w:p>
    <w:p w14:paraId="04F3F922" w14:textId="77777777" w:rsidR="00CB2F22" w:rsidRPr="005D3C17" w:rsidRDefault="00CB2F22" w:rsidP="0082601E">
      <w:pPr>
        <w:spacing w:before="120"/>
        <w:jc w:val="both"/>
        <w:rPr>
          <w:rFonts w:ascii="Times New Roman" w:hAnsi="Times New Roman"/>
        </w:rPr>
      </w:pPr>
    </w:p>
    <w:p w14:paraId="297CD584" w14:textId="6643DC7A" w:rsidR="0097424F" w:rsidRDefault="0097424F" w:rsidP="0097424F">
      <w:pPr>
        <w:pStyle w:val="Seznam1"/>
        <w:numPr>
          <w:ilvl w:val="0"/>
          <w:numId w:val="2"/>
        </w:numPr>
      </w:pPr>
      <w:r>
        <w:t>o</w:t>
      </w:r>
      <w:r w:rsidR="00323C00" w:rsidRPr="006975F6">
        <w:t>ficiální zadání práce, se všemi formálními náležitostmi, včetně příslušných podpisů osob určených vnitřní normou součásti, zpravidla děkana a ředitele ústavu</w:t>
      </w:r>
    </w:p>
    <w:p w14:paraId="39B98A9C" w14:textId="30D1BF51" w:rsidR="00323C00" w:rsidRDefault="0097424F" w:rsidP="0097424F">
      <w:pPr>
        <w:pStyle w:val="Seznam1"/>
        <w:numPr>
          <w:ilvl w:val="0"/>
          <w:numId w:val="2"/>
        </w:numPr>
      </w:pPr>
      <w:r>
        <w:t>podepsané prohlášení autora práce</w:t>
      </w:r>
      <w:r w:rsidR="00927AB5">
        <w:t>.</w:t>
      </w:r>
      <w:r w:rsidR="00323C00" w:rsidRPr="006975F6">
        <w:t xml:space="preserve"> </w:t>
      </w:r>
    </w:p>
    <w:p w14:paraId="3FFC8BE1" w14:textId="51CCDC4A" w:rsidR="0097424F" w:rsidRDefault="0097424F" w:rsidP="00927AB5">
      <w:pPr>
        <w:pStyle w:val="Seznam1"/>
        <w:ind w:left="1162" w:hanging="453"/>
      </w:pPr>
      <w:r>
        <w:t>Tyto dokumenty budou vevázány přímo do práce.</w:t>
      </w:r>
    </w:p>
    <w:p w14:paraId="3B2BED48" w14:textId="77777777" w:rsidR="0097424F" w:rsidRDefault="0097424F" w:rsidP="0097424F">
      <w:pPr>
        <w:pStyle w:val="Seznam1"/>
        <w:ind w:left="1162"/>
      </w:pPr>
    </w:p>
    <w:p w14:paraId="7A42E896" w14:textId="546E2E14" w:rsidR="007E094A" w:rsidRPr="0062743B" w:rsidRDefault="0097424F" w:rsidP="0062743B">
      <w:pPr>
        <w:pStyle w:val="Odstavecseseznamem"/>
        <w:numPr>
          <w:ilvl w:val="0"/>
          <w:numId w:val="5"/>
        </w:numPr>
        <w:spacing w:before="120"/>
        <w:jc w:val="both"/>
        <w:rPr>
          <w:rFonts w:ascii="Times New Roman" w:hAnsi="Times New Roman"/>
        </w:rPr>
      </w:pPr>
      <w:r w:rsidRPr="0062743B">
        <w:rPr>
          <w:rFonts w:ascii="Times New Roman" w:hAnsi="Times New Roman"/>
        </w:rPr>
        <w:t>E</w:t>
      </w:r>
      <w:r w:rsidR="007E094A" w:rsidRPr="0062743B">
        <w:rPr>
          <w:rFonts w:ascii="Times New Roman" w:hAnsi="Times New Roman"/>
        </w:rPr>
        <w:t>xemplář práce v listinné formě k</w:t>
      </w:r>
      <w:r w:rsidRPr="0062743B">
        <w:rPr>
          <w:rFonts w:ascii="Times New Roman" w:hAnsi="Times New Roman"/>
        </w:rPr>
        <w:t> </w:t>
      </w:r>
      <w:r w:rsidR="007E094A" w:rsidRPr="0062743B">
        <w:rPr>
          <w:rFonts w:ascii="Times New Roman" w:hAnsi="Times New Roman"/>
        </w:rPr>
        <w:t>navrácení</w:t>
      </w:r>
      <w:r w:rsidRPr="0062743B">
        <w:rPr>
          <w:rFonts w:ascii="Times New Roman" w:hAnsi="Times New Roman"/>
        </w:rPr>
        <w:t xml:space="preserve"> obsahuje</w:t>
      </w:r>
      <w:r w:rsidR="007E094A" w:rsidRPr="0062743B">
        <w:rPr>
          <w:rFonts w:ascii="Times New Roman" w:hAnsi="Times New Roman"/>
        </w:rPr>
        <w:t>:</w:t>
      </w:r>
    </w:p>
    <w:p w14:paraId="5A14EA99" w14:textId="567FA720" w:rsidR="0097424F" w:rsidRDefault="0097424F" w:rsidP="00927AB5">
      <w:pPr>
        <w:pStyle w:val="Seznam1"/>
        <w:numPr>
          <w:ilvl w:val="0"/>
          <w:numId w:val="3"/>
        </w:numPr>
        <w:tabs>
          <w:tab w:val="clear" w:pos="567"/>
          <w:tab w:val="num" w:pos="1276"/>
        </w:tabs>
        <w:ind w:left="1134" w:hanging="283"/>
      </w:pPr>
      <w:r>
        <w:t>naskenované o</w:t>
      </w:r>
      <w:r w:rsidRPr="006975F6">
        <w:t>ficiální zadání práce, se všemi formálními náležitostmi, včetně příslušných podpisů osob určených vnitřní normou součásti, zpravidla děkana a ředitele ústavu</w:t>
      </w:r>
    </w:p>
    <w:p w14:paraId="6F78C872" w14:textId="119B66D9" w:rsidR="0097424F" w:rsidRDefault="0097424F" w:rsidP="0082601E">
      <w:pPr>
        <w:pStyle w:val="Seznam1"/>
        <w:numPr>
          <w:ilvl w:val="0"/>
          <w:numId w:val="3"/>
        </w:numPr>
        <w:tabs>
          <w:tab w:val="clear" w:pos="2714"/>
          <w:tab w:val="num" w:pos="1864"/>
        </w:tabs>
        <w:ind w:left="1134" w:hanging="283"/>
      </w:pPr>
      <w:r>
        <w:t>naskenované</w:t>
      </w:r>
      <w:r w:rsidR="00927AB5">
        <w:t>,</w:t>
      </w:r>
      <w:r>
        <w:t xml:space="preserve"> podepsané prohlášení autora práce</w:t>
      </w:r>
      <w:r w:rsidR="00927AB5">
        <w:t>.</w:t>
      </w:r>
    </w:p>
    <w:p w14:paraId="07AEA797" w14:textId="77777777" w:rsidR="0097424F" w:rsidRDefault="0097424F" w:rsidP="00A7119B">
      <w:pPr>
        <w:pStyle w:val="Seznam1"/>
        <w:ind w:left="1162" w:hanging="453"/>
      </w:pPr>
      <w:r>
        <w:t>Tyto dokumenty budou vevázány přímo do práce.</w:t>
      </w:r>
    </w:p>
    <w:p w14:paraId="16BA0AF4" w14:textId="56820C23" w:rsidR="007E094A" w:rsidRPr="00EC1513" w:rsidRDefault="007E094A" w:rsidP="00EC1513">
      <w:pPr>
        <w:pStyle w:val="Seznam1"/>
        <w:ind w:left="442"/>
        <w:rPr>
          <w:highlight w:val="yellow"/>
        </w:rPr>
      </w:pPr>
    </w:p>
    <w:p w14:paraId="1E0751F3" w14:textId="39BC57BF" w:rsidR="00323C00" w:rsidRPr="005D3C17" w:rsidRDefault="0097424F" w:rsidP="0082601E">
      <w:pPr>
        <w:pStyle w:val="Seznam1"/>
        <w:numPr>
          <w:ilvl w:val="0"/>
          <w:numId w:val="5"/>
        </w:numPr>
        <w:tabs>
          <w:tab w:val="clear" w:pos="567"/>
          <w:tab w:val="left" w:pos="709"/>
        </w:tabs>
        <w:ind w:left="426" w:hanging="142"/>
      </w:pPr>
      <w:r>
        <w:t>E</w:t>
      </w:r>
      <w:r w:rsidR="00323C00" w:rsidRPr="005D3C17">
        <w:t>lektronick</w:t>
      </w:r>
      <w:r>
        <w:t>á</w:t>
      </w:r>
      <w:r w:rsidR="00323C00" w:rsidRPr="005D3C17">
        <w:t xml:space="preserve"> </w:t>
      </w:r>
      <w:r w:rsidRPr="005D3C17">
        <w:t>form</w:t>
      </w:r>
      <w:r>
        <w:t>a</w:t>
      </w:r>
      <w:r w:rsidRPr="005D3C17">
        <w:t xml:space="preserve"> </w:t>
      </w:r>
      <w:r w:rsidR="00323C00" w:rsidRPr="005D3C17">
        <w:t>práce:</w:t>
      </w:r>
    </w:p>
    <w:p w14:paraId="19DF9180" w14:textId="50E9B790" w:rsidR="00323C00" w:rsidRDefault="00323C00" w:rsidP="0097424F">
      <w:pPr>
        <w:pStyle w:val="Seznam1"/>
        <w:numPr>
          <w:ilvl w:val="0"/>
          <w:numId w:val="4"/>
        </w:numPr>
        <w:tabs>
          <w:tab w:val="clear" w:pos="567"/>
        </w:tabs>
      </w:pPr>
      <w:r>
        <w:t>naske</w:t>
      </w:r>
      <w:r w:rsidRPr="00E056B5">
        <w:t>nované oficiální zadání práce se všemi formálními náležitostmi</w:t>
      </w:r>
      <w:r w:rsidR="00A7119B">
        <w:t>, z důvodu pseudonymizace</w:t>
      </w:r>
      <w:r w:rsidRPr="00E056B5">
        <w:t xml:space="preserve"> </w:t>
      </w:r>
      <w:r w:rsidRPr="00BD0956">
        <w:t>bez podpisů</w:t>
      </w:r>
      <w:r w:rsidRPr="006975F6">
        <w:t xml:space="preserve"> </w:t>
      </w:r>
      <w:r w:rsidRPr="00BD0956">
        <w:t>osob určených vnitřních normou součásti</w:t>
      </w:r>
      <w:r w:rsidR="00A7119B">
        <w:t xml:space="preserve"> a </w:t>
      </w:r>
      <w:r w:rsidRPr="00E056B5">
        <w:t xml:space="preserve">nepodepsané Prohlášení </w:t>
      </w:r>
      <w:r w:rsidR="00A7119B">
        <w:t>autora</w:t>
      </w:r>
      <w:r w:rsidR="00A7119B" w:rsidRPr="00E056B5">
        <w:t xml:space="preserve"> </w:t>
      </w:r>
      <w:r w:rsidRPr="00E056B5">
        <w:t>práce</w:t>
      </w:r>
    </w:p>
    <w:p w14:paraId="30DD9426" w14:textId="008424AE" w:rsidR="00323C00" w:rsidRDefault="00E44A03" w:rsidP="00A7119B">
      <w:pPr>
        <w:pStyle w:val="Seznam1"/>
        <w:numPr>
          <w:ilvl w:val="0"/>
          <w:numId w:val="4"/>
        </w:numPr>
        <w:tabs>
          <w:tab w:val="clear" w:pos="567"/>
        </w:tabs>
      </w:pPr>
      <w:r>
        <w:t>p</w:t>
      </w:r>
      <w:r w:rsidR="00323C00" w:rsidRPr="00A7119B">
        <w:t>lný text práce ve formátu PDF/A (archivní PDF soubor). Návody a další informace k odevzdávání prací jsou k dispozici na internetových stránkách UTB:</w:t>
      </w:r>
      <w:r>
        <w:t xml:space="preserve"> </w:t>
      </w:r>
      <w:hyperlink r:id="rId9" w:history="1">
        <w:r w:rsidRPr="00E44A03">
          <w:rPr>
            <w:rStyle w:val="Hypertextovodkaz"/>
          </w:rPr>
          <w:t>https://knihovna.utb.cz/knihovna/poprve-v-knihovne/manualy-a-navody/</w:t>
        </w:r>
      </w:hyperlink>
      <w:r>
        <w:t>, případně</w:t>
      </w:r>
      <w:r w:rsidR="00323C00" w:rsidRPr="00A7119B">
        <w:t xml:space="preserve"> pod</w:t>
      </w:r>
      <w:r w:rsidR="00F232B2">
        <w:t>:</w:t>
      </w:r>
      <w:r w:rsidR="009D21D1">
        <w:t xml:space="preserve">          </w:t>
      </w:r>
      <w:r w:rsidR="0062743B">
        <w:fldChar w:fldCharType="begin"/>
      </w:r>
      <w:r w:rsidR="0062743B">
        <w:instrText>HYPERLINK "http://iva.k.utb.cz/wpcontent/uploads/chci_odevzdat_plny_text_kvalifikacni_praceweb.pdf"</w:instrText>
      </w:r>
      <w:r w:rsidR="0062743B">
        <w:fldChar w:fldCharType="separate"/>
      </w:r>
      <w:r w:rsidR="0062743B" w:rsidRPr="0062743B">
        <w:rPr>
          <w:rStyle w:val="Hypertextovodkaz"/>
        </w:rPr>
        <w:t>http://iva.k.utb.cz/wpcontent/uploads/chci_odevzdat_plny_text_kvalifikacni_praceweb.pdf</w:t>
      </w:r>
      <w:ins w:id="0" w:author="Lenka Drábková" w:date="2024-05-07T17:58:00Z">
        <w:r w:rsidR="0062743B">
          <w:fldChar w:fldCharType="end"/>
        </w:r>
      </w:ins>
      <w:r w:rsidR="00323C00" w:rsidRPr="00A7119B">
        <w:t>.</w:t>
      </w:r>
      <w:bookmarkStart w:id="1" w:name="_GoBack"/>
      <w:bookmarkEnd w:id="1"/>
    </w:p>
    <w:p w14:paraId="5BB7A0B3" w14:textId="2DA36921" w:rsidR="00A7119B" w:rsidRPr="00A7119B" w:rsidRDefault="00A7119B" w:rsidP="00A7119B">
      <w:pPr>
        <w:pStyle w:val="Seznam1"/>
        <w:numPr>
          <w:ilvl w:val="0"/>
          <w:numId w:val="4"/>
        </w:numPr>
        <w:tabs>
          <w:tab w:val="clear" w:pos="567"/>
        </w:tabs>
      </w:pPr>
      <w:r>
        <w:t>p</w:t>
      </w:r>
      <w:r w:rsidRPr="006975F6">
        <w:t xml:space="preserve">řílohy práce </w:t>
      </w:r>
      <w:r>
        <w:t>zkomprimované</w:t>
      </w:r>
      <w:r w:rsidRPr="006975F6">
        <w:t xml:space="preserve"> </w:t>
      </w:r>
      <w:r w:rsidRPr="00F70904">
        <w:t>do jednoho zip souboru</w:t>
      </w:r>
      <w:r w:rsidRPr="006975F6">
        <w:t>.</w:t>
      </w:r>
    </w:p>
    <w:p w14:paraId="3F893592" w14:textId="0D5B3A91" w:rsidR="00323C00" w:rsidRPr="006975F6" w:rsidRDefault="00323C00" w:rsidP="0062743B">
      <w:pPr>
        <w:spacing w:before="120"/>
        <w:ind w:left="360"/>
        <w:jc w:val="both"/>
        <w:rPr>
          <w:rFonts w:ascii="Times New Roman" w:hAnsi="Times New Roman"/>
        </w:rPr>
      </w:pPr>
    </w:p>
    <w:p w14:paraId="0DD8EB9F" w14:textId="65FFEB0C" w:rsidR="00323C00" w:rsidRPr="006975F6" w:rsidRDefault="00046A80" w:rsidP="00E07CE9">
      <w:pPr>
        <w:spacing w:before="12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="00323C00" w:rsidRPr="006975F6">
        <w:rPr>
          <w:rFonts w:ascii="Times New Roman" w:hAnsi="Times New Roman"/>
        </w:rPr>
        <w:t xml:space="preserve">Student odevzdá práci nahráním souboru s plným textem ve formátu PDF/A do systému „IS/STAG, kde je automaticky kontrolován správný formát souboru. Přílohy práce jsou </w:t>
      </w:r>
      <w:r w:rsidR="00323C00" w:rsidRPr="006975F6">
        <w:rPr>
          <w:rFonts w:ascii="Times New Roman" w:hAnsi="Times New Roman"/>
        </w:rPr>
        <w:lastRenderedPageBreak/>
        <w:t xml:space="preserve">odevzdány nahráním druhého souboru ve formátu zip do IS/STAG. Pokud velikost příloh přesahuje 1 GB, budou nahrány pomocí služby </w:t>
      </w:r>
      <w:hyperlink r:id="rId10" w:history="1">
        <w:r w:rsidR="00323C00" w:rsidRPr="005D3C17">
          <w:rPr>
            <w:rStyle w:val="Hypertextovodkaz"/>
            <w:rFonts w:ascii="Times New Roman" w:hAnsi="Times New Roman"/>
          </w:rPr>
          <w:t>filesender.cesnet.cz</w:t>
        </w:r>
      </w:hyperlink>
      <w:r w:rsidR="00323C00" w:rsidRPr="006975F6">
        <w:rPr>
          <w:rFonts w:ascii="Times New Roman" w:hAnsi="Times New Roman"/>
        </w:rPr>
        <w:t xml:space="preserve"> na adresu </w:t>
      </w:r>
      <w:hyperlink r:id="rId11" w:history="1">
        <w:r w:rsidR="00323C00" w:rsidRPr="005D3C17">
          <w:rPr>
            <w:rStyle w:val="Hypertextovodkaz"/>
            <w:rFonts w:ascii="Times New Roman" w:hAnsi="Times New Roman"/>
          </w:rPr>
          <w:t>prilohy@utb.cz</w:t>
        </w:r>
      </w:hyperlink>
      <w:r w:rsidR="00323C00" w:rsidRPr="006975F6">
        <w:rPr>
          <w:rFonts w:ascii="Times New Roman" w:hAnsi="Times New Roman"/>
        </w:rPr>
        <w:t xml:space="preserve">. </w:t>
      </w:r>
    </w:p>
    <w:p w14:paraId="3F56AB43" w14:textId="5F009EBC" w:rsidR="00323C00" w:rsidRPr="006975F6" w:rsidRDefault="00046A80" w:rsidP="00E07CE9">
      <w:pPr>
        <w:spacing w:before="12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="00323C00">
        <w:rPr>
          <w:rFonts w:ascii="Times New Roman" w:hAnsi="Times New Roman"/>
        </w:rPr>
        <w:t xml:space="preserve">Listinná i </w:t>
      </w:r>
      <w:r w:rsidR="00323C00" w:rsidRPr="006975F6">
        <w:rPr>
          <w:rFonts w:ascii="Times New Roman" w:hAnsi="Times New Roman"/>
        </w:rPr>
        <w:t xml:space="preserve">elektronická </w:t>
      </w:r>
      <w:r w:rsidR="00323C00">
        <w:rPr>
          <w:rFonts w:ascii="Times New Roman" w:hAnsi="Times New Roman"/>
        </w:rPr>
        <w:t>forma</w:t>
      </w:r>
      <w:r w:rsidR="00323C00" w:rsidRPr="006975F6">
        <w:rPr>
          <w:rFonts w:ascii="Times New Roman" w:hAnsi="Times New Roman"/>
        </w:rPr>
        <w:t xml:space="preserve"> práce musí být obsahově shodn</w:t>
      </w:r>
      <w:r w:rsidR="00323C00">
        <w:rPr>
          <w:rFonts w:ascii="Times New Roman" w:hAnsi="Times New Roman"/>
        </w:rPr>
        <w:t>é</w:t>
      </w:r>
      <w:r w:rsidR="00323C00" w:rsidRPr="006975F6">
        <w:rPr>
          <w:rFonts w:ascii="Times New Roman" w:hAnsi="Times New Roman"/>
        </w:rPr>
        <w:t>.</w:t>
      </w:r>
    </w:p>
    <w:p w14:paraId="35D454D3" w14:textId="77777777" w:rsidR="00E07CE9" w:rsidRDefault="00046A80" w:rsidP="00E07CE9">
      <w:pPr>
        <w:spacing w:before="12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</w:t>
      </w:r>
      <w:r w:rsidR="00323C00" w:rsidRPr="006975F6">
        <w:rPr>
          <w:rFonts w:ascii="Times New Roman" w:hAnsi="Times New Roman"/>
        </w:rPr>
        <w:t>Jsou-li součástí práce umělecká díla nebo projekty, odevzdává student pouze text práce. Z práce a jejích příloh by však mělo být patrné, o jaké umělecké dílo či projekt se jedná.</w:t>
      </w:r>
    </w:p>
    <w:p w14:paraId="7AF4F2FE" w14:textId="25CBE4E5" w:rsidR="00323C00" w:rsidRPr="006975F6" w:rsidRDefault="00E07CE9" w:rsidP="00E07CE9">
      <w:pPr>
        <w:tabs>
          <w:tab w:val="left" w:pos="284"/>
          <w:tab w:val="left" w:pos="709"/>
        </w:tabs>
        <w:spacing w:before="12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 </w:t>
      </w:r>
      <w:r w:rsidRPr="006975F6">
        <w:rPr>
          <w:rFonts w:ascii="Times New Roman" w:hAnsi="Times New Roman"/>
        </w:rPr>
        <w:t>Další informace k práci poskytne student při odevzdání práce vyplněním formuláře v IS/STAG v části „Kvalifikační práce“. Přístup je umožněn pouze na základě uživatelského jména a hesla.</w:t>
      </w:r>
    </w:p>
    <w:p w14:paraId="7D75A9C1" w14:textId="10051893" w:rsidR="00323C00" w:rsidRDefault="00F232B2" w:rsidP="009D21D1">
      <w:pPr>
        <w:pStyle w:val="Seznam1"/>
        <w:tabs>
          <w:tab w:val="clear" w:pos="567"/>
          <w:tab w:val="left" w:pos="284"/>
        </w:tabs>
        <w:ind w:left="284" w:hanging="284"/>
      </w:pPr>
      <w:r>
        <w:t xml:space="preserve">6) </w:t>
      </w:r>
      <w:r w:rsidR="00323C00">
        <w:t xml:space="preserve">V opodstatněných případech může děkan, na základě písemné žádosti studenta, rozhodnout o odložení zveřejnění práce. Tato žádost se podává před odevzdáním práce. </w:t>
      </w:r>
    </w:p>
    <w:p w14:paraId="25FE4F72" w14:textId="77777777" w:rsidR="00323C00" w:rsidRPr="00510AF2" w:rsidRDefault="00323C00">
      <w:pPr>
        <w:rPr>
          <w:rFonts w:ascii="Times New Roman" w:hAnsi="Times New Roman"/>
        </w:rPr>
      </w:pPr>
    </w:p>
    <w:sectPr w:rsidR="00323C00" w:rsidRPr="00510AF2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03EDD" w14:textId="77777777" w:rsidR="00DE001B" w:rsidRDefault="00DE001B" w:rsidP="00510AF2">
      <w:r>
        <w:separator/>
      </w:r>
    </w:p>
  </w:endnote>
  <w:endnote w:type="continuationSeparator" w:id="0">
    <w:p w14:paraId="5D61127C" w14:textId="77777777" w:rsidR="00DE001B" w:rsidRDefault="00DE001B" w:rsidP="0051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J Baskerville TxN">
    <w:altName w:val="Sitka Small"/>
    <w:charset w:val="00"/>
    <w:family w:val="auto"/>
    <w:pitch w:val="variable"/>
    <w:sig w:usb0="80000027" w:usb1="4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E9799" w14:textId="77777777" w:rsidR="00DE001B" w:rsidRDefault="00DE001B" w:rsidP="00510AF2">
      <w:r>
        <w:separator/>
      </w:r>
    </w:p>
  </w:footnote>
  <w:footnote w:type="continuationSeparator" w:id="0">
    <w:p w14:paraId="343F4BC0" w14:textId="77777777" w:rsidR="00DE001B" w:rsidRDefault="00DE001B" w:rsidP="00510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04D2C" w14:textId="77777777" w:rsidR="00510AF2" w:rsidRDefault="00510AF2" w:rsidP="00510AF2">
    <w:pPr>
      <w:pStyle w:val="Zhlavnormy"/>
    </w:pPr>
    <w:r>
      <w:t>Vnitřní normy Univerzity Tomáše Bati ve Zlíně</w:t>
    </w:r>
  </w:p>
  <w:p w14:paraId="14CD6E7F" w14:textId="77777777" w:rsidR="00510AF2" w:rsidRDefault="00510AF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3915"/>
    <w:multiLevelType w:val="hybridMultilevel"/>
    <w:tmpl w:val="2DFC6FA2"/>
    <w:lvl w:ilvl="0" w:tplc="04050001">
      <w:start w:val="1"/>
      <w:numFmt w:val="bullet"/>
      <w:lvlText w:val=""/>
      <w:lvlJc w:val="left"/>
      <w:pPr>
        <w:ind w:left="11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 w15:restartNumberingAfterBreak="0">
    <w:nsid w:val="0F061982"/>
    <w:multiLevelType w:val="hybridMultilevel"/>
    <w:tmpl w:val="FF0E6E68"/>
    <w:lvl w:ilvl="0" w:tplc="F120F2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A66EE"/>
    <w:multiLevelType w:val="hybridMultilevel"/>
    <w:tmpl w:val="E7E6FF20"/>
    <w:lvl w:ilvl="0" w:tplc="04050001">
      <w:start w:val="1"/>
      <w:numFmt w:val="bullet"/>
      <w:lvlText w:val=""/>
      <w:lvlJc w:val="left"/>
      <w:pPr>
        <w:tabs>
          <w:tab w:val="num" w:pos="2714"/>
        </w:tabs>
        <w:ind w:left="2714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434"/>
        </w:tabs>
        <w:ind w:left="343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54"/>
        </w:tabs>
        <w:ind w:left="415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74"/>
        </w:tabs>
        <w:ind w:left="487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94"/>
        </w:tabs>
        <w:ind w:left="559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14"/>
        </w:tabs>
        <w:ind w:left="631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34"/>
        </w:tabs>
        <w:ind w:left="703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54"/>
        </w:tabs>
        <w:ind w:left="775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74"/>
        </w:tabs>
        <w:ind w:left="8474" w:hanging="180"/>
      </w:pPr>
    </w:lvl>
  </w:abstractNum>
  <w:abstractNum w:abstractNumId="3" w15:restartNumberingAfterBreak="0">
    <w:nsid w:val="13B13258"/>
    <w:multiLevelType w:val="hybridMultilevel"/>
    <w:tmpl w:val="507E64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250AA"/>
    <w:multiLevelType w:val="hybridMultilevel"/>
    <w:tmpl w:val="52001B84"/>
    <w:lvl w:ilvl="0" w:tplc="E75AFB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nka Drábková">
    <w15:presenceInfo w15:providerId="AD" w15:userId="S-1-5-21-770070720-3945125243-2690725130-139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00"/>
    <w:rsid w:val="00033AF9"/>
    <w:rsid w:val="00046A80"/>
    <w:rsid w:val="001F0B61"/>
    <w:rsid w:val="002A4920"/>
    <w:rsid w:val="00321068"/>
    <w:rsid w:val="00323C00"/>
    <w:rsid w:val="003B2466"/>
    <w:rsid w:val="00510AF2"/>
    <w:rsid w:val="005C555C"/>
    <w:rsid w:val="005D3C17"/>
    <w:rsid w:val="0062743B"/>
    <w:rsid w:val="007A6CF8"/>
    <w:rsid w:val="007E094A"/>
    <w:rsid w:val="0082601E"/>
    <w:rsid w:val="00927AB5"/>
    <w:rsid w:val="0097424F"/>
    <w:rsid w:val="009B7CDF"/>
    <w:rsid w:val="009D21D1"/>
    <w:rsid w:val="00A7119B"/>
    <w:rsid w:val="00C46C9D"/>
    <w:rsid w:val="00CB2F22"/>
    <w:rsid w:val="00D15581"/>
    <w:rsid w:val="00D30FC7"/>
    <w:rsid w:val="00DE001B"/>
    <w:rsid w:val="00E07CE9"/>
    <w:rsid w:val="00E44A03"/>
    <w:rsid w:val="00EC1513"/>
    <w:rsid w:val="00EE6B45"/>
    <w:rsid w:val="00EF433E"/>
    <w:rsid w:val="00F2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A30B"/>
  <w15:chartTrackingRefBased/>
  <w15:docId w15:val="{7F3461F5-70EC-462C-8E92-51357A39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3C00"/>
    <w:pPr>
      <w:spacing w:after="0" w:line="240" w:lineRule="auto"/>
    </w:pPr>
    <w:rPr>
      <w:rFonts w:ascii="J Baskerville TxN" w:eastAsia="Times New Roman" w:hAnsi="J Baskerville Tx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eznam1">
    <w:name w:val="Seznam (1)"/>
    <w:basedOn w:val="Normln"/>
    <w:rsid w:val="00323C00"/>
    <w:pPr>
      <w:tabs>
        <w:tab w:val="left" w:pos="567"/>
      </w:tabs>
      <w:spacing w:before="120"/>
      <w:jc w:val="both"/>
    </w:pPr>
    <w:rPr>
      <w:rFonts w:ascii="Times New Roman" w:hAnsi="Times New Roman"/>
    </w:rPr>
  </w:style>
  <w:style w:type="character" w:styleId="Hypertextovodkaz">
    <w:name w:val="Hyperlink"/>
    <w:basedOn w:val="Standardnpsmoodstavce"/>
    <w:unhideWhenUsed/>
    <w:rsid w:val="00323C00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10A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10AF2"/>
    <w:rPr>
      <w:rFonts w:ascii="J Baskerville TxN" w:eastAsia="Times New Roman" w:hAnsi="J Baskerville Tx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10A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10AF2"/>
    <w:rPr>
      <w:rFonts w:ascii="J Baskerville TxN" w:eastAsia="Times New Roman" w:hAnsi="J Baskerville TxN" w:cs="Times New Roman"/>
      <w:sz w:val="24"/>
      <w:szCs w:val="24"/>
      <w:lang w:eastAsia="cs-CZ"/>
    </w:rPr>
  </w:style>
  <w:style w:type="paragraph" w:customStyle="1" w:styleId="Zhlavnormy">
    <w:name w:val="Záhlaví normy"/>
    <w:basedOn w:val="Normln"/>
    <w:next w:val="Zkladntext"/>
    <w:rsid w:val="00510AF2"/>
    <w:pPr>
      <w:pBdr>
        <w:bottom w:val="single" w:sz="4" w:space="6" w:color="auto"/>
      </w:pBdr>
      <w:tabs>
        <w:tab w:val="center" w:pos="4536"/>
        <w:tab w:val="right" w:pos="9072"/>
      </w:tabs>
      <w:jc w:val="center"/>
    </w:pPr>
    <w:rPr>
      <w:rFonts w:ascii="Times New Roman" w:hAnsi="Times New Roman"/>
      <w:i/>
      <w:sz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10A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10AF2"/>
    <w:rPr>
      <w:rFonts w:ascii="J Baskerville TxN" w:eastAsia="Times New Roman" w:hAnsi="J Baskerville Tx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15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1513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D3C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D3C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3C1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3C17"/>
    <w:rPr>
      <w:rFonts w:ascii="J Baskerville TxN" w:eastAsia="Times New Roman" w:hAnsi="J Baskerville Tx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3C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3C17"/>
    <w:rPr>
      <w:rFonts w:ascii="J Baskerville TxN" w:eastAsia="Times New Roman" w:hAnsi="J Baskerville Tx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46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tb.cz/student/dokumenty-a-sablony/zaverecne-prac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SR_XX_2024%20Zad&#225;v&#225;n&#237;%20a%20zpracov&#225;n&#237;%20prac&#237;,%20aktualizace\SR,%20verze%206_5_24,%20t&#233;m&#283;&#345;%20hotov&#225;,%20Alenka,%20j&#225;\prilohy@utb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F:\SR_XX_2024%20Zad&#225;v&#225;n&#237;%20a%20zpracov&#225;n&#237;%20prac&#237;,%20aktualizace\SR,%20verze%206_5_24,%20t&#233;m&#283;&#345;%20hotov&#225;,%20Alenka,%20j&#225;\filesender.cesnet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nihovna.utb.cz/knihovna/poprve-v-knihovne/manualy-a-navody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0824F-7B21-4A49-AA83-6E5A0A0E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490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Drábková</dc:creator>
  <cp:keywords/>
  <dc:description/>
  <cp:lastModifiedBy>Uživatel</cp:lastModifiedBy>
  <cp:revision>5</cp:revision>
  <dcterms:created xsi:type="dcterms:W3CDTF">2024-05-11T19:28:00Z</dcterms:created>
  <dcterms:modified xsi:type="dcterms:W3CDTF">2024-05-11T19:53:00Z</dcterms:modified>
</cp:coreProperties>
</file>